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color w:val="auto"/>
          <w:sz w:val="20"/>
          <w:szCs w:val="20"/>
          <w:lang w:eastAsia="pl-PL"/>
        </w:rPr>
        <w:id w:val="50586947"/>
        <w:docPartObj>
          <w:docPartGallery w:val="Table of Contents"/>
          <w:docPartUnique/>
        </w:docPartObj>
      </w:sdtPr>
      <w:sdtEndPr>
        <w:rPr>
          <w:b/>
          <w:bCs/>
        </w:rPr>
      </w:sdtEndPr>
      <w:sdtContent>
        <w:p w:rsidR="0040227A" w:rsidRPr="0086305F" w:rsidRDefault="0040227A">
          <w:pPr>
            <w:pStyle w:val="Nagwekspisutreci"/>
            <w:rPr>
              <w:rFonts w:ascii="Arial" w:hAnsi="Arial" w:cs="Arial"/>
              <w:sz w:val="20"/>
              <w:szCs w:val="20"/>
            </w:rPr>
          </w:pPr>
        </w:p>
        <w:p w:rsidR="00C12AEE" w:rsidRDefault="009F615B">
          <w:pPr>
            <w:pStyle w:val="Spistreci1"/>
            <w:rPr>
              <w:rFonts w:asciiTheme="minorHAnsi" w:eastAsiaTheme="minorEastAsia" w:hAnsiTheme="minorHAnsi" w:cstheme="minorBidi"/>
              <w:b w:val="0"/>
              <w:bCs w:val="0"/>
              <w:caps w:val="0"/>
              <w:noProof/>
              <w:sz w:val="22"/>
              <w:szCs w:val="22"/>
            </w:rPr>
          </w:pPr>
          <w:r w:rsidRPr="0086305F">
            <w:rPr>
              <w:rFonts w:ascii="Arial" w:hAnsi="Arial" w:cs="Arial"/>
              <w:caps w:val="0"/>
            </w:rPr>
            <w:fldChar w:fldCharType="begin"/>
          </w:r>
          <w:r w:rsidR="0040227A" w:rsidRPr="0086305F">
            <w:rPr>
              <w:rFonts w:ascii="Arial" w:hAnsi="Arial" w:cs="Arial"/>
            </w:rPr>
            <w:instrText xml:space="preserve"> TOC \o "1-3" \h \z \u </w:instrText>
          </w:r>
          <w:r w:rsidRPr="0086305F">
            <w:rPr>
              <w:rFonts w:ascii="Arial" w:hAnsi="Arial" w:cs="Arial"/>
              <w:caps w:val="0"/>
            </w:rPr>
            <w:fldChar w:fldCharType="separate"/>
          </w:r>
          <w:hyperlink w:anchor="_Toc52269924" w:history="1">
            <w:r w:rsidR="00C12AEE" w:rsidRPr="00EE1CF0">
              <w:rPr>
                <w:rStyle w:val="Hipercze"/>
                <w:noProof/>
              </w:rPr>
              <w:t>VI Rynek pracy</w:t>
            </w:r>
            <w:r w:rsidR="00C12AEE">
              <w:rPr>
                <w:noProof/>
                <w:webHidden/>
              </w:rPr>
              <w:tab/>
            </w:r>
            <w:r w:rsidR="00C12AEE">
              <w:rPr>
                <w:noProof/>
                <w:webHidden/>
              </w:rPr>
              <w:fldChar w:fldCharType="begin"/>
            </w:r>
            <w:r w:rsidR="00C12AEE">
              <w:rPr>
                <w:noProof/>
                <w:webHidden/>
              </w:rPr>
              <w:instrText xml:space="preserve"> PAGEREF _Toc52269924 \h </w:instrText>
            </w:r>
            <w:r w:rsidR="00C12AEE">
              <w:rPr>
                <w:noProof/>
                <w:webHidden/>
              </w:rPr>
            </w:r>
            <w:r w:rsidR="00C12AEE">
              <w:rPr>
                <w:noProof/>
                <w:webHidden/>
              </w:rPr>
              <w:fldChar w:fldCharType="separate"/>
            </w:r>
            <w:r w:rsidR="00C12AEE">
              <w:rPr>
                <w:noProof/>
                <w:webHidden/>
              </w:rPr>
              <w:t>2</w:t>
            </w:r>
            <w:r w:rsidR="00C12AEE">
              <w:rPr>
                <w:noProof/>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25" w:history="1">
            <w:r w:rsidRPr="00EE1CF0">
              <w:rPr>
                <w:rStyle w:val="Hipercze"/>
              </w:rPr>
              <w:t>6.1 Usługi rozwojowe skierowane do przedsiębiorców i pracowników przedsiębiorstw na podstawie systemu popytowego</w:t>
            </w:r>
            <w:r>
              <w:rPr>
                <w:webHidden/>
              </w:rPr>
              <w:tab/>
            </w:r>
            <w:r>
              <w:rPr>
                <w:webHidden/>
              </w:rPr>
              <w:fldChar w:fldCharType="begin"/>
            </w:r>
            <w:r>
              <w:rPr>
                <w:webHidden/>
              </w:rPr>
              <w:instrText xml:space="preserve"> PAGEREF _Toc52269925 \h </w:instrText>
            </w:r>
            <w:r>
              <w:rPr>
                <w:webHidden/>
              </w:rPr>
            </w:r>
            <w:r>
              <w:rPr>
                <w:webHidden/>
              </w:rPr>
              <w:fldChar w:fldCharType="separate"/>
            </w:r>
            <w:r>
              <w:rPr>
                <w:webHidden/>
              </w:rPr>
              <w:t>3</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26" w:history="1">
            <w:r w:rsidRPr="00EE1CF0">
              <w:rPr>
                <w:rStyle w:val="Hipercze"/>
              </w:rPr>
              <w:t>6.4 Wsparcie przedsiębiorczości, samozatrudnienia oraz tworzenia nowych miejsc pracy, poprzez środki finansowe na rozpoczęcie działalności gospodarczej oraz wsparcie szkoleniowe- typ 2</w:t>
            </w:r>
            <w:r>
              <w:rPr>
                <w:webHidden/>
              </w:rPr>
              <w:tab/>
            </w:r>
            <w:r>
              <w:rPr>
                <w:webHidden/>
              </w:rPr>
              <w:fldChar w:fldCharType="begin"/>
            </w:r>
            <w:r>
              <w:rPr>
                <w:webHidden/>
              </w:rPr>
              <w:instrText xml:space="preserve"> PAGEREF _Toc52269926 \h </w:instrText>
            </w:r>
            <w:r>
              <w:rPr>
                <w:webHidden/>
              </w:rPr>
            </w:r>
            <w:r>
              <w:rPr>
                <w:webHidden/>
              </w:rPr>
              <w:fldChar w:fldCharType="separate"/>
            </w:r>
            <w:r>
              <w:rPr>
                <w:webHidden/>
              </w:rPr>
              <w:t>14</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27" w:history="1">
            <w:r w:rsidRPr="00EE1CF0">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w:t>
            </w:r>
            <w:r>
              <w:rPr>
                <w:webHidden/>
              </w:rPr>
              <w:tab/>
            </w:r>
            <w:r>
              <w:rPr>
                <w:webHidden/>
              </w:rPr>
              <w:fldChar w:fldCharType="begin"/>
            </w:r>
            <w:r>
              <w:rPr>
                <w:webHidden/>
              </w:rPr>
              <w:instrText xml:space="preserve"> PAGEREF _Toc52269927 \h </w:instrText>
            </w:r>
            <w:r>
              <w:rPr>
                <w:webHidden/>
              </w:rPr>
            </w:r>
            <w:r>
              <w:rPr>
                <w:webHidden/>
              </w:rPr>
              <w:fldChar w:fldCharType="separate"/>
            </w:r>
            <w:r>
              <w:rPr>
                <w:webHidden/>
              </w:rPr>
              <w:t>24</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28" w:history="1">
            <w:r w:rsidRPr="00EE1CF0">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r>
              <w:rPr>
                <w:webHidden/>
              </w:rPr>
              <w:tab/>
            </w:r>
            <w:r>
              <w:rPr>
                <w:webHidden/>
              </w:rPr>
              <w:fldChar w:fldCharType="begin"/>
            </w:r>
            <w:r>
              <w:rPr>
                <w:webHidden/>
              </w:rPr>
              <w:instrText xml:space="preserve"> PAGEREF _Toc52269928 \h </w:instrText>
            </w:r>
            <w:r>
              <w:rPr>
                <w:webHidden/>
              </w:rPr>
            </w:r>
            <w:r>
              <w:rPr>
                <w:webHidden/>
              </w:rPr>
              <w:fldChar w:fldCharType="separate"/>
            </w:r>
            <w:r>
              <w:rPr>
                <w:webHidden/>
              </w:rPr>
              <w:t>29</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29" w:history="1">
            <w:r w:rsidRPr="00EE1CF0">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r>
              <w:rPr>
                <w:webHidden/>
              </w:rPr>
              <w:tab/>
            </w:r>
            <w:r>
              <w:rPr>
                <w:webHidden/>
              </w:rPr>
              <w:fldChar w:fldCharType="begin"/>
            </w:r>
            <w:r>
              <w:rPr>
                <w:webHidden/>
              </w:rPr>
              <w:instrText xml:space="preserve"> PAGEREF _Toc52269929 \h </w:instrText>
            </w:r>
            <w:r>
              <w:rPr>
                <w:webHidden/>
              </w:rPr>
            </w:r>
            <w:r>
              <w:rPr>
                <w:webHidden/>
              </w:rPr>
              <w:fldChar w:fldCharType="separate"/>
            </w:r>
            <w:r>
              <w:rPr>
                <w:webHidden/>
              </w:rPr>
              <w:t>41</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0" w:history="1">
            <w:r w:rsidRPr="00EE1CF0">
              <w:rPr>
                <w:rStyle w:val="Hipercze"/>
                <w:lang w:eastAsia="en-US"/>
              </w:rPr>
              <w:t>6.6 Programy zapewnienia i zwiększenia dostępu do opieki nad dziećmi w wieku do lat 3 – typ 1 i 2</w:t>
            </w:r>
            <w:r>
              <w:rPr>
                <w:webHidden/>
              </w:rPr>
              <w:tab/>
            </w:r>
            <w:r>
              <w:rPr>
                <w:webHidden/>
              </w:rPr>
              <w:fldChar w:fldCharType="begin"/>
            </w:r>
            <w:r>
              <w:rPr>
                <w:webHidden/>
              </w:rPr>
              <w:instrText xml:space="preserve"> PAGEREF _Toc52269930 \h </w:instrText>
            </w:r>
            <w:r>
              <w:rPr>
                <w:webHidden/>
              </w:rPr>
            </w:r>
            <w:r>
              <w:rPr>
                <w:webHidden/>
              </w:rPr>
              <w:fldChar w:fldCharType="separate"/>
            </w:r>
            <w:r>
              <w:rPr>
                <w:webHidden/>
              </w:rPr>
              <w:t>45</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1" w:history="1">
            <w:r w:rsidRPr="00EE1CF0">
              <w:rPr>
                <w:rStyle w:val="Hipercze"/>
              </w:rPr>
              <w:t>6.6 Programy zapewnienia i zwiększenia dostępu do opieki nad dziećmi w wieku do lat 3 - typ 3</w:t>
            </w:r>
            <w:r>
              <w:rPr>
                <w:webHidden/>
              </w:rPr>
              <w:tab/>
            </w:r>
            <w:r>
              <w:rPr>
                <w:webHidden/>
              </w:rPr>
              <w:fldChar w:fldCharType="begin"/>
            </w:r>
            <w:r>
              <w:rPr>
                <w:webHidden/>
              </w:rPr>
              <w:instrText xml:space="preserve"> PAGEREF _Toc52269931 \h </w:instrText>
            </w:r>
            <w:r>
              <w:rPr>
                <w:webHidden/>
              </w:rPr>
            </w:r>
            <w:r>
              <w:rPr>
                <w:webHidden/>
              </w:rPr>
              <w:fldChar w:fldCharType="separate"/>
            </w:r>
            <w:r>
              <w:rPr>
                <w:webHidden/>
              </w:rPr>
              <w:t>53</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2" w:history="1">
            <w:r w:rsidRPr="00EE1CF0">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r>
              <w:rPr>
                <w:webHidden/>
              </w:rPr>
              <w:tab/>
            </w:r>
            <w:r>
              <w:rPr>
                <w:webHidden/>
              </w:rPr>
              <w:fldChar w:fldCharType="begin"/>
            </w:r>
            <w:r>
              <w:rPr>
                <w:webHidden/>
              </w:rPr>
              <w:instrText xml:space="preserve"> PAGEREF _Toc52269932 \h </w:instrText>
            </w:r>
            <w:r>
              <w:rPr>
                <w:webHidden/>
              </w:rPr>
            </w:r>
            <w:r>
              <w:rPr>
                <w:webHidden/>
              </w:rPr>
              <w:fldChar w:fldCharType="separate"/>
            </w:r>
            <w:r>
              <w:rPr>
                <w:webHidden/>
              </w:rPr>
              <w:t>56</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3" w:history="1">
            <w:r w:rsidRPr="00EE1CF0">
              <w:rPr>
                <w:rStyle w:val="Hipercze"/>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 – typ 2</w:t>
            </w:r>
            <w:r>
              <w:rPr>
                <w:webHidden/>
              </w:rPr>
              <w:tab/>
            </w:r>
            <w:r>
              <w:rPr>
                <w:webHidden/>
              </w:rPr>
              <w:fldChar w:fldCharType="begin"/>
            </w:r>
            <w:r>
              <w:rPr>
                <w:webHidden/>
              </w:rPr>
              <w:instrText xml:space="preserve"> PAGEREF _Toc52269933 \h </w:instrText>
            </w:r>
            <w:r>
              <w:rPr>
                <w:webHidden/>
              </w:rPr>
            </w:r>
            <w:r>
              <w:rPr>
                <w:webHidden/>
              </w:rPr>
              <w:fldChar w:fldCharType="separate"/>
            </w:r>
            <w:r>
              <w:rPr>
                <w:webHidden/>
              </w:rPr>
              <w:t>63</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4" w:history="1">
            <w:r w:rsidRPr="00EE1CF0">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3</w:t>
            </w:r>
            <w:r>
              <w:rPr>
                <w:webHidden/>
              </w:rPr>
              <w:tab/>
            </w:r>
            <w:r>
              <w:rPr>
                <w:webHidden/>
              </w:rPr>
              <w:fldChar w:fldCharType="begin"/>
            </w:r>
            <w:r>
              <w:rPr>
                <w:webHidden/>
              </w:rPr>
              <w:instrText xml:space="preserve"> PAGEREF _Toc52269934 \h </w:instrText>
            </w:r>
            <w:r>
              <w:rPr>
                <w:webHidden/>
              </w:rPr>
            </w:r>
            <w:r>
              <w:rPr>
                <w:webHidden/>
              </w:rPr>
              <w:fldChar w:fldCharType="separate"/>
            </w:r>
            <w:r>
              <w:rPr>
                <w:webHidden/>
              </w:rPr>
              <w:t>72</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5" w:history="1">
            <w:r w:rsidRPr="00EE1CF0">
              <w:rPr>
                <w:rStyle w:val="Hipercze"/>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r>
              <w:rPr>
                <w:webHidden/>
              </w:rPr>
              <w:tab/>
            </w:r>
            <w:r>
              <w:rPr>
                <w:webHidden/>
              </w:rPr>
              <w:fldChar w:fldCharType="begin"/>
            </w:r>
            <w:r>
              <w:rPr>
                <w:webHidden/>
              </w:rPr>
              <w:instrText xml:space="preserve"> PAGEREF _Toc52269935 \h </w:instrText>
            </w:r>
            <w:r>
              <w:rPr>
                <w:webHidden/>
              </w:rPr>
            </w:r>
            <w:r>
              <w:rPr>
                <w:webHidden/>
              </w:rPr>
              <w:fldChar w:fldCharType="separate"/>
            </w:r>
            <w:r>
              <w:rPr>
                <w:webHidden/>
              </w:rPr>
              <w:t>83</w:t>
            </w:r>
            <w:r>
              <w:rPr>
                <w:webHidden/>
              </w:rPr>
              <w:fldChar w:fldCharType="end"/>
            </w:r>
          </w:hyperlink>
        </w:p>
        <w:p w:rsidR="00C12AEE" w:rsidRDefault="00C12AEE">
          <w:pPr>
            <w:pStyle w:val="Spistreci1"/>
            <w:rPr>
              <w:rFonts w:asciiTheme="minorHAnsi" w:eastAsiaTheme="minorEastAsia" w:hAnsiTheme="minorHAnsi" w:cstheme="minorBidi"/>
              <w:b w:val="0"/>
              <w:bCs w:val="0"/>
              <w:caps w:val="0"/>
              <w:noProof/>
              <w:sz w:val="22"/>
              <w:szCs w:val="22"/>
            </w:rPr>
          </w:pPr>
          <w:hyperlink w:anchor="_Toc52269936" w:history="1">
            <w:r w:rsidRPr="00EE1CF0">
              <w:rPr>
                <w:rStyle w:val="Hipercze"/>
                <w:noProof/>
              </w:rPr>
              <w:t>VII Włączenie społeczne</w:t>
            </w:r>
            <w:r>
              <w:rPr>
                <w:noProof/>
                <w:webHidden/>
              </w:rPr>
              <w:tab/>
            </w:r>
            <w:r>
              <w:rPr>
                <w:noProof/>
                <w:webHidden/>
              </w:rPr>
              <w:fldChar w:fldCharType="begin"/>
            </w:r>
            <w:r>
              <w:rPr>
                <w:noProof/>
                <w:webHidden/>
              </w:rPr>
              <w:instrText xml:space="preserve"> PAGEREF _Toc52269936 \h </w:instrText>
            </w:r>
            <w:r>
              <w:rPr>
                <w:noProof/>
                <w:webHidden/>
              </w:rPr>
            </w:r>
            <w:r>
              <w:rPr>
                <w:noProof/>
                <w:webHidden/>
              </w:rPr>
              <w:fldChar w:fldCharType="separate"/>
            </w:r>
            <w:r>
              <w:rPr>
                <w:noProof/>
                <w:webHidden/>
              </w:rPr>
              <w:t>85</w:t>
            </w:r>
            <w:r>
              <w:rPr>
                <w:noProof/>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7" w:history="1">
            <w:r w:rsidRPr="00EE1CF0">
              <w:rPr>
                <w:rStyle w:val="Hipercze"/>
              </w:rPr>
              <w:t xml:space="preserve">7.1 </w:t>
            </w:r>
            <w:r w:rsidRPr="00EE1CF0">
              <w:rPr>
                <w:rStyle w:val="Hipercze"/>
                <w:bCs/>
              </w:rPr>
              <w:t>Programy na rzecz integracji osób i rodzin zagrożonych ubóstwem i/lub wykluczeniem społecznym ukierunkowane na aktywizację społeczno-zawodową wykorzystującą instrumenty aktywizacji edukacyjnej, społecznej, zawodowej – typ 1</w:t>
            </w:r>
            <w:r>
              <w:rPr>
                <w:webHidden/>
              </w:rPr>
              <w:tab/>
            </w:r>
            <w:r>
              <w:rPr>
                <w:webHidden/>
              </w:rPr>
              <w:fldChar w:fldCharType="begin"/>
            </w:r>
            <w:r>
              <w:rPr>
                <w:webHidden/>
              </w:rPr>
              <w:instrText xml:space="preserve"> PAGEREF _Toc52269937 \h </w:instrText>
            </w:r>
            <w:r>
              <w:rPr>
                <w:webHidden/>
              </w:rPr>
            </w:r>
            <w:r>
              <w:rPr>
                <w:webHidden/>
              </w:rPr>
              <w:fldChar w:fldCharType="separate"/>
            </w:r>
            <w:r>
              <w:rPr>
                <w:webHidden/>
              </w:rPr>
              <w:t>86</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8" w:history="1">
            <w:r w:rsidRPr="00EE1CF0">
              <w:rPr>
                <w:rStyle w:val="Hipercze"/>
              </w:rPr>
              <w:t xml:space="preserve">7.1 </w:t>
            </w:r>
            <w:r w:rsidRPr="00EE1CF0">
              <w:rPr>
                <w:rStyle w:val="Hipercze"/>
                <w:bCs/>
              </w:rPr>
              <w:t>Programy na rzecz integracji osób i rodzin zagrożonych ubóstwem i/lub wykluczeniem społecznym ukierunkowane na aktywizację społeczno-zawodową wykorzystującą instrumenty aktywizacji edukacyjnej, społecznej, zawodowej – typ 2</w:t>
            </w:r>
            <w:r>
              <w:rPr>
                <w:webHidden/>
              </w:rPr>
              <w:tab/>
            </w:r>
            <w:r>
              <w:rPr>
                <w:webHidden/>
              </w:rPr>
              <w:fldChar w:fldCharType="begin"/>
            </w:r>
            <w:r>
              <w:rPr>
                <w:webHidden/>
              </w:rPr>
              <w:instrText xml:space="preserve"> PAGEREF _Toc52269938 \h </w:instrText>
            </w:r>
            <w:r>
              <w:rPr>
                <w:webHidden/>
              </w:rPr>
            </w:r>
            <w:r>
              <w:rPr>
                <w:webHidden/>
              </w:rPr>
              <w:fldChar w:fldCharType="separate"/>
            </w:r>
            <w:r>
              <w:rPr>
                <w:webHidden/>
              </w:rPr>
              <w:t>96</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39" w:history="1">
            <w:r w:rsidRPr="00EE1CF0">
              <w:rPr>
                <w:rStyle w:val="Hipercze"/>
              </w:rPr>
              <w:t xml:space="preserve">7.1 </w:t>
            </w:r>
            <w:r w:rsidRPr="00EE1CF0">
              <w:rPr>
                <w:rStyle w:val="Hipercze"/>
                <w:bCs/>
              </w:rPr>
              <w:t xml:space="preserve">Programy na rzecz integracji osób i rodzin zagrożonych ubóstwem i/lub wykluczeniem społecznym ukierunkowane na aktywizację społeczno-zawodową wykorzystującą instrumenty aktywizacji edukacyjnej, społecznej, zawodowej </w:t>
            </w:r>
            <w:r w:rsidRPr="00EE1CF0">
              <w:rPr>
                <w:rStyle w:val="Hipercze"/>
              </w:rPr>
              <w:t>– typ 3</w:t>
            </w:r>
            <w:r>
              <w:rPr>
                <w:webHidden/>
              </w:rPr>
              <w:tab/>
            </w:r>
            <w:r>
              <w:rPr>
                <w:webHidden/>
              </w:rPr>
              <w:fldChar w:fldCharType="begin"/>
            </w:r>
            <w:r>
              <w:rPr>
                <w:webHidden/>
              </w:rPr>
              <w:instrText xml:space="preserve"> PAGEREF _Toc52269939 \h </w:instrText>
            </w:r>
            <w:r>
              <w:rPr>
                <w:webHidden/>
              </w:rPr>
            </w:r>
            <w:r>
              <w:rPr>
                <w:webHidden/>
              </w:rPr>
              <w:fldChar w:fldCharType="separate"/>
            </w:r>
            <w:r>
              <w:rPr>
                <w:webHidden/>
              </w:rPr>
              <w:t>101</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0" w:history="1">
            <w:r w:rsidRPr="00EE1CF0">
              <w:rPr>
                <w:rStyle w:val="Hipercze"/>
              </w:rPr>
              <w:t>7.2 Wsparcie dla tworzenia podmiotów integracji społecznej oraz podmiotów działających na rzecz aktywizacji społeczno-zawodowej</w:t>
            </w:r>
            <w:r>
              <w:rPr>
                <w:webHidden/>
              </w:rPr>
              <w:tab/>
            </w:r>
            <w:r>
              <w:rPr>
                <w:webHidden/>
              </w:rPr>
              <w:fldChar w:fldCharType="begin"/>
            </w:r>
            <w:r>
              <w:rPr>
                <w:webHidden/>
              </w:rPr>
              <w:instrText xml:space="preserve"> PAGEREF _Toc52269940 \h </w:instrText>
            </w:r>
            <w:r>
              <w:rPr>
                <w:webHidden/>
              </w:rPr>
            </w:r>
            <w:r>
              <w:rPr>
                <w:webHidden/>
              </w:rPr>
              <w:fldChar w:fldCharType="separate"/>
            </w:r>
            <w:r>
              <w:rPr>
                <w:webHidden/>
              </w:rPr>
              <w:t>109</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1" w:history="1">
            <w:r w:rsidRPr="00EE1CF0">
              <w:rPr>
                <w:rStyle w:val="Hipercze"/>
              </w:rPr>
              <w:t>7.3 Wsparcie dla utworzenia i/lub funkcjonowania (w tym wzmocnienia potencjału) instytucji wspierających ekonomię społeczną zgodnie z Krajowym Programem Rozwoju Ekonomii Społecznej</w:t>
            </w:r>
            <w:r>
              <w:rPr>
                <w:webHidden/>
              </w:rPr>
              <w:tab/>
            </w:r>
            <w:r>
              <w:rPr>
                <w:webHidden/>
              </w:rPr>
              <w:fldChar w:fldCharType="begin"/>
            </w:r>
            <w:r>
              <w:rPr>
                <w:webHidden/>
              </w:rPr>
              <w:instrText xml:space="preserve"> PAGEREF _Toc52269941 \h </w:instrText>
            </w:r>
            <w:r>
              <w:rPr>
                <w:webHidden/>
              </w:rPr>
            </w:r>
            <w:r>
              <w:rPr>
                <w:webHidden/>
              </w:rPr>
              <w:fldChar w:fldCharType="separate"/>
            </w:r>
            <w:r>
              <w:rPr>
                <w:webHidden/>
              </w:rPr>
              <w:t>117</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r w:rsidRPr="00EE1CF0">
            <w:t>7.5 Koordynacja rozwoju sektora ekonomii społecznej oraz wsparcie rozwoju sieci kooperacji i partnerstw ekonomii społecznej w województwie</w:t>
          </w:r>
          <w:r>
            <w:rPr>
              <w:webHidden/>
            </w:rPr>
            <w:tab/>
          </w:r>
        </w:p>
        <w:p w:rsidR="00C12AEE" w:rsidRDefault="00C12AEE">
          <w:pPr>
            <w:pStyle w:val="Spistreci2"/>
            <w:rPr>
              <w:rFonts w:asciiTheme="minorHAnsi" w:eastAsiaTheme="minorEastAsia" w:hAnsiTheme="minorHAnsi" w:cstheme="minorBidi"/>
              <w:b w:val="0"/>
              <w:smallCaps w:val="0"/>
              <w:sz w:val="22"/>
              <w:szCs w:val="22"/>
            </w:rPr>
          </w:pPr>
          <w:hyperlink w:anchor="_Toc52269943" w:history="1">
            <w:r w:rsidRPr="00EE1CF0">
              <w:rPr>
                <w:rStyle w:val="Hipercze"/>
              </w:rPr>
              <w:t>7.6 Wsparcie rozwoju usług społecznych świadczonych w interesie ogólnym – typ 1</w:t>
            </w:r>
            <w:r>
              <w:rPr>
                <w:webHidden/>
              </w:rPr>
              <w:tab/>
            </w:r>
            <w:r>
              <w:rPr>
                <w:webHidden/>
              </w:rPr>
              <w:fldChar w:fldCharType="begin"/>
            </w:r>
            <w:r>
              <w:rPr>
                <w:webHidden/>
              </w:rPr>
              <w:instrText xml:space="preserve"> PAGEREF _Toc52269943 \h </w:instrText>
            </w:r>
            <w:r>
              <w:rPr>
                <w:webHidden/>
              </w:rPr>
            </w:r>
            <w:r>
              <w:rPr>
                <w:webHidden/>
              </w:rPr>
              <w:fldChar w:fldCharType="separate"/>
            </w:r>
            <w:r>
              <w:rPr>
                <w:webHidden/>
              </w:rPr>
              <w:t>129</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4" w:history="1">
            <w:r w:rsidRPr="00EE1CF0">
              <w:rPr>
                <w:rStyle w:val="Hipercze"/>
                <w:rFonts w:ascii="Arial" w:hAnsi="Arial" w:cs="Arial"/>
              </w:rPr>
              <w:t>7.6 Wsparcie rozwoju usług społecznych świadczonych w interesie ogólnym – typ 2</w:t>
            </w:r>
            <w:r>
              <w:rPr>
                <w:webHidden/>
              </w:rPr>
              <w:tab/>
            </w:r>
            <w:r>
              <w:rPr>
                <w:webHidden/>
              </w:rPr>
              <w:fldChar w:fldCharType="begin"/>
            </w:r>
            <w:r>
              <w:rPr>
                <w:webHidden/>
              </w:rPr>
              <w:instrText xml:space="preserve"> PAGEREF _Toc52269944 \h </w:instrText>
            </w:r>
            <w:r>
              <w:rPr>
                <w:webHidden/>
              </w:rPr>
            </w:r>
            <w:r>
              <w:rPr>
                <w:webHidden/>
              </w:rPr>
              <w:fldChar w:fldCharType="separate"/>
            </w:r>
            <w:r>
              <w:rPr>
                <w:webHidden/>
              </w:rPr>
              <w:t>138</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5" w:history="1">
            <w:r w:rsidRPr="00EE1CF0">
              <w:rPr>
                <w:rStyle w:val="Hipercze"/>
              </w:rPr>
              <w:t>7.6 Wsparcie rozwoju usług społecznych świadczonych w interesie ogólnym – typ 3</w:t>
            </w:r>
            <w:r>
              <w:rPr>
                <w:webHidden/>
              </w:rPr>
              <w:tab/>
            </w:r>
            <w:r>
              <w:rPr>
                <w:webHidden/>
              </w:rPr>
              <w:fldChar w:fldCharType="begin"/>
            </w:r>
            <w:r>
              <w:rPr>
                <w:webHidden/>
              </w:rPr>
              <w:instrText xml:space="preserve"> PAGEREF _Toc52269945 \h </w:instrText>
            </w:r>
            <w:r>
              <w:rPr>
                <w:webHidden/>
              </w:rPr>
            </w:r>
            <w:r>
              <w:rPr>
                <w:webHidden/>
              </w:rPr>
              <w:fldChar w:fldCharType="separate"/>
            </w:r>
            <w:r>
              <w:rPr>
                <w:webHidden/>
              </w:rPr>
              <w:t>148</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6" w:history="1">
            <w:r w:rsidRPr="00EE1CF0">
              <w:rPr>
                <w:rStyle w:val="Hipercze"/>
              </w:rPr>
              <w:t>7.6 Wsparcie rozwoju usług społecznych świadczonych w interesie ogólnym – typ 1 i 3 tryb pozakonkursowy</w:t>
            </w:r>
            <w:r>
              <w:rPr>
                <w:webHidden/>
              </w:rPr>
              <w:tab/>
            </w:r>
            <w:r>
              <w:rPr>
                <w:webHidden/>
              </w:rPr>
              <w:fldChar w:fldCharType="begin"/>
            </w:r>
            <w:r>
              <w:rPr>
                <w:webHidden/>
              </w:rPr>
              <w:instrText xml:space="preserve"> PAGEREF _Toc52269946 \h </w:instrText>
            </w:r>
            <w:r>
              <w:rPr>
                <w:webHidden/>
              </w:rPr>
            </w:r>
            <w:r>
              <w:rPr>
                <w:webHidden/>
              </w:rPr>
              <w:fldChar w:fldCharType="separate"/>
            </w:r>
            <w:r>
              <w:rPr>
                <w:webHidden/>
              </w:rPr>
              <w:t>155</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7" w:history="1">
            <w:r w:rsidRPr="00EE1CF0">
              <w:rPr>
                <w:rStyle w:val="Hipercze"/>
              </w:rPr>
              <w:t>7.6 Wsparcie rozwoju usług społecznych świadczonych w interesie ogólnym – typ 4</w:t>
            </w:r>
            <w:r>
              <w:rPr>
                <w:webHidden/>
              </w:rPr>
              <w:tab/>
            </w:r>
            <w:r>
              <w:rPr>
                <w:webHidden/>
              </w:rPr>
              <w:fldChar w:fldCharType="begin"/>
            </w:r>
            <w:r>
              <w:rPr>
                <w:webHidden/>
              </w:rPr>
              <w:instrText xml:space="preserve"> PAGEREF _Toc52269947 \h </w:instrText>
            </w:r>
            <w:r>
              <w:rPr>
                <w:webHidden/>
              </w:rPr>
            </w:r>
            <w:r>
              <w:rPr>
                <w:webHidden/>
              </w:rPr>
              <w:fldChar w:fldCharType="separate"/>
            </w:r>
            <w:r>
              <w:rPr>
                <w:webHidden/>
              </w:rPr>
              <w:t>162</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8" w:history="1">
            <w:r w:rsidRPr="00EE1CF0">
              <w:rPr>
                <w:rStyle w:val="Hipercze"/>
              </w:rPr>
              <w:t>7.7 Wdrożenie programów wczesnego wykrywania wad rozwojowych i rehabilitacji dzieci z niepełnosprawnościami oraz zagrożonych niepełnosprawnością</w:t>
            </w:r>
            <w:r>
              <w:rPr>
                <w:webHidden/>
              </w:rPr>
              <w:tab/>
            </w:r>
            <w:r>
              <w:rPr>
                <w:webHidden/>
              </w:rPr>
              <w:fldChar w:fldCharType="begin"/>
            </w:r>
            <w:r>
              <w:rPr>
                <w:webHidden/>
              </w:rPr>
              <w:instrText xml:space="preserve"> PAGEREF _Toc52269948 \h </w:instrText>
            </w:r>
            <w:r>
              <w:rPr>
                <w:webHidden/>
              </w:rPr>
            </w:r>
            <w:r>
              <w:rPr>
                <w:webHidden/>
              </w:rPr>
              <w:fldChar w:fldCharType="separate"/>
            </w:r>
            <w:r>
              <w:rPr>
                <w:webHidden/>
              </w:rPr>
              <w:t>166</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49" w:history="1">
            <w:r w:rsidRPr="00EE1CF0">
              <w:rPr>
                <w:rStyle w:val="Hipercze"/>
              </w:rPr>
              <w:t>7.7 Wdrożenie programów wczesnego wykrywania wad rozwojowych i rehabilitacji dzieci z niepełnosprawnościami oraz zagrożonych niepełnosprawnością oraz przedsięwzięć związanych z walką i zapobieganiem  COVID-19 (projekty indywidualne – szpitale)</w:t>
            </w:r>
            <w:r>
              <w:rPr>
                <w:webHidden/>
              </w:rPr>
              <w:tab/>
            </w:r>
            <w:r>
              <w:rPr>
                <w:webHidden/>
              </w:rPr>
              <w:fldChar w:fldCharType="begin"/>
            </w:r>
            <w:r>
              <w:rPr>
                <w:webHidden/>
              </w:rPr>
              <w:instrText xml:space="preserve"> PAGEREF _Toc52269949 \h </w:instrText>
            </w:r>
            <w:r>
              <w:rPr>
                <w:webHidden/>
              </w:rPr>
            </w:r>
            <w:r>
              <w:rPr>
                <w:webHidden/>
              </w:rPr>
              <w:fldChar w:fldCharType="separate"/>
            </w:r>
            <w:r>
              <w:rPr>
                <w:webHidden/>
              </w:rPr>
              <w:t>186</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0" w:history="1">
            <w:r w:rsidRPr="00EE1CF0">
              <w:rPr>
                <w:rStyle w:val="Hipercze"/>
              </w:rPr>
              <w:t>7.7 Wdrożenie programów wczesnego wykrywania wad rozwojowych i rehabilitacji dzieci z niepełnosprawnościami oraz zagrożonych niepełnosprawnością oraz przedsięwzięć związanych z walką i zapobieganiem  COVID-19 - projekty grantowe WZ, WOPR i OPS</w:t>
            </w:r>
            <w:r>
              <w:rPr>
                <w:webHidden/>
              </w:rPr>
              <w:tab/>
            </w:r>
            <w:r>
              <w:rPr>
                <w:webHidden/>
              </w:rPr>
              <w:fldChar w:fldCharType="begin"/>
            </w:r>
            <w:r>
              <w:rPr>
                <w:webHidden/>
              </w:rPr>
              <w:instrText xml:space="preserve"> PAGEREF _Toc52269950 \h </w:instrText>
            </w:r>
            <w:r>
              <w:rPr>
                <w:webHidden/>
              </w:rPr>
            </w:r>
            <w:r>
              <w:rPr>
                <w:webHidden/>
              </w:rPr>
              <w:fldChar w:fldCharType="separate"/>
            </w:r>
            <w:r>
              <w:rPr>
                <w:webHidden/>
              </w:rPr>
              <w:t>192</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1" w:history="1">
            <w:r w:rsidRPr="00EE1CF0">
              <w:rPr>
                <w:rStyle w:val="Hipercze"/>
              </w:rPr>
              <w:t>8.1 Upowszechnienie edukacji przedszkolnej</w:t>
            </w:r>
            <w:r>
              <w:rPr>
                <w:webHidden/>
              </w:rPr>
              <w:tab/>
            </w:r>
            <w:r>
              <w:rPr>
                <w:webHidden/>
              </w:rPr>
              <w:fldChar w:fldCharType="begin"/>
            </w:r>
            <w:r>
              <w:rPr>
                <w:webHidden/>
              </w:rPr>
              <w:instrText xml:space="preserve"> PAGEREF _Toc52269951 \h </w:instrText>
            </w:r>
            <w:r>
              <w:rPr>
                <w:webHidden/>
              </w:rPr>
            </w:r>
            <w:r>
              <w:rPr>
                <w:webHidden/>
              </w:rPr>
              <w:fldChar w:fldCharType="separate"/>
            </w:r>
            <w:r>
              <w:rPr>
                <w:webHidden/>
              </w:rPr>
              <w:t>196</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2" w:history="1">
            <w:r w:rsidRPr="00EE1CF0">
              <w:rPr>
                <w:rStyle w:val="Hipercze"/>
              </w:rPr>
              <w:t>8.2 Wsparcie szkół i placówek prowadzących kształcenie ogólne oraz uczniów uczestniczących w kształceniu podstawowym, gimnazjalnym i ponadgimnazjalnym (2016 r.)</w:t>
            </w:r>
            <w:r>
              <w:rPr>
                <w:webHidden/>
              </w:rPr>
              <w:tab/>
            </w:r>
            <w:r>
              <w:rPr>
                <w:webHidden/>
              </w:rPr>
              <w:fldChar w:fldCharType="begin"/>
            </w:r>
            <w:r>
              <w:rPr>
                <w:webHidden/>
              </w:rPr>
              <w:instrText xml:space="preserve"> PAGEREF _Toc52269952 \h </w:instrText>
            </w:r>
            <w:r>
              <w:rPr>
                <w:webHidden/>
              </w:rPr>
            </w:r>
            <w:r>
              <w:rPr>
                <w:webHidden/>
              </w:rPr>
              <w:fldChar w:fldCharType="separate"/>
            </w:r>
            <w:r>
              <w:rPr>
                <w:webHidden/>
              </w:rPr>
              <w:t>207</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3" w:history="1">
            <w:r w:rsidRPr="00EE1CF0">
              <w:rPr>
                <w:rStyle w:val="Hipercze"/>
              </w:rPr>
              <w:t>8.3 Wsparcie szkół i placówek prowadzących kształcenie ogólne oraz uczniów uczestniczących w kształceniu podstawowym, gimnazjalnym i ponadgimnazjalnym w ramach</w:t>
            </w:r>
            <w:r w:rsidRPr="00EE1CF0">
              <w:rPr>
                <w:rStyle w:val="Hipercze"/>
                <w:i/>
              </w:rPr>
              <w:t xml:space="preserve"> </w:t>
            </w:r>
            <w:r w:rsidRPr="00EE1CF0">
              <w:rPr>
                <w:rStyle w:val="Hipercze"/>
              </w:rPr>
              <w:t>Strategii ZIT dla Szczecińskiego Obszaru Metropolitalnego</w:t>
            </w:r>
            <w:r>
              <w:rPr>
                <w:webHidden/>
              </w:rPr>
              <w:tab/>
            </w:r>
            <w:r>
              <w:rPr>
                <w:webHidden/>
              </w:rPr>
              <w:fldChar w:fldCharType="begin"/>
            </w:r>
            <w:r>
              <w:rPr>
                <w:webHidden/>
              </w:rPr>
              <w:instrText xml:space="preserve"> PAGEREF _Toc52269953 \h </w:instrText>
            </w:r>
            <w:r>
              <w:rPr>
                <w:webHidden/>
              </w:rPr>
            </w:r>
            <w:r>
              <w:rPr>
                <w:webHidden/>
              </w:rPr>
              <w:fldChar w:fldCharType="separate"/>
            </w:r>
            <w:r>
              <w:rPr>
                <w:webHidden/>
              </w:rPr>
              <w:t>213</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4" w:history="1">
            <w:r w:rsidRPr="00EE1CF0">
              <w:rPr>
                <w:rStyle w:val="Hipercze"/>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r>
              <w:rPr>
                <w:webHidden/>
              </w:rPr>
              <w:tab/>
            </w:r>
            <w:r>
              <w:rPr>
                <w:webHidden/>
              </w:rPr>
              <w:fldChar w:fldCharType="begin"/>
            </w:r>
            <w:r>
              <w:rPr>
                <w:webHidden/>
              </w:rPr>
              <w:instrText xml:space="preserve"> PAGEREF _Toc52269954 \h </w:instrText>
            </w:r>
            <w:r>
              <w:rPr>
                <w:webHidden/>
              </w:rPr>
            </w:r>
            <w:r>
              <w:rPr>
                <w:webHidden/>
              </w:rPr>
              <w:fldChar w:fldCharType="separate"/>
            </w:r>
            <w:r>
              <w:rPr>
                <w:webHidden/>
              </w:rPr>
              <w:t>221</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5" w:history="1">
            <w:r w:rsidRPr="00EE1CF0">
              <w:rPr>
                <w:rStyle w:val="Hipercze"/>
              </w:rPr>
              <w:t>8.6 Wsparcie szkół i placówek prowadzących kształcenie zawodowe oraz uczniów uczestniczących w kształceniu zawodowym i osób dorosłych uczestniczących w pozaszkolnych formach kształcenia zawodowego</w:t>
            </w:r>
            <w:r>
              <w:rPr>
                <w:webHidden/>
              </w:rPr>
              <w:tab/>
            </w:r>
            <w:r>
              <w:rPr>
                <w:webHidden/>
              </w:rPr>
              <w:fldChar w:fldCharType="begin"/>
            </w:r>
            <w:r>
              <w:rPr>
                <w:webHidden/>
              </w:rPr>
              <w:instrText xml:space="preserve"> PAGEREF _Toc52269955 \h </w:instrText>
            </w:r>
            <w:r>
              <w:rPr>
                <w:webHidden/>
              </w:rPr>
            </w:r>
            <w:r>
              <w:rPr>
                <w:webHidden/>
              </w:rPr>
              <w:fldChar w:fldCharType="separate"/>
            </w:r>
            <w:r>
              <w:rPr>
                <w:webHidden/>
              </w:rPr>
              <w:t>228</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r w:rsidRPr="00EE1CF0">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Pr>
              <w:webHidden/>
            </w:rPr>
            <w:tab/>
          </w:r>
        </w:p>
        <w:p w:rsidR="00C12AEE" w:rsidRDefault="00C12AEE">
          <w:pPr>
            <w:pStyle w:val="Spistreci2"/>
            <w:rPr>
              <w:rFonts w:asciiTheme="minorHAnsi" w:eastAsiaTheme="minorEastAsia" w:hAnsiTheme="minorHAnsi" w:cstheme="minorBidi"/>
              <w:b w:val="0"/>
              <w:smallCaps w:val="0"/>
              <w:sz w:val="22"/>
              <w:szCs w:val="22"/>
            </w:rPr>
          </w:pPr>
          <w:hyperlink w:anchor="_Toc52269957" w:history="1">
            <w:r w:rsidRPr="00EE1CF0">
              <w:rPr>
                <w:rStyle w:val="Hipercze"/>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Pr>
                <w:webHidden/>
              </w:rPr>
              <w:tab/>
            </w:r>
            <w:r>
              <w:rPr>
                <w:webHidden/>
              </w:rPr>
              <w:fldChar w:fldCharType="begin"/>
            </w:r>
            <w:r>
              <w:rPr>
                <w:webHidden/>
              </w:rPr>
              <w:instrText xml:space="preserve"> PAGEREF _Toc52269957 \h </w:instrText>
            </w:r>
            <w:r>
              <w:rPr>
                <w:webHidden/>
              </w:rPr>
            </w:r>
            <w:r>
              <w:rPr>
                <w:webHidden/>
              </w:rPr>
              <w:fldChar w:fldCharType="separate"/>
            </w:r>
            <w:r>
              <w:rPr>
                <w:webHidden/>
              </w:rPr>
              <w:t>253</w:t>
            </w:r>
            <w:r>
              <w:rPr>
                <w:webHidden/>
              </w:rPr>
              <w:fldChar w:fldCharType="end"/>
            </w:r>
          </w:hyperlink>
        </w:p>
        <w:p w:rsidR="00C12AEE" w:rsidRDefault="00C12AEE">
          <w:pPr>
            <w:pStyle w:val="Spistreci2"/>
            <w:rPr>
              <w:rFonts w:asciiTheme="minorHAnsi" w:eastAsiaTheme="minorEastAsia" w:hAnsiTheme="minorHAnsi" w:cstheme="minorBidi"/>
              <w:b w:val="0"/>
              <w:smallCaps w:val="0"/>
              <w:sz w:val="22"/>
              <w:szCs w:val="22"/>
            </w:rPr>
          </w:pPr>
          <w:hyperlink w:anchor="_Toc52269958" w:history="1">
            <w:r w:rsidRPr="00EE1CF0">
              <w:rPr>
                <w:rStyle w:val="Hipercze"/>
              </w:rPr>
              <w:t>8.10 Wsparcie osób dorosłych, w szczególności osób o niskich kwalifikacjach i osób starszych w zakresie doskonalenia umiejętności wykorzystywania technologii informacyjno – komunikacyjnych i porozumiewania się w językach obcych</w:t>
            </w:r>
            <w:r>
              <w:rPr>
                <w:webHidden/>
              </w:rPr>
              <w:tab/>
            </w:r>
            <w:r>
              <w:rPr>
                <w:webHidden/>
              </w:rPr>
              <w:fldChar w:fldCharType="begin"/>
            </w:r>
            <w:r>
              <w:rPr>
                <w:webHidden/>
              </w:rPr>
              <w:instrText xml:space="preserve"> PAGEREF _Toc52269958 \h </w:instrText>
            </w:r>
            <w:r>
              <w:rPr>
                <w:webHidden/>
              </w:rPr>
            </w:r>
            <w:r>
              <w:rPr>
                <w:webHidden/>
              </w:rPr>
              <w:fldChar w:fldCharType="separate"/>
            </w:r>
            <w:r>
              <w:rPr>
                <w:webHidden/>
              </w:rPr>
              <w:t>268</w:t>
            </w:r>
            <w:r>
              <w:rPr>
                <w:webHidden/>
              </w:rPr>
              <w:fldChar w:fldCharType="end"/>
            </w:r>
          </w:hyperlink>
        </w:p>
        <w:p w:rsidR="0040227A" w:rsidRPr="0086305F" w:rsidRDefault="009F615B" w:rsidP="00E07CA8">
          <w:pPr>
            <w:rPr>
              <w:rFonts w:ascii="Arial" w:hAnsi="Arial" w:cs="Arial"/>
              <w:sz w:val="20"/>
              <w:szCs w:val="20"/>
            </w:rPr>
          </w:pPr>
          <w:r w:rsidRPr="0086305F">
            <w:rPr>
              <w:rFonts w:ascii="Arial" w:hAnsi="Arial" w:cs="Arial"/>
              <w:b/>
              <w:bCs/>
              <w:sz w:val="20"/>
              <w:szCs w:val="20"/>
            </w:rPr>
            <w:fldChar w:fldCharType="end"/>
          </w:r>
        </w:p>
      </w:sdtContent>
    </w:sdt>
    <w:p w:rsidR="00C862FA" w:rsidRPr="0086305F" w:rsidRDefault="00C862FA" w:rsidP="00E07CA8">
      <w:pPr>
        <w:spacing w:line="276" w:lineRule="auto"/>
        <w:rPr>
          <w:rFonts w:ascii="Arial" w:hAnsi="Arial" w:cs="Arial"/>
          <w:sz w:val="20"/>
          <w:szCs w:val="20"/>
        </w:rPr>
      </w:pPr>
    </w:p>
    <w:p w:rsidR="000E6CEB" w:rsidRDefault="000E6CEB">
      <w:pPr>
        <w:spacing w:after="200" w:line="276" w:lineRule="auto"/>
        <w:rPr>
          <w:rFonts w:ascii="Arial" w:hAnsi="Arial" w:cs="Arial"/>
          <w:sz w:val="20"/>
          <w:szCs w:val="20"/>
        </w:rPr>
      </w:pPr>
      <w:r>
        <w:rPr>
          <w:rFonts w:ascii="Arial" w:hAnsi="Arial" w:cs="Arial"/>
          <w:sz w:val="20"/>
          <w:szCs w:val="20"/>
        </w:rPr>
        <w:br w:type="page"/>
      </w:r>
    </w:p>
    <w:p w:rsidR="0040227A" w:rsidRPr="0086305F" w:rsidRDefault="0040227A">
      <w:pPr>
        <w:spacing w:after="200" w:line="276" w:lineRule="auto"/>
        <w:rPr>
          <w:rFonts w:ascii="Arial" w:hAnsi="Arial" w:cs="Arial"/>
          <w:sz w:val="20"/>
          <w:szCs w:val="20"/>
        </w:rPr>
        <w:sectPr w:rsidR="0040227A" w:rsidRPr="0086305F" w:rsidSect="00790283">
          <w:headerReference w:type="default" r:id="rId8"/>
          <w:footerReference w:type="default" r:id="rId9"/>
          <w:headerReference w:type="first" r:id="rId10"/>
          <w:footerReference w:type="first" r:id="rId11"/>
          <w:footnotePr>
            <w:numFmt w:val="chicago"/>
            <w:numRestart w:val="eachPage"/>
          </w:footnotePr>
          <w:pgSz w:w="11906" w:h="16838"/>
          <w:pgMar w:top="720" w:right="720" w:bottom="720" w:left="720" w:header="709" w:footer="709" w:gutter="0"/>
          <w:pgNumType w:start="0"/>
          <w:cols w:space="708"/>
          <w:titlePg/>
          <w:docGrid w:linePitch="360"/>
        </w:sectPr>
      </w:pPr>
    </w:p>
    <w:p w:rsidR="00256CF1" w:rsidRPr="008B430A" w:rsidRDefault="00256CF1" w:rsidP="008B430A"/>
    <w:p w:rsidR="00133BBD" w:rsidRPr="008B430A" w:rsidRDefault="00133BBD" w:rsidP="008B430A"/>
    <w:p w:rsidR="00B90AD6" w:rsidRPr="00CD4776" w:rsidRDefault="00B90AD6" w:rsidP="00B90AD6">
      <w:pPr>
        <w:jc w:val="center"/>
        <w:rPr>
          <w:rFonts w:ascii="Arial" w:hAnsi="Arial" w:cs="Arial"/>
          <w:sz w:val="18"/>
          <w:szCs w:val="18"/>
        </w:rPr>
      </w:pPr>
    </w:p>
    <w:p w:rsidR="00B90AD6" w:rsidRPr="00937AD6" w:rsidRDefault="00B90AD6" w:rsidP="00B90AD6">
      <w:pPr>
        <w:jc w:val="center"/>
        <w:rPr>
          <w:rFonts w:ascii="Arial" w:hAnsi="Arial" w:cs="Arial"/>
          <w:b/>
          <w:sz w:val="40"/>
          <w:szCs w:val="40"/>
        </w:rPr>
      </w:pPr>
      <w:r w:rsidRPr="00937AD6">
        <w:rPr>
          <w:rFonts w:ascii="Arial" w:hAnsi="Arial" w:cs="Arial"/>
          <w:b/>
          <w:sz w:val="40"/>
          <w:szCs w:val="40"/>
        </w:rPr>
        <w:t>Plan działania na rok 2019</w:t>
      </w:r>
    </w:p>
    <w:p w:rsidR="00B90AD6" w:rsidRPr="00CD4776" w:rsidRDefault="00B90AD6" w:rsidP="00B90AD6">
      <w:pPr>
        <w:jc w:val="center"/>
        <w:rPr>
          <w:rFonts w:ascii="Arial" w:hAnsi="Arial" w:cs="Arial"/>
          <w:b/>
          <w:sz w:val="18"/>
          <w:szCs w:val="18"/>
        </w:rPr>
      </w:pPr>
    </w:p>
    <w:p w:rsidR="00B90AD6" w:rsidRPr="00937AD6" w:rsidRDefault="00B90AD6" w:rsidP="00B90AD6">
      <w:pPr>
        <w:jc w:val="center"/>
        <w:rPr>
          <w:rFonts w:ascii="Arial" w:hAnsi="Arial" w:cs="Arial"/>
          <w:b/>
          <w:spacing w:val="20"/>
        </w:rPr>
      </w:pPr>
      <w:r w:rsidRPr="00937AD6">
        <w:rPr>
          <w:rFonts w:ascii="Arial" w:hAnsi="Arial" w:cs="Arial"/>
          <w:b/>
          <w:spacing w:val="20"/>
        </w:rPr>
        <w:t xml:space="preserve">REGIONALNY PROGRAM OPERACYJNY </w:t>
      </w:r>
      <w:r w:rsidRPr="00937AD6">
        <w:rPr>
          <w:rFonts w:ascii="Arial" w:hAnsi="Arial" w:cs="Arial"/>
          <w:b/>
          <w:spacing w:val="20"/>
        </w:rPr>
        <w:br/>
        <w:t>WOJEWÓDZTWA ZACHODNIOPOMORSKIEGO</w:t>
      </w:r>
    </w:p>
    <w:p w:rsidR="00B90AD6" w:rsidRPr="00CD4776" w:rsidRDefault="00B90AD6" w:rsidP="00B90AD6">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B90AD6" w:rsidRPr="00BD366F" w:rsidTr="00B90AD6">
        <w:trPr>
          <w:trHeight w:val="362"/>
        </w:trPr>
        <w:tc>
          <w:tcPr>
            <w:tcW w:w="10315" w:type="dxa"/>
            <w:gridSpan w:val="6"/>
            <w:shd w:val="clear" w:color="auto" w:fill="D9D9D9"/>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INFORMACJE O INSTYTUCJI POŚREDNICZĄCEJ</w:t>
            </w:r>
          </w:p>
        </w:tc>
      </w:tr>
      <w:tr w:rsidR="00B90AD6" w:rsidRPr="00BD366F" w:rsidTr="00B90AD6">
        <w:trPr>
          <w:trHeight w:val="511"/>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Numer i nazwa osi priorytetowej</w:t>
            </w:r>
          </w:p>
        </w:tc>
        <w:tc>
          <w:tcPr>
            <w:tcW w:w="7281" w:type="dxa"/>
            <w:gridSpan w:val="5"/>
            <w:vAlign w:val="center"/>
          </w:tcPr>
          <w:p w:rsidR="00B90AD6" w:rsidRPr="00CD4776" w:rsidRDefault="00B90AD6" w:rsidP="005E6A55">
            <w:pPr>
              <w:pStyle w:val="Nagwek1"/>
              <w:jc w:val="center"/>
            </w:pPr>
            <w:bookmarkStart w:id="0" w:name="_Toc52269924"/>
            <w:r w:rsidRPr="00CD4776">
              <w:t>VI Rynek pracy</w:t>
            </w:r>
            <w:bookmarkEnd w:id="0"/>
          </w:p>
        </w:tc>
      </w:tr>
      <w:tr w:rsidR="00B90AD6" w:rsidRPr="00BD366F" w:rsidTr="00B90AD6">
        <w:trPr>
          <w:trHeight w:val="519"/>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Instytucja Pośrednicząca</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Wojewódzki Urząd Pracy w Szczecinie</w:t>
            </w:r>
          </w:p>
        </w:tc>
      </w:tr>
      <w:tr w:rsidR="00B90AD6" w:rsidRPr="00BD366F" w:rsidTr="00B90AD6">
        <w:trPr>
          <w:trHeight w:val="348"/>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Adres korespondencyjny</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ul. A. Mickiewicza 41</w:t>
            </w:r>
            <w:r w:rsidRPr="00CD4776">
              <w:rPr>
                <w:rFonts w:ascii="Arial" w:hAnsi="Arial" w:cs="Arial"/>
                <w:sz w:val="18"/>
                <w:szCs w:val="18"/>
              </w:rPr>
              <w:br/>
              <w:t>70-383 Szczecin</w:t>
            </w:r>
          </w:p>
        </w:tc>
      </w:tr>
      <w:tr w:rsidR="00B90AD6" w:rsidRPr="00BD366F" w:rsidTr="00B90AD6">
        <w:trPr>
          <w:trHeight w:val="358"/>
        </w:trPr>
        <w:tc>
          <w:tcPr>
            <w:tcW w:w="303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Telefon</w:t>
            </w:r>
          </w:p>
        </w:tc>
        <w:tc>
          <w:tcPr>
            <w:tcW w:w="804"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91</w:t>
            </w:r>
          </w:p>
        </w:tc>
        <w:tc>
          <w:tcPr>
            <w:tcW w:w="1977"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42 56 101</w:t>
            </w:r>
          </w:p>
        </w:tc>
        <w:tc>
          <w:tcPr>
            <w:tcW w:w="152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Faks</w:t>
            </w:r>
          </w:p>
        </w:tc>
        <w:tc>
          <w:tcPr>
            <w:tcW w:w="836"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91</w:t>
            </w:r>
          </w:p>
        </w:tc>
        <w:tc>
          <w:tcPr>
            <w:tcW w:w="2140"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42 56 103</w:t>
            </w:r>
          </w:p>
        </w:tc>
      </w:tr>
      <w:tr w:rsidR="00B90AD6" w:rsidRPr="00BD366F" w:rsidTr="00B90AD6">
        <w:trPr>
          <w:trHeight w:val="354"/>
        </w:trPr>
        <w:tc>
          <w:tcPr>
            <w:tcW w:w="3034" w:type="dxa"/>
            <w:tcBorders>
              <w:top w:val="single" w:sz="2" w:space="0" w:color="auto"/>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sekretariat@wup.pl</w:t>
            </w:r>
          </w:p>
        </w:tc>
      </w:tr>
      <w:tr w:rsidR="00B90AD6" w:rsidRPr="00C862FC" w:rsidTr="00B90AD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B90AD6" w:rsidRPr="00CD4776" w:rsidRDefault="00B90AD6" w:rsidP="00B90AD6">
            <w:pPr>
              <w:jc w:val="center"/>
              <w:rPr>
                <w:rFonts w:ascii="Arial" w:hAnsi="Arial" w:cs="Arial"/>
                <w:sz w:val="18"/>
                <w:szCs w:val="18"/>
                <w:lang w:val="en-US"/>
              </w:rPr>
            </w:pPr>
            <w:proofErr w:type="spellStart"/>
            <w:r w:rsidRPr="00CD4776">
              <w:rPr>
                <w:rFonts w:ascii="Arial" w:hAnsi="Arial" w:cs="Arial"/>
                <w:sz w:val="18"/>
                <w:szCs w:val="18"/>
                <w:lang w:val="en-US"/>
              </w:rPr>
              <w:t>Milena</w:t>
            </w:r>
            <w:proofErr w:type="spellEnd"/>
            <w:r w:rsidRPr="00CD4776">
              <w:rPr>
                <w:rFonts w:ascii="Arial" w:hAnsi="Arial" w:cs="Arial"/>
                <w:sz w:val="18"/>
                <w:szCs w:val="18"/>
                <w:lang w:val="en-US"/>
              </w:rPr>
              <w:t xml:space="preserve"> </w:t>
            </w:r>
            <w:proofErr w:type="spellStart"/>
            <w:r w:rsidRPr="00CD4776">
              <w:rPr>
                <w:rFonts w:ascii="Arial" w:hAnsi="Arial" w:cs="Arial"/>
                <w:sz w:val="18"/>
                <w:szCs w:val="18"/>
                <w:lang w:val="en-US"/>
              </w:rPr>
              <w:t>Jerchewicz</w:t>
            </w:r>
            <w:proofErr w:type="spellEnd"/>
            <w:r w:rsidRPr="00CD4776">
              <w:rPr>
                <w:rFonts w:ascii="Arial" w:hAnsi="Arial" w:cs="Arial"/>
                <w:sz w:val="18"/>
                <w:szCs w:val="18"/>
                <w:lang w:val="en-US"/>
              </w:rPr>
              <w:t>-Rom</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tel. 91 42 56 173</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e-mai</w:t>
            </w:r>
            <w:r>
              <w:rPr>
                <w:rFonts w:ascii="Arial" w:hAnsi="Arial" w:cs="Arial"/>
                <w:sz w:val="18"/>
                <w:szCs w:val="18"/>
                <w:lang w:val="en-US"/>
              </w:rPr>
              <w:t>l</w:t>
            </w:r>
            <w:r w:rsidRPr="00CD4776">
              <w:rPr>
                <w:rFonts w:ascii="Arial" w:hAnsi="Arial" w:cs="Arial"/>
                <w:sz w:val="18"/>
                <w:szCs w:val="18"/>
                <w:lang w:val="en-US"/>
              </w:rPr>
              <w:t>: milena_jerchewicz-rom@wup.pl</w:t>
            </w:r>
          </w:p>
        </w:tc>
      </w:tr>
    </w:tbl>
    <w:p w:rsidR="00B90AD6" w:rsidRPr="007F51AA" w:rsidRDefault="00B90AD6" w:rsidP="00B90AD6">
      <w:pPr>
        <w:rPr>
          <w:rFonts w:ascii="Arial" w:hAnsi="Arial" w:cs="Arial"/>
          <w:b/>
          <w:sz w:val="20"/>
          <w:szCs w:val="20"/>
          <w:lang w:val="en-US"/>
        </w:rPr>
      </w:pPr>
      <w:r w:rsidRPr="00CD4776">
        <w:rPr>
          <w:rFonts w:ascii="Arial" w:hAnsi="Arial" w:cs="Arial"/>
          <w:b/>
          <w:sz w:val="18"/>
          <w:szCs w:val="18"/>
          <w:lang w:val="en-US"/>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014"/>
      </w:tblGrid>
      <w:tr w:rsidR="00B90AD6" w:rsidRPr="007F51AA" w:rsidTr="00E70108">
        <w:trPr>
          <w:trHeight w:val="362"/>
        </w:trPr>
        <w:tc>
          <w:tcPr>
            <w:tcW w:w="10014" w:type="dxa"/>
            <w:shd w:val="clear" w:color="auto" w:fill="E77B39"/>
            <w:vAlign w:val="center"/>
          </w:tcPr>
          <w:p w:rsidR="00B90AD6" w:rsidRPr="007F51AA" w:rsidRDefault="00B90AD6" w:rsidP="00B90AD6">
            <w:pPr>
              <w:jc w:val="center"/>
              <w:rPr>
                <w:rFonts w:ascii="Arial" w:hAnsi="Arial" w:cs="Arial"/>
                <w:b/>
                <w:sz w:val="20"/>
                <w:szCs w:val="20"/>
              </w:rPr>
            </w:pPr>
            <w:r w:rsidRPr="007F51AA">
              <w:rPr>
                <w:rFonts w:ascii="Arial" w:hAnsi="Arial" w:cs="Arial"/>
                <w:b/>
                <w:sz w:val="20"/>
                <w:szCs w:val="20"/>
              </w:rPr>
              <w:t xml:space="preserve">KARTA DZIAŁANIA </w:t>
            </w:r>
          </w:p>
          <w:p w:rsidR="00B90AD6" w:rsidRPr="007F51AA" w:rsidRDefault="00B90AD6" w:rsidP="007F51AA">
            <w:pPr>
              <w:pStyle w:val="Nagwek2"/>
              <w:jc w:val="both"/>
              <w:rPr>
                <w:b/>
                <w:sz w:val="20"/>
                <w:szCs w:val="20"/>
              </w:rPr>
            </w:pPr>
            <w:bookmarkStart w:id="1" w:name="_Toc52269925"/>
            <w:r w:rsidRPr="007F51AA">
              <w:rPr>
                <w:b/>
                <w:sz w:val="20"/>
                <w:szCs w:val="20"/>
              </w:rPr>
              <w:t>6.1 Usługi rozwojowe skierowane do przedsiębiorców i pracowników przedsiębiorstw na podstawie systemu popytowego</w:t>
            </w:r>
            <w:bookmarkEnd w:id="1"/>
          </w:p>
        </w:tc>
      </w:tr>
    </w:tbl>
    <w:p w:rsidR="00B90AD6" w:rsidRPr="00BD366F" w:rsidRDefault="00B90AD6" w:rsidP="00B90AD6">
      <w:pPr>
        <w:rPr>
          <w:rFonts w:ascii="Arial" w:hAnsi="Arial" w:cs="Arial"/>
          <w:b/>
          <w:spacing w:val="24"/>
          <w:sz w:val="18"/>
          <w:szCs w:val="18"/>
        </w:rPr>
      </w:pPr>
    </w:p>
    <w:tbl>
      <w:tblPr>
        <w:tblW w:w="5420"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42"/>
        <w:gridCol w:w="862"/>
        <w:gridCol w:w="1428"/>
        <w:gridCol w:w="42"/>
        <w:gridCol w:w="437"/>
        <w:gridCol w:w="822"/>
        <w:gridCol w:w="300"/>
        <w:gridCol w:w="435"/>
        <w:gridCol w:w="709"/>
        <w:gridCol w:w="465"/>
        <w:gridCol w:w="12"/>
        <w:gridCol w:w="85"/>
        <w:gridCol w:w="147"/>
        <w:gridCol w:w="540"/>
        <w:gridCol w:w="904"/>
        <w:gridCol w:w="157"/>
        <w:gridCol w:w="38"/>
        <w:gridCol w:w="215"/>
        <w:gridCol w:w="709"/>
        <w:gridCol w:w="419"/>
      </w:tblGrid>
      <w:tr w:rsidR="00B90AD6" w:rsidRPr="00BD366F" w:rsidTr="00D7056D">
        <w:trPr>
          <w:trHeight w:val="218"/>
        </w:trPr>
        <w:tc>
          <w:tcPr>
            <w:tcW w:w="667" w:type="pct"/>
            <w:tcBorders>
              <w:top w:val="single" w:sz="12" w:space="0" w:color="auto"/>
              <w:bottom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 xml:space="preserve">LP. Konkursu: </w:t>
            </w:r>
          </w:p>
        </w:tc>
        <w:tc>
          <w:tcPr>
            <w:tcW w:w="427"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1355" w:type="pct"/>
            <w:gridSpan w:val="4"/>
            <w:tcBorders>
              <w:left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Planowany termin ogłoszenia konkursu</w:t>
            </w:r>
          </w:p>
        </w:tc>
        <w:tc>
          <w:tcPr>
            <w:tcW w:w="36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 kw.</w:t>
            </w:r>
          </w:p>
        </w:tc>
        <w:tc>
          <w:tcPr>
            <w:tcW w:w="352" w:type="pct"/>
            <w:tcBorders>
              <w:top w:val="single" w:sz="12" w:space="0" w:color="auto"/>
              <w:left w:val="single" w:sz="6"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gridSpan w:val="4"/>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 kw.</w:t>
            </w:r>
          </w:p>
        </w:tc>
        <w:tc>
          <w:tcPr>
            <w:tcW w:w="26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r>
              <w:rPr>
                <w:rFonts w:ascii="Arial" w:hAnsi="Arial" w:cs="Arial"/>
                <w:b/>
                <w:sz w:val="18"/>
                <w:szCs w:val="18"/>
              </w:rPr>
              <w:t>X</w:t>
            </w:r>
          </w:p>
        </w:tc>
        <w:tc>
          <w:tcPr>
            <w:tcW w:w="449"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III kw.</w:t>
            </w:r>
          </w:p>
        </w:tc>
        <w:tc>
          <w:tcPr>
            <w:tcW w:w="204" w:type="pct"/>
            <w:gridSpan w:val="3"/>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IV kw.</w:t>
            </w:r>
          </w:p>
        </w:tc>
        <w:tc>
          <w:tcPr>
            <w:tcW w:w="208" w:type="pct"/>
            <w:tcBorders>
              <w:top w:val="single" w:sz="12" w:space="0" w:color="auto"/>
              <w:bottom w:val="single" w:sz="12" w:space="0" w:color="auto"/>
            </w:tcBorders>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3"/>
        </w:trPr>
        <w:tc>
          <w:tcPr>
            <w:tcW w:w="1095" w:type="pct"/>
            <w:gridSpan w:val="2"/>
            <w:vMerge w:val="restart"/>
            <w:tcBorders>
              <w:top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Typ konkursu</w:t>
            </w:r>
          </w:p>
        </w:tc>
        <w:tc>
          <w:tcPr>
            <w:tcW w:w="730" w:type="pct"/>
            <w:gridSpan w:val="2"/>
            <w:tcBorders>
              <w:left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Otwarty</w:t>
            </w:r>
          </w:p>
        </w:tc>
        <w:tc>
          <w:tcPr>
            <w:tcW w:w="217" w:type="pct"/>
            <w:tcBorders>
              <w:top w:val="single" w:sz="6" w:space="0" w:color="auto"/>
              <w:left w:val="single" w:sz="12" w:space="0" w:color="auto"/>
              <w:bottom w:val="single" w:sz="6" w:space="0" w:color="auto"/>
            </w:tcBorders>
            <w:vAlign w:val="center"/>
          </w:tcPr>
          <w:p w:rsidR="00B90AD6" w:rsidRPr="00BD366F" w:rsidRDefault="00B90AD6" w:rsidP="00B90AD6">
            <w:pPr>
              <w:jc w:val="center"/>
              <w:rPr>
                <w:rFonts w:ascii="Arial" w:hAnsi="Arial" w:cs="Arial"/>
                <w:b/>
                <w:sz w:val="18"/>
                <w:szCs w:val="18"/>
              </w:rPr>
            </w:pPr>
          </w:p>
        </w:tc>
        <w:tc>
          <w:tcPr>
            <w:tcW w:w="2958" w:type="pct"/>
            <w:gridSpan w:val="15"/>
            <w:vMerge w:val="restart"/>
            <w:tcBorders>
              <w:lef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2"/>
        </w:trPr>
        <w:tc>
          <w:tcPr>
            <w:tcW w:w="1095" w:type="pct"/>
            <w:gridSpan w:val="2"/>
            <w:vMerge/>
            <w:tcBorders>
              <w:bottom w:val="single" w:sz="12" w:space="0" w:color="auto"/>
              <w:right w:val="single" w:sz="12" w:space="0" w:color="auto"/>
            </w:tcBorders>
            <w:shd w:val="clear" w:color="auto" w:fill="CCFFCC"/>
            <w:vAlign w:val="center"/>
          </w:tcPr>
          <w:p w:rsidR="00B90AD6" w:rsidRPr="00D340F8" w:rsidRDefault="00B90AD6" w:rsidP="00B90AD6">
            <w:pPr>
              <w:jc w:val="center"/>
              <w:rPr>
                <w:rFonts w:ascii="Arial" w:hAnsi="Arial" w:cs="Arial"/>
                <w:b/>
                <w:sz w:val="18"/>
                <w:szCs w:val="18"/>
              </w:rPr>
            </w:pPr>
          </w:p>
        </w:tc>
        <w:tc>
          <w:tcPr>
            <w:tcW w:w="730" w:type="pct"/>
            <w:gridSpan w:val="2"/>
            <w:tcBorders>
              <w:left w:val="single" w:sz="12" w:space="0" w:color="auto"/>
            </w:tcBorders>
            <w:shd w:val="clear" w:color="auto" w:fill="CCFFCC"/>
            <w:vAlign w:val="center"/>
          </w:tcPr>
          <w:p w:rsidR="00B90AD6" w:rsidRPr="00D340F8" w:rsidRDefault="00B90AD6" w:rsidP="00B90AD6">
            <w:pPr>
              <w:rPr>
                <w:rFonts w:ascii="Arial" w:hAnsi="Arial" w:cs="Arial"/>
                <w:b/>
                <w:sz w:val="18"/>
                <w:szCs w:val="18"/>
              </w:rPr>
            </w:pPr>
            <w:r w:rsidRPr="00D340F8">
              <w:rPr>
                <w:rFonts w:ascii="Arial" w:hAnsi="Arial" w:cs="Arial"/>
                <w:b/>
                <w:sz w:val="18"/>
                <w:szCs w:val="18"/>
              </w:rPr>
              <w:t>Zamknięty</w:t>
            </w:r>
          </w:p>
        </w:tc>
        <w:tc>
          <w:tcPr>
            <w:tcW w:w="217" w:type="pct"/>
            <w:tcBorders>
              <w:top w:val="single" w:sz="6" w:space="0" w:color="auto"/>
              <w:left w:val="single" w:sz="12" w:space="0" w:color="auto"/>
              <w:bottom w:val="single" w:sz="6" w:space="0" w:color="auto"/>
            </w:tcBorders>
            <w:vAlign w:val="center"/>
          </w:tcPr>
          <w:p w:rsidR="00B90AD6" w:rsidRPr="00D340F8" w:rsidRDefault="00B90AD6" w:rsidP="00B90AD6">
            <w:pPr>
              <w:jc w:val="center"/>
              <w:rPr>
                <w:rFonts w:ascii="Arial" w:hAnsi="Arial" w:cs="Arial"/>
                <w:b/>
                <w:sz w:val="18"/>
                <w:szCs w:val="18"/>
              </w:rPr>
            </w:pPr>
            <w:r w:rsidRPr="00D340F8">
              <w:rPr>
                <w:rFonts w:ascii="Arial" w:hAnsi="Arial" w:cs="Arial"/>
                <w:b/>
                <w:sz w:val="18"/>
                <w:szCs w:val="18"/>
              </w:rPr>
              <w:t>x</w:t>
            </w:r>
          </w:p>
        </w:tc>
        <w:tc>
          <w:tcPr>
            <w:tcW w:w="2958" w:type="pct"/>
            <w:gridSpan w:val="15"/>
            <w:vMerge/>
            <w:tcBorders>
              <w:left w:val="single" w:sz="12" w:space="0" w:color="auto"/>
            </w:tcBorders>
            <w:shd w:val="clear" w:color="auto" w:fill="CCFFCC"/>
            <w:vAlign w:val="center"/>
          </w:tcPr>
          <w:p w:rsidR="00B90AD6" w:rsidRPr="00D340F8" w:rsidRDefault="00B90AD6" w:rsidP="00B90AD6">
            <w:pPr>
              <w:keepNext/>
              <w:spacing w:before="240"/>
              <w:jc w:val="center"/>
              <w:outlineLvl w:val="0"/>
              <w:rPr>
                <w:rFonts w:ascii="Arial" w:hAnsi="Arial" w:cs="Arial"/>
                <w:b/>
                <w:sz w:val="18"/>
                <w:szCs w:val="18"/>
              </w:rPr>
            </w:pPr>
          </w:p>
        </w:tc>
      </w:tr>
      <w:tr w:rsidR="00B90AD6" w:rsidRPr="00BD366F" w:rsidTr="00AA5839">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Planowana alokacja</w:t>
            </w:r>
          </w:p>
        </w:tc>
        <w:tc>
          <w:tcPr>
            <w:tcW w:w="3905" w:type="pct"/>
            <w:gridSpan w:val="18"/>
            <w:vAlign w:val="center"/>
          </w:tcPr>
          <w:p w:rsidR="00B90AD6" w:rsidRPr="00BD366F" w:rsidRDefault="00B90AD6" w:rsidP="00B90AD6">
            <w:pPr>
              <w:ind w:left="57"/>
              <w:rPr>
                <w:rFonts w:ascii="Arial" w:hAnsi="Arial" w:cs="Arial"/>
                <w:sz w:val="18"/>
                <w:szCs w:val="18"/>
              </w:rPr>
            </w:pPr>
            <w:r>
              <w:rPr>
                <w:rFonts w:ascii="Arial" w:hAnsi="Arial" w:cs="Arial"/>
                <w:b/>
                <w:sz w:val="18"/>
                <w:szCs w:val="18"/>
              </w:rPr>
              <w:t>13 449 209 EUR</w:t>
            </w:r>
          </w:p>
        </w:tc>
      </w:tr>
      <w:tr w:rsidR="00B90AD6" w:rsidRPr="00BD366F" w:rsidTr="00AA5839">
        <w:trPr>
          <w:trHeight w:val="258"/>
        </w:trPr>
        <w:tc>
          <w:tcPr>
            <w:tcW w:w="1095" w:type="pct"/>
            <w:gridSpan w:val="2"/>
            <w:shd w:val="clear" w:color="auto" w:fill="CCFFCC"/>
            <w:vAlign w:val="center"/>
          </w:tcPr>
          <w:p w:rsidR="00B90AD6" w:rsidRPr="00D340F8" w:rsidRDefault="00B90AD6" w:rsidP="00B90AD6">
            <w:pPr>
              <w:keepNext/>
              <w:spacing w:before="240"/>
              <w:jc w:val="center"/>
              <w:outlineLvl w:val="0"/>
              <w:rPr>
                <w:rFonts w:ascii="Arial" w:hAnsi="Arial" w:cs="Arial"/>
                <w:sz w:val="18"/>
                <w:szCs w:val="18"/>
              </w:rPr>
            </w:pPr>
          </w:p>
        </w:tc>
        <w:tc>
          <w:tcPr>
            <w:tcW w:w="3905" w:type="pct"/>
            <w:gridSpan w:val="18"/>
            <w:vAlign w:val="center"/>
          </w:tcPr>
          <w:p w:rsidR="00B90AD6" w:rsidRPr="00937AD6" w:rsidRDefault="00B90AD6" w:rsidP="00C716BF">
            <w:pPr>
              <w:numPr>
                <w:ilvl w:val="0"/>
                <w:numId w:val="94"/>
              </w:numPr>
              <w:spacing w:before="60" w:after="60"/>
              <w:ind w:left="206" w:hanging="206"/>
              <w:jc w:val="both"/>
              <w:rPr>
                <w:rFonts w:ascii="Arial" w:hAnsi="Arial" w:cs="Arial"/>
                <w:sz w:val="18"/>
                <w:szCs w:val="18"/>
                <w:lang w:val="fr-BE"/>
              </w:rPr>
            </w:pPr>
            <w:r w:rsidRPr="00937AD6">
              <w:rPr>
                <w:rFonts w:ascii="Arial" w:hAnsi="Arial" w:cs="Arial"/>
                <w:sz w:val="18"/>
                <w:szCs w:val="18"/>
              </w:rPr>
              <w:t xml:space="preserve">Wsparcie skierowane do przedsiębiorców z sektora mikro, małych i średnich przedsiębiorstw oraz ich pracowników </w:t>
            </w:r>
            <w:r>
              <w:rPr>
                <w:rFonts w:ascii="Arial" w:hAnsi="Arial" w:cs="Arial"/>
                <w:sz w:val="18"/>
                <w:szCs w:val="18"/>
              </w:rPr>
              <w:t xml:space="preserve">w </w:t>
            </w:r>
            <w:r w:rsidRPr="00937AD6">
              <w:rPr>
                <w:rFonts w:ascii="Arial" w:hAnsi="Arial" w:cs="Arial"/>
                <w:sz w:val="18"/>
                <w:szCs w:val="18"/>
              </w:rPr>
              <w:t>ramach Podmiotowego Systemu Finansowania usług rozwojowych: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szkoleniowe,</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 xml:space="preserve">usługi rozwojowe o charakterze zawodowym, w tym m.in.: kwalifikacyjny kurs zawodowy, kurs umięjętności zawodowych oraz inne, które </w:t>
            </w:r>
            <w:r w:rsidRPr="00937AD6">
              <w:rPr>
                <w:rFonts w:ascii="Arial" w:hAnsi="Arial" w:cs="Arial"/>
                <w:sz w:val="18"/>
                <w:szCs w:val="18"/>
              </w:rPr>
              <w:t>umożliwiają uzyskiwanie i uzupełnianie wiedzy, umiejętności i kwalifikacji zawodowych,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inne usługi rozwojowe: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doradcze, w tym doradztwo, superwizja, facylitacja,</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coaching,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mentoring,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studia podyplomowe,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projekt zmiany,</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egzamin,</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e-learningowe.</w:t>
            </w:r>
          </w:p>
          <w:p w:rsidR="00B90AD6" w:rsidRPr="00AE121E" w:rsidRDefault="00B90AD6" w:rsidP="00B90AD6">
            <w:pPr>
              <w:pStyle w:val="Akapitzlist"/>
              <w:ind w:left="0"/>
              <w:jc w:val="both"/>
              <w:rPr>
                <w:rFonts w:ascii="Arial" w:hAnsi="Arial" w:cs="Arial"/>
                <w:sz w:val="18"/>
                <w:szCs w:val="18"/>
              </w:rPr>
            </w:pPr>
            <w:r w:rsidRPr="00AE121E">
              <w:rPr>
                <w:rFonts w:ascii="Arial" w:hAnsi="Arial" w:cs="Arial"/>
                <w:sz w:val="18"/>
                <w:szCs w:val="18"/>
                <w:lang w:val="fr-BE"/>
              </w:rPr>
              <w:t xml:space="preserve">Wsparcie realizowane zgodnie z </w:t>
            </w:r>
            <w:r w:rsidRPr="00AE121E">
              <w:rPr>
                <w:rFonts w:ascii="Arial" w:hAnsi="Arial" w:cs="Arial"/>
                <w:bCs/>
                <w:i/>
                <w:sz w:val="18"/>
                <w:szCs w:val="18"/>
              </w:rPr>
              <w:t>Wytycznymi w zakresie realizacji przedsięwzięć z</w:t>
            </w:r>
            <w:r>
              <w:rPr>
                <w:rFonts w:ascii="Arial" w:hAnsi="Arial" w:cs="Arial"/>
                <w:bCs/>
                <w:i/>
                <w:sz w:val="18"/>
                <w:szCs w:val="18"/>
              </w:rPr>
              <w:t xml:space="preserve"> </w:t>
            </w:r>
            <w:r w:rsidRPr="00AE121E">
              <w:rPr>
                <w:rFonts w:ascii="Arial" w:hAnsi="Arial" w:cs="Arial"/>
                <w:bCs/>
                <w:i/>
                <w:sz w:val="18"/>
                <w:szCs w:val="18"/>
              </w:rPr>
              <w:t>udziałem środków Europejskiego Funduszu Społecznego w obszarze przystosowania przedsiębiorstw i pracowników do zmian na lata 2014-2020</w:t>
            </w:r>
            <w:r w:rsidRPr="00AE121E">
              <w:rPr>
                <w:rFonts w:ascii="Arial" w:hAnsi="Arial" w:cs="Arial"/>
                <w:bCs/>
                <w:sz w:val="18"/>
                <w:szCs w:val="18"/>
              </w:rPr>
              <w:t>.</w:t>
            </w:r>
            <w:r w:rsidRPr="00AE121E">
              <w:rPr>
                <w:rFonts w:ascii="Arial" w:hAnsi="Arial" w:cs="Arial"/>
                <w:sz w:val="18"/>
                <w:szCs w:val="18"/>
              </w:rPr>
              <w:t> </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Wnioskodawcy do których skierowany jest  konkurs</w:t>
            </w:r>
          </w:p>
        </w:tc>
        <w:tc>
          <w:tcPr>
            <w:tcW w:w="3905" w:type="pct"/>
            <w:gridSpan w:val="18"/>
            <w:vAlign w:val="center"/>
          </w:tcPr>
          <w:p w:rsidR="00B90AD6" w:rsidRPr="00BD366F" w:rsidRDefault="00B90AD6" w:rsidP="00B90AD6">
            <w:pPr>
              <w:ind w:left="57"/>
              <w:jc w:val="both"/>
              <w:rPr>
                <w:rFonts w:ascii="Arial" w:hAnsi="Arial" w:cs="Arial"/>
                <w:b/>
                <w:bCs/>
                <w:i/>
                <w:iCs/>
                <w:sz w:val="18"/>
                <w:szCs w:val="18"/>
              </w:rPr>
            </w:pPr>
            <w:r w:rsidRPr="00BD366F">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Szczegółowy opis, zakładany cel konkursu</w:t>
            </w:r>
          </w:p>
        </w:tc>
        <w:tc>
          <w:tcPr>
            <w:tcW w:w="3905" w:type="pct"/>
            <w:gridSpan w:val="18"/>
            <w:vAlign w:val="center"/>
          </w:tcPr>
          <w:p w:rsidR="00B90AD6" w:rsidRPr="00BD366F" w:rsidRDefault="00B90AD6" w:rsidP="00B90AD6">
            <w:pPr>
              <w:ind w:left="57"/>
              <w:jc w:val="both"/>
              <w:rPr>
                <w:rFonts w:ascii="Arial" w:hAnsi="Arial" w:cs="Arial"/>
                <w:sz w:val="18"/>
                <w:szCs w:val="18"/>
              </w:rPr>
            </w:pPr>
            <w:r w:rsidRPr="00BD366F">
              <w:rPr>
                <w:rFonts w:ascii="Arial" w:hAnsi="Arial" w:cs="Arial"/>
                <w:sz w:val="18"/>
                <w:szCs w:val="18"/>
              </w:rPr>
              <w:t>Cel: Wzrost liczby przedsiębiorstw z sektora mikro, małych i średnich, które zrealizowały cel rozwojowy.</w:t>
            </w:r>
          </w:p>
          <w:p w:rsidR="00B90AD6" w:rsidRPr="00BD366F" w:rsidRDefault="00B90AD6" w:rsidP="00B90AD6">
            <w:pPr>
              <w:autoSpaceDE w:val="0"/>
              <w:autoSpaceDN w:val="0"/>
              <w:adjustRightInd w:val="0"/>
              <w:jc w:val="both"/>
              <w:rPr>
                <w:rFonts w:ascii="Arial" w:hAnsi="Arial" w:cs="Arial"/>
                <w:color w:val="000000"/>
                <w:sz w:val="18"/>
                <w:szCs w:val="18"/>
              </w:rPr>
            </w:pPr>
            <w:r w:rsidRPr="00BD366F">
              <w:rPr>
                <w:rFonts w:ascii="Arial" w:hAnsi="Arial" w:cs="Arial"/>
                <w:color w:val="000000"/>
                <w:sz w:val="18"/>
                <w:szCs w:val="18"/>
              </w:rPr>
              <w:t xml:space="preserve">Celem interwencji Działania 6.1 jest wzrost poziomu konkurencyjności i kondycji zachodniopomorskich przedsiębiorstw poprzez zapewnienie przedsiębiorstwu/przedsiębiorcy możliwości dokonania samodzielnego wyboru usług rozwojowych w ramach oferty dostępnej w Bazie Usług Rozwojowych odpowiadających w największym stopniu na aktualne potrzeby przedsiębiorstwa. Realizacja konkursów w formule wyboru Operatora gwarantuje sprawne dotarcie do przedsiębiorców, a także intensyfikuje działania skierowane na propagowanie Podmiotowego Systemu Finansowania w regionie. Jak wynika z danych statystycznych GUS za rok 2017, przedsiębiorstwa w województwie zachodniopomorskim rozwijają się zwiększając swoje możliwości nabywcze oraz obroty. </w:t>
            </w:r>
            <w:r w:rsidRPr="00BD366F">
              <w:rPr>
                <w:rFonts w:ascii="Arial" w:hAnsi="Arial" w:cs="Arial"/>
                <w:sz w:val="18"/>
                <w:szCs w:val="18"/>
              </w:rPr>
              <w:t xml:space="preserve">Nakłady inwestycyjne finansowe lub rzeczowe, których celem jest stworzenie nowych środków trwałych lub ulepszenie (przebudowa, rozbudowa, rekonstrukcja lub modernizacja) istniejących obiektów majątku trwałego, a także nakłady na tzw. pierwsze wyposażenie inwestycji w roku 2017 wyniosły 29,6%. </w:t>
            </w:r>
            <w:r w:rsidRPr="00BD366F">
              <w:rPr>
                <w:rFonts w:ascii="Arial" w:hAnsi="Arial" w:cs="Arial"/>
                <w:color w:val="000000"/>
                <w:sz w:val="18"/>
                <w:szCs w:val="18"/>
              </w:rPr>
              <w:t>Konsekwencją tego jest konieczność większego konkurowania pomiędzy podmiotami co wprost przekłada się na podnoszenie kwalifikacji kadry zatrudnianej przez przedsiębiorców.  Poprzez realizację działań w latach 2016-2018 widoczne są bezpośrednio korzyści jakie otrzymuje przedsiębiorca korzystający z BUR:</w:t>
            </w:r>
          </w:p>
          <w:p w:rsidR="00B90AD6" w:rsidRPr="00BD366F"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większa konkurencyjność – oferta dociera do większej liczby potencjalnych klientów.</w:t>
            </w:r>
          </w:p>
          <w:p w:rsidR="00B90AD6" w:rsidRPr="006153BD"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szansa na sukces finansowy – możliwość realizacji usług rozwojowych dofinansowanych z EFS na terenie całego kraju.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bezpłatna reklama o ogólnopolskim zasięgu.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dostęp do opinii klientów na temat usług własnych i konkurencji.</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ograniczenie formalności związanych z dofinansowaniem.</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 xml:space="preserve">darmowa rejestracja w Bazie Usług Rozwojowych </w:t>
            </w:r>
          </w:p>
          <w:p w:rsidR="00B90AD6" w:rsidRPr="00BD366F" w:rsidRDefault="00B90AD6" w:rsidP="00B90AD6">
            <w:pPr>
              <w:spacing w:before="100" w:beforeAutospacing="1" w:after="100" w:afterAutospacing="1"/>
              <w:jc w:val="both"/>
              <w:rPr>
                <w:rFonts w:ascii="Arial" w:hAnsi="Arial" w:cs="Arial"/>
                <w:b/>
                <w:bCs/>
                <w:i/>
                <w:iCs/>
                <w:sz w:val="18"/>
                <w:szCs w:val="18"/>
              </w:rPr>
            </w:pPr>
            <w:r w:rsidRPr="008D0365">
              <w:rPr>
                <w:rFonts w:ascii="Arial" w:hAnsi="Arial" w:cs="Arial"/>
                <w:sz w:val="18"/>
                <w:szCs w:val="18"/>
              </w:rPr>
              <w:t xml:space="preserve">Wszystkie te aspekty sprawiają, że przedsiębiorcy wyrażają coraz większe zainteresowanie uczestnictwem w szkoleniach realizowanych za pośrednictwem BUR. Ponadto, formuła </w:t>
            </w:r>
            <w:r w:rsidRPr="008D0365">
              <w:rPr>
                <w:rFonts w:ascii="Arial" w:hAnsi="Arial" w:cs="Arial"/>
                <w:sz w:val="18"/>
                <w:szCs w:val="18"/>
              </w:rPr>
              <w:lastRenderedPageBreak/>
              <w:t>dystrybuowania środków nie wymagająca od przedsiębiorców starania się o dofinansowanie w postaci złożenia projektu w odpowiedzi na konkurs dodatkowo czyni cały proces bardziej intuicyjnym. Dodatkowym atutem jest możliwość zamówienia „usługi szytej na miarę" – odpowiadającej konkretnym potrzebom przedsiębiorców, co jest znacznie utrudnione w przypadku wyboru przez przedsiębiorców projektów napisanych w odpowiedzi na konkurs. Działania zaplanowane do realizacji w ramach konkursu przyczynią się do wzrostu konkurencyjności zachodniopomorskich przedsiębiorstw jak również wpłynie pozytywnie na osiągnięcie wskaźników założonych do realizacji.</w:t>
            </w:r>
          </w:p>
        </w:tc>
      </w:tr>
      <w:tr w:rsidR="00B90AD6" w:rsidRPr="00BD366F" w:rsidTr="00AA5839">
        <w:tc>
          <w:tcPr>
            <w:tcW w:w="1095" w:type="pct"/>
            <w:gridSpan w:val="2"/>
            <w:vMerge w:val="restart"/>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lastRenderedPageBreak/>
              <w:t>Specyficzne dla konkursu kryteria wyboru projektów</w:t>
            </w:r>
          </w:p>
        </w:tc>
        <w:tc>
          <w:tcPr>
            <w:tcW w:w="3905" w:type="pct"/>
            <w:gridSpan w:val="18"/>
            <w:shd w:val="clear" w:color="auto" w:fill="CCFFCC"/>
            <w:vAlign w:val="center"/>
          </w:tcPr>
          <w:p w:rsidR="00B90AD6" w:rsidRPr="00BD366F" w:rsidRDefault="00B90AD6" w:rsidP="00B90AD6">
            <w:pPr>
              <w:spacing w:before="120" w:after="120"/>
              <w:jc w:val="center"/>
              <w:rPr>
                <w:rFonts w:ascii="Arial" w:hAnsi="Arial" w:cs="Arial"/>
                <w:b/>
                <w:sz w:val="18"/>
                <w:szCs w:val="18"/>
              </w:rPr>
            </w:pPr>
            <w:r w:rsidRPr="00BD366F">
              <w:rPr>
                <w:rFonts w:ascii="Arial" w:hAnsi="Arial" w:cs="Arial"/>
                <w:b/>
                <w:sz w:val="18"/>
                <w:szCs w:val="18"/>
              </w:rPr>
              <w:t xml:space="preserve">Kryteria dopuszczalności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bCs/>
                <w:sz w:val="18"/>
                <w:szCs w:val="18"/>
              </w:rPr>
            </w:pPr>
            <w:r w:rsidRPr="00385C2A">
              <w:rPr>
                <w:rFonts w:ascii="Arial" w:hAnsi="Arial" w:cs="Arial"/>
                <w:bCs/>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bCs/>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Kryterium to stwarza możliwość objęcia wsparciem większej liczby potencjalnych projektodawców, a także wyboru najlepszych projektów, które odpowiadają na potrzeby regionu.</w:t>
            </w:r>
          </w:p>
          <w:p w:rsidR="00B90AD6" w:rsidRPr="006153BD" w:rsidRDefault="00B90AD6" w:rsidP="00B90AD6">
            <w:pPr>
              <w:jc w:val="both"/>
              <w:rPr>
                <w:rFonts w:ascii="Arial" w:hAnsi="Arial" w:cs="Arial"/>
                <w:sz w:val="18"/>
                <w:szCs w:val="18"/>
              </w:rPr>
            </w:pPr>
            <w:r w:rsidRPr="006153B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B90AD6" w:rsidRPr="00BD366F" w:rsidRDefault="00B90AD6" w:rsidP="00B90AD6">
            <w:pPr>
              <w:jc w:val="both"/>
              <w:rPr>
                <w:rFonts w:ascii="Arial" w:hAnsi="Arial" w:cs="Arial"/>
                <w:bCs/>
                <w:sz w:val="18"/>
                <w:szCs w:val="18"/>
              </w:rPr>
            </w:pPr>
            <w:r w:rsidRPr="006153BD">
              <w:rPr>
                <w:rFonts w:ascii="Arial" w:hAnsi="Arial" w:cs="Arial"/>
                <w:sz w:val="18"/>
                <w:szCs w:val="18"/>
              </w:rPr>
              <w:t>Kryterium zostanie zweryfikowane na podstawie rejestru wniosków złożonych w ramach konkursu.</w:t>
            </w: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bCs/>
                <w:sz w:val="18"/>
                <w:szCs w:val="18"/>
              </w:rPr>
            </w:pPr>
            <w:r w:rsidRPr="00BD366F">
              <w:rPr>
                <w:rFonts w:ascii="Arial" w:hAnsi="Arial" w:cs="Arial"/>
                <w:sz w:val="18"/>
                <w:szCs w:val="18"/>
              </w:rPr>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BD366F"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p w:rsidR="00B90AD6" w:rsidRPr="00BD366F" w:rsidRDefault="00B90AD6" w:rsidP="00B90AD6">
            <w:pPr>
              <w:jc w:val="both"/>
              <w:rPr>
                <w:rFonts w:ascii="Arial" w:hAnsi="Arial" w:cs="Arial"/>
                <w:bCs/>
                <w:sz w:val="18"/>
                <w:szCs w:val="18"/>
              </w:rPr>
            </w:pP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131ED8" w:rsidRDefault="00B90AD6" w:rsidP="00C716BF">
            <w:pPr>
              <w:pStyle w:val="Akapitzlist"/>
              <w:numPr>
                <w:ilvl w:val="0"/>
                <w:numId w:val="98"/>
              </w:numPr>
              <w:jc w:val="both"/>
              <w:rPr>
                <w:rFonts w:ascii="Arial" w:hAnsi="Arial" w:cs="Arial"/>
                <w:sz w:val="18"/>
                <w:szCs w:val="18"/>
              </w:rPr>
            </w:pPr>
            <w:r w:rsidRPr="003C5AE9">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r>
              <w:rPr>
                <w:rFonts w:ascii="Arial" w:hAnsi="Arial" w:cs="Arial"/>
                <w:sz w:val="18"/>
                <w:szCs w:val="18"/>
              </w:rPr>
              <w:t xml:space="preserve">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4643AA" w:rsidRDefault="00B90AD6" w:rsidP="00B90AD6">
            <w:pPr>
              <w:jc w:val="both"/>
              <w:rPr>
                <w:rFonts w:ascii="Arial" w:hAnsi="Arial" w:cs="Arial"/>
                <w:sz w:val="18"/>
                <w:szCs w:val="18"/>
              </w:rPr>
            </w:pPr>
            <w:r w:rsidRPr="004643AA">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Kryterium uznaje się za spełnione, w przypadku gdy Wnioskodawcą jest  </w:t>
            </w:r>
            <w:r w:rsidRPr="004643AA">
              <w:rPr>
                <w:rFonts w:ascii="Arial" w:hAnsi="Arial" w:cs="Arial"/>
                <w:sz w:val="18"/>
                <w:szCs w:val="18"/>
              </w:rPr>
              <w:lastRenderedPageBreak/>
              <w:t>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B90AD6" w:rsidRPr="004643AA" w:rsidRDefault="00B90AD6" w:rsidP="00B90AD6">
            <w:pPr>
              <w:jc w:val="both"/>
              <w:rPr>
                <w:rFonts w:ascii="Arial" w:hAnsi="Arial" w:cs="Arial"/>
                <w:color w:val="000000"/>
                <w:sz w:val="18"/>
                <w:szCs w:val="18"/>
              </w:rPr>
            </w:pPr>
          </w:p>
          <w:p w:rsidR="00B90AD6" w:rsidRPr="004643AA" w:rsidRDefault="00B90AD6" w:rsidP="00B90AD6">
            <w:pPr>
              <w:jc w:val="both"/>
              <w:rPr>
                <w:rFonts w:ascii="Arial" w:hAnsi="Arial" w:cs="Arial"/>
                <w:color w:val="1F497D"/>
                <w:sz w:val="18"/>
                <w:szCs w:val="18"/>
              </w:rPr>
            </w:pPr>
            <w:r w:rsidRPr="004643AA">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B90AD6" w:rsidRPr="004643AA" w:rsidRDefault="00B90AD6" w:rsidP="00B90AD6">
            <w:pPr>
              <w:jc w:val="both"/>
              <w:rPr>
                <w:rFonts w:ascii="Arial" w:hAnsi="Arial" w:cs="Arial"/>
                <w:sz w:val="18"/>
                <w:szCs w:val="18"/>
              </w:rPr>
            </w:pPr>
            <w:r w:rsidRPr="004643AA" w:rsidDel="00D06FD2">
              <w:rPr>
                <w:rFonts w:ascii="Arial" w:hAnsi="Arial" w:cs="Arial"/>
                <w:sz w:val="18"/>
                <w:szCs w:val="18"/>
              </w:rPr>
              <w:t xml:space="preserve"> </w:t>
            </w:r>
          </w:p>
          <w:p w:rsidR="00B90AD6" w:rsidRPr="004643AA" w:rsidRDefault="00B90AD6" w:rsidP="00B90AD6">
            <w:pPr>
              <w:jc w:val="both"/>
              <w:rPr>
                <w:rFonts w:ascii="Arial" w:hAnsi="Arial" w:cs="Arial"/>
                <w:sz w:val="18"/>
                <w:szCs w:val="18"/>
              </w:rPr>
            </w:pPr>
            <w:r w:rsidRPr="004643AA">
              <w:rPr>
                <w:rFonts w:ascii="Arial" w:hAnsi="Arial" w:cs="Arial"/>
                <w:sz w:val="18"/>
                <w:szCs w:val="18"/>
              </w:rPr>
              <w:t>W przypadku gdy zakres wymaganych danych  nie będzie możliwy do zweryfikowania  w oparciu</w:t>
            </w:r>
            <w:r w:rsidR="003149BF" w:rsidRPr="004643AA">
              <w:rPr>
                <w:rFonts w:ascii="Arial" w:hAnsi="Arial" w:cs="Arial"/>
                <w:sz w:val="18"/>
                <w:szCs w:val="18"/>
              </w:rPr>
              <w:t xml:space="preserve"> </w:t>
            </w:r>
            <w:r w:rsidRPr="004643AA">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90AD6" w:rsidRPr="004643AA" w:rsidRDefault="00B90AD6" w:rsidP="00B90AD6">
            <w:pPr>
              <w:jc w:val="both"/>
              <w:rPr>
                <w:rFonts w:ascii="Arial" w:hAnsi="Arial" w:cs="Arial"/>
                <w:sz w:val="18"/>
                <w:szCs w:val="18"/>
              </w:rPr>
            </w:pPr>
          </w:p>
          <w:p w:rsidR="00B90AD6" w:rsidRPr="003149BF" w:rsidRDefault="00B90AD6" w:rsidP="00B90AD6">
            <w:pPr>
              <w:jc w:val="both"/>
              <w:rPr>
                <w:rFonts w:ascii="Arial" w:hAnsi="Arial" w:cs="Arial"/>
                <w:sz w:val="14"/>
                <w:szCs w:val="14"/>
              </w:rPr>
            </w:pPr>
            <w:r w:rsidRPr="004643AA">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B90AD6" w:rsidRPr="00BD366F" w:rsidRDefault="00B90AD6" w:rsidP="00B90AD6">
            <w:pPr>
              <w:jc w:val="both"/>
              <w:rPr>
                <w:rFonts w:ascii="Arial" w:hAnsi="Arial" w:cs="Arial"/>
                <w:sz w:val="18"/>
                <w:szCs w:val="18"/>
              </w:rPr>
            </w:pP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sz w:val="18"/>
                <w:szCs w:val="18"/>
              </w:rPr>
            </w:pPr>
            <w:r w:rsidRPr="00BD366F">
              <w:rPr>
                <w:rFonts w:ascii="Arial" w:hAnsi="Arial" w:cs="Arial"/>
                <w:sz w:val="18"/>
                <w:szCs w:val="18"/>
              </w:rPr>
              <w:lastRenderedPageBreak/>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131ED8"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tc>
      </w:tr>
      <w:tr w:rsidR="00B90AD6" w:rsidRPr="00BD366F" w:rsidTr="00AA5839">
        <w:tc>
          <w:tcPr>
            <w:tcW w:w="1095" w:type="pct"/>
            <w:gridSpan w:val="2"/>
            <w:vMerge/>
            <w:vAlign w:val="center"/>
          </w:tcPr>
          <w:p w:rsidR="00B90AD6" w:rsidRPr="00BD366F"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Uczestnikami projektu są mikro, małe i średnie przedsiębiorstwa z terenu województwa </w:t>
            </w:r>
            <w:r w:rsidRPr="00385C2A">
              <w:rPr>
                <w:rFonts w:ascii="Arial" w:hAnsi="Arial" w:cs="Arial"/>
                <w:bCs/>
                <w:sz w:val="18"/>
                <w:szCs w:val="18"/>
              </w:rPr>
              <w:lastRenderedPageBreak/>
              <w:t>zachodniopomorskiego (posiadające siedzibę, filię lub jednostkę organizacyjną na terenie woj. zachodniopomorskiego) oraz ich pracownicy.</w:t>
            </w:r>
          </w:p>
          <w:p w:rsidR="00B90AD6" w:rsidRDefault="00B90AD6" w:rsidP="00B90AD6">
            <w:pPr>
              <w:pStyle w:val="Akapitzlist"/>
              <w:ind w:left="417"/>
              <w:jc w:val="both"/>
              <w:rPr>
                <w:rFonts w:ascii="Arial" w:hAnsi="Arial" w:cs="Arial"/>
                <w:bCs/>
                <w:sz w:val="18"/>
                <w:szCs w:val="18"/>
              </w:rPr>
            </w:pPr>
          </w:p>
          <w:p w:rsidR="00B90AD6" w:rsidRPr="00385C2A" w:rsidRDefault="00B90AD6" w:rsidP="00B90AD6">
            <w:pPr>
              <w:pStyle w:val="Akapitzlist"/>
              <w:ind w:left="417"/>
              <w:jc w:val="both"/>
              <w:rPr>
                <w:rFonts w:ascii="Arial" w:hAnsi="Arial" w:cs="Arial"/>
                <w:sz w:val="18"/>
                <w:szCs w:val="18"/>
              </w:rPr>
            </w:pPr>
            <w:r w:rsidRPr="00D959C0">
              <w:rPr>
                <w:rFonts w:ascii="Arial" w:hAnsi="Arial" w:cs="Arial"/>
                <w:bCs/>
                <w:sz w:val="18"/>
                <w:szCs w:val="18"/>
              </w:rPr>
              <w:t xml:space="preserve">Za zgodą IP, na etapie realizacji projektu, dopuszcza się możliwość  odstępstwa w zakresie spełnienia </w:t>
            </w:r>
            <w:r>
              <w:rPr>
                <w:rFonts w:ascii="Arial" w:hAnsi="Arial" w:cs="Arial"/>
                <w:bCs/>
                <w:sz w:val="18"/>
                <w:szCs w:val="18"/>
              </w:rPr>
              <w:t>kryterium</w:t>
            </w:r>
            <w:r w:rsidRPr="00D959C0">
              <w:rPr>
                <w:rFonts w:ascii="Arial" w:hAnsi="Arial" w:cs="Arial"/>
                <w:bCs/>
                <w:sz w:val="18"/>
                <w:szCs w:val="18"/>
              </w:rPr>
              <w:t xml:space="preserve">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 2020</w:t>
            </w:r>
            <w:r w:rsidRPr="00DC6934">
              <w:rPr>
                <w:rFonts w:ascii="Myriad Pro" w:hAnsi="Myriad Pro" w:cs="Arial"/>
                <w:szCs w:val="20"/>
              </w:rPr>
              <w:t xml:space="preserve"> .</w:t>
            </w:r>
          </w:p>
        </w:tc>
      </w:tr>
      <w:tr w:rsidR="00B90AD6" w:rsidRPr="00BD366F" w:rsidTr="00D7056D">
        <w:tc>
          <w:tcPr>
            <w:tcW w:w="1095" w:type="pct"/>
            <w:gridSpan w:val="2"/>
            <w:vMerge/>
            <w:vAlign w:val="center"/>
          </w:tcPr>
          <w:p w:rsidR="00B90AD6" w:rsidRPr="00BD366F"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BD366F" w:rsidRDefault="00B90AD6" w:rsidP="00B90AD6">
            <w:pPr>
              <w:rPr>
                <w:rFonts w:ascii="Arial" w:hAnsi="Arial" w:cs="Arial"/>
                <w:sz w:val="18"/>
                <w:szCs w:val="18"/>
              </w:rPr>
            </w:pPr>
            <w:r w:rsidRPr="00BD366F">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Kryterium to przyczyni się do rozwoju </w:t>
            </w:r>
            <w:r w:rsidRPr="00BD366F">
              <w:rPr>
                <w:rFonts w:ascii="Arial" w:hAnsi="Arial" w:cs="Arial"/>
                <w:bCs/>
                <w:sz w:val="18"/>
                <w:szCs w:val="18"/>
              </w:rPr>
              <w:t>mikro, małych i średnich przedsiębiorstw</w:t>
            </w:r>
            <w:r w:rsidRPr="00BD366F">
              <w:rPr>
                <w:rFonts w:ascii="Arial" w:hAnsi="Arial" w:cs="Arial"/>
                <w:sz w:val="18"/>
                <w:szCs w:val="18"/>
              </w:rPr>
              <w:t xml:space="preserve"> w regionie. </w:t>
            </w:r>
          </w:p>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Zakłada się, że dzięki temu kryterium zostanie zapewniona większa dostępność do   usług rozwojowych dla </w:t>
            </w:r>
            <w:r w:rsidRPr="00BD366F">
              <w:rPr>
                <w:rFonts w:ascii="Arial" w:hAnsi="Arial" w:cs="Arial"/>
                <w:bCs/>
                <w:sz w:val="18"/>
                <w:szCs w:val="18"/>
              </w:rPr>
              <w:t>mikro, małych i średnich przedsiębiorstw</w:t>
            </w:r>
            <w:r w:rsidRPr="00BD366F">
              <w:rPr>
                <w:rFonts w:ascii="Arial" w:hAnsi="Arial" w:cs="Arial"/>
                <w:sz w:val="18"/>
                <w:szCs w:val="18"/>
              </w:rPr>
              <w:t xml:space="preserve"> z terenu województwa zachodniopomorskiego.</w:t>
            </w:r>
          </w:p>
          <w:p w:rsidR="00B90AD6" w:rsidRPr="00BD366F"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BD366F"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1</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sz w:val="18"/>
                <w:szCs w:val="18"/>
              </w:rPr>
              <w:t xml:space="preserve">Projektodawca </w:t>
            </w:r>
            <w:r w:rsidRPr="00385C2A" w:rsidDel="00094346">
              <w:rPr>
                <w:rFonts w:ascii="Arial" w:hAnsi="Arial" w:cs="Arial"/>
                <w:sz w:val="18"/>
                <w:szCs w:val="18"/>
              </w:rPr>
              <w:t>wniesie wkład własn</w:t>
            </w:r>
            <w:r w:rsidRPr="00385C2A">
              <w:rPr>
                <w:rFonts w:ascii="Arial" w:hAnsi="Arial" w:cs="Arial"/>
                <w:sz w:val="18"/>
                <w:szCs w:val="18"/>
              </w:rPr>
              <w:t xml:space="preserve">y w wysokości nie mniejszej niż </w:t>
            </w:r>
            <w:r>
              <w:rPr>
                <w:rFonts w:ascii="Arial" w:hAnsi="Arial" w:cs="Arial"/>
                <w:sz w:val="18"/>
                <w:szCs w:val="18"/>
              </w:rPr>
              <w:t xml:space="preserve">15% wartości projektu, zgodnie z zapisami zawartymi w </w:t>
            </w:r>
            <w:r w:rsidRPr="00385C2A">
              <w:rPr>
                <w:rFonts w:ascii="Arial" w:hAnsi="Arial" w:cs="Arial"/>
                <w:sz w:val="18"/>
                <w:szCs w:val="18"/>
              </w:rPr>
              <w:t>Szczegółowym Opisie Osi Priorytetowych Regionalnego Programu Operacyjnego Województwa Zachodniopomorskiego 2014-2020.</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BD366F">
              <w:rPr>
                <w:rFonts w:ascii="Arial" w:hAnsi="Arial" w:cs="Arial"/>
                <w:sz w:val="18"/>
                <w:szCs w:val="18"/>
              </w:rPr>
              <w:t xml:space="preserve">Kryterium wprowadzono celem zaangażowania potencjału tak społecznego jak i finansowego </w:t>
            </w:r>
            <w:r w:rsidRPr="006153BD">
              <w:rPr>
                <w:rFonts w:ascii="Arial" w:hAnsi="Arial" w:cs="Arial"/>
                <w:sz w:val="18"/>
                <w:szCs w:val="18"/>
              </w:rPr>
              <w:t xml:space="preserve">projektodawcy/partnera na rzecz budowania trwałych efektów </w:t>
            </w:r>
            <w:r w:rsidRPr="006153BD">
              <w:rPr>
                <w:rFonts w:ascii="Arial" w:hAnsi="Arial" w:cs="Arial"/>
                <w:sz w:val="18"/>
                <w:szCs w:val="18"/>
              </w:rPr>
              <w:br/>
              <w:t>w poszczególnych obszarach interwencji EFS poprzez zwiększenie partycypacji projektodawcy/partnera w budżecie projektu EFS w ramach wkładu własnego.</w:t>
            </w:r>
          </w:p>
          <w:p w:rsidR="00B90AD6" w:rsidRDefault="00B90AD6" w:rsidP="00B90AD6">
            <w:pPr>
              <w:jc w:val="both"/>
              <w:rPr>
                <w:rFonts w:ascii="Arial" w:hAnsi="Arial" w:cs="Arial"/>
                <w:sz w:val="18"/>
                <w:szCs w:val="18"/>
              </w:rPr>
            </w:pPr>
            <w:r w:rsidRPr="006153BD">
              <w:rPr>
                <w:rFonts w:ascii="Arial" w:hAnsi="Arial" w:cs="Arial"/>
                <w:sz w:val="18"/>
                <w:szCs w:val="18"/>
              </w:rPr>
              <w:t xml:space="preserve">Partycypacja projektodawcy/partnera </w:t>
            </w:r>
            <w:r w:rsidRPr="006153B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90AD6" w:rsidRPr="00D83AD8" w:rsidRDefault="00B90AD6" w:rsidP="00B90AD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6153BD">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91F1F"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Okres realizacji projektu trwa nie dłużej niż do 3</w:t>
            </w:r>
            <w:r>
              <w:rPr>
                <w:rFonts w:ascii="Arial" w:hAnsi="Arial" w:cs="Arial"/>
                <w:bCs/>
                <w:sz w:val="18"/>
                <w:szCs w:val="18"/>
              </w:rPr>
              <w:t>0</w:t>
            </w:r>
            <w:r w:rsidRPr="00385C2A">
              <w:rPr>
                <w:rFonts w:ascii="Arial" w:hAnsi="Arial" w:cs="Arial"/>
                <w:bCs/>
                <w:sz w:val="18"/>
                <w:szCs w:val="18"/>
              </w:rPr>
              <w:t>.0</w:t>
            </w:r>
            <w:r>
              <w:rPr>
                <w:rFonts w:ascii="Arial" w:hAnsi="Arial" w:cs="Arial"/>
                <w:bCs/>
                <w:sz w:val="18"/>
                <w:szCs w:val="18"/>
              </w:rPr>
              <w:t>6</w:t>
            </w:r>
            <w:r w:rsidRPr="00385C2A">
              <w:rPr>
                <w:rFonts w:ascii="Arial" w:hAnsi="Arial" w:cs="Arial"/>
                <w:bCs/>
                <w:sz w:val="18"/>
                <w:szCs w:val="18"/>
              </w:rPr>
              <w:t xml:space="preserve">.2023 r. </w:t>
            </w:r>
          </w:p>
          <w:p w:rsidR="00B90AD6" w:rsidRDefault="00B90AD6" w:rsidP="00B90AD6">
            <w:pPr>
              <w:ind w:left="57"/>
              <w:jc w:val="both"/>
              <w:rPr>
                <w:rFonts w:ascii="Arial" w:hAnsi="Arial" w:cs="Arial"/>
                <w:b/>
                <w:bCs/>
                <w:i/>
                <w:iCs/>
                <w:sz w:val="18"/>
                <w:szCs w:val="18"/>
              </w:rPr>
            </w:pPr>
            <w:r w:rsidRPr="00BE7750">
              <w:rPr>
                <w:rFonts w:ascii="Arial" w:hAnsi="Arial" w:cs="Arial"/>
                <w:sz w:val="18"/>
                <w:szCs w:val="18"/>
              </w:rPr>
              <w:t xml:space="preserve">W szczególnie uzasadnionych </w:t>
            </w:r>
            <w:r>
              <w:rPr>
                <w:rFonts w:ascii="Arial" w:hAnsi="Arial" w:cs="Arial"/>
                <w:sz w:val="18"/>
                <w:szCs w:val="18"/>
              </w:rPr>
              <w:t>przypadkach na etapie realizacji projektu</w:t>
            </w:r>
            <w:r w:rsidRPr="00BE7750">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projektu ma na celu przeciwdziałanie występowaniu sytuacji nadmiernego wydłużania okresu realizacji projektów. </w:t>
            </w:r>
          </w:p>
          <w:p w:rsidR="00B90AD6" w:rsidRDefault="00B90AD6" w:rsidP="00B90AD6">
            <w:pPr>
              <w:jc w:val="both"/>
              <w:rPr>
                <w:rFonts w:ascii="Arial" w:hAnsi="Arial" w:cs="Arial"/>
                <w:sz w:val="18"/>
                <w:szCs w:val="18"/>
              </w:rPr>
            </w:pPr>
            <w:r w:rsidRPr="006153BD">
              <w:rPr>
                <w:rFonts w:ascii="Arial" w:hAnsi="Arial" w:cs="Arial"/>
                <w:sz w:val="18"/>
                <w:szCs w:val="18"/>
              </w:rPr>
              <w:lastRenderedPageBreak/>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Maksymalna wartość dofinansowania projektu wynosi </w:t>
            </w:r>
            <w:r>
              <w:rPr>
                <w:rFonts w:ascii="Arial" w:hAnsi="Arial" w:cs="Arial"/>
                <w:bCs/>
                <w:sz w:val="18"/>
                <w:szCs w:val="18"/>
              </w:rPr>
              <w:t>28 934 630 zł</w:t>
            </w:r>
            <w:r w:rsidRPr="00385C2A">
              <w:rPr>
                <w:rFonts w:ascii="Arial" w:hAnsi="Arial" w:cs="Arial"/>
                <w:bCs/>
                <w:sz w:val="18"/>
                <w:szCs w:val="18"/>
              </w:rPr>
              <w:t>.</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w:t>
            </w:r>
            <w:r>
              <w:rPr>
                <w:rFonts w:ascii="Arial" w:hAnsi="Arial" w:cs="Arial"/>
                <w:sz w:val="18"/>
                <w:szCs w:val="18"/>
              </w:rPr>
              <w:t>ektywności wydatkowania środków, a także wybór projektodawcy który będzie posiadał odpowiedni potencjał finansowy, merytoryczny i kadrowy pozwalający na wdrożenie projektu.</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Pr="001F5AEA"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r>
              <w:rPr>
                <w:rFonts w:ascii="Arial" w:hAnsi="Arial" w:cs="Arial"/>
                <w:sz w:val="18"/>
                <w:szCs w:val="18"/>
              </w:rPr>
              <w:t>.</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20C73" w:rsidRDefault="00B90AD6" w:rsidP="00C716BF">
            <w:pPr>
              <w:pStyle w:val="Tekstkomentarza"/>
              <w:numPr>
                <w:ilvl w:val="0"/>
                <w:numId w:val="98"/>
              </w:numPr>
              <w:jc w:val="both"/>
              <w:rPr>
                <w:rFonts w:ascii="Arial" w:hAnsi="Arial" w:cs="Arial"/>
                <w:sz w:val="18"/>
                <w:szCs w:val="18"/>
              </w:rPr>
            </w:pPr>
            <w:r w:rsidRPr="006153BD">
              <w:rPr>
                <w:rFonts w:ascii="Arial" w:hAnsi="Arial" w:cs="Arial"/>
                <w:bCs/>
                <w:sz w:val="18"/>
                <w:szCs w:val="18"/>
              </w:rPr>
              <w:t xml:space="preserve">Beneficjent obejmuje wsparciem w ramach projektu minimum </w:t>
            </w:r>
            <w:r>
              <w:rPr>
                <w:rFonts w:ascii="Arial" w:hAnsi="Arial" w:cs="Arial"/>
                <w:bCs/>
                <w:sz w:val="18"/>
                <w:szCs w:val="18"/>
              </w:rPr>
              <w:t xml:space="preserve">4200 </w:t>
            </w:r>
            <w:r w:rsidRPr="006153BD">
              <w:rPr>
                <w:rFonts w:ascii="Arial" w:hAnsi="Arial" w:cs="Arial"/>
                <w:bCs/>
                <w:sz w:val="18"/>
                <w:szCs w:val="18"/>
              </w:rPr>
              <w:t>osób</w:t>
            </w:r>
            <w:r>
              <w:rPr>
                <w:rFonts w:ascii="Arial" w:hAnsi="Arial" w:cs="Arial"/>
                <w:bCs/>
                <w:sz w:val="18"/>
                <w:szCs w:val="18"/>
              </w:rPr>
              <w:t xml:space="preserve">, </w:t>
            </w:r>
            <w:r w:rsidRPr="006153BD">
              <w:rPr>
                <w:rFonts w:ascii="Arial" w:hAnsi="Arial" w:cs="Arial"/>
                <w:bCs/>
                <w:sz w:val="18"/>
                <w:szCs w:val="18"/>
              </w:rPr>
              <w:t xml:space="preserve">w tym do końca </w:t>
            </w:r>
            <w:r w:rsidRPr="001F5AEA">
              <w:rPr>
                <w:rFonts w:ascii="Arial" w:hAnsi="Arial" w:cs="Arial"/>
                <w:bCs/>
                <w:sz w:val="18"/>
                <w:szCs w:val="18"/>
              </w:rPr>
              <w:t>2020 roku minimum 500 osób</w:t>
            </w:r>
            <w:r>
              <w:rPr>
                <w:rFonts w:ascii="Arial" w:hAnsi="Arial" w:cs="Arial"/>
                <w:bCs/>
                <w:sz w:val="18"/>
                <w:szCs w:val="18"/>
              </w:rPr>
              <w:t>.</w:t>
            </w:r>
          </w:p>
          <w:p w:rsidR="00B90AD6" w:rsidRDefault="00B90AD6" w:rsidP="00B90AD6">
            <w:pPr>
              <w:pStyle w:val="Tekstkomentarza"/>
              <w:ind w:left="57"/>
              <w:jc w:val="both"/>
              <w:rPr>
                <w:rFonts w:ascii="Arial" w:hAnsi="Arial" w:cs="Arial"/>
                <w:bCs/>
                <w:sz w:val="18"/>
                <w:szCs w:val="18"/>
              </w:rPr>
            </w:pPr>
          </w:p>
          <w:p w:rsidR="00B90AD6" w:rsidRPr="006153BD" w:rsidRDefault="00B90AD6" w:rsidP="00D93300">
            <w:pPr>
              <w:pStyle w:val="Tekstkomentarza"/>
              <w:ind w:left="57"/>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Pr>
                <w:rFonts w:ascii="Arial" w:hAnsi="Arial" w:cs="Arial"/>
                <w:bCs/>
                <w:sz w:val="18"/>
                <w:szCs w:val="18"/>
              </w:rPr>
              <w:t>siągni</w:t>
            </w:r>
            <w:r w:rsidR="00D93300">
              <w:rPr>
                <w:rFonts w:ascii="Arial" w:hAnsi="Arial" w:cs="Arial"/>
                <w:bCs/>
                <w:sz w:val="18"/>
                <w:szCs w:val="18"/>
              </w:rPr>
              <w:t>ę</w:t>
            </w:r>
            <w:r>
              <w:rPr>
                <w:rFonts w:ascii="Arial" w:hAnsi="Arial" w:cs="Arial"/>
                <w:bCs/>
                <w:sz w:val="18"/>
                <w:szCs w:val="18"/>
              </w:rPr>
              <w:t>cia we wskazanym okresie.</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efektywności wydatkowania środków.</w:t>
            </w:r>
            <w:r>
              <w:rPr>
                <w:rFonts w:ascii="Arial" w:hAnsi="Arial" w:cs="Arial"/>
                <w:sz w:val="18"/>
                <w:szCs w:val="18"/>
              </w:rPr>
              <w:t xml:space="preserve"> Kryterium przyczyni się do osiągnięcia wskaźników założonych w programie. </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Default="00B90AD6" w:rsidP="00B90AD6">
            <w:pPr>
              <w:spacing w:before="40" w:after="40"/>
              <w:jc w:val="both"/>
              <w:rPr>
                <w:rFonts w:ascii="Arial" w:hAnsi="Arial" w:cs="Arial"/>
                <w:sz w:val="18"/>
                <w:szCs w:val="18"/>
              </w:rPr>
            </w:pPr>
            <w:r>
              <w:rPr>
                <w:rFonts w:ascii="Arial" w:hAnsi="Arial" w:cs="Arial"/>
                <w:sz w:val="18"/>
                <w:szCs w:val="18"/>
              </w:rPr>
              <w:t>Kryterium będzie weryfikowane na trzech etapach:</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KOP – na podstawie deklaracji wnioskodawcy zawartej w treści wniosku o dofinansowanie projektu,</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31.12.2020 r.</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końcowego rozliczenia projektu – na podstawie ostatecznej wartości docelowej wskaźnika właściwego dla kryterium.</w:t>
            </w:r>
          </w:p>
          <w:p w:rsidR="00B90AD6" w:rsidRPr="00A87BF2" w:rsidRDefault="00B90AD6" w:rsidP="00B90AD6">
            <w:pPr>
              <w:rPr>
                <w:rFonts w:ascii="Calibri" w:hAnsi="Calibri"/>
              </w:rPr>
            </w:pPr>
          </w:p>
          <w:p w:rsidR="00B90AD6" w:rsidRPr="006153BD"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tc>
      </w:tr>
      <w:tr w:rsidR="00B90AD6" w:rsidRPr="00BD366F" w:rsidTr="00D7056D">
        <w:trPr>
          <w:trHeight w:val="3301"/>
        </w:trPr>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RUR,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E33B51">
              <w:rPr>
                <w:rFonts w:ascii="Arial" w:hAnsi="Arial" w:cs="Arial"/>
                <w:bCs/>
                <w:sz w:val="18"/>
                <w:szCs w:val="18"/>
              </w:rPr>
              <w:t xml:space="preserve">Projekt zakłada dystrybucję środków w ramach PSF zgodnie z wymogami określonymi w </w:t>
            </w:r>
            <w:r w:rsidRPr="00E33B51">
              <w:rPr>
                <w:rFonts w:ascii="Arial" w:hAnsi="Arial" w:cs="Arial"/>
                <w:sz w:val="18"/>
                <w:szCs w:val="18"/>
              </w:rPr>
              <w:t>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E33B51">
              <w:rPr>
                <w:rFonts w:ascii="Arial" w:hAnsi="Arial" w:cs="Arial"/>
                <w:bCs/>
                <w:sz w:val="18"/>
                <w:szCs w:val="18"/>
              </w:rPr>
              <w:t>.</w:t>
            </w:r>
          </w:p>
          <w:p w:rsidR="00B90AD6" w:rsidRDefault="00B90AD6" w:rsidP="00B90AD6">
            <w:pPr>
              <w:pStyle w:val="Akapitzlist"/>
              <w:ind w:left="417"/>
              <w:jc w:val="both"/>
              <w:rPr>
                <w:rFonts w:ascii="Arial" w:hAnsi="Arial" w:cs="Arial"/>
                <w:bCs/>
                <w:sz w:val="18"/>
                <w:szCs w:val="18"/>
              </w:rPr>
            </w:pPr>
          </w:p>
          <w:p w:rsidR="00B90AD6" w:rsidRPr="00E33B51" w:rsidRDefault="00B90AD6" w:rsidP="00B90AD6">
            <w:pPr>
              <w:pStyle w:val="Akapitzlist"/>
              <w:ind w:left="417"/>
              <w:jc w:val="both"/>
              <w:rPr>
                <w:rFonts w:ascii="Arial" w:hAnsi="Arial" w:cs="Arial"/>
                <w:sz w:val="18"/>
                <w:szCs w:val="18"/>
              </w:rPr>
            </w:pPr>
            <w:r w:rsidRPr="00D959C0">
              <w:rPr>
                <w:rFonts w:ascii="Arial" w:hAnsi="Arial" w:cs="Arial"/>
                <w:sz w:val="18"/>
                <w:szCs w:val="18"/>
              </w:rPr>
              <w:t>Za zgodą IP, na etapie realizacji projektu, dopuszcza się możliwość  odstępstwa w zakresie spełnienia kryterium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D959C0">
              <w:rPr>
                <w:rFonts w:ascii="Arial" w:hAnsi="Arial" w:cs="Arial"/>
                <w:sz w:val="18"/>
                <w:szCs w:val="18"/>
              </w:rPr>
              <w:t>.</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BUR,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tcBorders>
              <w:bottom w:val="single" w:sz="6" w:space="0" w:color="auto"/>
            </w:tcBorders>
            <w:vAlign w:val="center"/>
          </w:tcPr>
          <w:p w:rsidR="00B90AD6" w:rsidRPr="00CE0AF3"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contextualSpacing/>
              <w:jc w:val="both"/>
              <w:rPr>
                <w:rFonts w:ascii="Arial" w:hAnsi="Arial" w:cs="Arial"/>
                <w:bCs/>
                <w:sz w:val="18"/>
                <w:szCs w:val="18"/>
              </w:rPr>
            </w:pPr>
            <w:r w:rsidRPr="00385C2A">
              <w:rPr>
                <w:rFonts w:ascii="Arial" w:hAnsi="Arial" w:cs="Arial"/>
                <w:bCs/>
                <w:sz w:val="18"/>
                <w:szCs w:val="18"/>
              </w:rPr>
              <w:t xml:space="preserve">Beneficjent zapewnia, że poziom dofinansowania kosztów pojedynczej usługi rozwojowej będzie wynosił </w:t>
            </w:r>
            <w:r>
              <w:rPr>
                <w:rFonts w:ascii="Arial" w:hAnsi="Arial" w:cs="Arial"/>
                <w:bCs/>
                <w:sz w:val="18"/>
                <w:szCs w:val="18"/>
              </w:rPr>
              <w:t xml:space="preserve">maksymalnie </w:t>
            </w:r>
            <w:r w:rsidRPr="00385C2A">
              <w:rPr>
                <w:rFonts w:ascii="Arial" w:hAnsi="Arial" w:cs="Arial"/>
                <w:bCs/>
                <w:sz w:val="18"/>
                <w:szCs w:val="18"/>
              </w:rPr>
              <w:t>50% kosztów usługi rozwojowej</w:t>
            </w:r>
            <w:r>
              <w:rPr>
                <w:rFonts w:ascii="Arial" w:hAnsi="Arial" w:cs="Arial"/>
                <w:bCs/>
                <w:sz w:val="18"/>
                <w:szCs w:val="18"/>
              </w:rPr>
              <w:t>, przy czym maksymalna kwota dofinansowania pojedynczej usługi rozwojowej nie może przekroczyć  limitu określonego w </w:t>
            </w:r>
            <w:r w:rsidDel="00675D99">
              <w:rPr>
                <w:rFonts w:ascii="Arial" w:hAnsi="Arial" w:cs="Arial"/>
                <w:bCs/>
                <w:sz w:val="18"/>
                <w:szCs w:val="18"/>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2918D3" w:rsidRDefault="00B90AD6" w:rsidP="00B90AD6">
            <w:pPr>
              <w:pStyle w:val="Akapitzlist"/>
              <w:ind w:left="417"/>
              <w:contextualSpacing/>
              <w:jc w:val="both"/>
              <w:rPr>
                <w:rFonts w:ascii="Arial" w:hAnsi="Arial" w:cs="Arial"/>
                <w:bCs/>
                <w:sz w:val="18"/>
                <w:szCs w:val="18"/>
              </w:rPr>
            </w:pPr>
          </w:p>
          <w:p w:rsidR="00B90AD6" w:rsidRPr="002918D3" w:rsidRDefault="00B90AD6" w:rsidP="00B90AD6">
            <w:pPr>
              <w:ind w:left="686" w:hanging="283"/>
              <w:contextualSpacing/>
              <w:rPr>
                <w:rFonts w:ascii="Arial" w:hAnsi="Arial" w:cs="Arial"/>
                <w:bCs/>
                <w:sz w:val="18"/>
                <w:szCs w:val="18"/>
              </w:rPr>
            </w:pPr>
            <w:r w:rsidRPr="002918D3">
              <w:rPr>
                <w:rFonts w:ascii="Arial" w:hAnsi="Arial" w:cs="Arial"/>
                <w:bCs/>
                <w:sz w:val="18"/>
                <w:szCs w:val="18"/>
              </w:rPr>
              <w:t>Natomiast dofinansowanie kosztów  pojedynczej usługi rozwojowej w odniesieniu do:</w:t>
            </w:r>
          </w:p>
          <w:p w:rsidR="00B90AD6" w:rsidRPr="002918D3" w:rsidRDefault="00B90AD6" w:rsidP="00B90AD6">
            <w:pPr>
              <w:ind w:left="686" w:hanging="283"/>
              <w:contextualSpacing/>
              <w:rPr>
                <w:rFonts w:ascii="Arial" w:hAnsi="Arial" w:cs="Arial"/>
                <w:bCs/>
                <w:sz w:val="18"/>
                <w:szCs w:val="18"/>
              </w:rPr>
            </w:pPr>
          </w:p>
          <w:p w:rsidR="00B90AD6"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usług rozwojowych prowadzących do zdobycia kwalifikacji, o których mowa w art.2 pkt 8 ustawy z dnia 22 grudnia 2015 r. o Zintegrowanym Systemie Kwalifikacji lub walidacji, o której mowa w art.2 pkt 22 tej ustawy,</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 przedsiębiorstw prowadzących działalność w obszarze inteligentnych specjalizacji województwa zachodniopomorskiego,</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przedsiębiorstw działających w obszarze Specjalnej Strefy Włączenia zlokalizowanej na terenie województwa zachodniopomorskiego,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bCs/>
                <w:sz w:val="18"/>
                <w:szCs w:val="18"/>
              </w:rPr>
            </w:pPr>
            <w:r w:rsidRPr="002918D3">
              <w:rPr>
                <w:rFonts w:ascii="Arial" w:hAnsi="Arial" w:cs="Arial"/>
                <w:bCs/>
                <w:sz w:val="18"/>
                <w:szCs w:val="18"/>
              </w:rPr>
              <w:t xml:space="preserve">pracowników w wieku powyżej 50 roku życia, pracowników o niskich kwalifikacjach oraz przedsiębiorstw wysokiego wzrostu,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sz w:val="18"/>
                <w:szCs w:val="18"/>
              </w:rPr>
            </w:pPr>
            <w:r w:rsidRPr="002918D3">
              <w:rPr>
                <w:rFonts w:ascii="Arial" w:hAnsi="Arial" w:cs="Arial"/>
                <w:bCs/>
                <w:sz w:val="18"/>
                <w:szCs w:val="18"/>
              </w:rPr>
              <w:t xml:space="preserve">przedsiębiorców, którzy uzyskali wsparcie w postaci analizy potrzeb rozwojowych w ramach działania 2.2 PO WER, </w:t>
            </w:r>
          </w:p>
          <w:p w:rsidR="00B90AD6" w:rsidRDefault="00B90AD6" w:rsidP="00C716BF">
            <w:pPr>
              <w:pStyle w:val="Akapitzlist"/>
              <w:numPr>
                <w:ilvl w:val="1"/>
                <w:numId w:val="95"/>
              </w:numPr>
              <w:autoSpaceDE/>
              <w:autoSpaceDN/>
              <w:spacing w:after="200" w:line="276" w:lineRule="auto"/>
              <w:ind w:left="686" w:hanging="283"/>
              <w:contextualSpacing/>
              <w:rPr>
                <w:rFonts w:ascii="Arial" w:eastAsiaTheme="minorHAnsi" w:hAnsi="Arial" w:cs="Arial"/>
                <w:color w:val="000000"/>
                <w:sz w:val="18"/>
                <w:szCs w:val="18"/>
                <w:lang w:eastAsia="en-US"/>
              </w:rPr>
            </w:pPr>
            <w:r w:rsidRPr="002918D3">
              <w:rPr>
                <w:rFonts w:ascii="Arial" w:eastAsiaTheme="minorHAnsi" w:hAnsi="Arial" w:cs="Arial"/>
                <w:color w:val="000000"/>
                <w:sz w:val="18"/>
                <w:szCs w:val="18"/>
                <w:lang w:eastAsia="en-US"/>
              </w:rPr>
              <w:t>przedsiębiorców prowadzących działalność gospodarczą na terenie miast średnich oraz miast średnich tracących funkcje społeczno-gospodarcze,</w:t>
            </w:r>
          </w:p>
          <w:p w:rsidR="00B90AD6" w:rsidRPr="002918D3" w:rsidRDefault="00B90AD6" w:rsidP="00B90AD6">
            <w:pPr>
              <w:pStyle w:val="Akapitzlist"/>
              <w:autoSpaceDE/>
              <w:autoSpaceDN/>
              <w:spacing w:after="200" w:line="276" w:lineRule="auto"/>
              <w:ind w:left="686"/>
              <w:contextualSpacing/>
              <w:rPr>
                <w:rFonts w:ascii="Arial" w:eastAsiaTheme="minorHAnsi" w:hAnsi="Arial" w:cs="Arial"/>
                <w:color w:val="000000"/>
                <w:sz w:val="18"/>
                <w:szCs w:val="18"/>
                <w:lang w:eastAsia="en-US"/>
              </w:rPr>
            </w:pPr>
          </w:p>
          <w:p w:rsidR="00B90AD6" w:rsidRPr="00385C2A" w:rsidRDefault="00B90AD6" w:rsidP="00B90AD6">
            <w:pPr>
              <w:pStyle w:val="Akapitzlist"/>
              <w:ind w:left="417"/>
              <w:contextualSpacing/>
              <w:jc w:val="both"/>
              <w:rPr>
                <w:rFonts w:ascii="Arial" w:hAnsi="Arial" w:cs="Arial"/>
                <w:bCs/>
                <w:sz w:val="18"/>
                <w:szCs w:val="18"/>
              </w:rPr>
            </w:pPr>
            <w:r w:rsidRPr="00F66CE5">
              <w:rPr>
                <w:rFonts w:ascii="Arial" w:eastAsiaTheme="minorHAnsi" w:hAnsi="Arial" w:cs="Arial"/>
                <w:color w:val="000000"/>
                <w:sz w:val="18"/>
                <w:szCs w:val="18"/>
                <w:lang w:eastAsia="en-US"/>
              </w:rPr>
              <w:t>może wynosić maksymalnie 80%</w:t>
            </w:r>
            <w:r w:rsidR="00D93300">
              <w:rPr>
                <w:rFonts w:ascii="Arial" w:eastAsiaTheme="minorHAnsi" w:hAnsi="Arial" w:cs="Arial"/>
                <w:color w:val="000000"/>
                <w:sz w:val="18"/>
                <w:szCs w:val="18"/>
                <w:lang w:eastAsia="en-US"/>
              </w:rPr>
              <w:t xml:space="preserve"> </w:t>
            </w:r>
            <w:r w:rsidRPr="00385C2A">
              <w:rPr>
                <w:rFonts w:ascii="Arial" w:hAnsi="Arial" w:cs="Arial"/>
                <w:bCs/>
                <w:sz w:val="18"/>
                <w:szCs w:val="18"/>
              </w:rPr>
              <w:t>kosztów usługi rozwojowej</w:t>
            </w:r>
            <w:r>
              <w:rPr>
                <w:rFonts w:ascii="Arial" w:eastAsiaTheme="minorHAnsi" w:hAnsi="Arial" w:cs="Arial"/>
                <w:color w:val="000000"/>
                <w:sz w:val="18"/>
                <w:szCs w:val="18"/>
                <w:lang w:eastAsia="en-US"/>
              </w:rPr>
              <w:t xml:space="preserve"> </w:t>
            </w:r>
            <w:r>
              <w:rPr>
                <w:rFonts w:ascii="Arial" w:hAnsi="Arial" w:cs="Arial"/>
                <w:bCs/>
                <w:sz w:val="18"/>
                <w:szCs w:val="18"/>
              </w:rPr>
              <w:t>przy czym maksymalna kwota dofinansowania pojedynczej usługi rozwojowej nie może przekroczyć  limitu określonego w </w:t>
            </w:r>
            <w:r w:rsidDel="00675D99">
              <w:rPr>
                <w:rStyle w:val="Odwoaniedokomentarza"/>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A812A4" w:rsidRDefault="00B90AD6" w:rsidP="00B90AD6">
            <w:pPr>
              <w:pStyle w:val="Akapitzlist"/>
              <w:ind w:left="417"/>
              <w:contextualSpacing/>
              <w:jc w:val="both"/>
              <w:rPr>
                <w:rFonts w:ascii="Arial" w:hAnsi="Arial" w:cs="Arial"/>
                <w:bCs/>
                <w:sz w:val="18"/>
                <w:szCs w:val="18"/>
              </w:rPr>
            </w:pPr>
          </w:p>
        </w:tc>
      </w:tr>
      <w:tr w:rsidR="00B90AD6" w:rsidRPr="00BD366F"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bCs/>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bCs/>
                <w:sz w:val="18"/>
                <w:szCs w:val="18"/>
              </w:rPr>
            </w:pPr>
            <w:r w:rsidRPr="002918D3">
              <w:rPr>
                <w:rFonts w:ascii="Arial" w:hAnsi="Arial" w:cs="Arial"/>
                <w:bCs/>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2918D3">
              <w:rPr>
                <w:rFonts w:ascii="Arial" w:hAnsi="Arial" w:cs="Arial"/>
                <w:bCs/>
                <w:sz w:val="18"/>
                <w:szCs w:val="18"/>
              </w:rPr>
              <w:t>Kryt</w:t>
            </w:r>
            <w:r w:rsidRPr="002918D3">
              <w:rPr>
                <w:rFonts w:ascii="Arial" w:eastAsiaTheme="minorHAnsi" w:hAnsi="Arial" w:cs="Arial"/>
                <w:bCs/>
                <w:sz w:val="18"/>
                <w:szCs w:val="18"/>
                <w:lang w:eastAsia="en-US"/>
              </w:rPr>
              <w:t>er</w:t>
            </w:r>
            <w:r w:rsidRPr="002918D3">
              <w:rPr>
                <w:rFonts w:ascii="Arial" w:eastAsiaTheme="minorHAnsi" w:hAnsi="Arial" w:cs="Arial"/>
                <w:sz w:val="18"/>
                <w:szCs w:val="18"/>
                <w:lang w:eastAsia="en-US"/>
              </w:rPr>
              <w:t>i</w:t>
            </w:r>
            <w:r w:rsidRPr="002918D3">
              <w:rPr>
                <w:rFonts w:ascii="Arial" w:hAnsi="Arial" w:cs="Arial"/>
                <w:sz w:val="18"/>
                <w:szCs w:val="18"/>
              </w:rPr>
              <w:t>um ma na celu zapewnienia jak największej efektywności wydatkowania środków.</w:t>
            </w:r>
          </w:p>
          <w:p w:rsidR="00B90AD6" w:rsidRPr="002918D3"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sidRPr="002918D3">
              <w:rPr>
                <w:rFonts w:ascii="Arial" w:hAnsi="Arial" w:cs="Arial"/>
                <w:sz w:val="18"/>
                <w:szCs w:val="18"/>
              </w:rPr>
              <w:t>Lista miast średnich wskazana jest w załączniku nr 1 do dokumentu „Delimitacja miast średnich tracących funkcje społeczno-gospodarcze” opracowanego na potrzeby Strategii na rzecz Odpowiedzialnego Rozwoju. Lista miast średnich tracących funkcje społeczno-gospodarcze wskazana jest w załączniku nr 2 do dokumentu „Delimitacji miast średnich tracących funkcje społeczno-gospodarcze” opracowanego na potrzeby Strategii na rzecz Odpowiedzialnego Rozwoju.</w:t>
            </w:r>
          </w:p>
          <w:p w:rsidR="00B90AD6" w:rsidRPr="00CD5870" w:rsidRDefault="00B90AD6" w:rsidP="00B90AD6">
            <w:pPr>
              <w:jc w:val="both"/>
              <w:rPr>
                <w:rFonts w:ascii="Arial" w:hAnsi="Arial" w:cs="Arial"/>
                <w:sz w:val="18"/>
                <w:szCs w:val="18"/>
              </w:rPr>
            </w:pPr>
            <w:r>
              <w:rPr>
                <w:rFonts w:ascii="Arial" w:hAnsi="Arial" w:cs="Arial"/>
                <w:sz w:val="18"/>
                <w:szCs w:val="18"/>
              </w:rPr>
              <w:t>Weryfikacja przedsiębiorstwa w zakresie prowadzenia działalności na terenie Specjalnej Strefy Włączenia będzie prowadzona w oparciu o dokument „</w:t>
            </w:r>
            <w:r w:rsidRPr="00CD5870">
              <w:rPr>
                <w:rFonts w:ascii="Arial" w:hAnsi="Arial" w:cs="Arial"/>
                <w:sz w:val="18"/>
                <w:szCs w:val="18"/>
              </w:rPr>
              <w:t xml:space="preserve">Specjalna Strefa Włączenia na obszarze województwa </w:t>
            </w:r>
          </w:p>
          <w:p w:rsidR="00B90AD6" w:rsidRPr="00CD5870" w:rsidRDefault="00B90AD6" w:rsidP="00B90AD6">
            <w:pPr>
              <w:jc w:val="both"/>
              <w:rPr>
                <w:rFonts w:ascii="Arial" w:hAnsi="Arial" w:cs="Arial"/>
                <w:sz w:val="18"/>
                <w:szCs w:val="18"/>
              </w:rPr>
            </w:pPr>
            <w:r w:rsidRPr="00CD5870">
              <w:rPr>
                <w:rFonts w:ascii="Arial" w:hAnsi="Arial" w:cs="Arial"/>
                <w:sz w:val="18"/>
                <w:szCs w:val="18"/>
              </w:rPr>
              <w:t xml:space="preserve">zachodniopomorskiego </w:t>
            </w:r>
          </w:p>
          <w:p w:rsidR="00B90AD6" w:rsidRDefault="00B90AD6" w:rsidP="00B90AD6">
            <w:pPr>
              <w:jc w:val="both"/>
              <w:rPr>
                <w:rFonts w:ascii="Arial" w:hAnsi="Arial" w:cs="Arial"/>
                <w:sz w:val="18"/>
                <w:szCs w:val="18"/>
              </w:rPr>
            </w:pPr>
            <w:r w:rsidRPr="00CD5870">
              <w:rPr>
                <w:rFonts w:ascii="Arial" w:hAnsi="Arial" w:cs="Arial"/>
                <w:sz w:val="18"/>
                <w:szCs w:val="18"/>
              </w:rPr>
              <w:t>oraz planowane kierunki działań interwencyjnyc</w:t>
            </w:r>
            <w:r>
              <w:rPr>
                <w:rFonts w:ascii="Arial" w:hAnsi="Arial" w:cs="Arial"/>
                <w:sz w:val="18"/>
                <w:szCs w:val="18"/>
              </w:rPr>
              <w:t xml:space="preserve">h” aktualny na dzień ogłoszenia konkursu. Informacje na temat obszarów objętych strefą zostały zamieszczone na stronie </w:t>
            </w:r>
            <w:r w:rsidRPr="002149A3">
              <w:rPr>
                <w:rFonts w:ascii="Arial" w:hAnsi="Arial" w:cs="Arial"/>
                <w:sz w:val="18"/>
                <w:szCs w:val="18"/>
              </w:rPr>
              <w:t>http://www.wzs.wzp.pl/programowanie-rozwoju/specjalna-strefa-wlaczenia/biezace-informacje-o-ssw</w:t>
            </w:r>
          </w:p>
          <w:p w:rsidR="00B90AD6"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Pr>
                <w:rFonts w:ascii="Arial" w:hAnsi="Arial" w:cs="Arial"/>
                <w:sz w:val="18"/>
                <w:szCs w:val="18"/>
              </w:rPr>
              <w:t xml:space="preserve">Weryfikacja działalności przedsiębiorstwa w zakresie inteligentnych specjalizacji </w:t>
            </w:r>
            <w:r>
              <w:rPr>
                <w:rFonts w:ascii="Arial" w:hAnsi="Arial" w:cs="Arial"/>
                <w:sz w:val="18"/>
                <w:szCs w:val="18"/>
              </w:rPr>
              <w:lastRenderedPageBreak/>
              <w:t xml:space="preserve">prowadzona będzie w oparciu o „Wykaz inteligentnych specjalizacji województwa zachodniopomorskiego” aktualny na dzień ogłoszenia konkursu. Dokument dostępny jest na stronie </w:t>
            </w:r>
          </w:p>
          <w:p w:rsidR="00B90AD6" w:rsidRDefault="00B90AD6" w:rsidP="00B90AD6">
            <w:pPr>
              <w:jc w:val="both"/>
              <w:rPr>
                <w:rFonts w:ascii="Arial" w:hAnsi="Arial" w:cs="Arial"/>
                <w:sz w:val="18"/>
                <w:szCs w:val="18"/>
              </w:rPr>
            </w:pPr>
            <w:r w:rsidRPr="002149A3">
              <w:rPr>
                <w:rFonts w:ascii="Arial" w:hAnsi="Arial" w:cs="Arial"/>
                <w:sz w:val="18"/>
                <w:szCs w:val="18"/>
              </w:rPr>
              <w:t>http://eregion.wzp.pl/wykaz-inteligentnych-specjalizacji-wojewodztwa-zachodniopomorskiego</w:t>
            </w: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Beneficjent zapewnia elektroniczny obieg dokumentów w relacji Beneficjent – uczestnik projektu.</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rPr>
                <w:rFonts w:ascii="Arial" w:hAnsi="Arial" w:cs="Arial"/>
                <w:color w:val="000000" w:themeColor="text1"/>
                <w:sz w:val="18"/>
                <w:szCs w:val="18"/>
              </w:rPr>
            </w:pPr>
            <w:r w:rsidRPr="002918D3">
              <w:rPr>
                <w:rFonts w:ascii="Arial" w:hAnsi="Arial" w:cs="Arial"/>
                <w:color w:val="000000" w:themeColor="text1"/>
                <w:sz w:val="18"/>
                <w:szCs w:val="18"/>
              </w:rPr>
              <w:t>Kryterium ma na celu zapewnienie sprawnej obsługi projektu. Operator powinien zapewnić odpowiednie narzędzia informatyczne, które będą kompatybilne z rozwiązaniami systemu informatycznego BUR.</w:t>
            </w:r>
          </w:p>
          <w:p w:rsidR="00B90AD6" w:rsidRPr="002918D3" w:rsidRDefault="00B90AD6" w:rsidP="00B90AD6">
            <w:pPr>
              <w:rPr>
                <w:rFonts w:ascii="Arial" w:hAnsi="Arial" w:cs="Arial"/>
                <w:color w:val="000000" w:themeColor="text1"/>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Projekt przewiduje wdrożenie PSF w oparciu o system refundacji kosztów usługi rozwojowej</w:t>
            </w:r>
            <w:r>
              <w:rPr>
                <w:rFonts w:ascii="Arial" w:hAnsi="Arial" w:cs="Arial"/>
                <w:bCs/>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pStyle w:val="Akapitzlist"/>
              <w:spacing w:before="40" w:after="40"/>
              <w:ind w:left="0"/>
              <w:jc w:val="both"/>
              <w:rPr>
                <w:rFonts w:ascii="Arial" w:eastAsia="Calibri" w:hAnsi="Arial" w:cs="Arial"/>
                <w:sz w:val="18"/>
                <w:szCs w:val="18"/>
                <w:lang w:eastAsia="en-US"/>
              </w:rPr>
            </w:pPr>
            <w:r w:rsidRPr="002918D3">
              <w:rPr>
                <w:rFonts w:ascii="Arial" w:eastAsia="Calibri" w:hAnsi="Arial" w:cs="Arial"/>
                <w:sz w:val="18"/>
                <w:szCs w:val="18"/>
                <w:lang w:eastAsia="en-US"/>
              </w:rPr>
              <w:t>Kryterium ma na celu  zastosowanie mechanizmu dystrybucji środków ukierunkowanego na możliwość dokonania samodzielnego wyboru usług rozwojowych przez przedsiębiorcę odpowiadających na jego indywidualne potrzeby rozwojowe.</w:t>
            </w:r>
          </w:p>
          <w:p w:rsidR="00B90AD6" w:rsidRPr="00BD366F" w:rsidRDefault="00B90AD6" w:rsidP="00B90AD6">
            <w:pPr>
              <w:pStyle w:val="Akapitzlist"/>
              <w:spacing w:before="40" w:after="40"/>
              <w:ind w:left="0"/>
              <w:jc w:val="both"/>
              <w:rPr>
                <w:rFonts w:ascii="Arial" w:hAnsi="Arial" w:cs="Arial"/>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340F8"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Beneficjent zapewnia, że okres realizacji umowy wsparcia usługi rozwojowej nie przekracza 12 </w:t>
            </w:r>
            <w:proofErr w:type="spellStart"/>
            <w:r w:rsidRPr="00385C2A">
              <w:rPr>
                <w:rFonts w:ascii="Arial" w:hAnsi="Arial" w:cs="Arial"/>
                <w:bCs/>
                <w:sz w:val="18"/>
                <w:szCs w:val="18"/>
              </w:rPr>
              <w:t>m-cy</w:t>
            </w:r>
            <w:proofErr w:type="spellEnd"/>
            <w:r w:rsidRPr="00385C2A">
              <w:rPr>
                <w:rFonts w:ascii="Arial" w:hAnsi="Arial" w:cs="Arial"/>
                <w:bCs/>
                <w:sz w:val="18"/>
                <w:szCs w:val="18"/>
              </w:rPr>
              <w:t xml:space="preserve"> </w:t>
            </w:r>
            <w:r w:rsidRPr="00385C2A">
              <w:rPr>
                <w:rFonts w:ascii="Arial" w:hAnsi="Arial" w:cs="Arial"/>
                <w:sz w:val="18"/>
                <w:szCs w:val="18"/>
              </w:rPr>
              <w:t xml:space="preserve">z wyłączeniem wsparcia w postaci studiów podyplomowych, dla których okres realizacji umowy wsparcia usługi rozwojowej nie przekracza 24 </w:t>
            </w:r>
            <w:proofErr w:type="spellStart"/>
            <w:r w:rsidRPr="00385C2A">
              <w:rPr>
                <w:rFonts w:ascii="Arial" w:hAnsi="Arial" w:cs="Arial"/>
                <w:sz w:val="18"/>
                <w:szCs w:val="18"/>
              </w:rPr>
              <w:t>m-cy</w:t>
            </w:r>
            <w:proofErr w:type="spellEnd"/>
            <w:r w:rsidR="00D93300">
              <w:rPr>
                <w:rFonts w:ascii="Arial" w:hAnsi="Arial" w:cs="Arial"/>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umowy wsparcia usługi rozwojowej ma na celu przeciwdziałanie występowaniu sytuacji nadmiernego wydłużania wsparcia. </w:t>
            </w:r>
            <w:r w:rsidRPr="006153BD">
              <w:rPr>
                <w:rFonts w:ascii="Arial" w:hAnsi="Arial" w:cs="Arial"/>
                <w:sz w:val="18"/>
                <w:szCs w:val="18"/>
              </w:rPr>
              <w:t>Kryterium to zapewni także efektywne wydatkowanie środków oraz podjęcie działań zaradczych w przypadku pojawienia się ewentualnych trudności w realizacji założonych wskaźników.</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b/>
                <w:sz w:val="18"/>
                <w:szCs w:val="18"/>
              </w:rPr>
              <w:t>Kryteria premiujące</w:t>
            </w:r>
          </w:p>
        </w:tc>
      </w:tr>
      <w:tr w:rsidR="00B90AD6" w:rsidRPr="002918D3" w:rsidTr="00D7056D">
        <w:tc>
          <w:tcPr>
            <w:tcW w:w="1095" w:type="pct"/>
            <w:gridSpan w:val="2"/>
            <w:vMerge w:val="restart"/>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FFFFFF" w:themeFill="background1"/>
            <w:vAlign w:val="center"/>
          </w:tcPr>
          <w:p w:rsidR="00B90AD6" w:rsidRPr="00385C2A" w:rsidRDefault="00B90AD6" w:rsidP="00C716BF">
            <w:pPr>
              <w:pStyle w:val="Akapitzlist"/>
              <w:numPr>
                <w:ilvl w:val="0"/>
                <w:numId w:val="97"/>
              </w:numPr>
              <w:ind w:left="403" w:hanging="284"/>
              <w:jc w:val="both"/>
              <w:rPr>
                <w:rFonts w:ascii="Arial" w:hAnsi="Arial" w:cs="Arial"/>
                <w:sz w:val="18"/>
                <w:szCs w:val="18"/>
                <w:lang w:eastAsia="en-US"/>
              </w:rPr>
            </w:pPr>
            <w:r w:rsidRPr="00385C2A">
              <w:rPr>
                <w:rFonts w:ascii="Arial" w:hAnsi="Arial" w:cs="Arial"/>
                <w:sz w:val="18"/>
                <w:szCs w:val="18"/>
              </w:rPr>
              <w:t>Projektodawca</w:t>
            </w:r>
            <w:r>
              <w:rPr>
                <w:rFonts w:ascii="Arial" w:hAnsi="Arial" w:cs="Arial"/>
                <w:sz w:val="18"/>
                <w:szCs w:val="18"/>
              </w:rPr>
              <w:t>/Partner</w:t>
            </w:r>
            <w:r w:rsidRPr="00385C2A">
              <w:rPr>
                <w:rFonts w:ascii="Arial" w:hAnsi="Arial" w:cs="Arial"/>
                <w:sz w:val="18"/>
                <w:szCs w:val="18"/>
              </w:rPr>
              <w:t xml:space="preserve"> dysponuje doświadczeniem w realizacji przedsięwzięć w charakterze Operatora wdrażającego P</w:t>
            </w:r>
            <w:r>
              <w:rPr>
                <w:rFonts w:ascii="Arial" w:hAnsi="Arial" w:cs="Arial"/>
                <w:sz w:val="18"/>
                <w:szCs w:val="18"/>
              </w:rPr>
              <w:t>odmiotowy</w:t>
            </w:r>
            <w:r w:rsidRPr="00385C2A">
              <w:rPr>
                <w:rFonts w:ascii="Arial" w:hAnsi="Arial" w:cs="Arial"/>
                <w:sz w:val="18"/>
                <w:szCs w:val="18"/>
              </w:rPr>
              <w:t xml:space="preserve"> System Finansowania z wykorzystaniem Bazy Usług Rozwojowych przez okres minimum 2 lat przed złożeniem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30</w:t>
            </w: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Default="00B90AD6" w:rsidP="00B90AD6">
            <w:pPr>
              <w:pStyle w:val="Akapitzlist"/>
              <w:spacing w:before="40" w:after="40"/>
              <w:ind w:left="0"/>
              <w:jc w:val="both"/>
              <w:rPr>
                <w:rFonts w:ascii="Arial" w:eastAsia="Calibri" w:hAnsi="Arial" w:cs="Arial"/>
                <w:sz w:val="18"/>
                <w:szCs w:val="18"/>
                <w:lang w:eastAsia="en-US"/>
              </w:rPr>
            </w:pPr>
            <w:r>
              <w:rPr>
                <w:rFonts w:ascii="Arial" w:eastAsia="Calibri" w:hAnsi="Arial" w:cs="Arial"/>
                <w:sz w:val="18"/>
                <w:szCs w:val="18"/>
                <w:lang w:eastAsia="en-US"/>
              </w:rPr>
              <w:t xml:space="preserve">Kryterium zapewni wybór podmiotów </w:t>
            </w:r>
            <w:r>
              <w:rPr>
                <w:rFonts w:ascii="Arial" w:eastAsia="Calibri" w:hAnsi="Arial" w:cs="Arial"/>
                <w:sz w:val="18"/>
                <w:szCs w:val="18"/>
                <w:lang w:eastAsia="en-US"/>
              </w:rPr>
              <w:lastRenderedPageBreak/>
              <w:t>posiadających  niezbędne doświadczenie do realizacji projektów w charakterze Operatora, a także znających potrzeby lokalnego rynku pracy. Przyczyni się do efektywnego wykorzystania środków oraz wpłynie na zapewnienie kompleksowej obsługi przedsiębiorców przez Projektodawcę</w:t>
            </w:r>
          </w:p>
          <w:p w:rsidR="00B90AD6" w:rsidRDefault="00B90AD6" w:rsidP="00B90AD6">
            <w:pPr>
              <w:pStyle w:val="Akapitzlist"/>
              <w:ind w:left="0"/>
              <w:jc w:val="both"/>
              <w:rPr>
                <w:rFonts w:ascii="Arial" w:hAnsi="Arial" w:cs="Arial"/>
                <w:sz w:val="18"/>
                <w:szCs w:val="18"/>
                <w:lang w:eastAsia="en-US"/>
              </w:rPr>
            </w:pPr>
            <w:r w:rsidRPr="006153BD">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 xml:space="preserve">Stosuje się do </w:t>
            </w:r>
            <w:r w:rsidRPr="002918D3">
              <w:rPr>
                <w:rFonts w:ascii="Arial" w:hAnsi="Arial" w:cs="Arial"/>
                <w:sz w:val="18"/>
                <w:szCs w:val="18"/>
              </w:rPr>
              <w:lastRenderedPageBreak/>
              <w:t>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1</w:t>
            </w:r>
          </w:p>
        </w:tc>
      </w:tr>
      <w:tr w:rsidR="00523999" w:rsidRPr="002918D3" w:rsidTr="00D7056D">
        <w:tc>
          <w:tcPr>
            <w:tcW w:w="1095" w:type="pct"/>
            <w:gridSpan w:val="2"/>
            <w:vMerge/>
            <w:shd w:val="clear" w:color="auto" w:fill="CCFFCC"/>
            <w:vAlign w:val="center"/>
          </w:tcPr>
          <w:p w:rsidR="00523999" w:rsidRPr="002918D3" w:rsidRDefault="00523999"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523999" w:rsidRPr="002918D3" w:rsidRDefault="00523999" w:rsidP="00B90AD6">
            <w:pPr>
              <w:rPr>
                <w:rFonts w:ascii="Arial" w:hAnsi="Arial" w:cs="Arial"/>
                <w:sz w:val="18"/>
                <w:szCs w:val="18"/>
              </w:rPr>
            </w:pPr>
          </w:p>
        </w:tc>
        <w:tc>
          <w:tcPr>
            <w:tcW w:w="1620" w:type="pct"/>
            <w:gridSpan w:val="8"/>
            <w:tcBorders>
              <w:top w:val="single" w:sz="6" w:space="0" w:color="auto"/>
              <w:bottom w:val="single" w:sz="6" w:space="0" w:color="auto"/>
              <w:right w:val="single" w:sz="4" w:space="0" w:color="auto"/>
            </w:tcBorders>
            <w:vAlign w:val="center"/>
          </w:tcPr>
          <w:p w:rsidR="00523999" w:rsidRDefault="00523999"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523999" w:rsidRPr="002918D3" w:rsidRDefault="00523999" w:rsidP="00B90AD6">
            <w:pPr>
              <w:jc w:val="center"/>
              <w:rPr>
                <w:rFonts w:ascii="Arial" w:hAnsi="Arial" w:cs="Arial"/>
                <w:sz w:val="18"/>
                <w:szCs w:val="18"/>
              </w:rPr>
            </w:pPr>
          </w:p>
        </w:tc>
        <w:tc>
          <w:tcPr>
            <w:tcW w:w="668" w:type="pct"/>
            <w:gridSpan w:val="3"/>
            <w:tcBorders>
              <w:top w:val="single" w:sz="6" w:space="0" w:color="auto"/>
              <w:bottom w:val="single" w:sz="6" w:space="0" w:color="auto"/>
            </w:tcBorders>
            <w:vAlign w:val="center"/>
          </w:tcPr>
          <w:p w:rsidR="00523999" w:rsidRPr="002918D3" w:rsidRDefault="00523999" w:rsidP="00B90AD6">
            <w:pPr>
              <w:jc w:val="center"/>
              <w:rPr>
                <w:rFonts w:ascii="Arial" w:hAnsi="Arial" w:cs="Arial"/>
                <w:sz w:val="18"/>
                <w:szCs w:val="18"/>
              </w:rPr>
            </w:pP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auto"/>
            <w:vAlign w:val="center"/>
          </w:tcPr>
          <w:p w:rsidR="00B90AD6" w:rsidRDefault="00B90AD6" w:rsidP="00C716BF">
            <w:pPr>
              <w:pStyle w:val="Akapitzlist"/>
              <w:numPr>
                <w:ilvl w:val="0"/>
                <w:numId w:val="97"/>
              </w:numPr>
              <w:spacing w:before="40" w:after="40"/>
              <w:jc w:val="both"/>
              <w:rPr>
                <w:rFonts w:ascii="Arial" w:eastAsia="Calibri" w:hAnsi="Arial" w:cs="Arial"/>
                <w:sz w:val="18"/>
                <w:szCs w:val="18"/>
                <w:lang w:eastAsia="en-US"/>
              </w:rPr>
            </w:pPr>
            <w:r w:rsidRPr="00F83EAC">
              <w:rPr>
                <w:rFonts w:ascii="Arial" w:hAnsi="Arial" w:cs="Arial"/>
                <w:sz w:val="18"/>
                <w:szCs w:val="18"/>
              </w:rPr>
              <w:t xml:space="preserve">Co najmniej </w:t>
            </w:r>
            <w:r>
              <w:rPr>
                <w:rFonts w:ascii="Arial" w:hAnsi="Arial" w:cs="Arial"/>
                <w:sz w:val="18"/>
                <w:szCs w:val="18"/>
              </w:rPr>
              <w:t>25</w:t>
            </w:r>
            <w:r w:rsidRPr="00F83EAC">
              <w:rPr>
                <w:rFonts w:ascii="Arial" w:hAnsi="Arial" w:cs="Arial"/>
                <w:sz w:val="18"/>
                <w:szCs w:val="18"/>
              </w:rPr>
              <w:t>% grupy docelowej projektu stanowią osoby w wieku 50 lat i więcej.</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D93300" w:rsidRDefault="00B90AD6" w:rsidP="00B90AD6">
            <w:pPr>
              <w:jc w:val="center"/>
              <w:rPr>
                <w:rFonts w:ascii="Arial" w:hAnsi="Arial" w:cs="Arial"/>
                <w:b/>
                <w:sz w:val="18"/>
                <w:szCs w:val="18"/>
              </w:rPr>
            </w:pPr>
            <w:r w:rsidRPr="00D93300">
              <w:rPr>
                <w:rFonts w:ascii="Arial" w:hAnsi="Arial" w:cs="Arial"/>
                <w:b/>
                <w:sz w:val="18"/>
                <w:szCs w:val="18"/>
              </w:rPr>
              <w:t>10</w:t>
            </w:r>
          </w:p>
        </w:tc>
      </w:tr>
      <w:tr w:rsidR="00B90AD6" w:rsidRPr="002918D3" w:rsidTr="00D7056D">
        <w:tc>
          <w:tcPr>
            <w:tcW w:w="1095" w:type="pct"/>
            <w:gridSpan w:val="2"/>
            <w:vMerge/>
            <w:tcBorders>
              <w:bottom w:val="single" w:sz="6" w:space="0" w:color="auto"/>
            </w:tcBorders>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D508F8" w:rsidRDefault="00B90AD6" w:rsidP="00B90AD6">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B90AD6" w:rsidRDefault="00B90AD6" w:rsidP="00B90AD6">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B90AD6" w:rsidRDefault="00B90AD6"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sz w:val="18"/>
                <w:szCs w:val="18"/>
              </w:rPr>
              <w:t>1</w:t>
            </w:r>
          </w:p>
        </w:tc>
      </w:tr>
      <w:tr w:rsidR="00B90AD6" w:rsidRPr="002918D3" w:rsidTr="00AA5839">
        <w:tc>
          <w:tcPr>
            <w:tcW w:w="1095" w:type="pct"/>
            <w:gridSpan w:val="2"/>
            <w:tcBorders>
              <w:bottom w:val="single" w:sz="6" w:space="0" w:color="auto"/>
            </w:tcBorders>
            <w:vAlign w:val="center"/>
          </w:tcPr>
          <w:p w:rsidR="00B90AD6" w:rsidRPr="002918D3" w:rsidRDefault="00B90AD6" w:rsidP="00B90AD6">
            <w:pPr>
              <w:rPr>
                <w:rFonts w:ascii="Arial" w:hAnsi="Arial" w:cs="Arial"/>
                <w:sz w:val="18"/>
                <w:szCs w:val="18"/>
              </w:rPr>
            </w:pPr>
            <w:proofErr w:type="spellStart"/>
            <w:r w:rsidRPr="002918D3">
              <w:rPr>
                <w:rFonts w:ascii="Arial" w:hAnsi="Arial" w:cs="Arial"/>
                <w:sz w:val="18"/>
                <w:szCs w:val="18"/>
              </w:rPr>
              <w:t>Kwalifikowalność</w:t>
            </w:r>
            <w:proofErr w:type="spellEnd"/>
            <w:r w:rsidRPr="002918D3">
              <w:rPr>
                <w:rFonts w:ascii="Arial" w:hAnsi="Arial" w:cs="Arial"/>
                <w:sz w:val="18"/>
                <w:szCs w:val="18"/>
              </w:rPr>
              <w:t xml:space="preserve"> wydatków</w:t>
            </w:r>
          </w:p>
        </w:tc>
        <w:tc>
          <w:tcPr>
            <w:tcW w:w="3905" w:type="pct"/>
            <w:gridSpan w:val="18"/>
            <w:tcBorders>
              <w:top w:val="single" w:sz="6" w:space="0" w:color="auto"/>
              <w:bottom w:val="single" w:sz="6" w:space="0" w:color="auto"/>
            </w:tcBorders>
            <w:shd w:val="clear" w:color="auto" w:fill="auto"/>
            <w:vAlign w:val="center"/>
          </w:tcPr>
          <w:p w:rsidR="00B90AD6" w:rsidRPr="002918D3" w:rsidRDefault="00B90AD6" w:rsidP="00B90AD6">
            <w:pPr>
              <w:jc w:val="both"/>
              <w:rPr>
                <w:rFonts w:ascii="Arial" w:hAnsi="Arial" w:cs="Arial"/>
                <w:sz w:val="18"/>
                <w:szCs w:val="18"/>
              </w:rPr>
            </w:pPr>
            <w:r w:rsidRPr="002918D3">
              <w:rPr>
                <w:rFonts w:ascii="Arial" w:hAnsi="Arial" w:cs="Arial"/>
                <w:sz w:val="18"/>
                <w:szCs w:val="18"/>
              </w:rPr>
              <w:t xml:space="preserve">Zgodnie z </w:t>
            </w:r>
            <w:r w:rsidRPr="002918D3">
              <w:rPr>
                <w:rFonts w:ascii="Arial" w:hAnsi="Arial" w:cs="Arial"/>
                <w:bCs/>
                <w:i/>
                <w:sz w:val="18"/>
                <w:szCs w:val="18"/>
              </w:rPr>
              <w:t>Wytycznymi w zakresie kwalifikowalno</w:t>
            </w:r>
            <w:r w:rsidRPr="002918D3">
              <w:rPr>
                <w:rFonts w:ascii="Arial" w:hAnsi="Arial" w:cs="Arial"/>
                <w:i/>
                <w:sz w:val="18"/>
                <w:szCs w:val="18"/>
              </w:rPr>
              <w:t>ś</w:t>
            </w:r>
            <w:r w:rsidRPr="002918D3">
              <w:rPr>
                <w:rFonts w:ascii="Arial" w:hAnsi="Arial" w:cs="Arial"/>
                <w:bCs/>
                <w:i/>
                <w:sz w:val="18"/>
                <w:szCs w:val="18"/>
              </w:rPr>
              <w:t>ci wydatków w ramach Europejskiego Funduszu Rozwoju Regionalnego, Europejskiego Funduszu Społecznego oraz Funduszu Spójno</w:t>
            </w:r>
            <w:r w:rsidRPr="002918D3">
              <w:rPr>
                <w:rFonts w:ascii="Arial" w:hAnsi="Arial" w:cs="Arial"/>
                <w:i/>
                <w:sz w:val="18"/>
                <w:szCs w:val="18"/>
              </w:rPr>
              <w:t>ś</w:t>
            </w:r>
            <w:r w:rsidRPr="002918D3">
              <w:rPr>
                <w:rFonts w:ascii="Arial" w:hAnsi="Arial" w:cs="Arial"/>
                <w:bCs/>
                <w:i/>
                <w:sz w:val="18"/>
                <w:szCs w:val="18"/>
              </w:rPr>
              <w:t>ci na lata 2014-2020</w:t>
            </w:r>
            <w:r w:rsidRPr="002918D3">
              <w:rPr>
                <w:rFonts w:ascii="Arial" w:hAnsi="Arial" w:cs="Arial"/>
                <w:bCs/>
                <w:sz w:val="18"/>
                <w:szCs w:val="18"/>
              </w:rPr>
              <w:t>.</w:t>
            </w:r>
          </w:p>
        </w:tc>
      </w:tr>
      <w:tr w:rsidR="00B90AD6" w:rsidRPr="002918D3" w:rsidTr="00AA5839">
        <w:tc>
          <w:tcPr>
            <w:tcW w:w="5000" w:type="pct"/>
            <w:gridSpan w:val="20"/>
            <w:tcBorders>
              <w:top w:val="single" w:sz="6" w:space="0" w:color="auto"/>
              <w:bottom w:val="single" w:sz="6" w:space="0" w:color="auto"/>
            </w:tcBorders>
            <w:shd w:val="clear" w:color="auto" w:fill="CCFFCC"/>
            <w:vAlign w:val="center"/>
          </w:tcPr>
          <w:p w:rsidR="00B90AD6" w:rsidRPr="002918D3" w:rsidRDefault="00B90AD6" w:rsidP="00B90AD6">
            <w:pPr>
              <w:spacing w:before="120" w:after="120"/>
              <w:jc w:val="center"/>
              <w:rPr>
                <w:rFonts w:ascii="Arial" w:hAnsi="Arial" w:cs="Arial"/>
                <w:b/>
                <w:sz w:val="18"/>
                <w:szCs w:val="18"/>
              </w:rPr>
            </w:pPr>
            <w:r w:rsidRPr="002918D3">
              <w:rPr>
                <w:rFonts w:ascii="Arial" w:hAnsi="Arial" w:cs="Arial"/>
                <w:b/>
                <w:sz w:val="18"/>
                <w:szCs w:val="18"/>
              </w:rPr>
              <w:t>Wskaźniki produktu i rezultatu planowane do osiągnięcia w ramach konkursu</w:t>
            </w:r>
          </w:p>
        </w:tc>
      </w:tr>
      <w:tr w:rsidR="00B90AD6" w:rsidRPr="002918D3" w:rsidTr="00AA5839">
        <w:trPr>
          <w:trHeight w:val="236"/>
        </w:trPr>
        <w:tc>
          <w:tcPr>
            <w:tcW w:w="1095"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Nazwa wskaźnika</w:t>
            </w:r>
          </w:p>
        </w:tc>
        <w:tc>
          <w:tcPr>
            <w:tcW w:w="730"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Jednostka</w:t>
            </w:r>
          </w:p>
        </w:tc>
        <w:tc>
          <w:tcPr>
            <w:tcW w:w="1579" w:type="pct"/>
            <w:gridSpan w:val="7"/>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 wskaźnika planowana do osiągnięcia w ramach konkursu w podziale na lata</w:t>
            </w:r>
          </w:p>
        </w:tc>
        <w:tc>
          <w:tcPr>
            <w:tcW w:w="1596" w:type="pct"/>
            <w:gridSpan w:val="9"/>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Wskaźnik realizujący ramy wykonania</w:t>
            </w:r>
          </w:p>
          <w:p w:rsidR="00B90AD6" w:rsidRPr="002918D3" w:rsidRDefault="00B90AD6" w:rsidP="00B90AD6">
            <w:pPr>
              <w:jc w:val="center"/>
              <w:rPr>
                <w:rFonts w:ascii="Arial" w:hAnsi="Arial" w:cs="Arial"/>
                <w:sz w:val="18"/>
                <w:szCs w:val="18"/>
              </w:rPr>
            </w:pPr>
            <w:r w:rsidRPr="002918D3">
              <w:rPr>
                <w:rFonts w:ascii="Arial" w:hAnsi="Arial" w:cs="Arial"/>
                <w:sz w:val="18"/>
                <w:szCs w:val="18"/>
              </w:rPr>
              <w:t>T/N</w:t>
            </w:r>
          </w:p>
        </w:tc>
      </w:tr>
      <w:tr w:rsidR="00B90AD6" w:rsidRPr="002918D3" w:rsidTr="00AA5839">
        <w:trPr>
          <w:trHeight w:val="236"/>
        </w:trPr>
        <w:tc>
          <w:tcPr>
            <w:tcW w:w="1095"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30"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74" w:type="pct"/>
            <w:gridSpan w:val="3"/>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Rok</w:t>
            </w:r>
          </w:p>
        </w:tc>
        <w:tc>
          <w:tcPr>
            <w:tcW w:w="805" w:type="pct"/>
            <w:gridSpan w:val="4"/>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w:t>
            </w:r>
          </w:p>
        </w:tc>
        <w:tc>
          <w:tcPr>
            <w:tcW w:w="1596" w:type="pct"/>
            <w:gridSpan w:val="9"/>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r>
      <w:tr w:rsidR="00B90AD6" w:rsidRPr="002918D3" w:rsidTr="00AA5839">
        <w:trPr>
          <w:trHeight w:val="341"/>
        </w:trPr>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które zrealizowały swój cel rozwojowy dzięki udziałowi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które uzyskały kwalifikacje lub nabyły kompetencje po opuszczeniu programu</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Del="00D26B79"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objętych wsparciem w programie (łącznie z pracującymi na własny rachunek) (CI)</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Del="00D26B79"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8400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T</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(łącznie z pracującymi na własny rachunek) w wieku 50 lat i więcej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1960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 xml:space="preserve">Liczba osób pracujących o </w:t>
            </w:r>
            <w:r w:rsidRPr="002918D3">
              <w:rPr>
                <w:rFonts w:ascii="Arial" w:hAnsi="Arial" w:cs="Arial"/>
                <w:sz w:val="18"/>
                <w:szCs w:val="18"/>
              </w:rPr>
              <w:lastRenderedPageBreak/>
              <w:t>niskich kwalifikacjach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lastRenderedPageBreak/>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4248</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lastRenderedPageBreak/>
              <w:t>Liczba mikroprzedsiębiorstw oraz małych i średnich przedsiębiorstw objętych usługami rozwojowymi w programie</w:t>
            </w:r>
          </w:p>
        </w:tc>
        <w:tc>
          <w:tcPr>
            <w:tcW w:w="730" w:type="pct"/>
            <w:gridSpan w:val="2"/>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Szt.</w:t>
            </w:r>
          </w:p>
        </w:tc>
        <w:tc>
          <w:tcPr>
            <w:tcW w:w="774" w:type="pct"/>
            <w:gridSpan w:val="3"/>
            <w:tcBorders>
              <w:top w:val="single" w:sz="6" w:space="0" w:color="auto"/>
              <w:bottom w:val="single" w:sz="12"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12"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2405</w:t>
            </w:r>
          </w:p>
        </w:tc>
        <w:tc>
          <w:tcPr>
            <w:tcW w:w="1596" w:type="pct"/>
            <w:gridSpan w:val="9"/>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bl>
    <w:p w:rsidR="00B90AD6" w:rsidRPr="002918D3" w:rsidRDefault="00B90AD6" w:rsidP="00B90AD6">
      <w:pPr>
        <w:rPr>
          <w:rFonts w:ascii="Arial" w:hAnsi="Arial" w:cs="Arial"/>
          <w:b/>
          <w:spacing w:val="24"/>
          <w:sz w:val="18"/>
          <w:szCs w:val="18"/>
        </w:rPr>
      </w:pPr>
    </w:p>
    <w:p w:rsidR="000E6CEB" w:rsidRDefault="000E6CEB" w:rsidP="00925161">
      <w:pPr>
        <w:ind w:right="-157"/>
      </w:pPr>
    </w:p>
    <w:p w:rsidR="000E6CEB" w:rsidRDefault="000E6CEB" w:rsidP="00925161">
      <w:pPr>
        <w:ind w:right="-157"/>
      </w:pPr>
    </w:p>
    <w:p w:rsidR="000E6CEB" w:rsidRDefault="000E6CEB">
      <w:pPr>
        <w:spacing w:after="200" w:line="276" w:lineRule="auto"/>
      </w:pPr>
      <w:r>
        <w:br w:type="page"/>
      </w:r>
    </w:p>
    <w:p w:rsidR="00347046" w:rsidRDefault="00347046" w:rsidP="00347046">
      <w:pPr>
        <w:ind w:right="-157"/>
        <w:jc w:val="center"/>
      </w:pPr>
    </w:p>
    <w:p w:rsidR="00347046" w:rsidRDefault="00347046" w:rsidP="00347046">
      <w:pPr>
        <w:ind w:right="-157"/>
        <w:jc w:val="center"/>
      </w:pPr>
    </w:p>
    <w:p w:rsidR="00347046" w:rsidRDefault="00347046" w:rsidP="00347046">
      <w:pPr>
        <w:jc w:val="center"/>
        <w:rPr>
          <w:sz w:val="2"/>
          <w:szCs w:val="2"/>
        </w:rPr>
      </w:pPr>
    </w:p>
    <w:p w:rsidR="00347046" w:rsidRDefault="00347046" w:rsidP="00347046">
      <w:pPr>
        <w:jc w:val="center"/>
        <w:rPr>
          <w:rFonts w:ascii="Arial" w:hAnsi="Arial" w:cs="Arial"/>
          <w:b/>
          <w:sz w:val="40"/>
          <w:szCs w:val="40"/>
        </w:rPr>
      </w:pPr>
      <w:r>
        <w:rPr>
          <w:rFonts w:ascii="Arial" w:hAnsi="Arial" w:cs="Arial"/>
          <w:b/>
          <w:sz w:val="40"/>
          <w:szCs w:val="40"/>
        </w:rPr>
        <w:t>Plan działania na rok 2020</w:t>
      </w:r>
    </w:p>
    <w:p w:rsidR="00347046" w:rsidRDefault="00347046" w:rsidP="00347046">
      <w:pPr>
        <w:jc w:val="center"/>
        <w:rPr>
          <w:rFonts w:ascii="Arial" w:hAnsi="Arial" w:cs="Arial"/>
          <w:b/>
          <w:sz w:val="12"/>
          <w:szCs w:val="12"/>
        </w:rPr>
      </w:pPr>
    </w:p>
    <w:p w:rsidR="00347046" w:rsidRDefault="00347046" w:rsidP="0034704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347046" w:rsidRDefault="00347046" w:rsidP="0034704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347046" w:rsidTr="00347046">
        <w:trPr>
          <w:trHeight w:val="362"/>
        </w:trPr>
        <w:tc>
          <w:tcPr>
            <w:tcW w:w="10315" w:type="dxa"/>
            <w:gridSpan w:val="6"/>
            <w:shd w:val="clear" w:color="auto" w:fill="D9D9D9"/>
            <w:vAlign w:val="center"/>
          </w:tcPr>
          <w:p w:rsidR="00347046" w:rsidRDefault="00347046" w:rsidP="00347046">
            <w:pPr>
              <w:jc w:val="center"/>
              <w:rPr>
                <w:rFonts w:ascii="Arial" w:hAnsi="Arial" w:cs="Arial"/>
                <w:b/>
                <w:sz w:val="18"/>
                <w:szCs w:val="18"/>
              </w:rPr>
            </w:pPr>
            <w:r>
              <w:rPr>
                <w:rFonts w:ascii="Arial" w:hAnsi="Arial" w:cs="Arial"/>
                <w:b/>
                <w:sz w:val="18"/>
                <w:szCs w:val="18"/>
              </w:rPr>
              <w:t>INFORMACJE O INSTYTUCJI POŚREDNICZĄCEJ</w:t>
            </w:r>
          </w:p>
        </w:tc>
      </w:tr>
      <w:tr w:rsidR="00347046" w:rsidTr="00347046">
        <w:trPr>
          <w:trHeight w:val="511"/>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VI Rynek pracy</w:t>
            </w:r>
          </w:p>
        </w:tc>
      </w:tr>
      <w:tr w:rsidR="00347046" w:rsidTr="00347046">
        <w:trPr>
          <w:trHeight w:val="519"/>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Wojewódzki Urząd Pracy w Szczecinie</w:t>
            </w:r>
          </w:p>
        </w:tc>
      </w:tr>
      <w:tr w:rsidR="00347046" w:rsidTr="00347046">
        <w:trPr>
          <w:trHeight w:val="348"/>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347046" w:rsidTr="00347046">
        <w:trPr>
          <w:trHeight w:val="358"/>
        </w:trPr>
        <w:tc>
          <w:tcPr>
            <w:tcW w:w="303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42 56 103</w:t>
            </w:r>
          </w:p>
        </w:tc>
      </w:tr>
      <w:tr w:rsidR="00347046" w:rsidTr="00347046">
        <w:trPr>
          <w:trHeight w:val="354"/>
        </w:trPr>
        <w:tc>
          <w:tcPr>
            <w:tcW w:w="3034" w:type="dxa"/>
            <w:tcBorders>
              <w:top w:val="single" w:sz="2" w:space="0" w:color="auto"/>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47046" w:rsidRDefault="00347046" w:rsidP="00347046">
            <w:pPr>
              <w:jc w:val="center"/>
              <w:rPr>
                <w:rFonts w:ascii="Arial" w:hAnsi="Arial" w:cs="Arial"/>
                <w:sz w:val="18"/>
                <w:szCs w:val="18"/>
              </w:rPr>
            </w:pPr>
            <w:r w:rsidRPr="00F36CB1">
              <w:rPr>
                <w:rFonts w:ascii="Arial" w:hAnsi="Arial" w:cs="Arial"/>
                <w:sz w:val="18"/>
                <w:szCs w:val="18"/>
              </w:rPr>
              <w:t>sekretariat@wup.pl</w:t>
            </w:r>
          </w:p>
        </w:tc>
      </w:tr>
      <w:tr w:rsidR="00347046" w:rsidRPr="00050053" w:rsidTr="0034704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347046" w:rsidRPr="005B0DBD" w:rsidRDefault="00347046" w:rsidP="00347046">
            <w:pPr>
              <w:jc w:val="center"/>
              <w:rPr>
                <w:rFonts w:ascii="Arial" w:hAnsi="Arial" w:cs="Arial"/>
                <w:sz w:val="18"/>
                <w:szCs w:val="18"/>
              </w:rPr>
            </w:pPr>
            <w:r w:rsidRPr="005B0DBD">
              <w:rPr>
                <w:rFonts w:ascii="Arial" w:hAnsi="Arial" w:cs="Arial"/>
                <w:sz w:val="18"/>
                <w:szCs w:val="18"/>
              </w:rPr>
              <w:t>Arkadiusz Nowak</w:t>
            </w:r>
          </w:p>
          <w:p w:rsidR="00347046" w:rsidRPr="005B0DBD" w:rsidRDefault="00347046" w:rsidP="00347046">
            <w:pPr>
              <w:jc w:val="center"/>
              <w:rPr>
                <w:rFonts w:ascii="Arial" w:hAnsi="Arial" w:cs="Arial"/>
                <w:sz w:val="18"/>
                <w:szCs w:val="18"/>
              </w:rPr>
            </w:pPr>
            <w:r w:rsidRPr="005B0DBD">
              <w:rPr>
                <w:rFonts w:ascii="Arial" w:hAnsi="Arial" w:cs="Arial"/>
                <w:sz w:val="18"/>
                <w:szCs w:val="18"/>
              </w:rPr>
              <w:t>tel. 91 42 56 166</w:t>
            </w:r>
          </w:p>
          <w:p w:rsidR="00347046" w:rsidRPr="005B0DBD" w:rsidRDefault="00347046" w:rsidP="00347046">
            <w:pPr>
              <w:jc w:val="center"/>
              <w:rPr>
                <w:rFonts w:ascii="Arial" w:hAnsi="Arial" w:cs="Arial"/>
                <w:sz w:val="18"/>
                <w:szCs w:val="18"/>
              </w:rPr>
            </w:pPr>
            <w:r w:rsidRPr="005B0DBD">
              <w:rPr>
                <w:rFonts w:ascii="Arial" w:hAnsi="Arial" w:cs="Arial"/>
                <w:sz w:val="18"/>
                <w:szCs w:val="18"/>
              </w:rPr>
              <w:t>e-mail: arkadiusz_nowak@wup.pl</w:t>
            </w:r>
          </w:p>
        </w:tc>
      </w:tr>
    </w:tbl>
    <w:p w:rsidR="00347046" w:rsidRPr="005B0DBD" w:rsidRDefault="00347046" w:rsidP="00347046">
      <w:pPr>
        <w:rPr>
          <w:rFonts w:ascii="Arial" w:hAnsi="Arial" w:cs="Arial"/>
          <w:b/>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jc w:val="center"/>
        <w:rPr>
          <w:rFonts w:ascii="Arial" w:hAnsi="Arial" w:cs="Arial"/>
        </w:rPr>
      </w:pPr>
    </w:p>
    <w:p w:rsidR="00347046" w:rsidRPr="005B0DBD" w:rsidRDefault="00347046" w:rsidP="00347046">
      <w:pPr>
        <w:rPr>
          <w:rFonts w:ascii="Arial" w:hAnsi="Arial" w:cs="Arial"/>
          <w:b/>
        </w:rPr>
      </w:pPr>
      <w:r w:rsidRPr="005B0DBD">
        <w:rPr>
          <w:rFonts w:ascii="Arial" w:hAnsi="Arial" w:cs="Arial"/>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014"/>
      </w:tblGrid>
      <w:tr w:rsidR="00347046" w:rsidTr="00347046">
        <w:trPr>
          <w:trHeight w:val="362"/>
        </w:trPr>
        <w:tc>
          <w:tcPr>
            <w:tcW w:w="10014" w:type="dxa"/>
            <w:shd w:val="clear" w:color="auto" w:fill="E77B39"/>
            <w:vAlign w:val="center"/>
          </w:tcPr>
          <w:p w:rsidR="00347046" w:rsidRDefault="00347046" w:rsidP="00347046">
            <w:pPr>
              <w:jc w:val="center"/>
              <w:rPr>
                <w:rFonts w:ascii="Arial" w:hAnsi="Arial" w:cs="Arial"/>
                <w:b/>
                <w:sz w:val="28"/>
                <w:szCs w:val="28"/>
              </w:rPr>
            </w:pPr>
            <w:r>
              <w:rPr>
                <w:rFonts w:ascii="Arial" w:hAnsi="Arial" w:cs="Arial"/>
                <w:b/>
                <w:sz w:val="28"/>
                <w:szCs w:val="28"/>
              </w:rPr>
              <w:t xml:space="preserve">KARTA DZIAŁANIA </w:t>
            </w:r>
          </w:p>
          <w:p w:rsidR="0015123D" w:rsidRDefault="00347046" w:rsidP="0015123D">
            <w:pPr>
              <w:pStyle w:val="Nagwek2"/>
              <w:jc w:val="both"/>
              <w:rPr>
                <w:b/>
                <w:sz w:val="20"/>
                <w:szCs w:val="20"/>
              </w:rPr>
            </w:pPr>
            <w:bookmarkStart w:id="2" w:name="_Toc52269926"/>
            <w:r w:rsidRPr="00347046">
              <w:rPr>
                <w:b/>
                <w:sz w:val="20"/>
                <w:szCs w:val="20"/>
              </w:rPr>
              <w:t>6.4 Wsparcie przedsiębiorczości, samozatrudnienia oraz tworzenia nowych miejsc pracy, poprzez środki finansowe na rozpoczęcie działalności gospodarczej oraz wsparcie szkoleniowe</w:t>
            </w:r>
            <w:r w:rsidR="00B85677">
              <w:rPr>
                <w:b/>
                <w:sz w:val="20"/>
                <w:szCs w:val="20"/>
              </w:rPr>
              <w:t>- typ 2</w:t>
            </w:r>
            <w:bookmarkEnd w:id="2"/>
          </w:p>
        </w:tc>
      </w:tr>
    </w:tbl>
    <w:p w:rsidR="00347046" w:rsidRDefault="00347046" w:rsidP="00347046">
      <w:pPr>
        <w:rPr>
          <w:rFonts w:ascii="Arial" w:hAnsi="Arial" w:cs="Arial"/>
          <w:b/>
          <w:spacing w:val="24"/>
          <w:sz w:val="28"/>
          <w:szCs w:val="28"/>
        </w:rPr>
      </w:pPr>
    </w:p>
    <w:tbl>
      <w:tblPr>
        <w:tblW w:w="5388"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49"/>
        <w:gridCol w:w="438"/>
        <w:gridCol w:w="198"/>
        <w:gridCol w:w="136"/>
        <w:gridCol w:w="1271"/>
        <w:gridCol w:w="1145"/>
        <w:gridCol w:w="891"/>
        <w:gridCol w:w="86"/>
        <w:gridCol w:w="643"/>
        <w:gridCol w:w="386"/>
        <w:gridCol w:w="679"/>
        <w:gridCol w:w="575"/>
        <w:gridCol w:w="709"/>
        <w:gridCol w:w="284"/>
        <w:gridCol w:w="571"/>
        <w:gridCol w:w="410"/>
        <w:gridCol w:w="24"/>
        <w:gridCol w:w="214"/>
      </w:tblGrid>
      <w:tr w:rsidR="007A0A03" w:rsidRPr="00D83AD8" w:rsidTr="009C7DDE">
        <w:trPr>
          <w:trHeight w:val="218"/>
        </w:trPr>
        <w:tc>
          <w:tcPr>
            <w:tcW w:w="674" w:type="pct"/>
            <w:tcBorders>
              <w:top w:val="single" w:sz="12" w:space="0" w:color="auto"/>
              <w:bottom w:val="single" w:sz="12" w:space="0" w:color="auto"/>
            </w:tcBorders>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 xml:space="preserve">LP. Konkursu: </w:t>
            </w:r>
          </w:p>
        </w:tc>
        <w:tc>
          <w:tcPr>
            <w:tcW w:w="219"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1</w:t>
            </w:r>
          </w:p>
        </w:tc>
        <w:tc>
          <w:tcPr>
            <w:tcW w:w="1819" w:type="pct"/>
            <w:gridSpan w:val="5"/>
            <w:tcBorders>
              <w:left w:val="single" w:sz="12" w:space="0" w:color="auto"/>
              <w:right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Planowany termin ogłoszenia konkursu</w:t>
            </w:r>
          </w:p>
        </w:tc>
        <w:tc>
          <w:tcPr>
            <w:tcW w:w="36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 kw.</w:t>
            </w:r>
          </w:p>
        </w:tc>
        <w:tc>
          <w:tcPr>
            <w:tcW w:w="193" w:type="pct"/>
            <w:tcBorders>
              <w:top w:val="single" w:sz="12" w:space="0" w:color="auto"/>
              <w:left w:val="single" w:sz="6"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339"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 kw.</w:t>
            </w:r>
          </w:p>
        </w:tc>
        <w:tc>
          <w:tcPr>
            <w:tcW w:w="286"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354"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III kw.</w:t>
            </w:r>
          </w:p>
        </w:tc>
        <w:tc>
          <w:tcPr>
            <w:tcW w:w="142"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490" w:type="pct"/>
            <w:gridSpan w:val="2"/>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IV kw.</w:t>
            </w:r>
          </w:p>
        </w:tc>
        <w:tc>
          <w:tcPr>
            <w:tcW w:w="120" w:type="pct"/>
            <w:gridSpan w:val="2"/>
            <w:tcBorders>
              <w:top w:val="single" w:sz="12" w:space="0" w:color="auto"/>
              <w:bottom w:val="single" w:sz="12" w:space="0" w:color="auto"/>
            </w:tcBorders>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113"/>
        </w:trPr>
        <w:tc>
          <w:tcPr>
            <w:tcW w:w="992" w:type="pct"/>
            <w:gridSpan w:val="3"/>
            <w:vMerge w:val="restart"/>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Typ konkursu</w:t>
            </w:r>
          </w:p>
        </w:tc>
        <w:tc>
          <w:tcPr>
            <w:tcW w:w="703" w:type="pct"/>
            <w:gridSpan w:val="2"/>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Otwarty</w:t>
            </w:r>
          </w:p>
        </w:tc>
        <w:tc>
          <w:tcPr>
            <w:tcW w:w="572" w:type="pct"/>
            <w:vAlign w:val="center"/>
          </w:tcPr>
          <w:p w:rsidR="00347046" w:rsidRPr="00D83AD8" w:rsidRDefault="00347046" w:rsidP="00347046">
            <w:pPr>
              <w:jc w:val="center"/>
              <w:rPr>
                <w:rFonts w:ascii="Arial" w:hAnsi="Arial" w:cs="Arial"/>
                <w:b/>
                <w:sz w:val="18"/>
                <w:szCs w:val="18"/>
              </w:rPr>
            </w:pPr>
          </w:p>
        </w:tc>
        <w:tc>
          <w:tcPr>
            <w:tcW w:w="2626" w:type="pct"/>
            <w:gridSpan w:val="11"/>
            <w:vMerge w:val="restart"/>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5"/>
        </w:trPr>
        <w:tc>
          <w:tcPr>
            <w:tcW w:w="992" w:type="pct"/>
            <w:gridSpan w:val="3"/>
            <w:vMerge/>
            <w:shd w:val="clear" w:color="auto" w:fill="CCFFCC"/>
            <w:vAlign w:val="center"/>
          </w:tcPr>
          <w:p w:rsidR="00347046" w:rsidRPr="00D83AD8" w:rsidRDefault="00347046" w:rsidP="00347046">
            <w:pPr>
              <w:jc w:val="center"/>
              <w:rPr>
                <w:rFonts w:ascii="Arial" w:hAnsi="Arial" w:cs="Arial"/>
                <w:b/>
                <w:sz w:val="18"/>
                <w:szCs w:val="18"/>
              </w:rPr>
            </w:pPr>
          </w:p>
        </w:tc>
        <w:tc>
          <w:tcPr>
            <w:tcW w:w="703" w:type="pct"/>
            <w:gridSpan w:val="2"/>
            <w:shd w:val="clear" w:color="auto" w:fill="CCFFCC"/>
            <w:vAlign w:val="center"/>
          </w:tcPr>
          <w:p w:rsidR="00347046" w:rsidRPr="005B0DBD" w:rsidRDefault="00347046" w:rsidP="00347046">
            <w:pPr>
              <w:rPr>
                <w:rFonts w:ascii="Arial" w:hAnsi="Arial" w:cs="Arial"/>
                <w:sz w:val="18"/>
                <w:szCs w:val="18"/>
              </w:rPr>
            </w:pPr>
            <w:r w:rsidRPr="005B0DBD">
              <w:rPr>
                <w:rFonts w:ascii="Arial" w:hAnsi="Arial" w:cs="Arial"/>
                <w:sz w:val="18"/>
                <w:szCs w:val="18"/>
              </w:rPr>
              <w:t>Zamknięty</w:t>
            </w:r>
          </w:p>
        </w:tc>
        <w:tc>
          <w:tcPr>
            <w:tcW w:w="572" w:type="pct"/>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2626" w:type="pct"/>
            <w:gridSpan w:val="11"/>
            <w:vMerge/>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Planowana alokacja</w:t>
            </w:r>
          </w:p>
        </w:tc>
        <w:tc>
          <w:tcPr>
            <w:tcW w:w="3900" w:type="pct"/>
            <w:gridSpan w:val="14"/>
            <w:vAlign w:val="center"/>
          </w:tcPr>
          <w:p w:rsidR="00347046" w:rsidRPr="005B0DBD" w:rsidRDefault="00347046" w:rsidP="00347046">
            <w:pPr>
              <w:rPr>
                <w:rFonts w:ascii="Arial" w:hAnsi="Arial" w:cs="Arial"/>
                <w:b/>
                <w:i/>
                <w:sz w:val="18"/>
                <w:szCs w:val="18"/>
              </w:rPr>
            </w:pPr>
            <w:r w:rsidRPr="005B0DBD">
              <w:rPr>
                <w:rFonts w:ascii="Arial" w:hAnsi="Arial" w:cs="Arial"/>
                <w:b/>
                <w:i/>
                <w:sz w:val="18"/>
                <w:szCs w:val="18"/>
              </w:rPr>
              <w:t>9 500 000 EURO (EFS)</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61"/>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Typy projektów   przewidziane do realizacji w ramach konkursu</w:t>
            </w:r>
          </w:p>
        </w:tc>
        <w:tc>
          <w:tcPr>
            <w:tcW w:w="3900" w:type="pct"/>
            <w:gridSpan w:val="14"/>
            <w:vAlign w:val="center"/>
          </w:tcPr>
          <w:p w:rsidR="009F615B" w:rsidRDefault="00347046" w:rsidP="009F615B">
            <w:pPr>
              <w:pStyle w:val="Akapitzlist"/>
              <w:numPr>
                <w:ilvl w:val="0"/>
                <w:numId w:val="241"/>
              </w:numPr>
              <w:contextualSpacing/>
              <w:jc w:val="both"/>
              <w:rPr>
                <w:rFonts w:ascii="Arial" w:hAnsi="Arial" w:cs="Arial"/>
                <w:sz w:val="18"/>
                <w:szCs w:val="18"/>
              </w:rPr>
            </w:pPr>
            <w:r w:rsidRPr="00F65011">
              <w:rPr>
                <w:rFonts w:ascii="Arial" w:hAnsi="Arial" w:cs="Arial"/>
                <w:sz w:val="18"/>
                <w:szCs w:val="18"/>
              </w:rPr>
              <w:t>Wsparcie osób zamierzających rozpocząć prowadzenie działalności gospodarczej w jej zakładaniu i prowadzeniu poprzez:</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szkoleniowe </w:t>
            </w:r>
            <w:r>
              <w:rPr>
                <w:rFonts w:ascii="Arial" w:hAnsi="Arial" w:cs="Arial"/>
                <w:sz w:val="18"/>
                <w:szCs w:val="18"/>
              </w:rPr>
              <w:t xml:space="preserve">o charakterze specjalistycznym </w:t>
            </w:r>
            <w:r w:rsidRPr="00F65011">
              <w:rPr>
                <w:rFonts w:ascii="Arial" w:hAnsi="Arial" w:cs="Arial"/>
                <w:sz w:val="18"/>
                <w:szCs w:val="18"/>
              </w:rPr>
              <w:t>(indywidualne i grupowe) udzielane na etapie poprzedzającym rozpoczęcie działalności gospodarczej, przygotowujące do samodzielnego prowadzenia działalności gospodarczej,</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 xml:space="preserve">wsparcie bezzwrotne (dotacja) na utworzenie działalności gospodarczej udzielane jako stawka jednostkowa na samozatrudnienie, </w:t>
            </w:r>
          </w:p>
          <w:p w:rsidR="00347046" w:rsidRPr="00203F0C" w:rsidRDefault="00347046" w:rsidP="00347046">
            <w:pPr>
              <w:autoSpaceDE w:val="0"/>
              <w:autoSpaceDN w:val="0"/>
              <w:jc w:val="both"/>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F65011">
              <w:rPr>
                <w:rFonts w:ascii="Arial" w:hAnsi="Arial" w:cs="Arial"/>
                <w:sz w:val="18"/>
                <w:szCs w:val="18"/>
              </w:rPr>
              <w:t>wsparcie pomostowe w postaci pomocy finansowej</w:t>
            </w:r>
            <w:r>
              <w:rPr>
                <w:rFonts w:ascii="Arial" w:hAnsi="Arial" w:cs="Arial"/>
                <w:sz w:val="18"/>
                <w:szCs w:val="18"/>
              </w:rPr>
              <w:t xml:space="preserve"> dla osób, które otrzymały bezzwrotne środki na rozpoczęcie działalności gospodarczej w ramach projektu,</w:t>
            </w:r>
            <w:r w:rsidRPr="00F65011">
              <w:rPr>
                <w:rFonts w:ascii="Arial" w:hAnsi="Arial" w:cs="Arial"/>
                <w:sz w:val="18"/>
                <w:szCs w:val="18"/>
              </w:rPr>
              <w:t xml:space="preserve"> wypłacanej miesięcznie w kwocie nie większej niż równowartość minimalnego wynagrodzenia za pracę przez okres od 6 do 12 miesięcy od dnia rozpoczęcia prowadzenia działalności gospodarczej,</w:t>
            </w:r>
          </w:p>
          <w:p w:rsidR="00347046" w:rsidRDefault="00347046" w:rsidP="00347046">
            <w:pPr>
              <w:pStyle w:val="Akapitzlist"/>
              <w:rPr>
                <w:rFonts w:ascii="Arial" w:hAnsi="Arial" w:cs="Arial"/>
                <w:sz w:val="18"/>
                <w:szCs w:val="18"/>
              </w:rPr>
            </w:pPr>
          </w:p>
          <w:p w:rsidR="009F615B" w:rsidRDefault="00347046" w:rsidP="009F615B">
            <w:pPr>
              <w:pStyle w:val="Akapitzlist"/>
              <w:numPr>
                <w:ilvl w:val="0"/>
                <w:numId w:val="240"/>
              </w:numPr>
              <w:contextualSpacing/>
              <w:jc w:val="both"/>
              <w:rPr>
                <w:rFonts w:ascii="Arial" w:hAnsi="Arial" w:cs="Arial"/>
                <w:sz w:val="18"/>
                <w:szCs w:val="18"/>
              </w:rPr>
            </w:pPr>
            <w:r w:rsidRPr="000602F7">
              <w:rPr>
                <w:rFonts w:ascii="Arial" w:hAnsi="Arial" w:cs="Arial"/>
                <w:sz w:val="18"/>
                <w:szCs w:val="18"/>
              </w:rPr>
              <w:t>wsparcie uczestników projektu prowadzących działalność gospodarczą w postaci możliwości skorzystania z usług biznesowych przez okres 12 miesięcy od dnia rozpoczęcia prowadzenia działalności gospodarczej.</w:t>
            </w:r>
          </w:p>
          <w:p w:rsidR="00347046" w:rsidRPr="00F65011" w:rsidRDefault="00347046" w:rsidP="00347046">
            <w:pPr>
              <w:pStyle w:val="Akapitzlist"/>
              <w:ind w:left="0"/>
              <w:contextualSpacing/>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Wnioskodawcy do których skierowany jest  konkurs</w:t>
            </w:r>
          </w:p>
        </w:tc>
        <w:tc>
          <w:tcPr>
            <w:tcW w:w="3900" w:type="pct"/>
            <w:gridSpan w:val="14"/>
            <w:vAlign w:val="center"/>
          </w:tcPr>
          <w:p w:rsidR="00347046" w:rsidRPr="00D83AD8" w:rsidRDefault="00347046" w:rsidP="00347046">
            <w:pPr>
              <w:spacing w:line="276" w:lineRule="auto"/>
              <w:ind w:left="670"/>
              <w:jc w:val="both"/>
              <w:rPr>
                <w:rFonts w:ascii="Arial" w:hAnsi="Arial" w:cs="Arial"/>
                <w:sz w:val="18"/>
                <w:szCs w:val="18"/>
              </w:rPr>
            </w:pPr>
            <w:r w:rsidRPr="00683E45">
              <w:rPr>
                <w:rFonts w:ascii="Arial" w:hAnsi="Arial" w:cs="Arial"/>
                <w:sz w:val="18"/>
                <w:szCs w:val="18"/>
              </w:rPr>
              <w:t xml:space="preserve">wszystkie formy prawne zgodnie z klasyfikacją form prawnych podmiotów gospodarki narodowej, określonych w Rozporządzeniu Rady Ministrów z dnia 30 </w:t>
            </w:r>
            <w:r w:rsidRPr="005B0DBD">
              <w:rPr>
                <w:rFonts w:ascii="Arial" w:hAnsi="Arial" w:cs="Arial"/>
                <w:sz w:val="18"/>
                <w:szCs w:val="18"/>
              </w:rPr>
              <w:t xml:space="preserve">listopada 2015 r. w sprawie sposobu i metodologii prowadzenia i aktualizacji krajowego rejestru urzędowego podmiotów gospodarki narodowej, wzorów wniosków, ankiet i zaświadczeń.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Szczegółowy opis, zakładany cel konkursu</w:t>
            </w:r>
          </w:p>
        </w:tc>
        <w:tc>
          <w:tcPr>
            <w:tcW w:w="3900" w:type="pct"/>
            <w:gridSpan w:val="14"/>
            <w:vAlign w:val="center"/>
          </w:tcPr>
          <w:p w:rsidR="00347046" w:rsidRDefault="00347046" w:rsidP="00347046">
            <w:pPr>
              <w:jc w:val="both"/>
              <w:rPr>
                <w:rFonts w:ascii="Arial" w:hAnsi="Arial" w:cs="Arial"/>
                <w:bCs/>
                <w:i/>
                <w:sz w:val="18"/>
                <w:szCs w:val="18"/>
              </w:rPr>
            </w:pPr>
            <w:r w:rsidRPr="004347D2">
              <w:rPr>
                <w:rFonts w:ascii="Arial" w:hAnsi="Arial" w:cs="Arial"/>
                <w:bCs/>
                <w:iCs/>
                <w:sz w:val="18"/>
                <w:szCs w:val="18"/>
              </w:rPr>
              <w:t>Cel szczegółowy Działania 6.4</w:t>
            </w:r>
            <w:r>
              <w:rPr>
                <w:rFonts w:ascii="Arial" w:hAnsi="Arial" w:cs="Arial"/>
                <w:bCs/>
                <w:iCs/>
                <w:sz w:val="18"/>
                <w:szCs w:val="18"/>
              </w:rPr>
              <w:t xml:space="preserve">: </w:t>
            </w:r>
            <w:r w:rsidRPr="004347D2">
              <w:rPr>
                <w:rFonts w:ascii="Arial" w:hAnsi="Arial" w:cs="Arial"/>
                <w:bCs/>
                <w:i/>
                <w:sz w:val="18"/>
                <w:szCs w:val="18"/>
              </w:rPr>
              <w:t>Zwiększenie liczby nowoutworzonych przedsiębiorstw oraz utworzonych miejsc pracy w tych przedsiębiorstwach</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Wsparcie będzie skierowane przede wszystkim do osób znajdujących się poza rynkiem pracy (minimum 60% grupy docelowej będą to osoby niezarejestrowane i osoby bierne zawodowe). W przypadku osób bezrobotnych występuje co do zasady korelacja z bezrobociem rejestrowanym, tj. w przypadku obszarów o wysokim bezrobociu rejestrowanym występuje również wysokie bezrobocie niezarejestrowane. W województwie zachodniopomorskim bezrobocie rejestrowane należy do jednego z wyższych w kraju i wyniosło na koniec grudnia 2019 r. 6,7 % (7. miejsce w kraju jeżeli chodzi o wielkość; średnia dla kraju to 5,2%). Ponadto, bezrobocie w regionie charakteryzuje się dużym zróżnicowaniem przestrzennym poszczególnych powiatów dotyczącym wielkości bezrobocia (na przykład w powiecie białogardzkim bezrobocie wyniosło 17,2 %, a w powiecie kołobrzeskim 1,2%; dane na koniec 2019 r., GUS), co sugeruje konieczność skierowania wsparcia do wszystkich powiatów. Odnosząc się do biernych zawodowo, szacowana ich liczba</w:t>
            </w:r>
            <w:r w:rsidRPr="00C8488F">
              <w:rPr>
                <w:rFonts w:ascii="Arial" w:hAnsi="Arial" w:cs="Arial"/>
                <w:bCs/>
                <w:iCs/>
                <w:sz w:val="18"/>
                <w:szCs w:val="18"/>
              </w:rPr>
              <w:t xml:space="preserve"> w województwie zachodniopomorskim</w:t>
            </w:r>
            <w:r>
              <w:rPr>
                <w:rFonts w:ascii="Arial" w:hAnsi="Arial" w:cs="Arial"/>
                <w:bCs/>
                <w:iCs/>
                <w:sz w:val="18"/>
                <w:szCs w:val="18"/>
              </w:rPr>
              <w:t xml:space="preserve"> utrzymuje się na wysokim poziomie i wynosi 623 tyś. osób (dane za III kw. 2019 r., tendencja wzrostowa w stosunku do 2018 r., GUS/BDL). Jeżeli chodzi o inne grupy planowane do objęcia wsparciem należy zwrócić uwagę na ich coraz bardziej znaczącą rolę w przestrzeni społeczno-gospodarczej regionu. Przykładowo, w przypadku migrantów, </w:t>
            </w:r>
            <w:r w:rsidRPr="00C8488F">
              <w:rPr>
                <w:rFonts w:ascii="Arial" w:hAnsi="Arial" w:cs="Arial"/>
                <w:bCs/>
                <w:iCs/>
                <w:sz w:val="18"/>
                <w:szCs w:val="18"/>
              </w:rPr>
              <w:t>liczba wydanych pozytywnych decyzji na pobyt stały i czasowy w województwie zachodniopomorskim</w:t>
            </w:r>
            <w:r>
              <w:rPr>
                <w:rFonts w:ascii="Arial" w:hAnsi="Arial" w:cs="Arial"/>
                <w:bCs/>
                <w:iCs/>
                <w:sz w:val="18"/>
                <w:szCs w:val="18"/>
              </w:rPr>
              <w:t xml:space="preserve"> uległ znacznemu zwiększeniu w 2019 roku - w stosunku do roku 2018 wzrost ten wyniósł 34%, a w stosunku do roku 2015 – aż 247%.</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Uwzględniając cel działania, w oparciu m.in. o analizę dokumentu „</w:t>
            </w:r>
            <w:r w:rsidRPr="00E77DD4">
              <w:rPr>
                <w:rFonts w:ascii="Arial" w:hAnsi="Arial" w:cs="Arial"/>
                <w:bCs/>
                <w:iCs/>
                <w:sz w:val="18"/>
                <w:szCs w:val="18"/>
              </w:rPr>
              <w:t xml:space="preserve">Ewaluacja </w:t>
            </w:r>
            <w:proofErr w:type="spellStart"/>
            <w:r w:rsidRPr="00E77DD4">
              <w:rPr>
                <w:rFonts w:ascii="Arial" w:hAnsi="Arial" w:cs="Arial"/>
                <w:bCs/>
                <w:iCs/>
                <w:sz w:val="18"/>
                <w:szCs w:val="18"/>
              </w:rPr>
              <w:t>mid-term</w:t>
            </w:r>
            <w:proofErr w:type="spellEnd"/>
            <w:r w:rsidRPr="00E77DD4">
              <w:rPr>
                <w:rFonts w:ascii="Arial" w:hAnsi="Arial" w:cs="Arial"/>
                <w:bCs/>
                <w:iCs/>
                <w:sz w:val="18"/>
                <w:szCs w:val="18"/>
              </w:rPr>
              <w:t xml:space="preserve"> dotycząca postępu rzeczowego RPO WZ 2014-2020 dla potrzeb przeglądu </w:t>
            </w:r>
            <w:proofErr w:type="spellStart"/>
            <w:r w:rsidRPr="00E77DD4">
              <w:rPr>
                <w:rFonts w:ascii="Arial" w:hAnsi="Arial" w:cs="Arial"/>
                <w:bCs/>
                <w:iCs/>
                <w:sz w:val="18"/>
                <w:szCs w:val="18"/>
              </w:rPr>
              <w:t>śródokresowego</w:t>
            </w:r>
            <w:proofErr w:type="spellEnd"/>
            <w:r w:rsidRPr="00E77DD4">
              <w:rPr>
                <w:rFonts w:ascii="Arial" w:hAnsi="Arial" w:cs="Arial"/>
                <w:bCs/>
                <w:iCs/>
                <w:sz w:val="18"/>
                <w:szCs w:val="18"/>
              </w:rPr>
              <w:t>, w tym realizacji zapisów ram i rezerwy wykonania</w:t>
            </w:r>
            <w:r>
              <w:rPr>
                <w:rFonts w:ascii="Arial" w:hAnsi="Arial" w:cs="Arial"/>
                <w:bCs/>
                <w:iCs/>
                <w:sz w:val="18"/>
                <w:szCs w:val="18"/>
              </w:rPr>
              <w:t xml:space="preserve">. </w:t>
            </w:r>
            <w:r w:rsidRPr="00E77DD4">
              <w:rPr>
                <w:rFonts w:ascii="Arial" w:hAnsi="Arial" w:cs="Arial"/>
                <w:bCs/>
                <w:iCs/>
                <w:sz w:val="18"/>
                <w:szCs w:val="18"/>
              </w:rPr>
              <w:t>Raport końcowy</w:t>
            </w:r>
            <w:r>
              <w:rPr>
                <w:rFonts w:ascii="Arial" w:hAnsi="Arial" w:cs="Arial"/>
                <w:bCs/>
                <w:iCs/>
                <w:sz w:val="18"/>
                <w:szCs w:val="18"/>
              </w:rPr>
              <w:t>” (2019) można wskazać, iż „d</w:t>
            </w:r>
            <w:r w:rsidRPr="00E77DD4">
              <w:rPr>
                <w:rFonts w:ascii="Arial" w:hAnsi="Arial" w:cs="Arial"/>
                <w:bCs/>
                <w:iCs/>
                <w:sz w:val="18"/>
                <w:szCs w:val="18"/>
              </w:rPr>
              <w:t>ostęp do źródeł finansowania jest jed</w:t>
            </w:r>
            <w:r>
              <w:rPr>
                <w:rFonts w:ascii="Arial" w:hAnsi="Arial" w:cs="Arial"/>
                <w:bCs/>
                <w:iCs/>
                <w:sz w:val="18"/>
                <w:szCs w:val="18"/>
              </w:rPr>
              <w:t>nym</w:t>
            </w:r>
            <w:r w:rsidRPr="00E77DD4">
              <w:rPr>
                <w:rFonts w:ascii="Arial" w:hAnsi="Arial" w:cs="Arial"/>
                <w:bCs/>
                <w:iCs/>
                <w:sz w:val="18"/>
                <w:szCs w:val="18"/>
              </w:rPr>
              <w:t xml:space="preserve"> z kluczowych elementów rozwoju przedsiębiorstw </w:t>
            </w:r>
            <w:r w:rsidRPr="00E77DD4">
              <w:rPr>
                <w:rFonts w:ascii="Arial" w:hAnsi="Arial" w:cs="Arial"/>
                <w:bCs/>
                <w:iCs/>
                <w:sz w:val="18"/>
                <w:szCs w:val="18"/>
              </w:rPr>
              <w:lastRenderedPageBreak/>
              <w:t>działających w systemach nowoczesnych gospodarek rynkowych. Osoby pozostające bez pracy (bezrobotne i bierne zawodowo), ze względu na swój status na rynku pracy mają ograniczony dostęp do kapitału finansowego wobec braku zatrudnienia (braku ciągłości historii zawodowej), nieposiadania odpowiedniej zdolności kredytowej i niedysponowania wystarczającymi zabezpieczeniami - doświadczają trudności w pozyskaniu środków finansowych ze źródeł komercyjnych na założenie własnej działalności gospodarczej.</w:t>
            </w:r>
            <w:r>
              <w:rPr>
                <w:rFonts w:ascii="Arial" w:hAnsi="Arial" w:cs="Arial"/>
                <w:bCs/>
                <w:iCs/>
                <w:sz w:val="18"/>
                <w:szCs w:val="18"/>
              </w:rPr>
              <w:t xml:space="preserve"> </w:t>
            </w:r>
            <w:r w:rsidRPr="00E77DD4">
              <w:rPr>
                <w:rFonts w:ascii="Arial" w:hAnsi="Arial" w:cs="Arial"/>
                <w:bCs/>
                <w:iCs/>
                <w:sz w:val="18"/>
                <w:szCs w:val="18"/>
              </w:rPr>
              <w:t>Brak dostępu do kapitału zewnętrznego hamuje realne możliwości rozwoju działalności gospodarczej</w:t>
            </w:r>
            <w:r>
              <w:rPr>
                <w:rFonts w:ascii="Arial" w:hAnsi="Arial" w:cs="Arial"/>
                <w:bCs/>
                <w:iCs/>
                <w:sz w:val="18"/>
                <w:szCs w:val="18"/>
              </w:rPr>
              <w:t>”</w:t>
            </w:r>
            <w:r w:rsidRPr="00E77DD4">
              <w:rPr>
                <w:rFonts w:ascii="Arial" w:hAnsi="Arial" w:cs="Arial"/>
                <w:bCs/>
                <w:iCs/>
                <w:sz w:val="18"/>
                <w:szCs w:val="18"/>
              </w:rPr>
              <w:t xml:space="preserve">. </w:t>
            </w:r>
            <w:r>
              <w:rPr>
                <w:rFonts w:ascii="Arial" w:hAnsi="Arial" w:cs="Arial"/>
                <w:bCs/>
                <w:iCs/>
                <w:sz w:val="18"/>
                <w:szCs w:val="18"/>
              </w:rPr>
              <w:t>Zatem wsparcie</w:t>
            </w:r>
            <w:r w:rsidRPr="00E77DD4">
              <w:rPr>
                <w:rFonts w:ascii="Arial" w:hAnsi="Arial" w:cs="Arial"/>
                <w:bCs/>
                <w:iCs/>
                <w:sz w:val="18"/>
                <w:szCs w:val="18"/>
              </w:rPr>
              <w:t xml:space="preserve">, które osoby </w:t>
            </w:r>
            <w:r>
              <w:rPr>
                <w:rFonts w:ascii="Arial" w:hAnsi="Arial" w:cs="Arial"/>
                <w:bCs/>
                <w:iCs/>
                <w:sz w:val="18"/>
                <w:szCs w:val="18"/>
              </w:rPr>
              <w:t>uzyskają dzięki projektom wyłonionym w ramach konkursu</w:t>
            </w:r>
            <w:r w:rsidRPr="00E77DD4">
              <w:rPr>
                <w:rFonts w:ascii="Arial" w:hAnsi="Arial" w:cs="Arial"/>
                <w:bCs/>
                <w:iCs/>
                <w:sz w:val="18"/>
                <w:szCs w:val="18"/>
              </w:rPr>
              <w:t>, znacząco wypełni</w:t>
            </w:r>
            <w:r>
              <w:rPr>
                <w:rFonts w:ascii="Arial" w:hAnsi="Arial" w:cs="Arial"/>
                <w:bCs/>
                <w:iCs/>
                <w:sz w:val="18"/>
                <w:szCs w:val="18"/>
              </w:rPr>
              <w:t xml:space="preserve"> </w:t>
            </w:r>
            <w:r w:rsidRPr="00E77DD4">
              <w:rPr>
                <w:rFonts w:ascii="Arial" w:hAnsi="Arial" w:cs="Arial"/>
                <w:bCs/>
                <w:iCs/>
                <w:sz w:val="18"/>
                <w:szCs w:val="18"/>
              </w:rPr>
              <w:t xml:space="preserve">lukę w dostępie do kapitału i </w:t>
            </w:r>
            <w:r>
              <w:rPr>
                <w:rFonts w:ascii="Arial" w:hAnsi="Arial" w:cs="Arial"/>
                <w:bCs/>
                <w:iCs/>
                <w:sz w:val="18"/>
                <w:szCs w:val="18"/>
              </w:rPr>
              <w:t>wesprze</w:t>
            </w:r>
            <w:r w:rsidRPr="00E77DD4">
              <w:rPr>
                <w:rFonts w:ascii="Arial" w:hAnsi="Arial" w:cs="Arial"/>
                <w:bCs/>
                <w:iCs/>
                <w:sz w:val="18"/>
                <w:szCs w:val="18"/>
              </w:rPr>
              <w:t xml:space="preserve"> proces rozwoju przedsiębiorczości w regionie. </w:t>
            </w:r>
            <w:r>
              <w:rPr>
                <w:rFonts w:ascii="Arial" w:hAnsi="Arial" w:cs="Arial"/>
                <w:bCs/>
                <w:iCs/>
                <w:sz w:val="18"/>
                <w:szCs w:val="18"/>
              </w:rPr>
              <w:t xml:space="preserve">Zważywszy na fakt, iż grupę docelową stanowią często osoby znajdujące się w szczególnie trudnej sytuacji na rynku pracy, charakteryzuje się bardzo małą aktywnością w działaniu lub obarczone barierą finansową nie pozwalającą na rozpoczęcie działalności gospodarczej prowadzonej na własny rachunek, powinien nastąpić wzrost aktywności tych osób. Należy także zwrócić uwagę, iż </w:t>
            </w:r>
            <w:r w:rsidRPr="00B21619">
              <w:rPr>
                <w:rFonts w:ascii="Arial" w:hAnsi="Arial" w:cs="Arial"/>
                <w:bCs/>
                <w:iCs/>
                <w:sz w:val="18"/>
                <w:szCs w:val="18"/>
              </w:rPr>
              <w:t xml:space="preserve">w województwie zachodniopomorskim </w:t>
            </w:r>
            <w:r>
              <w:rPr>
                <w:rFonts w:ascii="Arial" w:hAnsi="Arial" w:cs="Arial"/>
                <w:bCs/>
                <w:iCs/>
                <w:sz w:val="18"/>
                <w:szCs w:val="18"/>
              </w:rPr>
              <w:t xml:space="preserve">mamy od czynienia z niższą </w:t>
            </w:r>
            <w:r w:rsidRPr="00B21619">
              <w:rPr>
                <w:rFonts w:ascii="Arial" w:hAnsi="Arial" w:cs="Arial"/>
                <w:bCs/>
                <w:iCs/>
                <w:sz w:val="18"/>
                <w:szCs w:val="18"/>
              </w:rPr>
              <w:t>niż w pozostałych regionach Polski liczb</w:t>
            </w:r>
            <w:r>
              <w:rPr>
                <w:rFonts w:ascii="Arial" w:hAnsi="Arial" w:cs="Arial"/>
                <w:bCs/>
                <w:iCs/>
                <w:sz w:val="18"/>
                <w:szCs w:val="18"/>
              </w:rPr>
              <w:t>ą</w:t>
            </w:r>
            <w:r w:rsidRPr="00B21619">
              <w:rPr>
                <w:rFonts w:ascii="Arial" w:hAnsi="Arial" w:cs="Arial"/>
                <w:bCs/>
                <w:iCs/>
                <w:sz w:val="18"/>
                <w:szCs w:val="18"/>
              </w:rPr>
              <w:t xml:space="preserve"> nowo powstałych miejsc</w:t>
            </w:r>
            <w:r>
              <w:rPr>
                <w:rFonts w:ascii="Arial" w:hAnsi="Arial" w:cs="Arial"/>
                <w:bCs/>
                <w:iCs/>
                <w:sz w:val="18"/>
                <w:szCs w:val="18"/>
              </w:rPr>
              <w:t xml:space="preserve"> oraz aktywnością zawodową ludności (</w:t>
            </w:r>
            <w:r w:rsidRPr="00B21619">
              <w:rPr>
                <w:rFonts w:ascii="Arial" w:hAnsi="Arial" w:cs="Arial"/>
                <w:bCs/>
                <w:iCs/>
                <w:sz w:val="18"/>
                <w:szCs w:val="18"/>
              </w:rPr>
              <w:t>Liczba nowopowstałych miejsc pracy w przeliczeniu na 10 tys. ludności w wieku produkcyjnym</w:t>
            </w:r>
            <w:r>
              <w:rPr>
                <w:rFonts w:ascii="Arial" w:hAnsi="Arial" w:cs="Arial"/>
                <w:bCs/>
                <w:iCs/>
                <w:sz w:val="18"/>
                <w:szCs w:val="18"/>
              </w:rPr>
              <w:t xml:space="preserve"> – województwo - 261 , kraj - 295; GUS/BDL 2018).</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Zatem d</w:t>
            </w:r>
            <w:r w:rsidRPr="004347D2">
              <w:rPr>
                <w:rFonts w:ascii="Arial" w:hAnsi="Arial" w:cs="Arial"/>
                <w:bCs/>
                <w:iCs/>
                <w:sz w:val="18"/>
                <w:szCs w:val="18"/>
              </w:rPr>
              <w:t>ziałania prowadz</w:t>
            </w:r>
            <w:r>
              <w:rPr>
                <w:rFonts w:ascii="Arial" w:hAnsi="Arial" w:cs="Arial"/>
                <w:bCs/>
                <w:iCs/>
                <w:sz w:val="18"/>
                <w:szCs w:val="18"/>
              </w:rPr>
              <w:t>one w ramach Konkursu prowadzą</w:t>
            </w:r>
            <w:r w:rsidRPr="004347D2">
              <w:rPr>
                <w:rFonts w:ascii="Arial" w:hAnsi="Arial" w:cs="Arial"/>
                <w:bCs/>
                <w:iCs/>
                <w:sz w:val="18"/>
                <w:szCs w:val="18"/>
              </w:rPr>
              <w:t xml:space="preserve"> do rozwoju przedsiębiorczości z uwzględnieniem samozatrudnienia i tworzenia nowych miejsc pracy</w:t>
            </w:r>
            <w:r>
              <w:rPr>
                <w:rFonts w:ascii="Arial" w:hAnsi="Arial" w:cs="Arial"/>
                <w:bCs/>
                <w:iCs/>
                <w:sz w:val="18"/>
                <w:szCs w:val="18"/>
              </w:rPr>
              <w:t xml:space="preserve"> oraz </w:t>
            </w:r>
            <w:r w:rsidRPr="004347D2">
              <w:rPr>
                <w:rFonts w:ascii="Arial" w:hAnsi="Arial" w:cs="Arial"/>
                <w:bCs/>
                <w:iCs/>
                <w:sz w:val="18"/>
                <w:szCs w:val="18"/>
              </w:rPr>
              <w:t>stanowią istotną część celu szczegółowego dotyczącego bardziej efektywnego wykorzystania zasobów na rynku pracy. Rozwój przedsiębiorczości jest jednym z najważniejszych elementów Priorytetu 8iii. Ponadto, jak wskazano w „Polityce rynku pracy samorządu województwa zachodniopomorskiego”, rozwój przedsiębiorczości stanowi jeden z głównych celów działania w regionie.</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Również p</w:t>
            </w:r>
            <w:r w:rsidRPr="004347D2">
              <w:rPr>
                <w:rFonts w:ascii="Arial" w:hAnsi="Arial" w:cs="Arial"/>
                <w:bCs/>
                <w:iCs/>
                <w:sz w:val="18"/>
                <w:szCs w:val="18"/>
              </w:rPr>
              <w:t xml:space="preserve">rowadzone w latach 2007-2013 w ramach PO KL działania, polegające na udzielaniu pomocy bezzwrotnej na rozpoczęcie działalności gospodarczej, wskazują na wysoką skuteczność tego narzędzia. Według badań Ministerstwa </w:t>
            </w:r>
            <w:r w:rsidRPr="00292654">
              <w:rPr>
                <w:rFonts w:ascii="Arial" w:hAnsi="Arial" w:cs="Arial"/>
                <w:bCs/>
                <w:iCs/>
                <w:sz w:val="18"/>
                <w:szCs w:val="18"/>
              </w:rPr>
              <w:t>Rodziny, Pracy i Polityki Społecznej</w:t>
            </w:r>
            <w:r w:rsidRPr="004347D2">
              <w:rPr>
                <w:rFonts w:ascii="Arial" w:hAnsi="Arial" w:cs="Arial"/>
                <w:bCs/>
                <w:iCs/>
                <w:sz w:val="18"/>
                <w:szCs w:val="18"/>
              </w:rPr>
              <w:t>, dotyczącego efektywności zatrudnieniowej</w:t>
            </w:r>
            <w:r>
              <w:rPr>
                <w:rFonts w:ascii="Arial" w:hAnsi="Arial" w:cs="Arial"/>
                <w:bCs/>
                <w:iCs/>
                <w:sz w:val="18"/>
                <w:szCs w:val="18"/>
              </w:rPr>
              <w:t xml:space="preserve"> </w:t>
            </w:r>
            <w:r w:rsidRPr="004347D2">
              <w:rPr>
                <w:rFonts w:ascii="Arial" w:hAnsi="Arial" w:cs="Arial"/>
                <w:bCs/>
                <w:iCs/>
                <w:sz w:val="18"/>
                <w:szCs w:val="18"/>
              </w:rPr>
              <w:t xml:space="preserve">(dane z zał. 1 do sprawozdania MPiPS-02) dofinansowanie podejmowania działalności gospodarczej uzyskało </w:t>
            </w:r>
            <w:r>
              <w:rPr>
                <w:rFonts w:ascii="Arial" w:hAnsi="Arial" w:cs="Arial"/>
                <w:bCs/>
                <w:iCs/>
                <w:sz w:val="18"/>
                <w:szCs w:val="18"/>
              </w:rPr>
              <w:t xml:space="preserve">bardzo wysoką </w:t>
            </w:r>
            <w:r w:rsidRPr="004347D2">
              <w:rPr>
                <w:rFonts w:ascii="Arial" w:hAnsi="Arial" w:cs="Arial"/>
                <w:bCs/>
                <w:iCs/>
                <w:sz w:val="18"/>
                <w:szCs w:val="18"/>
              </w:rPr>
              <w:t>efektywność zatrudnieniową</w:t>
            </w:r>
            <w:r>
              <w:rPr>
                <w:rFonts w:ascii="Arial" w:hAnsi="Arial" w:cs="Arial"/>
                <w:bCs/>
                <w:iCs/>
                <w:sz w:val="18"/>
                <w:szCs w:val="18"/>
              </w:rPr>
              <w:t xml:space="preserve">, </w:t>
            </w:r>
            <w:r w:rsidRPr="004347D2">
              <w:rPr>
                <w:rFonts w:ascii="Arial" w:hAnsi="Arial" w:cs="Arial"/>
                <w:bCs/>
                <w:iCs/>
                <w:sz w:val="18"/>
                <w:szCs w:val="18"/>
              </w:rPr>
              <w:t>co potwierdza zasadność realizowania tej formy wsparcia.</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Poprzez realizację działań wskazanych w przedmiotowym konkursie możliwe będzie niwelowanie barier z jakim</w:t>
            </w:r>
            <w:r>
              <w:rPr>
                <w:rFonts w:ascii="Arial" w:hAnsi="Arial" w:cs="Arial"/>
                <w:bCs/>
                <w:iCs/>
                <w:sz w:val="18"/>
                <w:szCs w:val="18"/>
              </w:rPr>
              <w:t>i</w:t>
            </w:r>
            <w:r w:rsidRPr="004347D2">
              <w:rPr>
                <w:rFonts w:ascii="Arial" w:hAnsi="Arial" w:cs="Arial"/>
                <w:bCs/>
                <w:iCs/>
                <w:sz w:val="18"/>
                <w:szCs w:val="18"/>
              </w:rPr>
              <w:t xml:space="preserve"> spotykają się potencjalni odbiorcy wsparcia, takich jak ograniczony dostęp do kapitału finansowego</w:t>
            </w:r>
            <w:r>
              <w:rPr>
                <w:rFonts w:ascii="Arial" w:hAnsi="Arial" w:cs="Arial"/>
                <w:bCs/>
                <w:iCs/>
                <w:sz w:val="18"/>
                <w:szCs w:val="18"/>
              </w:rPr>
              <w:t xml:space="preserve"> czy też</w:t>
            </w:r>
            <w:r w:rsidRPr="004347D2">
              <w:rPr>
                <w:rFonts w:ascii="Arial" w:hAnsi="Arial" w:cs="Arial"/>
                <w:bCs/>
                <w:iCs/>
                <w:sz w:val="18"/>
                <w:szCs w:val="18"/>
              </w:rPr>
              <w:t xml:space="preserve"> niemożność pozyskania finansowania ze źródeł komercyjnych</w:t>
            </w:r>
            <w:r>
              <w:rPr>
                <w:rFonts w:ascii="Arial" w:hAnsi="Arial" w:cs="Arial"/>
                <w:bCs/>
                <w:iCs/>
                <w:sz w:val="18"/>
                <w:szCs w:val="18"/>
              </w:rPr>
              <w:t>.</w:t>
            </w:r>
            <w:r w:rsidRPr="004347D2">
              <w:rPr>
                <w:rFonts w:ascii="Arial" w:hAnsi="Arial" w:cs="Arial"/>
                <w:bCs/>
                <w:iCs/>
                <w:sz w:val="18"/>
                <w:szCs w:val="18"/>
              </w:rPr>
              <w:t xml:space="preserve"> </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Efektem interwencji będzie wsparcie osób planujących rozpoczęcie własnej działalności gospodarczej poprzez</w:t>
            </w:r>
            <w:r>
              <w:rPr>
                <w:rFonts w:ascii="Arial" w:hAnsi="Arial" w:cs="Arial"/>
                <w:bCs/>
                <w:iCs/>
                <w:sz w:val="18"/>
                <w:szCs w:val="18"/>
              </w:rPr>
              <w:t xml:space="preserve"> nabycie odpowiedniej wiedzy niezbędnej do jej prowadzenia oraz środki finansowe (</w:t>
            </w:r>
            <w:r w:rsidRPr="004347D2">
              <w:rPr>
                <w:rFonts w:ascii="Arial" w:hAnsi="Arial" w:cs="Arial"/>
                <w:bCs/>
                <w:iCs/>
                <w:sz w:val="18"/>
                <w:szCs w:val="18"/>
              </w:rPr>
              <w:t>dotacje</w:t>
            </w:r>
            <w:r>
              <w:rPr>
                <w:rFonts w:ascii="Arial" w:hAnsi="Arial" w:cs="Arial"/>
                <w:bCs/>
                <w:iCs/>
                <w:sz w:val="18"/>
                <w:szCs w:val="18"/>
              </w:rPr>
              <w:t>) na rozpoczęcie i prowadzenie działalności gospodarczej</w:t>
            </w:r>
            <w:r w:rsidRPr="004347D2">
              <w:rPr>
                <w:rFonts w:ascii="Arial" w:hAnsi="Arial" w:cs="Arial"/>
                <w:bCs/>
                <w:iCs/>
                <w:sz w:val="18"/>
                <w:szCs w:val="18"/>
              </w:rPr>
              <w:t>, co przyczyni się do wzrostu zatrudnienia w regionie.</w:t>
            </w:r>
          </w:p>
          <w:p w:rsidR="00347046"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Pr>
                <w:rFonts w:ascii="Arial" w:hAnsi="Arial" w:cs="Arial"/>
                <w:bCs/>
                <w:iCs/>
                <w:sz w:val="18"/>
                <w:szCs w:val="18"/>
              </w:rPr>
              <w:t xml:space="preserve">Ponadto, w ramach konkursu IOK zaplanowała umożliwienie stosowania mechanizmów pozwalających na łączenie wsparcia skierowanego do uczestnika z dwóch źródeł: w ramach projektu wybranego w ramach konkursu oraz w ramach projektu </w:t>
            </w:r>
            <w:r w:rsidRPr="003B2BE7">
              <w:rPr>
                <w:rFonts w:ascii="Arial" w:hAnsi="Arial" w:cs="Arial"/>
                <w:bCs/>
                <w:iCs/>
                <w:sz w:val="18"/>
                <w:szCs w:val="18"/>
              </w:rPr>
              <w:t xml:space="preserve">pn. „Wspieranie przedsiębiorczości poprzez Fundusz Funduszy Pomorza Zachodniego </w:t>
            </w:r>
            <w:proofErr w:type="spellStart"/>
            <w:r w:rsidRPr="003B2BE7">
              <w:rPr>
                <w:rFonts w:ascii="Arial" w:hAnsi="Arial" w:cs="Arial"/>
                <w:bCs/>
                <w:iCs/>
                <w:sz w:val="18"/>
                <w:szCs w:val="18"/>
              </w:rPr>
              <w:t>Jeremie</w:t>
            </w:r>
            <w:proofErr w:type="spellEnd"/>
            <w:r w:rsidRPr="003B2BE7">
              <w:rPr>
                <w:rFonts w:ascii="Arial" w:hAnsi="Arial" w:cs="Arial"/>
                <w:bCs/>
                <w:iCs/>
                <w:sz w:val="18"/>
                <w:szCs w:val="18"/>
              </w:rPr>
              <w:t xml:space="preserve"> 2” dla Działania 6.4 RPO WZ 2014-2020</w:t>
            </w:r>
            <w:r>
              <w:rPr>
                <w:rFonts w:ascii="Arial" w:hAnsi="Arial" w:cs="Arial"/>
                <w:bCs/>
                <w:iCs/>
                <w:sz w:val="18"/>
                <w:szCs w:val="18"/>
              </w:rPr>
              <w:t xml:space="preserve"> podmiotom będącym Beneficjentami projektów w ramach instrumentów zwrotnych.  Premiowanie takich projektów pozwoli na podwyższenie wartości przedsięwzięć w ramach otwieranych działalności gospodarczych. Umożliwienie łączenia wsparcia pozwoli na wzrost elastyczności i efektywności  wsparcia w regionie oraz rozwój przedsiębiorczości, w tym zakładanie przedsiębiorstw o większym kapitale.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Specyficzne dla konkursu kryteria wyboru projektów. </w:t>
            </w:r>
          </w:p>
        </w:tc>
        <w:tc>
          <w:tcPr>
            <w:tcW w:w="3900" w:type="pct"/>
            <w:gridSpan w:val="14"/>
            <w:shd w:val="clear" w:color="auto" w:fill="CCFFCC"/>
            <w:vAlign w:val="center"/>
          </w:tcPr>
          <w:p w:rsidR="00347046" w:rsidRPr="00CC2E06" w:rsidRDefault="00347046" w:rsidP="00347046">
            <w:pPr>
              <w:jc w:val="center"/>
              <w:rPr>
                <w:rFonts w:ascii="Arial" w:hAnsi="Arial" w:cs="Arial"/>
                <w:b/>
                <w:sz w:val="18"/>
                <w:szCs w:val="18"/>
              </w:rPr>
            </w:pPr>
            <w:r w:rsidRPr="00CC2E06">
              <w:rPr>
                <w:rFonts w:ascii="Arial" w:hAnsi="Arial" w:cs="Arial"/>
                <w:b/>
                <w:sz w:val="18"/>
                <w:szCs w:val="18"/>
              </w:rPr>
              <w:t xml:space="preserve">Kryteria dopuszczalności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4347D2" w:rsidRDefault="00347046" w:rsidP="00347046">
            <w:pPr>
              <w:pStyle w:val="Akapitzlist"/>
              <w:ind w:left="39"/>
              <w:jc w:val="both"/>
              <w:rPr>
                <w:rFonts w:ascii="Arial" w:hAnsi="Arial" w:cs="Arial"/>
                <w:sz w:val="18"/>
                <w:szCs w:val="18"/>
              </w:rPr>
            </w:pPr>
            <w:r>
              <w:rPr>
                <w:rFonts w:ascii="Arial" w:hAnsi="Arial" w:cs="Arial"/>
                <w:sz w:val="18"/>
                <w:szCs w:val="18"/>
              </w:rPr>
              <w:t xml:space="preserve">1. Podmiot składa nie więcej niż 1 wniosek o dofinansowanie projektu </w:t>
            </w:r>
            <w:r w:rsidRPr="008E5FEB">
              <w:rPr>
                <w:rFonts w:ascii="Arial" w:hAnsi="Arial" w:cs="Arial"/>
                <w:sz w:val="18"/>
                <w:szCs w:val="18"/>
              </w:rPr>
              <w:t>–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8B685A" w:rsidRDefault="00347046" w:rsidP="00347046">
            <w:pPr>
              <w:rPr>
                <w:rFonts w:ascii="Arial" w:hAnsi="Arial" w:cs="Arial"/>
                <w:sz w:val="18"/>
                <w:szCs w:val="18"/>
              </w:rPr>
            </w:pPr>
            <w:r w:rsidRPr="008B685A">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025EDE">
              <w:rPr>
                <w:rFonts w:ascii="Arial" w:hAnsi="Arial" w:cs="Arial"/>
                <w:sz w:val="18"/>
                <w:szCs w:val="18"/>
              </w:rPr>
              <w:t>Projekty złożone w odpowiedzi na konkurs będą miały charakter kompleksowy w odniesieniu do problemu występującego na obszarze całego województwa, a możliwym do rozwiązania przez danego Projektodawcy.</w:t>
            </w:r>
          </w:p>
          <w:p w:rsidR="00347046" w:rsidRDefault="00347046" w:rsidP="00347046">
            <w:pPr>
              <w:jc w:val="both"/>
              <w:rPr>
                <w:rFonts w:ascii="Arial" w:hAnsi="Arial" w:cs="Arial"/>
                <w:sz w:val="18"/>
                <w:szCs w:val="18"/>
              </w:rPr>
            </w:pPr>
          </w:p>
          <w:p w:rsidR="00347046" w:rsidRPr="00025EDE" w:rsidRDefault="00347046" w:rsidP="00347046">
            <w:pPr>
              <w:autoSpaceDE w:val="0"/>
              <w:autoSpaceDN w:val="0"/>
              <w:adjustRightInd w:val="0"/>
              <w:jc w:val="both"/>
              <w:rPr>
                <w:rFonts w:ascii="Arial" w:eastAsia="Calibri" w:hAnsi="Arial" w:cs="Arial"/>
                <w:bCs/>
                <w:sz w:val="18"/>
                <w:szCs w:val="18"/>
              </w:rPr>
            </w:pPr>
            <w:r w:rsidRPr="00025EDE">
              <w:rPr>
                <w:rFonts w:ascii="Arial" w:hAnsi="Arial" w:cs="Arial"/>
                <w:sz w:val="18"/>
                <w:szCs w:val="18"/>
              </w:rPr>
              <w:t xml:space="preserve">Projektodawca definiowany jest jako Wnioskodawca w rozumieniu  Instrukcji wypełniania wniosku o dofinansowanie projektu w ramach </w:t>
            </w:r>
            <w:r w:rsidRPr="00025EDE">
              <w:rPr>
                <w:rFonts w:ascii="Arial" w:eastAsia="Calibri" w:hAnsi="Arial" w:cs="Arial"/>
                <w:bCs/>
                <w:sz w:val="18"/>
                <w:szCs w:val="18"/>
              </w:rPr>
              <w:t>RPOWZ</w:t>
            </w:r>
            <w:r>
              <w:rPr>
                <w:rFonts w:ascii="Arial" w:eastAsia="Calibri" w:hAnsi="Arial" w:cs="Arial"/>
                <w:bCs/>
                <w:sz w:val="18"/>
                <w:szCs w:val="18"/>
              </w:rPr>
              <w:t xml:space="preserve"> </w:t>
            </w:r>
            <w:r w:rsidRPr="00025EDE">
              <w:rPr>
                <w:rFonts w:ascii="Arial" w:eastAsia="Calibri" w:hAnsi="Arial" w:cs="Arial"/>
                <w:bCs/>
                <w:sz w:val="18"/>
                <w:szCs w:val="18"/>
              </w:rPr>
              <w:t>2014-</w:t>
            </w:r>
            <w:r w:rsidRPr="00025EDE">
              <w:rPr>
                <w:rFonts w:ascii="Arial" w:eastAsia="Calibri" w:hAnsi="Arial" w:cs="Arial"/>
                <w:bCs/>
                <w:sz w:val="18"/>
                <w:szCs w:val="18"/>
              </w:rPr>
              <w:lastRenderedPageBreak/>
              <w:t xml:space="preserve">2020 </w:t>
            </w:r>
            <w:r>
              <w:rPr>
                <w:rFonts w:ascii="Arial" w:eastAsia="Calibri" w:hAnsi="Arial" w:cs="Arial"/>
                <w:bCs/>
                <w:sz w:val="18"/>
                <w:szCs w:val="18"/>
              </w:rPr>
              <w:t xml:space="preserve"> </w:t>
            </w:r>
            <w:r w:rsidRPr="00025EDE">
              <w:rPr>
                <w:rFonts w:ascii="Arial" w:eastAsia="Calibri" w:hAnsi="Arial" w:cs="Arial"/>
                <w:bCs/>
                <w:sz w:val="18"/>
                <w:szCs w:val="18"/>
              </w:rPr>
              <w:t xml:space="preserve">dla projektów w ramach Europejskiego Funduszu Społecznego.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Kryterium będzie weryfikowane na podstawie rejestru wniosków złożonych w ramach konkursu.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i/>
                <w:iCs/>
                <w:sz w:val="18"/>
                <w:szCs w:val="18"/>
              </w:rPr>
            </w:pPr>
            <w:r w:rsidRPr="008B685A">
              <w:rPr>
                <w:rFonts w:ascii="Arial" w:hAnsi="Arial" w:cs="Arial"/>
                <w:sz w:val="18"/>
                <w:szCs w:val="18"/>
              </w:rPr>
              <w:t>Projektodawca na dzień złożenia wniosku o dofinansowanie posiada co najmniej 3 - letnie doświadczenie</w:t>
            </w:r>
            <w:r w:rsidRPr="00E4286D">
              <w:rPr>
                <w:rFonts w:ascii="Arial" w:hAnsi="Arial" w:cs="Arial"/>
                <w:sz w:val="18"/>
                <w:szCs w:val="18"/>
              </w:rPr>
              <w:t xml:space="preserve"> w obszarze udzielania wsparcia finansowego na utworzenie działalności gospodarczej.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36E9C">
              <w:rPr>
                <w:rFonts w:ascii="Arial" w:hAnsi="Arial" w:cs="Arial"/>
                <w:sz w:val="18"/>
                <w:szCs w:val="18"/>
              </w:rPr>
              <w:t>Wprowadzenie przedmiotowego kryterium ma na celu realizację wsparcia przez Wnioskodawców posiadających odpowiedni</w:t>
            </w:r>
            <w:r>
              <w:rPr>
                <w:rFonts w:ascii="Arial" w:hAnsi="Arial" w:cs="Arial"/>
                <w:sz w:val="18"/>
                <w:szCs w:val="18"/>
              </w:rPr>
              <w:t xml:space="preserve">e </w:t>
            </w:r>
            <w:r w:rsidRPr="00E36E9C">
              <w:rPr>
                <w:rFonts w:ascii="Arial" w:hAnsi="Arial" w:cs="Arial"/>
                <w:sz w:val="18"/>
                <w:szCs w:val="18"/>
              </w:rPr>
              <w:t xml:space="preserve">doświadczenie </w:t>
            </w:r>
            <w:r>
              <w:rPr>
                <w:rFonts w:ascii="Arial" w:hAnsi="Arial" w:cs="Arial"/>
                <w:sz w:val="18"/>
                <w:szCs w:val="18"/>
              </w:rPr>
              <w:t>w świadczeniu wsparcia przewidzianego w konkursie</w:t>
            </w:r>
            <w:r w:rsidRPr="00E36E9C">
              <w:rPr>
                <w:rFonts w:ascii="Arial" w:hAnsi="Arial" w:cs="Arial"/>
                <w:sz w:val="18"/>
                <w:szCs w:val="18"/>
              </w:rPr>
              <w:t xml:space="preserve">. </w:t>
            </w:r>
          </w:p>
          <w:p w:rsidR="00347046" w:rsidRPr="00E36E9C"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36E9C">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Projektodawca od minimum 3 lat przed dniem złożenia wniosku posiada siedzibę lub oddział lub główne miejsce wykonywania działalności lub dodatkowe miejsce wykonywania działalności na terenie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5B0DBD">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47046" w:rsidRPr="005B0DBD" w:rsidRDefault="00347046" w:rsidP="00347046">
            <w:pPr>
              <w:jc w:val="both"/>
              <w:rPr>
                <w:rFonts w:ascii="Arial" w:hAnsi="Arial" w:cs="Arial"/>
                <w:sz w:val="18"/>
                <w:szCs w:val="18"/>
              </w:rPr>
            </w:pPr>
          </w:p>
          <w:p w:rsidR="00347046" w:rsidRPr="005B0DBD" w:rsidRDefault="00347046" w:rsidP="00347046">
            <w:pPr>
              <w:jc w:val="both"/>
              <w:rPr>
                <w:rFonts w:ascii="Arial" w:hAnsi="Arial" w:cs="Arial"/>
                <w:sz w:val="18"/>
                <w:szCs w:val="18"/>
              </w:rPr>
            </w:pPr>
            <w:r w:rsidRPr="005B0DBD">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47046" w:rsidRPr="005B0DBD" w:rsidRDefault="00347046" w:rsidP="00347046">
            <w:pPr>
              <w:jc w:val="both"/>
              <w:rPr>
                <w:rFonts w:ascii="Arial" w:hAnsi="Arial" w:cs="Arial"/>
                <w:sz w:val="18"/>
                <w:szCs w:val="18"/>
              </w:rPr>
            </w:pPr>
            <w:r w:rsidRPr="005B0DBD">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color w:val="000000"/>
                <w:sz w:val="18"/>
                <w:szCs w:val="18"/>
              </w:rPr>
            </w:pPr>
            <w:r w:rsidRPr="005B0DBD">
              <w:rPr>
                <w:rFonts w:ascii="Arial" w:hAnsi="Arial" w:cs="Arial"/>
                <w:color w:val="000000"/>
                <w:sz w:val="18"/>
                <w:szCs w:val="18"/>
              </w:rPr>
              <w:t>Weryfikacja spełnienia kryterium w przypadku jednostek samorządu terytorialnego</w:t>
            </w:r>
            <w:r>
              <w:rPr>
                <w:rFonts w:ascii="Arial" w:hAnsi="Arial" w:cs="Arial"/>
                <w:color w:val="000000"/>
                <w:sz w:val="18"/>
                <w:szCs w:val="18"/>
              </w:rPr>
              <w:t xml:space="preserve"> </w:t>
            </w:r>
            <w:r w:rsidRPr="005B0DBD">
              <w:rPr>
                <w:rFonts w:ascii="Arial" w:hAnsi="Arial" w:cs="Arial"/>
                <w:color w:val="000000"/>
                <w:sz w:val="18"/>
                <w:szCs w:val="18"/>
              </w:rPr>
              <w:t>-</w:t>
            </w:r>
            <w:r>
              <w:rPr>
                <w:rFonts w:ascii="Arial" w:hAnsi="Arial" w:cs="Arial"/>
                <w:color w:val="000000"/>
                <w:sz w:val="18"/>
                <w:szCs w:val="18"/>
              </w:rPr>
              <w:t xml:space="preserve"> </w:t>
            </w:r>
            <w:r w:rsidRPr="005B0DBD">
              <w:rPr>
                <w:rFonts w:ascii="Arial" w:hAnsi="Arial" w:cs="Arial"/>
                <w:color w:val="000000"/>
                <w:sz w:val="18"/>
                <w:szCs w:val="18"/>
              </w:rPr>
              <w:t>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347046" w:rsidRPr="005B0DBD" w:rsidRDefault="00347046" w:rsidP="00347046">
            <w:pPr>
              <w:jc w:val="both"/>
              <w:rPr>
                <w:rFonts w:ascii="Arial" w:hAnsi="Arial" w:cs="Arial"/>
                <w:color w:val="1F497D"/>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gdy zakres wymaganych danych  nie </w:t>
            </w:r>
            <w:r w:rsidRPr="005B0DBD">
              <w:rPr>
                <w:rFonts w:ascii="Arial" w:hAnsi="Arial" w:cs="Arial"/>
                <w:sz w:val="18"/>
                <w:szCs w:val="18"/>
              </w:rPr>
              <w:lastRenderedPageBreak/>
              <w:t xml:space="preserve">będzie możliwy do zweryfikowania  w oparciu </w:t>
            </w:r>
            <w:r w:rsidRPr="005B0DBD">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47046" w:rsidRPr="005B0DBD" w:rsidRDefault="00347046" w:rsidP="00347046">
            <w:pPr>
              <w:jc w:val="both"/>
              <w:rPr>
                <w:rFonts w:ascii="Arial" w:hAnsi="Arial" w:cs="Arial"/>
                <w:sz w:val="18"/>
                <w:szCs w:val="18"/>
              </w:rPr>
            </w:pPr>
          </w:p>
          <w:p w:rsidR="00347046" w:rsidRPr="00267900" w:rsidRDefault="00347046" w:rsidP="00347046">
            <w:pPr>
              <w:jc w:val="both"/>
              <w:rPr>
                <w:rFonts w:ascii="Arial" w:hAnsi="Arial" w:cs="Arial"/>
                <w:sz w:val="18"/>
                <w:szCs w:val="18"/>
              </w:rPr>
            </w:pPr>
            <w:r w:rsidRPr="005B0DBD">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44"/>
              </w:numPr>
              <w:rPr>
                <w:rFonts w:ascii="Arial" w:hAnsi="Arial" w:cs="Arial"/>
                <w:sz w:val="18"/>
                <w:szCs w:val="18"/>
              </w:rPr>
            </w:pPr>
            <w:r w:rsidRPr="00F65011">
              <w:rPr>
                <w:rFonts w:ascii="Arial" w:hAnsi="Arial" w:cs="Arial"/>
                <w:sz w:val="18"/>
                <w:szCs w:val="18"/>
              </w:rPr>
              <w:t xml:space="preserve">Minimalna wartość wydatków kwalifikowalnych ogółem projektu złożonego przez Projektodawcę musi wynosić nie mniej niż 15 000 </w:t>
            </w:r>
            <w:proofErr w:type="spellStart"/>
            <w:r w:rsidRPr="00F65011">
              <w:rPr>
                <w:rFonts w:ascii="Arial" w:hAnsi="Arial" w:cs="Arial"/>
                <w:sz w:val="18"/>
                <w:szCs w:val="18"/>
              </w:rPr>
              <w:t>000</w:t>
            </w:r>
            <w:proofErr w:type="spellEnd"/>
            <w:r w:rsidRPr="00F65011">
              <w:rPr>
                <w:rFonts w:ascii="Arial" w:hAnsi="Arial" w:cs="Arial"/>
                <w:sz w:val="18"/>
                <w:szCs w:val="18"/>
              </w:rPr>
              <w:t xml:space="preserve"> zł.</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Pr>
                <w:rFonts w:ascii="Arial" w:hAnsi="Arial" w:cs="Arial"/>
                <w:sz w:val="18"/>
                <w:szCs w:val="18"/>
              </w:rPr>
              <w:t xml:space="preserve">Kryterium ma zapewnić wzrost efektywności kosztowej projektu (wystąpi efekt skali m.in. poprzez obniżenie kosztów pośrednich) oraz zapewnić objęcie projektem całego województwa.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44737">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9F615B" w:rsidRDefault="00347046" w:rsidP="009F615B">
            <w:pPr>
              <w:numPr>
                <w:ilvl w:val="0"/>
                <w:numId w:val="244"/>
              </w:numPr>
              <w:jc w:val="both"/>
            </w:pPr>
            <w:r w:rsidRPr="00E26E71">
              <w:rPr>
                <w:rFonts w:ascii="Arial" w:hAnsi="Arial" w:cs="Arial"/>
                <w:sz w:val="18"/>
                <w:szCs w:val="18"/>
              </w:rPr>
              <w:t>Projektodawca zapewnia dostęp do wsparcia uczestnikom z każdego powiatu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955FA">
              <w:rPr>
                <w:rFonts w:ascii="Arial" w:hAnsi="Arial" w:cs="Arial"/>
                <w:sz w:val="18"/>
                <w:szCs w:val="18"/>
              </w:rPr>
              <w:t>Realizacja projektów ukierunkowanych na wszystkie powiaty regionu przyczyni się do zmniejszenia dysproporcji w zakresie regionalnego rynku pracy.</w:t>
            </w:r>
          </w:p>
          <w:p w:rsidR="00347046" w:rsidRPr="00E955FA" w:rsidRDefault="00347046" w:rsidP="00347046">
            <w:pPr>
              <w:jc w:val="both"/>
              <w:rPr>
                <w:rFonts w:ascii="Arial" w:hAnsi="Arial" w:cs="Arial"/>
                <w:sz w:val="18"/>
                <w:szCs w:val="18"/>
              </w:rPr>
            </w:pPr>
          </w:p>
          <w:p w:rsidR="00347046" w:rsidRPr="00E955FA" w:rsidRDefault="00347046" w:rsidP="00347046">
            <w:pPr>
              <w:jc w:val="both"/>
              <w:rPr>
                <w:rFonts w:ascii="Arial" w:hAnsi="Arial" w:cs="Arial"/>
                <w:sz w:val="18"/>
                <w:szCs w:val="18"/>
              </w:rPr>
            </w:pPr>
            <w:r w:rsidRPr="00E955FA">
              <w:rPr>
                <w:rFonts w:ascii="Arial" w:hAnsi="Arial" w:cs="Arial"/>
                <w:sz w:val="18"/>
                <w:szCs w:val="18"/>
              </w:rPr>
              <w:t>Kryterium weryfikowane będzie na podstawie odpowiednich zapisów wniosku o dofinansowanie projektu.</w:t>
            </w:r>
          </w:p>
          <w:p w:rsidR="00347046" w:rsidRPr="006834A6" w:rsidRDefault="00347046" w:rsidP="00347046">
            <w:pPr>
              <w:jc w:val="both"/>
              <w:rPr>
                <w:rFonts w:ascii="Arial" w:hAnsi="Arial" w:cs="Arial"/>
                <w:iCs/>
                <w:sz w:val="18"/>
                <w:szCs w:val="18"/>
              </w:rPr>
            </w:pP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Default="00347046" w:rsidP="00347046">
            <w:pPr>
              <w:spacing w:before="120" w:after="120"/>
              <w:ind w:left="732" w:hanging="425"/>
              <w:jc w:val="both"/>
              <w:rPr>
                <w:rFonts w:ascii="Arial" w:hAnsi="Arial" w:cs="Arial"/>
                <w:sz w:val="18"/>
                <w:szCs w:val="18"/>
              </w:rPr>
            </w:pPr>
            <w:r>
              <w:rPr>
                <w:rFonts w:ascii="Arial" w:hAnsi="Arial" w:cs="Arial"/>
                <w:sz w:val="18"/>
                <w:szCs w:val="18"/>
              </w:rPr>
              <w:t xml:space="preserve">6.  </w:t>
            </w:r>
            <w:r w:rsidRPr="000A7CB8">
              <w:rPr>
                <w:rFonts w:ascii="Arial" w:hAnsi="Arial" w:cs="Arial"/>
                <w:sz w:val="18"/>
                <w:szCs w:val="18"/>
              </w:rPr>
              <w:t>Uczestnikami projektu (grupą docelową) są osoby</w:t>
            </w:r>
            <w:r>
              <w:rPr>
                <w:rFonts w:ascii="Arial" w:hAnsi="Arial" w:cs="Arial"/>
                <w:sz w:val="18"/>
                <w:szCs w:val="18"/>
              </w:rPr>
              <w:t xml:space="preserve"> </w:t>
            </w:r>
            <w:r w:rsidRPr="002261C3">
              <w:rPr>
                <w:rFonts w:ascii="Arial" w:hAnsi="Arial" w:cs="Arial"/>
                <w:sz w:val="18"/>
                <w:szCs w:val="18"/>
              </w:rPr>
              <w:t>zamieszkujące obszar województwa</w:t>
            </w:r>
            <w:r>
              <w:rPr>
                <w:rFonts w:ascii="Arial" w:hAnsi="Arial" w:cs="Arial"/>
                <w:sz w:val="18"/>
                <w:szCs w:val="18"/>
              </w:rPr>
              <w:t xml:space="preserve"> </w:t>
            </w:r>
            <w:r w:rsidRPr="002261C3">
              <w:rPr>
                <w:rFonts w:ascii="Arial" w:hAnsi="Arial" w:cs="Arial"/>
                <w:sz w:val="18"/>
                <w:szCs w:val="18"/>
              </w:rPr>
              <w:t xml:space="preserve">zachodniopomorskiego (w rozumieniu przepisów Kodeksu Cywilnego), </w:t>
            </w:r>
            <w:r>
              <w:rPr>
                <w:rFonts w:ascii="Arial" w:hAnsi="Arial" w:cs="Arial"/>
                <w:sz w:val="18"/>
                <w:szCs w:val="18"/>
              </w:rPr>
              <w:t xml:space="preserve"> </w:t>
            </w:r>
            <w:r w:rsidRPr="000A7CB8">
              <w:rPr>
                <w:rFonts w:ascii="Arial" w:hAnsi="Arial" w:cs="Arial"/>
                <w:sz w:val="18"/>
                <w:szCs w:val="18"/>
              </w:rPr>
              <w:t>zamierzające rozpocząć</w:t>
            </w:r>
            <w:r>
              <w:rPr>
                <w:rFonts w:ascii="Arial" w:hAnsi="Arial" w:cs="Arial"/>
                <w:sz w:val="18"/>
                <w:szCs w:val="18"/>
              </w:rPr>
              <w:t xml:space="preserve"> </w:t>
            </w:r>
            <w:r w:rsidRPr="000A7CB8">
              <w:rPr>
                <w:rFonts w:ascii="Arial" w:hAnsi="Arial" w:cs="Arial"/>
                <w:sz w:val="18"/>
                <w:szCs w:val="18"/>
              </w:rPr>
              <w:t xml:space="preserve">prowadzenie działalności gospodarczej: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a) obligatoryjnie:</w:t>
            </w:r>
          </w:p>
          <w:p w:rsidR="00347046" w:rsidRPr="0068101D"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bierne zawodowo w wieku 30 lat i więcej znajdujące się w szczególnie trudnej sytuacji na rynku pracy (tj. osoby w wieku 50 lat i więcej, kobiety,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bezrobotne w wieku 30 lat i więcej znajdujące się w szczególnie trudnej sytuacji na rynku pracy (tj. osoby w wieku 50 lat i więcej, kobiety, długotrwale bezrobotni,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przy czym grupy te stanowią łącznie nie mniej niż 60% uczestników projektu;</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b) fakultatywnie:</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odchodzące z rolnictwa i ich rodziny,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ubogie pracujące,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zatrudnione na umowach krótkoterminowych </w:t>
            </w:r>
            <w:r>
              <w:rPr>
                <w:rFonts w:ascii="Arial" w:hAnsi="Arial" w:cs="Arial"/>
                <w:sz w:val="18"/>
                <w:szCs w:val="18"/>
              </w:rPr>
              <w:t>lub</w:t>
            </w:r>
            <w:r w:rsidRPr="0068101D">
              <w:rPr>
                <w:rFonts w:ascii="Arial" w:hAnsi="Arial" w:cs="Arial"/>
                <w:sz w:val="18"/>
                <w:szCs w:val="18"/>
              </w:rPr>
              <w:t xml:space="preserve"> pracujący w ramach umów cywilno-prawnych, których zarobki nie przekraczają wysokości minimalnego wynagrodzenia,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lastRenderedPageBreak/>
              <w:t xml:space="preserve">- </w:t>
            </w:r>
            <w:r w:rsidRPr="0068101D">
              <w:rPr>
                <w:rFonts w:ascii="Arial" w:hAnsi="Arial" w:cs="Arial"/>
                <w:sz w:val="18"/>
                <w:szCs w:val="18"/>
              </w:rPr>
              <w:t>reemigranci i imigranci,</w:t>
            </w:r>
          </w:p>
          <w:p w:rsidR="00347046" w:rsidRPr="0068101D"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bezrobotni </w:t>
            </w:r>
            <w:r w:rsidRPr="0068101D">
              <w:rPr>
                <w:rFonts w:ascii="Arial" w:hAnsi="Arial" w:cs="Arial"/>
                <w:sz w:val="18"/>
                <w:szCs w:val="18"/>
              </w:rPr>
              <w:t xml:space="preserve">mężczyźni w wieku 30-49 lat, którzy nie należą do </w:t>
            </w:r>
            <w:r>
              <w:rPr>
                <w:rFonts w:ascii="Arial" w:hAnsi="Arial" w:cs="Arial"/>
                <w:sz w:val="18"/>
                <w:szCs w:val="18"/>
              </w:rPr>
              <w:t xml:space="preserve">innych </w:t>
            </w:r>
            <w:r w:rsidRPr="0068101D">
              <w:rPr>
                <w:rFonts w:ascii="Arial" w:hAnsi="Arial" w:cs="Arial"/>
                <w:sz w:val="18"/>
                <w:szCs w:val="18"/>
              </w:rPr>
              <w:t xml:space="preserve">kategorii uczestników </w:t>
            </w:r>
            <w:r>
              <w:rPr>
                <w:rFonts w:ascii="Arial" w:hAnsi="Arial" w:cs="Arial"/>
                <w:sz w:val="18"/>
                <w:szCs w:val="18"/>
              </w:rPr>
              <w:t>projektu</w:t>
            </w:r>
            <w:r w:rsidRPr="0068101D">
              <w:rPr>
                <w:rFonts w:ascii="Arial" w:hAnsi="Arial" w:cs="Arial"/>
                <w:sz w:val="18"/>
                <w:szCs w:val="18"/>
              </w:rPr>
              <w:t xml:space="preserve"> </w:t>
            </w:r>
            <w:r>
              <w:rPr>
                <w:rFonts w:ascii="Arial" w:hAnsi="Arial" w:cs="Arial"/>
                <w:sz w:val="18"/>
                <w:szCs w:val="18"/>
              </w:rPr>
              <w:t xml:space="preserve">oraz którzy </w:t>
            </w:r>
            <w:r w:rsidRPr="0068101D">
              <w:rPr>
                <w:rFonts w:ascii="Arial" w:hAnsi="Arial" w:cs="Arial"/>
                <w:sz w:val="18"/>
                <w:szCs w:val="18"/>
              </w:rPr>
              <w:t xml:space="preserve">stanowią nie więcej niż 20% bezrobotnych </w:t>
            </w:r>
            <w:r>
              <w:rPr>
                <w:rFonts w:ascii="Arial" w:hAnsi="Arial" w:cs="Arial"/>
                <w:sz w:val="18"/>
                <w:szCs w:val="18"/>
              </w:rPr>
              <w:t>objętych wsparciem w ramach</w:t>
            </w:r>
            <w:r w:rsidRPr="0068101D">
              <w:rPr>
                <w:rFonts w:ascii="Arial" w:hAnsi="Arial" w:cs="Arial"/>
                <w:sz w:val="18"/>
                <w:szCs w:val="18"/>
              </w:rPr>
              <w:t xml:space="preserve"> projektu</w:t>
            </w:r>
            <w:r>
              <w:rPr>
                <w:rFonts w:ascii="Arial" w:hAnsi="Arial" w:cs="Arial"/>
                <w:sz w:val="18"/>
                <w:szCs w:val="18"/>
              </w:rPr>
              <w:t>.</w:t>
            </w:r>
          </w:p>
          <w:p w:rsidR="00347046" w:rsidRPr="00203F0C" w:rsidRDefault="00347046" w:rsidP="00347046">
            <w:pPr>
              <w:spacing w:before="120" w:after="120"/>
              <w:ind w:left="399" w:hanging="142"/>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Kryterium to przyczyni się do rozwoju kapitału ludzkiego w całym województwie zachodniopomorskim. </w:t>
            </w:r>
          </w:p>
          <w:p w:rsidR="00347046" w:rsidRPr="00025EDE"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Zakłada się, że dzięki temu kryterium zostanie zapewniona większa dostępność oraz lepsze dopasowanie do  przewidzianych form </w:t>
            </w:r>
            <w:r>
              <w:rPr>
                <w:rFonts w:ascii="Arial" w:hAnsi="Arial" w:cs="Arial"/>
                <w:sz w:val="18"/>
                <w:szCs w:val="18"/>
              </w:rPr>
              <w:t>wsparcia</w:t>
            </w:r>
            <w:r w:rsidRPr="00025EDE">
              <w:rPr>
                <w:rFonts w:ascii="Arial" w:hAnsi="Arial" w:cs="Arial"/>
                <w:sz w:val="18"/>
                <w:szCs w:val="18"/>
              </w:rPr>
              <w:t xml:space="preserve">  skierowanych do osób znajdujących się w szczególnie trudnej sytuacji i </w:t>
            </w:r>
            <w:proofErr w:type="spellStart"/>
            <w:r w:rsidRPr="00025EDE">
              <w:rPr>
                <w:rFonts w:ascii="Arial" w:hAnsi="Arial" w:cs="Arial"/>
                <w:sz w:val="18"/>
                <w:szCs w:val="18"/>
              </w:rPr>
              <w:t>defaworyzowanych</w:t>
            </w:r>
            <w:proofErr w:type="spellEnd"/>
            <w:r w:rsidRPr="00025EDE">
              <w:rPr>
                <w:rFonts w:ascii="Arial" w:hAnsi="Arial" w:cs="Arial"/>
                <w:sz w:val="18"/>
                <w:szCs w:val="18"/>
              </w:rPr>
              <w:t xml:space="preserve">, zamieszkujących obszar województwa zachodniopomorskiego oraz chcących rozpocząć i prowadzić działalność gospodarczą. </w:t>
            </w:r>
          </w:p>
          <w:p w:rsidR="00347046" w:rsidRDefault="00347046" w:rsidP="00347046">
            <w:pPr>
              <w:jc w:val="both"/>
              <w:rPr>
                <w:rFonts w:ascii="Arial" w:hAnsi="Arial" w:cs="Arial"/>
                <w:bCs/>
                <w:sz w:val="18"/>
                <w:szCs w:val="18"/>
              </w:rPr>
            </w:pPr>
          </w:p>
          <w:p w:rsidR="00347046" w:rsidRDefault="00347046" w:rsidP="00347046">
            <w:pPr>
              <w:jc w:val="both"/>
              <w:rPr>
                <w:rFonts w:ascii="Arial" w:hAnsi="Arial" w:cs="Arial"/>
                <w:bCs/>
                <w:sz w:val="18"/>
                <w:szCs w:val="18"/>
              </w:rPr>
            </w:pPr>
            <w:r>
              <w:rPr>
                <w:rFonts w:ascii="Arial" w:hAnsi="Arial" w:cs="Arial"/>
                <w:bCs/>
                <w:sz w:val="18"/>
                <w:szCs w:val="18"/>
              </w:rPr>
              <w:t>Grupa docelowa zgodna z Regionalnym Programem Operacyjnym Województwa Zachodniopomorskiego 2014-2020.</w:t>
            </w:r>
          </w:p>
          <w:p w:rsidR="00347046" w:rsidRPr="00B2437B" w:rsidRDefault="00347046" w:rsidP="00347046">
            <w:pPr>
              <w:jc w:val="both"/>
              <w:rPr>
                <w:rFonts w:ascii="Arial" w:hAnsi="Arial" w:cs="Arial"/>
                <w:bCs/>
                <w:sz w:val="18"/>
                <w:szCs w:val="18"/>
              </w:rPr>
            </w:pPr>
          </w:p>
          <w:p w:rsidR="00347046" w:rsidRPr="00D83AD8" w:rsidRDefault="00347046" w:rsidP="00347046">
            <w:pPr>
              <w:jc w:val="both"/>
              <w:rPr>
                <w:rFonts w:ascii="Arial" w:hAnsi="Arial" w:cs="Arial"/>
                <w:bCs/>
                <w:sz w:val="18"/>
                <w:szCs w:val="18"/>
              </w:rPr>
            </w:pPr>
            <w:r w:rsidRPr="00B2437B">
              <w:rPr>
                <w:rFonts w:ascii="Arial" w:hAnsi="Arial" w:cs="Arial"/>
                <w:b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rPr>
                <w:rFonts w:ascii="Arial" w:hAnsi="Arial" w:cs="Arial"/>
                <w:bCs/>
                <w:sz w:val="18"/>
                <w:szCs w:val="18"/>
              </w:rPr>
            </w:pPr>
            <w:r w:rsidRPr="00F65011">
              <w:rPr>
                <w:rFonts w:ascii="Arial" w:hAnsi="Arial" w:cs="Arial"/>
                <w:bCs/>
                <w:sz w:val="18"/>
                <w:szCs w:val="18"/>
              </w:rPr>
              <w:t xml:space="preserve">Średni koszt wydatków kwalifikowanych ogółem w projekcie przypadający na jednego uczestnika, który uzyska bezzwrotną dotację na rozpoczęcie działalności gospodarczej w ramach projektu, nie może przekroczyć </w:t>
            </w:r>
            <w:r>
              <w:rPr>
                <w:rFonts w:ascii="Arial" w:hAnsi="Arial" w:cs="Arial"/>
                <w:bCs/>
                <w:sz w:val="18"/>
                <w:szCs w:val="18"/>
              </w:rPr>
              <w:t>48 440</w:t>
            </w:r>
            <w:r w:rsidRPr="00F65011">
              <w:rPr>
                <w:rFonts w:ascii="Arial" w:hAnsi="Arial" w:cs="Arial"/>
                <w:bCs/>
                <w:sz w:val="18"/>
                <w:szCs w:val="18"/>
              </w:rPr>
              <w:t xml:space="preserve"> zł.</w:t>
            </w:r>
          </w:p>
          <w:p w:rsidR="00347046" w:rsidRPr="00F65011" w:rsidRDefault="00347046" w:rsidP="00347046">
            <w:pPr>
              <w:pStyle w:val="Akapitzlist"/>
              <w:autoSpaceDE/>
              <w:autoSpaceDN/>
              <w:ind w:left="720"/>
              <w:contextualSpacing/>
              <w:jc w:val="both"/>
              <w:rPr>
                <w:rFonts w:ascii="Arial" w:hAnsi="Arial" w:cs="Arial"/>
                <w:bCs/>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iCs/>
                <w:sz w:val="18"/>
                <w:szCs w:val="18"/>
              </w:rPr>
            </w:pPr>
            <w:r w:rsidRPr="00E955FA">
              <w:rPr>
                <w:rFonts w:ascii="Arial" w:hAnsi="Arial" w:cs="Arial"/>
                <w:iCs/>
                <w:sz w:val="18"/>
                <w:szCs w:val="18"/>
              </w:rPr>
              <w:t xml:space="preserve">Kryterium ma na celu zapewnienie jak największej efektywności i skuteczności wydatkowania środków oraz ma przyczynić się do osiągnięcia wskaźników założonych w programie. </w:t>
            </w:r>
          </w:p>
          <w:p w:rsidR="00347046" w:rsidRDefault="00347046" w:rsidP="00347046">
            <w:pPr>
              <w:jc w:val="both"/>
              <w:rPr>
                <w:rFonts w:ascii="Arial" w:hAnsi="Arial" w:cs="Arial"/>
                <w:iCs/>
                <w:sz w:val="18"/>
                <w:szCs w:val="18"/>
              </w:rPr>
            </w:pPr>
          </w:p>
          <w:p w:rsidR="00347046" w:rsidRPr="00E955FA" w:rsidRDefault="00347046" w:rsidP="00347046">
            <w:pPr>
              <w:jc w:val="both"/>
              <w:rPr>
                <w:rFonts w:ascii="Arial" w:hAnsi="Arial" w:cs="Arial"/>
                <w:iCs/>
                <w:sz w:val="18"/>
                <w:szCs w:val="18"/>
              </w:rPr>
            </w:pPr>
            <w:r>
              <w:rPr>
                <w:rFonts w:ascii="Arial" w:hAnsi="Arial" w:cs="Arial"/>
                <w:iCs/>
                <w:sz w:val="18"/>
                <w:szCs w:val="18"/>
              </w:rPr>
              <w:t xml:space="preserve">Średni koszt wydatków </w:t>
            </w:r>
            <w:r w:rsidRPr="00C911FF">
              <w:rPr>
                <w:rFonts w:ascii="Arial" w:hAnsi="Arial" w:cs="Arial"/>
                <w:bCs/>
                <w:sz w:val="18"/>
                <w:szCs w:val="18"/>
              </w:rPr>
              <w:t xml:space="preserve">kwalifikowanych ogółem w projekcie </w:t>
            </w:r>
            <w:r>
              <w:rPr>
                <w:rFonts w:ascii="Arial" w:hAnsi="Arial" w:cs="Arial"/>
                <w:iCs/>
                <w:sz w:val="18"/>
                <w:szCs w:val="18"/>
              </w:rPr>
              <w:t xml:space="preserve">należy wyliczyć poprzez podzielenie wartości wydatków kwalifikowalnych ogółem (koszty bezpośrednie razem z kosztami pośrednimi) projektu przez liczbę osób, </w:t>
            </w:r>
            <w:r w:rsidRPr="0063644A">
              <w:rPr>
                <w:rFonts w:ascii="Arial" w:hAnsi="Arial" w:cs="Arial"/>
                <w:iCs/>
                <w:sz w:val="18"/>
                <w:szCs w:val="18"/>
              </w:rPr>
              <w:t xml:space="preserve">które otrzymały bezzwrotne środki na podjęcie działalności gospodarczej w </w:t>
            </w:r>
            <w:r>
              <w:rPr>
                <w:rFonts w:ascii="Arial" w:hAnsi="Arial" w:cs="Arial"/>
                <w:iCs/>
                <w:sz w:val="18"/>
                <w:szCs w:val="18"/>
              </w:rPr>
              <w:t>ramach projektu (suma wartości wskaźników: „</w:t>
            </w:r>
            <w:r w:rsidRPr="0063644A">
              <w:rPr>
                <w:rFonts w:ascii="Arial" w:hAnsi="Arial" w:cs="Arial"/>
                <w:iCs/>
                <w:sz w:val="18"/>
                <w:szCs w:val="18"/>
              </w:rPr>
              <w:t>Liczba osób pozostających bez pracy, które otrzymały bezzwrotne środki na podjęcie działalności gospodarczej w programie [osoby]</w:t>
            </w:r>
            <w:r>
              <w:rPr>
                <w:rFonts w:ascii="Arial" w:hAnsi="Arial" w:cs="Arial"/>
                <w:iCs/>
                <w:sz w:val="18"/>
                <w:szCs w:val="18"/>
              </w:rPr>
              <w:t>” i „</w:t>
            </w:r>
            <w:r w:rsidRPr="009152F8">
              <w:rPr>
                <w:rFonts w:ascii="Arial" w:hAnsi="Arial" w:cs="Arial"/>
                <w:iCs/>
                <w:sz w:val="18"/>
                <w:szCs w:val="18"/>
              </w:rPr>
              <w:t>Liczba osób pracujących, które otrzymały bezzwrotne środki na podjęcie działalności gospodarczej w programie [osoby</w:t>
            </w:r>
            <w:r>
              <w:rPr>
                <w:rFonts w:ascii="Arial" w:hAnsi="Arial" w:cs="Arial"/>
                <w:iCs/>
                <w:sz w:val="18"/>
                <w:szCs w:val="18"/>
              </w:rPr>
              <w:t>]”</w:t>
            </w:r>
          </w:p>
          <w:p w:rsidR="00347046" w:rsidRPr="00E955FA" w:rsidRDefault="00347046" w:rsidP="00347046">
            <w:pPr>
              <w:jc w:val="both"/>
              <w:rPr>
                <w:rFonts w:ascii="Arial" w:hAnsi="Arial" w:cs="Arial"/>
                <w:sz w:val="18"/>
                <w:szCs w:val="18"/>
              </w:rPr>
            </w:pP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Kryterium będzie weryfikowane na dwóch etapach:</w:t>
            </w: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 etap KOP – na podstawie treści wniosku o dofinansowanie projektu poprzez uwzględnienie wartości wydatków kwalifikowalnych ogółem oraz wartości docelowej wskaźników właściwych dla kryterium,</w:t>
            </w:r>
          </w:p>
          <w:p w:rsidR="00347046" w:rsidRPr="006834A6" w:rsidRDefault="00347046" w:rsidP="00347046">
            <w:pPr>
              <w:jc w:val="both"/>
              <w:rPr>
                <w:rFonts w:ascii="Arial" w:hAnsi="Arial" w:cs="Arial"/>
                <w:iCs/>
                <w:sz w:val="18"/>
                <w:szCs w:val="18"/>
              </w:rPr>
            </w:pPr>
            <w:r w:rsidRPr="00E26E71">
              <w:rPr>
                <w:rFonts w:ascii="Arial" w:hAnsi="Arial" w:cs="Arial"/>
                <w:iCs/>
                <w:sz w:val="18"/>
                <w:szCs w:val="18"/>
              </w:rPr>
              <w:t>- etap końcowego rozliczenia projektu – na podstawie ostatecznej wartości docelowej wskaźników właściwych dla kryterium oraz rozliczonych wydatków kwalifikowalnych ogółem.</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autoSpaceDE/>
              <w:autoSpaceDN/>
              <w:spacing w:after="160" w:line="259" w:lineRule="auto"/>
              <w:contextualSpacing/>
              <w:rPr>
                <w:rFonts w:ascii="Arial" w:hAnsi="Arial" w:cs="Arial"/>
                <w:sz w:val="18"/>
                <w:szCs w:val="18"/>
              </w:rPr>
            </w:pPr>
            <w:r w:rsidRPr="00F65011">
              <w:rPr>
                <w:rFonts w:ascii="Arial" w:hAnsi="Arial" w:cs="Arial"/>
                <w:sz w:val="18"/>
                <w:szCs w:val="18"/>
              </w:rPr>
              <w:t>Realizacja projektu musi zakończyć się najpóźniej do 30 czerwca 2023 r.</w:t>
            </w:r>
          </w:p>
          <w:p w:rsidR="00347046" w:rsidRPr="004347D2" w:rsidRDefault="00347046" w:rsidP="00347046">
            <w:pPr>
              <w:jc w:val="both"/>
              <w:rPr>
                <w:rFonts w:ascii="Arial" w:hAnsi="Arial" w:cs="Arial"/>
                <w:sz w:val="18"/>
                <w:szCs w:val="18"/>
              </w:rPr>
            </w:pPr>
            <w:r w:rsidRPr="004347D2">
              <w:rPr>
                <w:rFonts w:ascii="Arial" w:hAnsi="Arial" w:cs="Arial"/>
                <w:sz w:val="18"/>
                <w:szCs w:val="18"/>
              </w:rPr>
              <w:t>W szczególnie uzasadnionych przypadkach na etapie realizacji projektu, za zgodą Instytucji Pośredniczącej RPO WZ, dopuszcza się możliwość odstąpienia od kryterium</w:t>
            </w:r>
            <w:r>
              <w:rPr>
                <w:rFonts w:ascii="Arial" w:hAnsi="Arial" w:cs="Arial"/>
                <w:sz w:val="18"/>
                <w:szCs w:val="18"/>
              </w:rPr>
              <w:t>.</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bCs/>
                <w:iCs/>
                <w:sz w:val="18"/>
                <w:szCs w:val="18"/>
              </w:rPr>
            </w:pPr>
            <w:r w:rsidRPr="006C09BE">
              <w:rPr>
                <w:rFonts w:ascii="Arial" w:hAnsi="Arial" w:cs="Arial"/>
                <w:bCs/>
                <w:iCs/>
                <w:sz w:val="18"/>
                <w:szCs w:val="18"/>
              </w:rPr>
              <w:t>Wprowadzenie kryterium określającego maksymalny okres realizacji projektu ma na celu przeciwdziałanie występowaniu sytuacji nadmiernego wydłużania okresu realizacji projektów</w:t>
            </w:r>
            <w:r>
              <w:rPr>
                <w:rFonts w:ascii="Arial" w:hAnsi="Arial" w:cs="Arial"/>
                <w:bCs/>
                <w:iCs/>
                <w:sz w:val="18"/>
                <w:szCs w:val="18"/>
              </w:rPr>
              <w:t xml:space="preserve"> </w:t>
            </w:r>
            <w:r>
              <w:rPr>
                <w:rFonts w:ascii="Arial" w:hAnsi="Arial" w:cs="Arial"/>
                <w:bCs/>
                <w:iCs/>
                <w:sz w:val="18"/>
                <w:szCs w:val="18"/>
              </w:rPr>
              <w:lastRenderedPageBreak/>
              <w:t>oraz, przede wszystkim, ma stanowić adekwatną odpowiedź na aktualne potrzeby lokalnego rynku w sytuacji szybko postępujących zmian społeczno-ekonomicznych zachodzących w kraju.</w:t>
            </w:r>
          </w:p>
          <w:p w:rsidR="00347046" w:rsidRPr="006C09BE" w:rsidRDefault="00347046" w:rsidP="00347046">
            <w:pPr>
              <w:jc w:val="both"/>
              <w:rPr>
                <w:rFonts w:ascii="Arial" w:hAnsi="Arial" w:cs="Arial"/>
                <w:bCs/>
                <w:iCs/>
                <w:sz w:val="18"/>
                <w:szCs w:val="18"/>
              </w:rPr>
            </w:pPr>
          </w:p>
          <w:p w:rsidR="00347046" w:rsidRPr="006834A6"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Projektodawca jest zobligowany do stosowania stawek jednostkowych na samozatrudnienie w kwocie 23 050,00 zł.</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Pr>
                <w:rFonts w:ascii="Arial" w:hAnsi="Arial" w:cs="Arial"/>
                <w:bCs/>
                <w:iCs/>
                <w:sz w:val="18"/>
                <w:szCs w:val="18"/>
              </w:rPr>
              <w:t xml:space="preserve">Konieczność stosowania stawki jednostkowej w określonej kwocie wynika z </w:t>
            </w:r>
            <w:r w:rsidRPr="00002510">
              <w:rPr>
                <w:rFonts w:ascii="Arial" w:hAnsi="Arial" w:cs="Arial"/>
                <w:bCs/>
                <w:iCs/>
                <w:sz w:val="18"/>
                <w:szCs w:val="18"/>
              </w:rPr>
              <w:t>Wytycznych w zakresie realizacji przedsięwzięć z udziałem środków Europejskiego Funduszu Społecznego w obszarze rynku pracy na lata 2014-2020</w:t>
            </w:r>
          </w:p>
          <w:p w:rsidR="00347046" w:rsidRPr="006834A6" w:rsidRDefault="00347046" w:rsidP="00347046">
            <w:pPr>
              <w:jc w:val="both"/>
              <w:rPr>
                <w:rFonts w:ascii="Arial" w:hAnsi="Arial" w:cs="Arial"/>
                <w:bCs/>
                <w:iCs/>
                <w:sz w:val="18"/>
                <w:szCs w:val="18"/>
              </w:rPr>
            </w:pPr>
            <w:r w:rsidRPr="00D100CB">
              <w:rPr>
                <w:rFonts w:ascii="Arial" w:hAnsi="Arial" w:cs="Arial"/>
                <w:bCs/>
                <w:iCs/>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0602F7">
              <w:rPr>
                <w:rFonts w:ascii="Arial" w:hAnsi="Arial" w:cs="Arial"/>
                <w:sz w:val="18"/>
                <w:szCs w:val="18"/>
              </w:rPr>
              <w:t>Wsparcie w</w:t>
            </w:r>
            <w:r w:rsidRPr="00F65011">
              <w:rPr>
                <w:rFonts w:ascii="Arial" w:hAnsi="Arial" w:cs="Arial"/>
                <w:sz w:val="18"/>
                <w:szCs w:val="18"/>
              </w:rPr>
              <w:t xml:space="preserve"> ramach projektu będzie realizowane zgodnie ze </w:t>
            </w:r>
            <w:r w:rsidRPr="00F65011">
              <w:rPr>
                <w:rFonts w:ascii="Arial" w:hAnsi="Arial" w:cs="Arial"/>
                <w:b/>
                <w:sz w:val="18"/>
                <w:szCs w:val="18"/>
              </w:rPr>
              <w:t>Standardami udzielania wsparcia w ramach Działania 6.4 RPO WZ 2014-2020</w:t>
            </w:r>
            <w:r>
              <w:rPr>
                <w:rFonts w:ascii="Arial" w:hAnsi="Arial" w:cs="Arial"/>
                <w:b/>
                <w:sz w:val="18"/>
                <w:szCs w:val="18"/>
              </w:rPr>
              <w:t>.</w:t>
            </w:r>
          </w:p>
          <w:p w:rsidR="00347046" w:rsidRPr="00FC1D43" w:rsidRDefault="00347046" w:rsidP="00347046">
            <w:pPr>
              <w:spacing w:line="271" w:lineRule="auto"/>
              <w:rPr>
                <w:rFonts w:ascii="Arial" w:hAnsi="Arial" w:cs="Arial"/>
              </w:rPr>
            </w:pPr>
            <w:r w:rsidRPr="00285C97">
              <w:rPr>
                <w:rFonts w:ascii="Arial" w:hAnsi="Arial" w:cs="Arial"/>
                <w:sz w:val="18"/>
                <w:szCs w:val="18"/>
              </w:rPr>
              <w:t>Na podstawie art. 45 ust. 3 ustawy z dnia 11 lipca 2014 r. o zasadach realizacji programów w zakresie polityki spójności finansowanych w perspektywie finansowej 2014–2020 (</w:t>
            </w:r>
            <w:proofErr w:type="spellStart"/>
            <w:r>
              <w:rPr>
                <w:rFonts w:ascii="Arial" w:hAnsi="Arial" w:cs="Arial"/>
                <w:sz w:val="18"/>
                <w:szCs w:val="18"/>
              </w:rPr>
              <w:t>t.j</w:t>
            </w:r>
            <w:proofErr w:type="spellEnd"/>
            <w:r>
              <w:rPr>
                <w:rFonts w:ascii="Arial" w:hAnsi="Arial" w:cs="Arial"/>
                <w:sz w:val="18"/>
                <w:szCs w:val="18"/>
              </w:rPr>
              <w:t xml:space="preserve">. </w:t>
            </w:r>
            <w:proofErr w:type="spellStart"/>
            <w:r w:rsidRPr="008B685A">
              <w:rPr>
                <w:rFonts w:ascii="Arial" w:hAnsi="Arial" w:cs="Arial"/>
                <w:sz w:val="18"/>
                <w:szCs w:val="18"/>
              </w:rPr>
              <w:t>Dz.U</w:t>
            </w:r>
            <w:proofErr w:type="spellEnd"/>
            <w:r w:rsidRPr="008B685A">
              <w:rPr>
                <w:rFonts w:ascii="Arial" w:hAnsi="Arial" w:cs="Arial"/>
                <w:sz w:val="18"/>
                <w:szCs w:val="18"/>
              </w:rPr>
              <w:t>. 2018 poz. 1431</w:t>
            </w:r>
            <w:r w:rsidRPr="00285C97">
              <w:rPr>
                <w:rFonts w:ascii="Arial" w:hAnsi="Arial" w:cs="Arial"/>
                <w:sz w:val="18"/>
                <w:szCs w:val="18"/>
              </w:rPr>
              <w:t xml:space="preserve">) treść wniosku o </w:t>
            </w:r>
            <w:proofErr w:type="spellStart"/>
            <w:r w:rsidRPr="00285C97">
              <w:rPr>
                <w:rFonts w:ascii="Arial" w:hAnsi="Arial" w:cs="Arial"/>
                <w:sz w:val="18"/>
                <w:szCs w:val="18"/>
              </w:rPr>
              <w:t>dofinasowanie</w:t>
            </w:r>
            <w:proofErr w:type="spellEnd"/>
            <w:r w:rsidRPr="00285C97">
              <w:rPr>
                <w:rFonts w:ascii="Arial" w:hAnsi="Arial" w:cs="Arial"/>
                <w:sz w:val="18"/>
                <w:szCs w:val="18"/>
              </w:rPr>
              <w:t xml:space="preserve"> w części dotyczącej spełnienia kryterium może być uzupełniana lub poprawiana w zakresie określonym w regulaminie konkursu</w:t>
            </w:r>
            <w:r>
              <w:rPr>
                <w:rFonts w:ascii="Arial" w:hAnsi="Arial" w:cs="Arial"/>
                <w:sz w:val="18"/>
                <w:szCs w:val="18"/>
              </w:rPr>
              <w:t xml:space="preserve"> </w:t>
            </w:r>
            <w:r w:rsidRPr="005B0DBD">
              <w:rPr>
                <w:rFonts w:ascii="Arial" w:hAnsi="Arial" w:cs="Arial"/>
                <w:sz w:val="18"/>
                <w:szCs w:val="18"/>
              </w:rPr>
              <w:t>z wyłączeniem kwestii określonych w pozostałych kryteriach dopuszczalności.</w:t>
            </w:r>
          </w:p>
          <w:p w:rsidR="00347046" w:rsidRPr="004347D2" w:rsidRDefault="00347046" w:rsidP="00347046">
            <w:pPr>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6E0593" w:rsidRDefault="00347046" w:rsidP="00347046">
            <w:pPr>
              <w:jc w:val="both"/>
              <w:rPr>
                <w:rFonts w:ascii="Arial" w:hAnsi="Arial" w:cs="Arial"/>
                <w:iCs/>
                <w:sz w:val="18"/>
                <w:szCs w:val="18"/>
              </w:rPr>
            </w:pPr>
            <w:r w:rsidRPr="006E0593">
              <w:rPr>
                <w:rFonts w:ascii="Arial" w:hAnsi="Arial" w:cs="Arial"/>
                <w:iCs/>
                <w:sz w:val="18"/>
                <w:szCs w:val="18"/>
              </w:rPr>
              <w:t>Kryterium zapewnia</w:t>
            </w:r>
            <w:r>
              <w:rPr>
                <w:rFonts w:ascii="Arial" w:hAnsi="Arial" w:cs="Arial"/>
                <w:iCs/>
                <w:sz w:val="18"/>
                <w:szCs w:val="18"/>
              </w:rPr>
              <w:t>,</w:t>
            </w:r>
            <w:r w:rsidRPr="006E0593">
              <w:rPr>
                <w:rFonts w:ascii="Arial" w:hAnsi="Arial" w:cs="Arial"/>
                <w:iCs/>
                <w:sz w:val="18"/>
                <w:szCs w:val="18"/>
              </w:rPr>
              <w:t xml:space="preserve"> że Wnioskodawca zapewni wsparcie </w:t>
            </w:r>
            <w:r>
              <w:rPr>
                <w:rFonts w:ascii="Arial" w:hAnsi="Arial" w:cs="Arial"/>
                <w:iCs/>
                <w:sz w:val="18"/>
                <w:szCs w:val="18"/>
              </w:rPr>
              <w:t xml:space="preserve">charakteryzujące się odpowiednią jakością, zgodne z obowiązującymi wytycznymi i przepisami oraz dobrymi praktykami. Ponadto, wskazane standardy pozwolą na ujednolicenie wsparcia w całym regionie, bez względu na podregion, w którym dany projekt jest wdrażany.  </w:t>
            </w:r>
          </w:p>
          <w:p w:rsidR="00347046" w:rsidRPr="006834A6" w:rsidRDefault="00347046" w:rsidP="00347046">
            <w:pPr>
              <w:jc w:val="both"/>
              <w:rPr>
                <w:rFonts w:ascii="Arial" w:hAnsi="Arial" w:cs="Arial"/>
                <w:iCs/>
                <w:sz w:val="18"/>
                <w:szCs w:val="18"/>
              </w:rPr>
            </w:pPr>
            <w:r w:rsidRPr="006E0593">
              <w:rPr>
                <w:rFonts w:ascii="Arial" w:hAnsi="Arial" w:cs="Arial"/>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spacing w:line="276" w:lineRule="auto"/>
              <w:jc w:val="both"/>
              <w:rPr>
                <w:rFonts w:ascii="Arial" w:hAnsi="Arial" w:cs="Arial"/>
                <w:sz w:val="18"/>
                <w:szCs w:val="18"/>
              </w:rPr>
            </w:pPr>
            <w:r>
              <w:rPr>
                <w:rFonts w:ascii="Arial" w:hAnsi="Arial" w:cs="Arial"/>
                <w:sz w:val="18"/>
                <w:szCs w:val="18"/>
              </w:rPr>
              <w:t>Kryterium zapewni profesjonalne wsparcie uczestników projektu w pierwszym roku prowadzenia działalności, co przyczyni się do zwiększenia wskaźnika przeżywalności nowopowstałych przedsiębiorstw w szczególności w pierwszym okresie ich funkcjonowania. Z racji, iż uczestnicy nie mieli do tej pory do czynienia  z prowadzeniem działalności gospodarczej, pozwoli to także na zdobycie w przyjaznym środowisku przez uczestników projektu odpowiednich umiejętności i doświadczenia w prowadzenia działalności gospodarczej.</w:t>
            </w:r>
          </w:p>
          <w:p w:rsidR="00347046" w:rsidRDefault="00347046" w:rsidP="00347046">
            <w:pPr>
              <w:spacing w:line="276" w:lineRule="auto"/>
              <w:jc w:val="both"/>
              <w:rPr>
                <w:rFonts w:ascii="Arial" w:hAnsi="Arial" w:cs="Arial"/>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iCs/>
                <w:sz w:val="18"/>
                <w:szCs w:val="18"/>
              </w:rPr>
              <w:t xml:space="preserve">Kryterium będzie weryfikowane na podstawie </w:t>
            </w:r>
            <w:r>
              <w:rPr>
                <w:rFonts w:ascii="Arial" w:hAnsi="Arial" w:cs="Arial"/>
                <w:iCs/>
                <w:sz w:val="18"/>
                <w:szCs w:val="18"/>
              </w:rPr>
              <w:t>zapisów i deklaracji</w:t>
            </w:r>
            <w:r w:rsidRPr="006C09BE">
              <w:rPr>
                <w:rFonts w:ascii="Arial" w:hAnsi="Arial" w:cs="Arial"/>
                <w:iCs/>
                <w:sz w:val="18"/>
                <w:szCs w:val="18"/>
              </w:rPr>
              <w:t xml:space="preserve"> wnioskodawcy zawart</w:t>
            </w:r>
            <w:r>
              <w:rPr>
                <w:rFonts w:ascii="Arial" w:hAnsi="Arial" w:cs="Arial"/>
                <w:iCs/>
                <w:sz w:val="18"/>
                <w:szCs w:val="18"/>
              </w:rPr>
              <w:t>ych</w:t>
            </w:r>
            <w:r w:rsidRPr="006C09BE">
              <w:rPr>
                <w:rFonts w:ascii="Arial" w:hAnsi="Arial" w:cs="Arial"/>
                <w:iCs/>
                <w:sz w:val="18"/>
                <w:szCs w:val="18"/>
              </w:rPr>
              <w:t xml:space="preserve"> w treści wniosku o dofinansowanie projektu</w:t>
            </w:r>
            <w:r>
              <w:rPr>
                <w:rFonts w:ascii="Arial" w:hAnsi="Arial" w:cs="Arial"/>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Projektodawca wniesie wkład własny w wysokości nie mniejszej niż 5 % wartości projektu, zgodnie z zapisami zawartymi w Szczegółowym Opisie Osi Priorytetowych Regionalnego Programu Operacyjnego Województwa Zachodniopomorskiego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 xml:space="preserve">Kryterium wprowadzono celem zaangażowania </w:t>
            </w:r>
            <w:r w:rsidRPr="00D100CB">
              <w:rPr>
                <w:rFonts w:ascii="Arial" w:hAnsi="Arial" w:cs="Arial"/>
                <w:bCs/>
                <w:iCs/>
                <w:sz w:val="18"/>
                <w:szCs w:val="18"/>
              </w:rPr>
              <w:lastRenderedPageBreak/>
              <w:t>potencjału tak społecznego jak i finansowego projektodawcy/partnera na rzecz budowania trwałych efektów w poszczególnych obszarach interwencji EFS poprzez zwiększenie partycypacji projektodawcy/partnera w budżecie projektu EFS w ramach wkładu własnego.</w:t>
            </w:r>
          </w:p>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Partycypacja projektodawcy/partnera w finansowaniu projektu zwiększy ich odpowiedzialność o jakość realizowanych działań jak również pozwoli na zapewnienie większej trwałości działań finansowanych z EFS.</w:t>
            </w:r>
          </w:p>
          <w:p w:rsidR="00347046" w:rsidRPr="006C09BE" w:rsidRDefault="00347046" w:rsidP="00347046">
            <w:pPr>
              <w:jc w:val="both"/>
              <w:rPr>
                <w:rFonts w:ascii="Arial" w:hAnsi="Arial" w:cs="Arial"/>
                <w:bCs/>
                <w:iCs/>
                <w:sz w:val="18"/>
                <w:szCs w:val="18"/>
              </w:rPr>
            </w:pPr>
            <w:r w:rsidRPr="006C09BE">
              <w:rPr>
                <w:rFonts w:ascii="Arial" w:hAnsi="Arial" w:cs="Arial"/>
                <w:bCs/>
                <w:iCs/>
                <w:sz w:val="18"/>
                <w:szCs w:val="18"/>
              </w:rPr>
              <w:t>Wkład własny wnoszony jest zgodnie z Wytycznymi w zakresie kwalifikowalności wydatków w ramach Europejskiego Funduszu Rozwoju Regionalnego, Europejskiego Funduszu Społecznego oraz Funduszu Spójności na lata 2014-2020.</w:t>
            </w:r>
          </w:p>
          <w:p w:rsidR="00347046" w:rsidRPr="004347D2" w:rsidRDefault="00347046" w:rsidP="00347046">
            <w:pPr>
              <w:jc w:val="both"/>
              <w:rPr>
                <w:rFonts w:ascii="Arial" w:hAnsi="Arial" w:cs="Arial"/>
                <w:bCs/>
                <w:iCs/>
                <w:sz w:val="18"/>
                <w:szCs w:val="18"/>
              </w:rPr>
            </w:pPr>
            <w:r w:rsidRPr="00D100CB">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Stosuje się do </w:t>
            </w:r>
            <w:r w:rsidRPr="00D83AD8">
              <w:rPr>
                <w:rFonts w:ascii="Arial" w:hAnsi="Arial" w:cs="Arial"/>
                <w:sz w:val="18"/>
                <w:szCs w:val="18"/>
              </w:rPr>
              <w:lastRenderedPageBreak/>
              <w:t>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lastRenderedPageBreak/>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9F615B" w:rsidRDefault="00347046" w:rsidP="009F615B">
            <w:pPr>
              <w:pStyle w:val="Akapitzlist"/>
              <w:numPr>
                <w:ilvl w:val="0"/>
                <w:numId w:val="262"/>
              </w:numPr>
              <w:jc w:val="both"/>
              <w:rPr>
                <w:rFonts w:ascii="Arial" w:hAnsi="Arial" w:cs="Arial"/>
                <w:sz w:val="18"/>
                <w:szCs w:val="18"/>
              </w:rPr>
            </w:pPr>
            <w:r w:rsidRPr="00F65011">
              <w:rPr>
                <w:rFonts w:ascii="Arial" w:hAnsi="Arial" w:cs="Arial"/>
                <w:sz w:val="18"/>
                <w:szCs w:val="18"/>
              </w:rPr>
              <w:t xml:space="preserve">Koszty bezpośrednie projektu </w:t>
            </w:r>
            <w:r w:rsidRPr="008B685A">
              <w:rPr>
                <w:rFonts w:ascii="Arial" w:hAnsi="Arial" w:cs="Arial"/>
                <w:iCs/>
                <w:sz w:val="18"/>
                <w:szCs w:val="18"/>
              </w:rPr>
              <w:t>nie</w:t>
            </w:r>
            <w:r w:rsidRPr="00E4286D">
              <w:rPr>
                <w:rFonts w:ascii="Arial" w:hAnsi="Arial" w:cs="Arial"/>
                <w:iCs/>
                <w:sz w:val="18"/>
                <w:szCs w:val="18"/>
              </w:rPr>
              <w:t xml:space="preserve"> </w:t>
            </w:r>
            <w:r w:rsidRPr="008B685A">
              <w:rPr>
                <w:rFonts w:ascii="Arial" w:hAnsi="Arial" w:cs="Arial"/>
                <w:iCs/>
                <w:sz w:val="18"/>
                <w:szCs w:val="18"/>
              </w:rPr>
              <w:t>są</w:t>
            </w:r>
            <w:r w:rsidRPr="00F65011">
              <w:rPr>
                <w:rFonts w:ascii="Arial" w:hAnsi="Arial" w:cs="Arial"/>
                <w:sz w:val="18"/>
                <w:szCs w:val="18"/>
              </w:rPr>
              <w:t xml:space="preserve"> rozliczane w całości kwotami ryczałtowymi określonymi przez Beneficjenta.</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sz w:val="18"/>
                <w:szCs w:val="18"/>
              </w:rPr>
            </w:pPr>
            <w:r w:rsidRPr="00C202E8">
              <w:rPr>
                <w:rFonts w:ascii="Arial" w:hAnsi="Arial" w:cs="Arial"/>
                <w:sz w:val="18"/>
                <w:szCs w:val="18"/>
              </w:rPr>
              <w:t>Kryterium ma za zadanie określenie dopuszczalnych wartości i metod rozliczania projektów składanych w odpowiedzi na konkurs.</w:t>
            </w:r>
          </w:p>
          <w:p w:rsidR="00347046" w:rsidRPr="00C202E8" w:rsidRDefault="00347046" w:rsidP="00347046">
            <w:pPr>
              <w:jc w:val="both"/>
              <w:rPr>
                <w:rFonts w:ascii="Arial" w:hAnsi="Arial" w:cs="Arial"/>
                <w:sz w:val="18"/>
                <w:szCs w:val="18"/>
              </w:rPr>
            </w:pPr>
            <w:r w:rsidRPr="00C202E8">
              <w:rPr>
                <w:rFonts w:ascii="Arial" w:hAnsi="Arial" w:cs="Arial"/>
                <w:sz w:val="18"/>
                <w:szCs w:val="18"/>
              </w:rPr>
              <w:t xml:space="preserve"> </w:t>
            </w:r>
          </w:p>
          <w:p w:rsidR="00347046" w:rsidRPr="00C202E8" w:rsidRDefault="00347046" w:rsidP="00347046">
            <w:pPr>
              <w:autoSpaceDE w:val="0"/>
              <w:autoSpaceDN w:val="0"/>
              <w:adjustRightInd w:val="0"/>
              <w:ind w:left="-21"/>
              <w:contextualSpacing/>
              <w:rPr>
                <w:rFonts w:ascii="Arial" w:hAnsi="Arial"/>
                <w:sz w:val="18"/>
                <w:szCs w:val="18"/>
              </w:rPr>
            </w:pPr>
            <w:r w:rsidRPr="00C202E8">
              <w:rPr>
                <w:rFonts w:ascii="Arial" w:hAnsi="Arial"/>
                <w:sz w:val="18"/>
                <w:szCs w:val="18"/>
              </w:rPr>
              <w:t xml:space="preserve">W ramach niniejszego kryterium na etapie KOP (odpowiednio </w:t>
            </w:r>
            <w:r w:rsidRPr="00C202E8">
              <w:rPr>
                <w:rFonts w:ascii="Arial" w:hAnsi="Arial" w:cs="Arial"/>
                <w:sz w:val="18"/>
                <w:szCs w:val="18"/>
              </w:rPr>
              <w:t>na podstawie zapisów wniosku o dofinansowanie w częściach G.6 oraz G.1.2. , G.4.3 i G.4.4)</w:t>
            </w:r>
            <w:r w:rsidRPr="00C202E8">
              <w:rPr>
                <w:rFonts w:ascii="Arial" w:hAnsi="Arial"/>
                <w:sz w:val="18"/>
                <w:szCs w:val="18"/>
              </w:rPr>
              <w:t xml:space="preserve"> weryfikacji podlega:</w:t>
            </w:r>
          </w:p>
          <w:p w:rsidR="009F615B" w:rsidRDefault="00347046" w:rsidP="009F615B">
            <w:pPr>
              <w:numPr>
                <w:ilvl w:val="1"/>
                <w:numId w:val="243"/>
              </w:numPr>
              <w:tabs>
                <w:tab w:val="num" w:pos="688"/>
              </w:tabs>
              <w:autoSpaceDE w:val="0"/>
              <w:autoSpaceDN w:val="0"/>
              <w:adjustRightInd w:val="0"/>
              <w:ind w:left="688"/>
              <w:contextualSpacing/>
              <w:rPr>
                <w:rFonts w:ascii="Arial" w:hAnsi="Arial"/>
                <w:b/>
                <w:sz w:val="18"/>
                <w:szCs w:val="18"/>
              </w:rPr>
            </w:pPr>
            <w:r w:rsidRPr="00C202E8">
              <w:rPr>
                <w:rFonts w:ascii="Arial" w:hAnsi="Arial"/>
                <w:sz w:val="18"/>
                <w:szCs w:val="18"/>
              </w:rPr>
              <w:t xml:space="preserve"> zgodność kwoty dofinansowania projektu złożonego w odpowiedzi na konkurs, która nie może być równa ani  mniejsza  od wyrażonej w PLN kwoty 100 tys. EUR</w:t>
            </w:r>
            <w:r w:rsidRPr="00C202E8">
              <w:rPr>
                <w:rFonts w:ascii="Arial" w:hAnsi="Arial"/>
                <w:sz w:val="18"/>
                <w:szCs w:val="18"/>
                <w:vertAlign w:val="superscript"/>
              </w:rPr>
              <w:footnoteReference w:id="1"/>
            </w:r>
            <w:r w:rsidRPr="00C202E8">
              <w:rPr>
                <w:rFonts w:ascii="Arial" w:hAnsi="Arial"/>
                <w:sz w:val="18"/>
                <w:szCs w:val="18"/>
              </w:rPr>
              <w:t xml:space="preserve"> (tj. wartość dofinansowania w PLN musi przekraczać kwotę 100 tys. EUR</w:t>
            </w:r>
            <w:r w:rsidRPr="00C202E8">
              <w:rPr>
                <w:rFonts w:ascii="Arial" w:hAnsi="Arial"/>
                <w:sz w:val="18"/>
                <w:szCs w:val="18"/>
                <w:vertAlign w:val="superscript"/>
              </w:rPr>
              <w:footnoteReference w:id="2"/>
            </w:r>
            <w:r w:rsidRPr="00C202E8">
              <w:rPr>
                <w:rFonts w:ascii="Arial" w:hAnsi="Arial"/>
                <w:sz w:val="18"/>
                <w:szCs w:val="18"/>
              </w:rPr>
              <w:t xml:space="preserve">). </w:t>
            </w:r>
          </w:p>
          <w:p w:rsidR="00347046" w:rsidRPr="00C202E8" w:rsidRDefault="00347046" w:rsidP="00347046">
            <w:pPr>
              <w:autoSpaceDE w:val="0"/>
              <w:autoSpaceDN w:val="0"/>
              <w:adjustRightInd w:val="0"/>
              <w:ind w:left="688"/>
              <w:rPr>
                <w:rFonts w:ascii="Arial" w:hAnsi="Arial" w:cs="Arial"/>
                <w:sz w:val="18"/>
                <w:szCs w:val="18"/>
              </w:rPr>
            </w:pPr>
          </w:p>
          <w:p w:rsidR="009F615B" w:rsidRDefault="00347046" w:rsidP="009F615B">
            <w:pPr>
              <w:numPr>
                <w:ilvl w:val="0"/>
                <w:numId w:val="243"/>
              </w:numPr>
              <w:autoSpaceDE w:val="0"/>
              <w:autoSpaceDN w:val="0"/>
              <w:adjustRightInd w:val="0"/>
              <w:rPr>
                <w:rFonts w:ascii="Arial" w:hAnsi="Arial" w:cs="Arial"/>
                <w:b/>
                <w:sz w:val="18"/>
                <w:szCs w:val="18"/>
              </w:rPr>
            </w:pPr>
            <w:r w:rsidRPr="00C202E8">
              <w:rPr>
                <w:rFonts w:ascii="Arial" w:hAnsi="Arial"/>
                <w:sz w:val="18"/>
                <w:szCs w:val="18"/>
              </w:rPr>
              <w:t>zastosowana w projekcie metoda rozliczania kosztów bezpośrednich, które</w:t>
            </w:r>
            <w:r w:rsidRPr="00C202E8">
              <w:rPr>
                <w:rFonts w:ascii="Arial" w:hAnsi="Arial" w:cs="Arial"/>
                <w:sz w:val="18"/>
                <w:szCs w:val="18"/>
              </w:rPr>
              <w:t xml:space="preserve"> </w:t>
            </w:r>
            <w:r w:rsidRPr="00C202E8">
              <w:rPr>
                <w:rFonts w:ascii="Arial" w:hAnsi="Arial" w:cs="Arial"/>
                <w:b/>
                <w:sz w:val="18"/>
                <w:szCs w:val="18"/>
              </w:rPr>
              <w:t>muszą być rozliczane na podstawie rzeczywistych wydatków i/lub stawek jednostkowych (jeśli dotyczy).</w:t>
            </w:r>
            <w:r w:rsidRPr="00C202E8">
              <w:rPr>
                <w:rFonts w:ascii="Arial" w:hAnsi="Arial" w:cs="Arial"/>
                <w:sz w:val="18"/>
                <w:szCs w:val="18"/>
              </w:rPr>
              <w:t xml:space="preserve"> </w:t>
            </w:r>
          </w:p>
          <w:p w:rsidR="00347046" w:rsidRDefault="00347046" w:rsidP="00347046">
            <w:pPr>
              <w:jc w:val="both"/>
              <w:rPr>
                <w:rFonts w:ascii="Arial" w:hAnsi="Arial" w:cs="Arial"/>
                <w:sz w:val="18"/>
                <w:szCs w:val="18"/>
              </w:rPr>
            </w:pPr>
          </w:p>
          <w:p w:rsidR="00347046" w:rsidRPr="00682363"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C202E8">
              <w:rPr>
                <w:rFonts w:ascii="Arial" w:hAnsi="Arial" w:cs="Arial"/>
                <w:sz w:val="18"/>
                <w:szCs w:val="18"/>
              </w:rPr>
              <w:t>Kryterium zostanie zweryfikowane na podstawie treści wniosku oraz budżetu.</w:t>
            </w:r>
          </w:p>
          <w:p w:rsidR="00347046" w:rsidRPr="00C202E8" w:rsidRDefault="00347046" w:rsidP="00347046">
            <w:pPr>
              <w:jc w:val="both"/>
              <w:rPr>
                <w:rFonts w:ascii="Arial" w:hAnsi="Arial" w:cs="Arial"/>
                <w:sz w:val="18"/>
                <w:szCs w:val="18"/>
              </w:rPr>
            </w:pPr>
          </w:p>
          <w:p w:rsidR="00347046" w:rsidRPr="00912E7A" w:rsidRDefault="00347046" w:rsidP="00347046">
            <w:pPr>
              <w:jc w:val="both"/>
              <w:rPr>
                <w:rFonts w:ascii="Arial" w:hAnsi="Arial" w:cs="Arial"/>
                <w:bCs/>
                <w:iCs/>
                <w:sz w:val="18"/>
                <w:szCs w:val="18"/>
              </w:rPr>
            </w:pPr>
            <w:r w:rsidRPr="00C202E8">
              <w:rPr>
                <w:rFonts w:ascii="Arial" w:hAnsi="Arial" w:cs="Arial"/>
                <w:sz w:val="18"/>
                <w:szCs w:val="18"/>
              </w:rPr>
              <w:t>Kryterium będzie weryfikowane na etapie KOP.</w:t>
            </w:r>
            <w:r w:rsidRPr="001511DA">
              <w:rPr>
                <w:rFonts w:ascii="Arial" w:hAnsi="Arial" w:cs="Arial"/>
                <w:sz w:val="20"/>
                <w:szCs w:val="20"/>
              </w:rPr>
              <w:t xml:space="preserve"> </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CCFFCC"/>
            <w:vAlign w:val="center"/>
          </w:tcPr>
          <w:p w:rsidR="00347046" w:rsidRPr="004347D2" w:rsidRDefault="00347046" w:rsidP="00347046">
            <w:pPr>
              <w:jc w:val="center"/>
              <w:rPr>
                <w:rFonts w:ascii="Arial" w:hAnsi="Arial" w:cs="Arial"/>
                <w:b/>
                <w:sz w:val="18"/>
                <w:szCs w:val="18"/>
              </w:rPr>
            </w:pPr>
            <w:r w:rsidRPr="004347D2">
              <w:rPr>
                <w:rFonts w:ascii="Arial" w:hAnsi="Arial" w:cs="Arial"/>
                <w:b/>
                <w:sz w:val="18"/>
                <w:szCs w:val="18"/>
              </w:rPr>
              <w:t>Kryteria premiujące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2902" w:type="pct"/>
            <w:gridSpan w:val="9"/>
            <w:shd w:val="clear" w:color="auto" w:fill="auto"/>
            <w:vAlign w:val="center"/>
          </w:tcPr>
          <w:p w:rsidR="009F615B" w:rsidRDefault="00347046" w:rsidP="009F615B">
            <w:pPr>
              <w:pStyle w:val="Akapitzlist"/>
              <w:numPr>
                <w:ilvl w:val="0"/>
                <w:numId w:val="242"/>
              </w:numPr>
              <w:spacing w:before="40" w:after="40" w:line="259" w:lineRule="auto"/>
              <w:jc w:val="both"/>
              <w:rPr>
                <w:rFonts w:ascii="Arial" w:hAnsi="Arial" w:cs="Arial"/>
                <w:sz w:val="18"/>
                <w:szCs w:val="18"/>
              </w:rPr>
            </w:pPr>
            <w:bookmarkStart w:id="3" w:name="_Hlk11058782"/>
            <w:r w:rsidRPr="00F65011">
              <w:rPr>
                <w:rFonts w:ascii="Arial" w:hAnsi="Arial" w:cs="Arial"/>
                <w:sz w:val="18"/>
                <w:szCs w:val="18"/>
              </w:rPr>
              <w:t xml:space="preserve">Projektodawca jest pośrednikiem finansowym wybranym w ramach projektu pn. „Wspieranie przedsiębiorczości poprzez Fundusz Funduszy Pomorza Zachodniego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dla Działania 6.4 RPO WZ 2014-2020 (dalej: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który zapewni mechanizmy pozwalające na łączenie wsparcia zwrotnego (w ramach wymienionego projektu </w:t>
            </w:r>
            <w:proofErr w:type="spellStart"/>
            <w:r w:rsidRPr="00F65011">
              <w:rPr>
                <w:rFonts w:ascii="Arial" w:hAnsi="Arial" w:cs="Arial"/>
                <w:sz w:val="18"/>
                <w:szCs w:val="18"/>
              </w:rPr>
              <w:t>Jeremie</w:t>
            </w:r>
            <w:proofErr w:type="spellEnd"/>
            <w:r w:rsidRPr="00F65011">
              <w:rPr>
                <w:rFonts w:ascii="Arial" w:hAnsi="Arial" w:cs="Arial"/>
                <w:sz w:val="18"/>
                <w:szCs w:val="18"/>
              </w:rPr>
              <w:t xml:space="preserve"> 2) i bezzwrotnego (w ramach projektu złożonego w odpowiedzi na niniejszy konkurs) w odniesieniu do pojedynczego </w:t>
            </w:r>
            <w:r w:rsidRPr="00F65011">
              <w:rPr>
                <w:rFonts w:ascii="Arial" w:hAnsi="Arial" w:cs="Arial"/>
                <w:sz w:val="18"/>
                <w:szCs w:val="18"/>
              </w:rPr>
              <w:lastRenderedPageBreak/>
              <w:t xml:space="preserve">uczestnika </w:t>
            </w:r>
            <w:r w:rsidRPr="000602F7">
              <w:rPr>
                <w:rFonts w:ascii="Arial" w:hAnsi="Arial" w:cs="Arial"/>
                <w:sz w:val="18"/>
                <w:szCs w:val="18"/>
              </w:rPr>
              <w:t>projektu tj. udzieli dotacji w połączeniu z pożyczkami, przy czym minimalna wartość wsparcia udzielonego w ramach pożyczek wyniesie 500 tys. zł.</w:t>
            </w:r>
            <w:bookmarkEnd w:id="3"/>
          </w:p>
          <w:p w:rsidR="00347046" w:rsidRPr="000602F7" w:rsidRDefault="00347046" w:rsidP="00347046">
            <w:pPr>
              <w:pStyle w:val="Akapitzlist"/>
              <w:spacing w:before="40" w:after="40" w:line="259" w:lineRule="auto"/>
              <w:ind w:left="720"/>
              <w:jc w:val="both"/>
              <w:rPr>
                <w:rFonts w:ascii="Arial" w:hAnsi="Arial" w:cs="Arial"/>
                <w:sz w:val="18"/>
                <w:szCs w:val="18"/>
              </w:rPr>
            </w:pPr>
          </w:p>
          <w:p w:rsidR="00347046" w:rsidRPr="000602F7" w:rsidRDefault="00347046" w:rsidP="00347046">
            <w:pPr>
              <w:rPr>
                <w:rFonts w:ascii="Arial" w:hAnsi="Arial" w:cs="Arial"/>
                <w:sz w:val="18"/>
                <w:szCs w:val="18"/>
              </w:rPr>
            </w:pPr>
            <w:r w:rsidRPr="000602F7">
              <w:rPr>
                <w:rFonts w:ascii="Arial" w:hAnsi="Arial" w:cs="Arial"/>
                <w:sz w:val="18"/>
                <w:szCs w:val="18"/>
              </w:rPr>
              <w:t>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347046" w:rsidRDefault="00347046" w:rsidP="00347046">
            <w:pPr>
              <w:pStyle w:val="Akapitzlist"/>
              <w:spacing w:before="40" w:after="40" w:line="259" w:lineRule="auto"/>
              <w:ind w:left="720"/>
              <w:jc w:val="both"/>
              <w:rPr>
                <w:rFonts w:ascii="Arial" w:hAnsi="Arial" w:cs="Arial"/>
                <w:sz w:val="18"/>
                <w:szCs w:val="18"/>
              </w:rPr>
            </w:pPr>
          </w:p>
        </w:tc>
        <w:tc>
          <w:tcPr>
            <w:tcW w:w="781" w:type="pct"/>
            <w:gridSpan w:val="3"/>
            <w:shd w:val="clear" w:color="auto" w:fill="CCFFCC"/>
            <w:vAlign w:val="center"/>
          </w:tcPr>
          <w:p w:rsidR="00347046" w:rsidRDefault="00347046" w:rsidP="00347046">
            <w:pPr>
              <w:jc w:val="center"/>
              <w:rPr>
                <w:rFonts w:ascii="Arial" w:hAnsi="Arial" w:cs="Arial"/>
                <w:b/>
                <w:sz w:val="18"/>
                <w:szCs w:val="18"/>
              </w:rPr>
            </w:pPr>
          </w:p>
          <w:p w:rsidR="00347046" w:rsidRPr="00D83AD8" w:rsidRDefault="00347046" w:rsidP="00347046">
            <w:pPr>
              <w:jc w:val="center"/>
              <w:rPr>
                <w:rFonts w:ascii="Arial" w:hAnsi="Arial" w:cs="Arial"/>
                <w:sz w:val="18"/>
                <w:szCs w:val="18"/>
              </w:rPr>
            </w:pPr>
            <w:r w:rsidRPr="00D83AD8">
              <w:rPr>
                <w:rFonts w:ascii="Arial" w:hAnsi="Arial" w:cs="Arial"/>
                <w:b/>
                <w:sz w:val="18"/>
                <w:szCs w:val="18"/>
              </w:rPr>
              <w:t>Liczba punktów</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40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bCs/>
                <w:iCs/>
                <w:sz w:val="18"/>
                <w:szCs w:val="18"/>
              </w:rPr>
            </w:pPr>
            <w:r w:rsidRPr="00912E7A">
              <w:rPr>
                <w:rFonts w:ascii="Arial" w:hAnsi="Arial" w:cs="Arial"/>
                <w:bCs/>
                <w:iCs/>
                <w:sz w:val="18"/>
                <w:szCs w:val="18"/>
              </w:rPr>
              <w:t xml:space="preserve">Udział podmiotów </w:t>
            </w:r>
            <w:r>
              <w:rPr>
                <w:rFonts w:ascii="Arial" w:hAnsi="Arial" w:cs="Arial"/>
                <w:bCs/>
                <w:iCs/>
                <w:sz w:val="18"/>
                <w:szCs w:val="18"/>
              </w:rPr>
              <w:t xml:space="preserve">będących pośrednikami finansowymi w ramach projektu pt. </w:t>
            </w:r>
            <w:r w:rsidRPr="00912E7A">
              <w:rPr>
                <w:rFonts w:ascii="Arial" w:hAnsi="Arial" w:cs="Arial"/>
                <w:bCs/>
                <w:iCs/>
                <w:sz w:val="18"/>
                <w:szCs w:val="18"/>
              </w:rPr>
              <w:t xml:space="preserve">„Wspieranie przedsiębiorczości poprzez Fundusz Funduszy Pomorza Zachodniego </w:t>
            </w:r>
            <w:proofErr w:type="spellStart"/>
            <w:r w:rsidRPr="00912E7A">
              <w:rPr>
                <w:rFonts w:ascii="Arial" w:hAnsi="Arial" w:cs="Arial"/>
                <w:bCs/>
                <w:iCs/>
                <w:sz w:val="18"/>
                <w:szCs w:val="18"/>
              </w:rPr>
              <w:t>Jeremie</w:t>
            </w:r>
            <w:proofErr w:type="spellEnd"/>
            <w:r w:rsidRPr="00912E7A">
              <w:rPr>
                <w:rFonts w:ascii="Arial" w:hAnsi="Arial" w:cs="Arial"/>
                <w:bCs/>
                <w:iCs/>
                <w:sz w:val="18"/>
                <w:szCs w:val="18"/>
              </w:rPr>
              <w:t xml:space="preserve"> 2” </w:t>
            </w:r>
            <w:r>
              <w:rPr>
                <w:rFonts w:ascii="Arial" w:hAnsi="Arial" w:cs="Arial"/>
                <w:bCs/>
                <w:iCs/>
                <w:sz w:val="18"/>
                <w:szCs w:val="18"/>
              </w:rPr>
              <w:t xml:space="preserve"> i umożliwiających łączenie wsparcia w postaci instrumentów zwrotnych oraz dotacji pozwoli na lepsze dopasowanie wsparcia skierowanego w szczególności do osób, które chcą założyć działalność gospodarczą charakteryzującą się większymi potrzebami kapitałowymi związanymi z utworzeniem działalności gospodarczej. Uczestnik projektu dodatkowo może uzyskać wsparcie na utworzenie  dodatkowego miejsca pracy w nowoutworzonym podmiocie. Ponadto, łącząc finansowanie wsparcia w postaci dotacji i wsparcia pomostowego z finansowaniem zwrotnych następuje wzrost świadomości u uczestnika możliwości finansowania inwestycji  z innych form wsparcia, jakim jest pożyczka.  </w:t>
            </w:r>
          </w:p>
          <w:p w:rsidR="00347046" w:rsidRDefault="00347046" w:rsidP="00347046">
            <w:pPr>
              <w:jc w:val="both"/>
              <w:rPr>
                <w:rFonts w:ascii="Arial" w:hAnsi="Arial" w:cs="Arial"/>
                <w:bCs/>
                <w:iCs/>
                <w:sz w:val="18"/>
                <w:szCs w:val="18"/>
              </w:rPr>
            </w:pPr>
          </w:p>
          <w:p w:rsidR="00347046" w:rsidRPr="00DC4E11" w:rsidRDefault="00347046" w:rsidP="00347046">
            <w:pPr>
              <w:jc w:val="both"/>
              <w:rPr>
                <w:rFonts w:ascii="Arial" w:hAnsi="Arial" w:cs="Arial"/>
                <w:bCs/>
                <w:iCs/>
                <w:sz w:val="18"/>
                <w:szCs w:val="18"/>
              </w:rPr>
            </w:pPr>
            <w:r>
              <w:rPr>
                <w:rFonts w:ascii="Arial" w:hAnsi="Arial" w:cs="Arial"/>
                <w:bCs/>
                <w:iCs/>
                <w:sz w:val="18"/>
                <w:szCs w:val="18"/>
              </w:rPr>
              <w:t>P</w:t>
            </w:r>
            <w:r w:rsidRPr="00DC4E11">
              <w:rPr>
                <w:rFonts w:ascii="Arial" w:hAnsi="Arial" w:cs="Arial"/>
                <w:bCs/>
                <w:iCs/>
                <w:sz w:val="18"/>
                <w:szCs w:val="18"/>
              </w:rPr>
              <w:t>ośrednik finansowy to taki, który</w:t>
            </w:r>
            <w:r>
              <w:rPr>
                <w:rFonts w:ascii="Arial" w:hAnsi="Arial" w:cs="Arial"/>
                <w:bCs/>
                <w:iCs/>
                <w:sz w:val="18"/>
                <w:szCs w:val="18"/>
              </w:rPr>
              <w:t xml:space="preserve"> </w:t>
            </w:r>
            <w:r w:rsidRPr="00DC4E11">
              <w:rPr>
                <w:rFonts w:ascii="Arial" w:hAnsi="Arial" w:cs="Arial"/>
                <w:bCs/>
                <w:iCs/>
                <w:sz w:val="18"/>
                <w:szCs w:val="18"/>
              </w:rPr>
              <w:t xml:space="preserve">ma podpisaną umowę operacyjną z Bankiem Gospodarstwa Krajowego na udzielanie pożyczek w ramach projektu pn. „Wspieranie przedsiębiorczości poprzez Fundusz Funduszy Pomorza Zachodniego </w:t>
            </w:r>
            <w:proofErr w:type="spellStart"/>
            <w:r w:rsidRPr="00DC4E11">
              <w:rPr>
                <w:rFonts w:ascii="Arial" w:hAnsi="Arial" w:cs="Arial"/>
                <w:bCs/>
                <w:iCs/>
                <w:sz w:val="18"/>
                <w:szCs w:val="18"/>
              </w:rPr>
              <w:t>Jeremie</w:t>
            </w:r>
            <w:proofErr w:type="spellEnd"/>
            <w:r w:rsidRPr="00DC4E11">
              <w:rPr>
                <w:rFonts w:ascii="Arial" w:hAnsi="Arial" w:cs="Arial"/>
                <w:bCs/>
                <w:iCs/>
                <w:sz w:val="18"/>
                <w:szCs w:val="18"/>
              </w:rPr>
              <w:t xml:space="preserve"> 2” dla Działania 6.4 RPO WZ 2014-2020</w:t>
            </w:r>
            <w:r>
              <w:rPr>
                <w:rFonts w:ascii="Arial" w:hAnsi="Arial" w:cs="Arial"/>
                <w:bCs/>
                <w:iCs/>
                <w:sz w:val="18"/>
                <w:szCs w:val="18"/>
              </w:rPr>
              <w:t>,</w:t>
            </w:r>
            <w:r w:rsidRPr="00DC4E11">
              <w:rPr>
                <w:rFonts w:ascii="Arial" w:hAnsi="Arial" w:cs="Arial"/>
                <w:bCs/>
                <w:iCs/>
                <w:sz w:val="18"/>
                <w:szCs w:val="18"/>
              </w:rPr>
              <w:t xml:space="preserve"> a czas real</w:t>
            </w:r>
            <w:r>
              <w:rPr>
                <w:rFonts w:ascii="Arial" w:hAnsi="Arial" w:cs="Arial"/>
                <w:bCs/>
                <w:iCs/>
                <w:sz w:val="18"/>
                <w:szCs w:val="18"/>
              </w:rPr>
              <w:t>izacji umowy nie dobiegł końca.</w:t>
            </w:r>
          </w:p>
          <w:p w:rsidR="00347046" w:rsidRPr="00DC4E11"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r>
              <w:rPr>
                <w:rFonts w:ascii="Arial" w:hAnsi="Arial" w:cs="Arial"/>
                <w:bCs/>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Align w:val="center"/>
          </w:tcPr>
          <w:p w:rsidR="00347046" w:rsidRPr="00D83AD8" w:rsidRDefault="00347046" w:rsidP="00347046">
            <w:pPr>
              <w:rPr>
                <w:rFonts w:ascii="Arial" w:hAnsi="Arial" w:cs="Arial"/>
                <w:sz w:val="18"/>
                <w:szCs w:val="18"/>
              </w:rPr>
            </w:pPr>
            <w:proofErr w:type="spellStart"/>
            <w:r w:rsidRPr="00D83AD8">
              <w:rPr>
                <w:rFonts w:ascii="Arial" w:hAnsi="Arial" w:cs="Arial"/>
                <w:sz w:val="18"/>
                <w:szCs w:val="18"/>
              </w:rPr>
              <w:t>Kwalifikowalność</w:t>
            </w:r>
            <w:proofErr w:type="spellEnd"/>
            <w:r w:rsidRPr="00D83AD8">
              <w:rPr>
                <w:rFonts w:ascii="Arial" w:hAnsi="Arial" w:cs="Arial"/>
                <w:sz w:val="18"/>
                <w:szCs w:val="18"/>
              </w:rPr>
              <w:t xml:space="preserve"> wydatków</w:t>
            </w:r>
          </w:p>
        </w:tc>
        <w:tc>
          <w:tcPr>
            <w:tcW w:w="3900" w:type="pct"/>
            <w:gridSpan w:val="14"/>
            <w:shd w:val="clear" w:color="auto" w:fill="auto"/>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 xml:space="preserve">Zgodnie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4892" w:type="pct"/>
            <w:gridSpan w:val="17"/>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Wskaźniki produktu i rezultatu planowane do osiągnięcia w ramach konkursu</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Nazwa wskaźnika</w:t>
            </w:r>
          </w:p>
        </w:tc>
        <w:tc>
          <w:tcPr>
            <w:tcW w:w="635" w:type="pct"/>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Jednostka</w:t>
            </w:r>
          </w:p>
        </w:tc>
        <w:tc>
          <w:tcPr>
            <w:tcW w:w="2200" w:type="pct"/>
            <w:gridSpan w:val="7"/>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 wskaźnika planowana do osiągnięcia w ramach konkursu w podziale na lata</w:t>
            </w:r>
          </w:p>
        </w:tc>
        <w:tc>
          <w:tcPr>
            <w:tcW w:w="998" w:type="pct"/>
            <w:gridSpan w:val="5"/>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Wskaźnik realizujący ramy wykonania</w:t>
            </w:r>
          </w:p>
          <w:p w:rsidR="00347046" w:rsidRPr="00D83AD8" w:rsidRDefault="00347046" w:rsidP="00347046">
            <w:pPr>
              <w:jc w:val="center"/>
              <w:rPr>
                <w:rFonts w:ascii="Arial" w:hAnsi="Arial" w:cs="Arial"/>
                <w:sz w:val="18"/>
                <w:szCs w:val="18"/>
              </w:rPr>
            </w:pPr>
            <w:r w:rsidRPr="00D83AD8">
              <w:rPr>
                <w:rFonts w:ascii="Arial" w:hAnsi="Arial" w:cs="Arial"/>
                <w:sz w:val="18"/>
                <w:szCs w:val="18"/>
              </w:rPr>
              <w:t>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shd w:val="clear" w:color="auto" w:fill="CCFFCC"/>
            <w:vAlign w:val="center"/>
          </w:tcPr>
          <w:p w:rsidR="00347046" w:rsidRPr="00D83AD8" w:rsidRDefault="00347046" w:rsidP="00347046">
            <w:pPr>
              <w:jc w:val="center"/>
              <w:rPr>
                <w:rFonts w:ascii="Arial" w:hAnsi="Arial" w:cs="Arial"/>
                <w:sz w:val="18"/>
                <w:szCs w:val="18"/>
              </w:rPr>
            </w:pPr>
          </w:p>
        </w:tc>
        <w:tc>
          <w:tcPr>
            <w:tcW w:w="635" w:type="pct"/>
            <w:vMerge/>
            <w:shd w:val="clear" w:color="auto" w:fill="CCFFCC"/>
            <w:vAlign w:val="center"/>
          </w:tcPr>
          <w:p w:rsidR="00347046" w:rsidRPr="00D83AD8" w:rsidRDefault="00347046" w:rsidP="00347046">
            <w:pPr>
              <w:jc w:val="center"/>
              <w:rPr>
                <w:rFonts w:ascii="Arial" w:hAnsi="Arial" w:cs="Arial"/>
                <w:color w:val="FF0000"/>
                <w:sz w:val="18"/>
                <w:szCs w:val="18"/>
              </w:rPr>
            </w:pPr>
          </w:p>
        </w:tc>
        <w:tc>
          <w:tcPr>
            <w:tcW w:w="1060"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Rok</w:t>
            </w:r>
          </w:p>
        </w:tc>
        <w:tc>
          <w:tcPr>
            <w:tcW w:w="1139" w:type="pct"/>
            <w:gridSpan w:val="4"/>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w:t>
            </w:r>
          </w:p>
        </w:tc>
        <w:tc>
          <w:tcPr>
            <w:tcW w:w="998" w:type="pct"/>
            <w:gridSpan w:val="5"/>
            <w:vMerge/>
            <w:shd w:val="clear" w:color="auto" w:fill="CCFFCC"/>
            <w:vAlign w:val="center"/>
          </w:tcPr>
          <w:p w:rsidR="00347046" w:rsidRPr="00D83AD8" w:rsidRDefault="00347046" w:rsidP="00347046">
            <w:pPr>
              <w:jc w:val="center"/>
              <w:rPr>
                <w:rFonts w:ascii="Arial" w:hAnsi="Arial" w:cs="Arial"/>
                <w:color w:val="FF0000"/>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jc w:val="both"/>
              <w:rPr>
                <w:rFonts w:ascii="Arial" w:hAnsi="Arial" w:cs="Arial"/>
                <w:i/>
                <w:sz w:val="18"/>
                <w:szCs w:val="18"/>
              </w:rPr>
            </w:pPr>
            <w:r w:rsidRPr="00203F0C">
              <w:rPr>
                <w:rFonts w:ascii="Arial" w:hAnsi="Arial" w:cs="Arial"/>
                <w:i/>
                <w:sz w:val="18"/>
                <w:szCs w:val="18"/>
              </w:rPr>
              <w:t>Liczba utworzonych miejsc pracy w ramach udzielonych z EFS środków na podjęcie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[sztuki]</w:t>
            </w:r>
          </w:p>
        </w:tc>
        <w:tc>
          <w:tcPr>
            <w:tcW w:w="1060" w:type="pct"/>
            <w:gridSpan w:val="3"/>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969</w:t>
            </w:r>
          </w:p>
        </w:tc>
        <w:tc>
          <w:tcPr>
            <w:tcW w:w="998" w:type="pct"/>
            <w:gridSpan w:val="5"/>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t xml:space="preserve">Liczba osób bezrobotnych i biernych zawodowo, które zakończyły udział we wsparciu w zakresie usług szkoleniowo – doradczych o charakterze specjalistycznym udzielanym na etapie poprzedzającym </w:t>
            </w:r>
            <w:r w:rsidRPr="008D7909">
              <w:rPr>
                <w:rFonts w:ascii="Arial" w:hAnsi="Arial" w:cs="Arial"/>
                <w:i/>
                <w:sz w:val="18"/>
                <w:szCs w:val="18"/>
              </w:rPr>
              <w:lastRenderedPageBreak/>
              <w:t>rozpoczęcie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sidRPr="00203F0C">
              <w:rPr>
                <w:rFonts w:ascii="Arial" w:hAnsi="Arial" w:cs="Arial"/>
                <w:i/>
                <w:sz w:val="18"/>
                <w:szCs w:val="18"/>
              </w:rPr>
              <w:lastRenderedPageBreak/>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lastRenderedPageBreak/>
              <w:t>Liczba osób pozostających bez pracy, które otrzymały bezzwrotne środki na podjęcie działalności gospodarczej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576</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8D7909" w:rsidRDefault="00347046" w:rsidP="00347046">
            <w:pPr>
              <w:autoSpaceDE w:val="0"/>
              <w:autoSpaceDN w:val="0"/>
              <w:rPr>
                <w:rFonts w:ascii="Arial" w:hAnsi="Arial" w:cs="Arial"/>
                <w:i/>
                <w:sz w:val="18"/>
                <w:szCs w:val="18"/>
              </w:rPr>
            </w:pPr>
            <w:r w:rsidRPr="00A748DD">
              <w:rPr>
                <w:rFonts w:ascii="Arial" w:hAnsi="Arial" w:cs="Arial"/>
                <w:i/>
                <w:sz w:val="18"/>
                <w:szCs w:val="18"/>
              </w:rPr>
              <w:t>Liczba osób pracujących, które otrzymały bezzwrotne środki na podjęcie działalności gospodarczej w programie</w:t>
            </w:r>
          </w:p>
        </w:tc>
        <w:tc>
          <w:tcPr>
            <w:tcW w:w="635" w:type="pct"/>
            <w:shd w:val="clear" w:color="auto" w:fill="FFFFFF"/>
            <w:vAlign w:val="center"/>
          </w:tcPr>
          <w:p w:rsidR="00347046"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Default="00347046" w:rsidP="00347046">
            <w:pPr>
              <w:jc w:val="center"/>
              <w:rPr>
                <w:rFonts w:ascii="Arial" w:hAnsi="Arial" w:cs="Arial"/>
                <w:i/>
                <w:sz w:val="18"/>
                <w:szCs w:val="18"/>
              </w:rPr>
            </w:pPr>
            <w:r>
              <w:rPr>
                <w:rFonts w:ascii="Arial" w:hAnsi="Arial" w:cs="Arial"/>
                <w:i/>
                <w:sz w:val="18"/>
                <w:szCs w:val="18"/>
              </w:rPr>
              <w:t>384</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ubogich pracujących objętych wsparciem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 xml:space="preserve">Liczba osób odchodzących z rolnictwa objętych wsparciem w programie [osoby] </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krótkoterminowych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cywilno-prawnych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imigrantów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reemigrantów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bl>
    <w:p w:rsidR="00347046" w:rsidRDefault="00347046" w:rsidP="00347046">
      <w:pPr>
        <w:rPr>
          <w:rFonts w:ascii="Arial" w:hAnsi="Arial" w:cs="Arial"/>
          <w:b/>
          <w:spacing w:val="24"/>
          <w:sz w:val="28"/>
          <w:szCs w:val="28"/>
        </w:rPr>
      </w:pPr>
    </w:p>
    <w:p w:rsidR="00347046" w:rsidRDefault="00347046">
      <w:pPr>
        <w:spacing w:after="200" w:line="276" w:lineRule="auto"/>
      </w:pPr>
    </w:p>
    <w:p w:rsidR="00D91242" w:rsidRDefault="00347046" w:rsidP="00925161">
      <w:pPr>
        <w:ind w:right="-157"/>
        <w:sectPr w:rsidR="00D91242" w:rsidSect="00EA4198">
          <w:headerReference w:type="default" r:id="rId12"/>
          <w:pgSz w:w="11906" w:h="16838"/>
          <w:pgMar w:top="1417" w:right="1417" w:bottom="1417" w:left="1417" w:header="708" w:footer="708" w:gutter="0"/>
          <w:cols w:space="708"/>
          <w:docGrid w:linePitch="360"/>
        </w:sectPr>
      </w:pPr>
      <w:r>
        <w:br w:type="page"/>
      </w:r>
    </w:p>
    <w:p w:rsidR="000E6CEB" w:rsidRDefault="000E6CEB" w:rsidP="00925161">
      <w:pPr>
        <w:ind w:right="-157"/>
      </w:pPr>
    </w:p>
    <w:p w:rsidR="00B01C0B" w:rsidRDefault="00B01C0B"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133BBD" w:rsidRDefault="00133BBD" w:rsidP="00133BBD">
      <w:pPr>
        <w:jc w:val="center"/>
        <w:rPr>
          <w:sz w:val="2"/>
          <w:szCs w:val="2"/>
        </w:rPr>
      </w:pPr>
    </w:p>
    <w:p w:rsidR="00133BBD" w:rsidRDefault="00133BBD" w:rsidP="00133BBD">
      <w:pPr>
        <w:jc w:val="center"/>
        <w:rPr>
          <w:rFonts w:ascii="Arial" w:hAnsi="Arial" w:cs="Arial"/>
          <w:b/>
          <w:sz w:val="40"/>
          <w:szCs w:val="40"/>
        </w:rPr>
      </w:pPr>
      <w:r>
        <w:rPr>
          <w:rFonts w:ascii="Arial" w:hAnsi="Arial" w:cs="Arial"/>
          <w:b/>
          <w:sz w:val="40"/>
          <w:szCs w:val="40"/>
        </w:rPr>
        <w:t xml:space="preserve">Plan działania na rok </w:t>
      </w:r>
      <w:r w:rsidR="000271A3">
        <w:rPr>
          <w:rFonts w:ascii="Arial" w:hAnsi="Arial" w:cs="Arial"/>
          <w:b/>
          <w:sz w:val="40"/>
          <w:szCs w:val="40"/>
        </w:rPr>
        <w:t>2020</w:t>
      </w:r>
    </w:p>
    <w:p w:rsidR="00133BBD" w:rsidRDefault="00133BBD" w:rsidP="00133BBD">
      <w:pPr>
        <w:jc w:val="center"/>
        <w:rPr>
          <w:rFonts w:ascii="Arial" w:hAnsi="Arial" w:cs="Arial"/>
          <w:b/>
          <w:sz w:val="12"/>
          <w:szCs w:val="12"/>
        </w:rPr>
      </w:pPr>
    </w:p>
    <w:p w:rsidR="00133BBD" w:rsidRDefault="00133BBD" w:rsidP="00133BB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133BB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Pr="003532EC" w:rsidRDefault="00133BBD" w:rsidP="003532EC">
            <w:pPr>
              <w:rPr>
                <w:rFonts w:ascii="Arial" w:hAnsi="Arial" w:cs="Arial"/>
                <w:sz w:val="18"/>
                <w:szCs w:val="18"/>
              </w:rPr>
            </w:pPr>
            <w:r w:rsidRPr="003532EC">
              <w:rPr>
                <w:rFonts w:ascii="Arial" w:hAnsi="Arial" w:cs="Arial"/>
                <w:sz w:val="18"/>
                <w:szCs w:val="18"/>
              </w:rPr>
              <w:t>Numer i nazwa osi priorytetowej</w:t>
            </w:r>
          </w:p>
        </w:tc>
        <w:tc>
          <w:tcPr>
            <w:tcW w:w="7281" w:type="dxa"/>
            <w:gridSpan w:val="5"/>
            <w:vAlign w:val="center"/>
          </w:tcPr>
          <w:p w:rsidR="00133BBD" w:rsidRPr="00C12EC3" w:rsidRDefault="00133BBD" w:rsidP="00C12EC3">
            <w:pPr>
              <w:jc w:val="center"/>
              <w:rPr>
                <w:rFonts w:ascii="Arial" w:hAnsi="Arial" w:cs="Arial"/>
                <w:sz w:val="18"/>
                <w:szCs w:val="18"/>
              </w:rPr>
            </w:pPr>
            <w:r w:rsidRPr="00C12EC3">
              <w:rPr>
                <w:rFonts w:ascii="Arial" w:hAnsi="Arial" w:cs="Arial"/>
                <w:sz w:val="18"/>
                <w:szCs w:val="18"/>
              </w:rPr>
              <w:t>VI Rynek pracy</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42 56 103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sekretariat@wup.pl</w:t>
            </w:r>
          </w:p>
        </w:tc>
      </w:tr>
      <w:tr w:rsidR="00133BBD" w:rsidRPr="00C862FC"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477224" w:rsidRDefault="00133BBD" w:rsidP="00133BBD">
            <w:pPr>
              <w:jc w:val="center"/>
              <w:rPr>
                <w:rFonts w:ascii="Arial" w:hAnsi="Arial" w:cs="Arial"/>
                <w:sz w:val="18"/>
                <w:szCs w:val="18"/>
                <w:lang w:val="en-US"/>
              </w:rPr>
            </w:pPr>
            <w:proofErr w:type="spellStart"/>
            <w:r w:rsidRPr="00477224">
              <w:rPr>
                <w:rFonts w:ascii="Arial" w:hAnsi="Arial" w:cs="Arial"/>
                <w:sz w:val="18"/>
                <w:szCs w:val="18"/>
                <w:lang w:val="en-US"/>
              </w:rPr>
              <w:t>Milena</w:t>
            </w:r>
            <w:proofErr w:type="spellEnd"/>
            <w:r w:rsidRPr="00477224">
              <w:rPr>
                <w:rFonts w:ascii="Arial" w:hAnsi="Arial" w:cs="Arial"/>
                <w:sz w:val="18"/>
                <w:szCs w:val="18"/>
                <w:lang w:val="en-US"/>
              </w:rPr>
              <w:t xml:space="preserve"> </w:t>
            </w:r>
            <w:proofErr w:type="spellStart"/>
            <w:r w:rsidRPr="00477224">
              <w:rPr>
                <w:rFonts w:ascii="Arial" w:hAnsi="Arial" w:cs="Arial"/>
                <w:sz w:val="18"/>
                <w:szCs w:val="18"/>
                <w:lang w:val="en-US"/>
              </w:rPr>
              <w:t>Jerchewicz</w:t>
            </w:r>
            <w:proofErr w:type="spellEnd"/>
            <w:r w:rsidRPr="00477224">
              <w:rPr>
                <w:rFonts w:ascii="Arial" w:hAnsi="Arial" w:cs="Arial"/>
                <w:sz w:val="18"/>
                <w:szCs w:val="18"/>
                <w:lang w:val="en-US"/>
              </w:rPr>
              <w:t>-Rom</w:t>
            </w:r>
          </w:p>
          <w:p w:rsidR="00133BBD" w:rsidRPr="00CD5EBC" w:rsidRDefault="00133BBD" w:rsidP="00133BBD">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133BBD" w:rsidRPr="00602070" w:rsidRDefault="00133BBD" w:rsidP="00133BBD">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133BBD" w:rsidRPr="00602070" w:rsidRDefault="00133BBD" w:rsidP="00133BBD">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133BBD" w:rsidTr="00133BBD">
        <w:trPr>
          <w:trHeight w:val="362"/>
        </w:trPr>
        <w:tc>
          <w:tcPr>
            <w:tcW w:w="9781" w:type="dxa"/>
            <w:shd w:val="clear" w:color="auto" w:fill="E77B39"/>
            <w:vAlign w:val="center"/>
          </w:tcPr>
          <w:p w:rsidR="00133BBD" w:rsidRPr="007F51AA" w:rsidRDefault="00133BBD" w:rsidP="00BF62E2">
            <w:pPr>
              <w:spacing w:line="276" w:lineRule="auto"/>
              <w:jc w:val="center"/>
              <w:rPr>
                <w:rFonts w:ascii="Arial" w:hAnsi="Arial" w:cs="Arial"/>
                <w:b/>
                <w:sz w:val="20"/>
                <w:szCs w:val="20"/>
              </w:rPr>
            </w:pPr>
            <w:r w:rsidRPr="007F51AA">
              <w:rPr>
                <w:rFonts w:ascii="Arial" w:hAnsi="Arial" w:cs="Arial"/>
                <w:b/>
                <w:sz w:val="20"/>
                <w:szCs w:val="20"/>
              </w:rPr>
              <w:t>KARTA DZIAŁANIA</w:t>
            </w:r>
          </w:p>
          <w:p w:rsidR="00133BBD" w:rsidRPr="002F4842" w:rsidRDefault="00133BBD" w:rsidP="007F51AA">
            <w:pPr>
              <w:pStyle w:val="Nagwek2"/>
              <w:jc w:val="both"/>
              <w:rPr>
                <w:sz w:val="20"/>
                <w:szCs w:val="20"/>
              </w:rPr>
            </w:pPr>
            <w:bookmarkStart w:id="4" w:name="_Toc52269927"/>
            <w:r w:rsidRPr="007F51AA">
              <w:rPr>
                <w:b/>
                <w:sz w:val="20"/>
                <w:szCs w:val="20"/>
              </w:rPr>
              <w:t xml:space="preserve">6.5 </w:t>
            </w:r>
            <w:r w:rsidR="00AB3956" w:rsidRPr="007F51AA">
              <w:rPr>
                <w:b/>
                <w:sz w:val="20"/>
                <w:szCs w:val="20"/>
              </w:rPr>
              <w:t>Kompleksowe wsparcie głównie dla osób bezrobotnych, biernych zawodowo zwłaszcza znajdujących się w szczególnie trudnej sytuacji na rynku pracy obejmujące pomoc w aktywnym poszukiwaniu pracy oraz działania na rzecz podnoszenia kwalifikacji zawodowych</w:t>
            </w:r>
            <w:r w:rsidR="0091392B" w:rsidRPr="007F51AA">
              <w:rPr>
                <w:sz w:val="20"/>
                <w:szCs w:val="20"/>
              </w:rPr>
              <w:t>.</w:t>
            </w:r>
            <w:bookmarkEnd w:id="4"/>
          </w:p>
        </w:tc>
      </w:tr>
    </w:tbl>
    <w:p w:rsidR="004F0FA7" w:rsidRDefault="004F0FA7" w:rsidP="00133BBD">
      <w:pPr>
        <w:rPr>
          <w:rFonts w:ascii="Arial" w:hAnsi="Arial" w:cs="Arial"/>
          <w:b/>
          <w:spacing w:val="24"/>
          <w:sz w:val="28"/>
          <w:szCs w:val="28"/>
        </w:rPr>
      </w:pPr>
    </w:p>
    <w:p w:rsidR="00133BBD" w:rsidRDefault="00133BBD" w:rsidP="00133BBD">
      <w:pPr>
        <w:rPr>
          <w:rFonts w:ascii="Arial" w:hAnsi="Arial" w:cs="Arial"/>
          <w:b/>
          <w:spacing w:val="24"/>
          <w:sz w:val="28"/>
          <w:szCs w:val="28"/>
        </w:rPr>
      </w:pPr>
      <w:r>
        <w:rPr>
          <w:rFonts w:ascii="Arial" w:hAnsi="Arial" w:cs="Arial"/>
          <w:b/>
          <w:spacing w:val="24"/>
          <w:sz w:val="28"/>
          <w:szCs w:val="28"/>
        </w:rPr>
        <w:t>Projekty pozakonkursowe</w:t>
      </w:r>
    </w:p>
    <w:p w:rsidR="00133BBD" w:rsidRDefault="00133BBD" w:rsidP="00133BBD"/>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7241"/>
      </w:tblGrid>
      <w:tr w:rsidR="004F0FA7" w:rsidRPr="009D7903" w:rsidTr="00784EFF">
        <w:trPr>
          <w:trHeight w:val="362"/>
        </w:trPr>
        <w:tc>
          <w:tcPr>
            <w:tcW w:w="9736" w:type="dxa"/>
            <w:gridSpan w:val="2"/>
            <w:tcBorders>
              <w:top w:val="single" w:sz="1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B2.1 PROJEKT PRZEWIDZIANY DO REALIZACJI W TRYBIE POZAKONKURSOWYM</w:t>
            </w:r>
          </w:p>
        </w:tc>
      </w:tr>
      <w:tr w:rsidR="004F0FA7" w:rsidRPr="009D7903" w:rsidTr="00784EFF">
        <w:trPr>
          <w:trHeight w:val="54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Planowany tytuł projektu</w:t>
            </w:r>
          </w:p>
        </w:tc>
        <w:tc>
          <w:tcPr>
            <w:tcW w:w="7241" w:type="dxa"/>
            <w:tcBorders>
              <w:top w:val="single" w:sz="2" w:space="0" w:color="auto"/>
            </w:tcBorders>
          </w:tcPr>
          <w:p w:rsidR="004F0FA7" w:rsidRPr="009D7903" w:rsidRDefault="004F0FA7" w:rsidP="00784EFF">
            <w:pPr>
              <w:jc w:val="both"/>
              <w:rPr>
                <w:rFonts w:ascii="Arial" w:hAnsi="Arial" w:cs="Arial"/>
                <w:b/>
                <w:sz w:val="18"/>
                <w:szCs w:val="18"/>
              </w:rPr>
            </w:pPr>
          </w:p>
        </w:tc>
      </w:tr>
      <w:tr w:rsidR="004F0FA7" w:rsidRPr="009D7903" w:rsidTr="00784EFF">
        <w:trPr>
          <w:trHeight w:val="703"/>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Nr i nazwa celu szczegółowego, w który wpisuje się dany projekt</w:t>
            </w:r>
          </w:p>
        </w:tc>
        <w:tc>
          <w:tcPr>
            <w:tcW w:w="7241" w:type="dxa"/>
            <w:tcBorders>
              <w:top w:val="single" w:sz="2" w:space="0" w:color="auto"/>
            </w:tcBorders>
          </w:tcPr>
          <w:p w:rsidR="004F0FA7" w:rsidRPr="009D7903" w:rsidRDefault="004F0FA7" w:rsidP="00784EFF">
            <w:pPr>
              <w:jc w:val="both"/>
              <w:rPr>
                <w:rFonts w:ascii="Arial" w:hAnsi="Arial" w:cs="Arial"/>
                <w:sz w:val="18"/>
                <w:szCs w:val="18"/>
              </w:rPr>
            </w:pPr>
            <w:r w:rsidRPr="009D7903">
              <w:rPr>
                <w:rFonts w:ascii="Arial" w:hAnsi="Arial" w:cs="Arial"/>
                <w:sz w:val="18"/>
                <w:szCs w:val="18"/>
              </w:rPr>
              <w:t>Priorytet Inwestycyjny 8i, cel szczegółowy 4: Zwiększenie zatrudnienia wśród osób bezrobotnych, poszukujących pracy i nieaktywnych zawodowo znajdujących się w szczególnie trudnej sytuacji na rynku pracy.</w:t>
            </w:r>
          </w:p>
        </w:tc>
      </w:tr>
    </w:tbl>
    <w:p w:rsidR="00D91242" w:rsidRDefault="00D91242" w:rsidP="00784EFF">
      <w:pPr>
        <w:jc w:val="center"/>
        <w:rPr>
          <w:rFonts w:ascii="Arial" w:hAnsi="Arial" w:cs="Arial"/>
          <w:sz w:val="18"/>
          <w:szCs w:val="18"/>
        </w:rPr>
        <w:sectPr w:rsidR="00D91242" w:rsidSect="00EA4198">
          <w:pgSz w:w="11906" w:h="16838"/>
          <w:pgMar w:top="1417" w:right="1417" w:bottom="1417" w:left="1417" w:header="708" w:footer="708" w:gutter="0"/>
          <w:cols w:space="708"/>
          <w:docGrid w:linePitch="360"/>
        </w:sectPr>
      </w:pPr>
    </w:p>
    <w:p w:rsidR="00D91242" w:rsidRDefault="00D91242" w:rsidP="00784EFF">
      <w:pPr>
        <w:jc w:val="center"/>
        <w:rPr>
          <w:rFonts w:ascii="Arial" w:hAnsi="Arial" w:cs="Arial"/>
          <w:sz w:val="18"/>
          <w:szCs w:val="18"/>
        </w:rPr>
        <w:sectPr w:rsidR="00D91242" w:rsidSect="00D91242">
          <w:type w:val="continuous"/>
          <w:pgSz w:w="11906" w:h="16838"/>
          <w:pgMar w:top="1417" w:right="1417" w:bottom="1417" w:left="1417" w:header="708" w:footer="708" w:gutter="0"/>
          <w:cols w:space="708"/>
          <w:docGrid w:linePitch="360"/>
        </w:sect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437"/>
        <w:gridCol w:w="1604"/>
        <w:gridCol w:w="558"/>
        <w:gridCol w:w="435"/>
        <w:gridCol w:w="1842"/>
        <w:gridCol w:w="1408"/>
        <w:gridCol w:w="957"/>
      </w:tblGrid>
      <w:tr w:rsidR="004F0FA7" w:rsidRPr="009D7903" w:rsidTr="00784EFF">
        <w:trPr>
          <w:trHeight w:val="234"/>
        </w:trPr>
        <w:tc>
          <w:tcPr>
            <w:tcW w:w="2495" w:type="dxa"/>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Typ/typy projektów przewidziane do realizacji w ramach projektu</w:t>
            </w:r>
          </w:p>
        </w:tc>
        <w:tc>
          <w:tcPr>
            <w:tcW w:w="7241" w:type="dxa"/>
            <w:gridSpan w:val="7"/>
            <w:tcBorders>
              <w:top w:val="single" w:sz="2" w:space="0" w:color="auto"/>
            </w:tcBorders>
          </w:tcPr>
          <w:p w:rsidR="004F0FA7" w:rsidRPr="009D7903" w:rsidRDefault="004F0FA7" w:rsidP="00C716BF">
            <w:pPr>
              <w:numPr>
                <w:ilvl w:val="0"/>
                <w:numId w:val="218"/>
              </w:numPr>
              <w:tabs>
                <w:tab w:val="left" w:pos="329"/>
              </w:tabs>
              <w:spacing w:before="60" w:after="60"/>
              <w:ind w:left="329" w:hanging="284"/>
              <w:rPr>
                <w:rFonts w:ascii="Arial" w:hAnsi="Arial" w:cs="Arial"/>
                <w:bCs/>
                <w:sz w:val="18"/>
                <w:szCs w:val="18"/>
              </w:rPr>
            </w:pPr>
            <w:r w:rsidRPr="009D7903">
              <w:rPr>
                <w:rFonts w:ascii="Arial" w:hAnsi="Arial" w:cs="Arial"/>
                <w:bCs/>
                <w:sz w:val="18"/>
                <w:szCs w:val="18"/>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indywidualizacji wsparcia oraz pomocy w zakresie określenia ścieżki zawodowej:</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identyfikacja potrzeb osób pozostających bez zatrudnienia oraz diagnozowanie możliwości w zakresie doskonalenia zawodowego, w tym identyfikacja stopnia oddalenia od rynku </w:t>
            </w:r>
            <w:r w:rsidRPr="00F8648A">
              <w:rPr>
                <w:rFonts w:ascii="Arial" w:eastAsia="ヒラギノ角ゴ Pro W3" w:hAnsi="Arial" w:cs="Arial"/>
                <w:sz w:val="18"/>
                <w:szCs w:val="18"/>
              </w:rPr>
              <w:t xml:space="preserve">pracy </w:t>
            </w:r>
            <w:r w:rsidRPr="00F8648A">
              <w:rPr>
                <w:rFonts w:ascii="Arial" w:hAnsi="Arial" w:cs="Arial"/>
                <w:sz w:val="18"/>
                <w:szCs w:val="18"/>
              </w:rPr>
              <w:t>(obligatoryjne)</w:t>
            </w:r>
            <w:r w:rsidRPr="00F8648A">
              <w:rPr>
                <w:rFonts w:ascii="Arial" w:eastAsia="ヒラギノ角ゴ Pro W3" w:hAnsi="Arial" w:cs="Arial"/>
                <w:sz w:val="18"/>
                <w:szCs w:val="18"/>
              </w:rPr>
              <w:t>,</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 xml:space="preserve">instrumenty i usługi rynku pracy skierowane do osób, u których zidentyfikowano potrzebę uzupełnienia lub zdobycia nowych umiejętności </w:t>
            </w:r>
            <w:r w:rsidRPr="009D7903">
              <w:rPr>
                <w:rFonts w:ascii="Arial" w:eastAsia="ヒラギノ角ゴ Pro W3" w:hAnsi="Arial" w:cs="Arial"/>
                <w:sz w:val="18"/>
                <w:szCs w:val="18"/>
              </w:rPr>
              <w:br/>
              <w:t xml:space="preserve">i kompetencji: </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zdobyciu doświadczenia zawodowego wymaganego przez pracodawców:</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lub uzupełnianie doświadczenia zawodowego oraz praktycznych umiejętności w zakresie wykonywania danego zawodu, m.in. poprzez staże,</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wsparciu mobilności na rynku pracy:</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zawodowej na europejskim rynku pracy za pośrednictwem sieci EURES.</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skierowane do osób niepełnosprawnych:</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niwelowanie barier jakie napotykają osoby niepełnosprawne w zakresie zdobycia i utrzymania zatrudnienia, m.in. poprzez finansowanie pracy </w:t>
            </w:r>
            <w:r w:rsidRPr="009D7903">
              <w:rPr>
                <w:rFonts w:ascii="Arial" w:eastAsia="ヒラギノ角ゴ Pro W3" w:hAnsi="Arial" w:cs="Arial"/>
                <w:sz w:val="18"/>
                <w:szCs w:val="18"/>
              </w:rPr>
              <w:lastRenderedPageBreak/>
              <w:t>asystenta osoby niepełnosprawnej, którego praca spełnia standardy wyznaczone dla takiej usługi i doposażenie stanowiska pracy do potrzeb osób niepełnosprawnych.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rozwojowi przedsiębiorczości i samozatrudnienia:</w:t>
            </w:r>
          </w:p>
          <w:p w:rsidR="00DE187D" w:rsidRDefault="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9F615B" w:rsidRDefault="00DC083E" w:rsidP="009F615B">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329" w:right="113"/>
              <w:rPr>
                <w:rFonts w:ascii="Arial" w:eastAsia="ヒラギノ角ゴ Pro W3" w:hAnsi="Arial" w:cs="Arial"/>
                <w:sz w:val="18"/>
                <w:szCs w:val="18"/>
              </w:rPr>
            </w:pPr>
            <w:r w:rsidRPr="00DC083E">
              <w:rPr>
                <w:rFonts w:ascii="Arial" w:eastAsia="ヒラギノ角ゴ Pro W3" w:hAnsi="Arial" w:cs="Arial"/>
                <w:sz w:val="18"/>
                <w:szCs w:val="18"/>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00D91242">
              <w:rPr>
                <w:rStyle w:val="Odwoanieprzypisudolnego"/>
                <w:rFonts w:ascii="Arial" w:eastAsia="ヒラギノ角ゴ Pro W3" w:hAnsi="Arial" w:cs="Arial"/>
                <w:sz w:val="18"/>
                <w:szCs w:val="18"/>
              </w:rPr>
              <w:footnoteReference w:id="3"/>
            </w:r>
          </w:p>
        </w:tc>
      </w:tr>
      <w:tr w:rsidR="004F0FA7" w:rsidRPr="009D7903" w:rsidTr="00784EFF">
        <w:trPr>
          <w:trHeight w:val="51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Beneficjent pozakonkursowy</w:t>
            </w:r>
          </w:p>
        </w:tc>
        <w:tc>
          <w:tcPr>
            <w:tcW w:w="7241" w:type="dxa"/>
            <w:gridSpan w:val="7"/>
            <w:vAlign w:val="center"/>
          </w:tcPr>
          <w:p w:rsidR="004F0FA7" w:rsidRPr="009D7903" w:rsidRDefault="004F0FA7" w:rsidP="00784EFF">
            <w:pPr>
              <w:jc w:val="center"/>
              <w:rPr>
                <w:rFonts w:ascii="Arial" w:hAnsi="Arial" w:cs="Arial"/>
                <w:b/>
                <w:sz w:val="18"/>
                <w:szCs w:val="18"/>
              </w:rPr>
            </w:pPr>
            <w:r w:rsidRPr="009D7903">
              <w:rPr>
                <w:rFonts w:ascii="Arial" w:hAnsi="Arial" w:cs="Arial"/>
                <w:sz w:val="18"/>
                <w:szCs w:val="18"/>
              </w:rPr>
              <w:t>Powiatowe Urzędy Pracy województwa zachodniopomorskiego</w:t>
            </w:r>
          </w:p>
        </w:tc>
      </w:tr>
      <w:tr w:rsidR="004F0FA7" w:rsidRPr="009D7903" w:rsidTr="00784EFF">
        <w:trPr>
          <w:trHeight w:val="572"/>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Okres realizacji projektu</w:t>
            </w:r>
          </w:p>
        </w:tc>
        <w:tc>
          <w:tcPr>
            <w:tcW w:w="7241" w:type="dxa"/>
            <w:gridSpan w:val="7"/>
            <w:tcBorders>
              <w:top w:val="single" w:sz="2" w:space="0" w:color="auto"/>
            </w:tcBorders>
            <w:vAlign w:val="center"/>
          </w:tcPr>
          <w:p w:rsidR="004F0FA7" w:rsidRPr="009D7903" w:rsidRDefault="004F0FA7" w:rsidP="00784EFF">
            <w:pPr>
              <w:jc w:val="center"/>
              <w:rPr>
                <w:rFonts w:ascii="Arial" w:hAnsi="Arial" w:cs="Arial"/>
                <w:b/>
                <w:sz w:val="18"/>
                <w:szCs w:val="18"/>
              </w:rPr>
            </w:pPr>
          </w:p>
          <w:p w:rsidR="004F0FA7" w:rsidRPr="009D7903" w:rsidRDefault="004F0FA7" w:rsidP="00784EFF">
            <w:pPr>
              <w:jc w:val="center"/>
              <w:rPr>
                <w:rFonts w:ascii="Arial" w:hAnsi="Arial" w:cs="Arial"/>
                <w:b/>
                <w:sz w:val="18"/>
                <w:szCs w:val="18"/>
              </w:rPr>
            </w:pPr>
            <w:r>
              <w:rPr>
                <w:rFonts w:ascii="Arial" w:hAnsi="Arial" w:cs="Arial"/>
                <w:sz w:val="18"/>
                <w:szCs w:val="18"/>
              </w:rPr>
              <w:t>01.01.2020 r. - 31.12.2022</w:t>
            </w:r>
            <w:r w:rsidRPr="009D7903">
              <w:rPr>
                <w:rFonts w:ascii="Arial" w:hAnsi="Arial" w:cs="Arial"/>
                <w:sz w:val="18"/>
                <w:szCs w:val="18"/>
              </w:rPr>
              <w:t xml:space="preserve"> r.</w:t>
            </w:r>
          </w:p>
          <w:p w:rsidR="004F0FA7" w:rsidRPr="009D7903" w:rsidRDefault="004F0FA7" w:rsidP="00784EFF">
            <w:pPr>
              <w:jc w:val="center"/>
              <w:rPr>
                <w:rFonts w:ascii="Arial" w:hAnsi="Arial" w:cs="Arial"/>
                <w:b/>
                <w:sz w:val="18"/>
                <w:szCs w:val="18"/>
              </w:rPr>
            </w:pP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Kwota planowanych wydatków w projekcie</w:t>
            </w:r>
            <w:r>
              <w:rPr>
                <w:rStyle w:val="Odwoanieprzypisudolnego"/>
                <w:rFonts w:ascii="Arial" w:hAnsi="Arial" w:cs="Arial"/>
                <w:b/>
                <w:sz w:val="18"/>
                <w:szCs w:val="18"/>
              </w:rPr>
              <w:footnoteReference w:id="4"/>
            </w:r>
          </w:p>
        </w:tc>
      </w:tr>
      <w:tr w:rsidR="004F0FA7" w:rsidRPr="009D7903" w:rsidTr="00F80745">
        <w:trPr>
          <w:trHeight w:val="618"/>
        </w:trPr>
        <w:tc>
          <w:tcPr>
            <w:tcW w:w="5094"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20</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25 639 098,00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 25 639 098,00 </w:t>
            </w:r>
            <w:r w:rsidR="004F0FA7">
              <w:rPr>
                <w:rFonts w:ascii="Arial" w:hAnsi="Arial" w:cs="Arial"/>
                <w:b/>
                <w:sz w:val="18"/>
                <w:szCs w:val="18"/>
              </w:rPr>
              <w:t>EUR</w:t>
            </w:r>
            <w:r w:rsidR="004F0FA7" w:rsidRPr="009D7903">
              <w:rPr>
                <w:rFonts w:ascii="Arial" w:hAnsi="Arial" w:cs="Arial"/>
                <w:b/>
                <w:sz w:val="18"/>
                <w:szCs w:val="18"/>
              </w:rPr>
              <w:t xml:space="preserve"> </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21</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w:t>
            </w:r>
            <w:r w:rsidRPr="00E90828">
              <w:rPr>
                <w:rFonts w:ascii="Arial" w:hAnsi="Arial" w:cs="Arial"/>
                <w:sz w:val="18"/>
                <w:szCs w:val="18"/>
              </w:rPr>
              <w:t xml:space="preserve">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w roku 20</w:t>
            </w:r>
            <w:r>
              <w:rPr>
                <w:rFonts w:ascii="Arial" w:hAnsi="Arial" w:cs="Arial"/>
                <w:sz w:val="18"/>
                <w:szCs w:val="18"/>
              </w:rPr>
              <w:t>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Pr>
                <w:rFonts w:ascii="Arial" w:hAnsi="Arial" w:cs="Arial"/>
                <w:sz w:val="18"/>
                <w:szCs w:val="18"/>
              </w:rPr>
              <w:t>ogółem  w latach 2020-2022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 xml:space="preserve">ogółem </w:t>
            </w:r>
            <w:r>
              <w:rPr>
                <w:rFonts w:ascii="Arial" w:hAnsi="Arial" w:cs="Arial"/>
                <w:sz w:val="18"/>
                <w:szCs w:val="18"/>
              </w:rPr>
              <w:t>w latach 2020-2022</w:t>
            </w:r>
          </w:p>
          <w:p w:rsidR="004F0FA7" w:rsidRPr="005C6DAE" w:rsidRDefault="004F0FA7" w:rsidP="00784EFF">
            <w:pPr>
              <w:jc w:val="center"/>
              <w:rPr>
                <w:rFonts w:ascii="Arial" w:hAnsi="Arial" w:cs="Arial"/>
                <w:sz w:val="18"/>
                <w:szCs w:val="18"/>
              </w:rPr>
            </w:pPr>
            <w:r w:rsidRPr="005C6DAE">
              <w:rPr>
                <w:rFonts w:ascii="Arial" w:hAnsi="Arial" w:cs="Arial"/>
                <w:sz w:val="18"/>
                <w:szCs w:val="18"/>
              </w:rPr>
              <w:t>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5C6DAE"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Rezultaty (wskaźniki pomiaru celów projektu) planowane do osiągnięcia w ramach projektu</w:t>
            </w:r>
          </w:p>
        </w:tc>
      </w:tr>
      <w:tr w:rsidR="004F0FA7" w:rsidRPr="009D7903" w:rsidTr="004911B5">
        <w:trPr>
          <w:trHeight w:val="47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Nazwa wskaźnika</w:t>
            </w:r>
          </w:p>
        </w:tc>
        <w:tc>
          <w:tcPr>
            <w:tcW w:w="1604"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ogółem w projekcie</w:t>
            </w:r>
            <w:r>
              <w:rPr>
                <w:rStyle w:val="Odwoanieprzypisudolnego"/>
                <w:rFonts w:ascii="Arial" w:hAnsi="Arial" w:cs="Arial"/>
                <w:sz w:val="18"/>
                <w:szCs w:val="18"/>
              </w:rPr>
              <w:footnoteReference w:id="5"/>
            </w:r>
          </w:p>
        </w:tc>
        <w:tc>
          <w:tcPr>
            <w:tcW w:w="957"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Wskaźnik realizujący ramy wykonania</w:t>
            </w:r>
          </w:p>
          <w:p w:rsidR="004F0FA7" w:rsidRPr="009D7903" w:rsidRDefault="004F0FA7" w:rsidP="00784EFF">
            <w:pPr>
              <w:jc w:val="center"/>
              <w:rPr>
                <w:rFonts w:ascii="Arial" w:hAnsi="Arial" w:cs="Arial"/>
                <w:sz w:val="18"/>
                <w:szCs w:val="18"/>
              </w:rPr>
            </w:pPr>
            <w:r w:rsidRPr="009D7903">
              <w:rPr>
                <w:rFonts w:ascii="Arial" w:hAnsi="Arial" w:cs="Arial"/>
                <w:sz w:val="18"/>
                <w:szCs w:val="18"/>
              </w:rPr>
              <w:t>T/N</w:t>
            </w:r>
          </w:p>
        </w:tc>
      </w:tr>
      <w:tr w:rsidR="004F0FA7" w:rsidRPr="009D7903" w:rsidTr="004911B5">
        <w:trPr>
          <w:trHeight w:val="478"/>
        </w:trPr>
        <w:tc>
          <w:tcPr>
            <w:tcW w:w="2932" w:type="dxa"/>
            <w:gridSpan w:val="2"/>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1604"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w:t>
            </w:r>
          </w:p>
        </w:tc>
        <w:tc>
          <w:tcPr>
            <w:tcW w:w="1408"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r>
      <w:tr w:rsidR="004F0FA7" w:rsidRPr="009D7903" w:rsidTr="004911B5">
        <w:trPr>
          <w:trHeight w:val="525"/>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pracujących po opuszczeniu programu </w:t>
            </w:r>
            <w:r w:rsidRPr="009D7903">
              <w:rPr>
                <w:rFonts w:ascii="Arial" w:hAnsi="Arial" w:cs="Arial"/>
                <w:iCs/>
                <w:sz w:val="18"/>
                <w:szCs w:val="18"/>
              </w:rPr>
              <w:lastRenderedPageBreak/>
              <w:t>(łącznie z pracującymi na własny rachunek)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6"/>
            </w:r>
            <w:r w:rsidRPr="009D7903">
              <w:rPr>
                <w:rFonts w:ascii="Arial" w:hAnsi="Arial" w:cs="Arial"/>
                <w:iCs/>
                <w:sz w:val="18"/>
                <w:szCs w:val="18"/>
              </w:rPr>
              <w:t xml:space="preserv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lastRenderedPageBreak/>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6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5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które uzyskały kwalifikacje </w:t>
            </w:r>
            <w:r w:rsidR="004911B5">
              <w:rPr>
                <w:rFonts w:ascii="Arial" w:hAnsi="Arial" w:cs="Arial"/>
                <w:iCs/>
                <w:sz w:val="18"/>
                <w:szCs w:val="18"/>
              </w:rPr>
              <w:t xml:space="preserve">lub nabyły kompetencje </w:t>
            </w:r>
            <w:r w:rsidRPr="009D7903">
              <w:rPr>
                <w:rFonts w:ascii="Arial" w:hAnsi="Arial" w:cs="Arial"/>
                <w:iCs/>
                <w:sz w:val="18"/>
                <w:szCs w:val="18"/>
              </w:rPr>
              <w:t>po opuszczeniu programu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7"/>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3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0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tcBorders>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utworzonych miejsc pracy w ramach udzielonych z EFS środków na podjęcie działalności gospodarczej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Sztuk</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473</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3 261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238</w:t>
            </w:r>
          </w:p>
          <w:p w:rsidR="004F0FA7" w:rsidRDefault="004F0FA7" w:rsidP="00784EFF">
            <w:pPr>
              <w:rPr>
                <w:rFonts w:ascii="Arial" w:hAnsi="Arial" w:cs="Arial"/>
                <w:i/>
                <w:sz w:val="16"/>
                <w:szCs w:val="16"/>
              </w:rPr>
            </w:pP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214</w:t>
            </w: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4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bezrobotnych (łącznie z długotrwale bezrobotnymi)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2901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19 727</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88"/>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1461</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1314</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2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długotrwale bezrobotnych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1 558</w:t>
            </w:r>
          </w:p>
        </w:tc>
        <w:tc>
          <w:tcPr>
            <w:tcW w:w="1408" w:type="dxa"/>
            <w:vMerge w:val="restart"/>
            <w:tcBorders>
              <w:top w:val="single" w:sz="2" w:space="0" w:color="auto"/>
            </w:tcBorders>
            <w:shd w:val="clear" w:color="auto" w:fill="FFFFFF"/>
            <w:vAlign w:val="center"/>
          </w:tcPr>
          <w:p w:rsidR="004F0FA7" w:rsidRPr="009D7903" w:rsidRDefault="004911B5" w:rsidP="00784EFF">
            <w:pPr>
              <w:ind w:left="-108"/>
              <w:jc w:val="center"/>
              <w:rPr>
                <w:rFonts w:ascii="Arial" w:hAnsi="Arial" w:cs="Arial"/>
                <w:i/>
                <w:sz w:val="16"/>
                <w:szCs w:val="16"/>
              </w:rPr>
            </w:pPr>
            <w:r>
              <w:rPr>
                <w:rFonts w:ascii="Arial" w:hAnsi="Arial" w:cs="Arial"/>
                <w:i/>
                <w:sz w:val="16"/>
                <w:szCs w:val="16"/>
              </w:rPr>
              <w:t>  8 280</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12"/>
        </w:trPr>
        <w:tc>
          <w:tcPr>
            <w:tcW w:w="2932" w:type="dxa"/>
            <w:gridSpan w:val="2"/>
            <w:vMerge/>
            <w:tcBorders>
              <w:bottom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bottom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bottom w:val="single" w:sz="2"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1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z niepełnosprawnościami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204</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1 406</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103</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7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92</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w wieku 50 lat i więcej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263</w:t>
            </w:r>
          </w:p>
        </w:tc>
        <w:tc>
          <w:tcPr>
            <w:tcW w:w="1408" w:type="dxa"/>
            <w:vMerge w:val="restart"/>
            <w:tcBorders>
              <w:top w:val="single" w:sz="2" w:space="0" w:color="auto"/>
            </w:tcBorders>
            <w:shd w:val="clear" w:color="auto" w:fill="FFFFFF"/>
            <w:vAlign w:val="center"/>
          </w:tcPr>
          <w:p w:rsidR="004F0FA7" w:rsidRPr="009D7903" w:rsidRDefault="004F0FA7" w:rsidP="004911B5">
            <w:pPr>
              <w:ind w:left="-108"/>
              <w:jc w:val="center"/>
              <w:rPr>
                <w:rFonts w:ascii="Arial" w:hAnsi="Arial" w:cs="Arial"/>
                <w:i/>
                <w:sz w:val="16"/>
                <w:szCs w:val="16"/>
              </w:rPr>
            </w:pPr>
            <w:r w:rsidRPr="009D7903">
              <w:rPr>
                <w:rFonts w:ascii="Arial" w:hAnsi="Arial" w:cs="Arial"/>
                <w:i/>
                <w:sz w:val="16"/>
                <w:szCs w:val="16"/>
              </w:rPr>
              <w:t>7</w:t>
            </w:r>
            <w:r w:rsidR="004911B5">
              <w:rPr>
                <w:rFonts w:ascii="Arial" w:hAnsi="Arial" w:cs="Arial"/>
                <w:i/>
                <w:sz w:val="16"/>
                <w:szCs w:val="16"/>
              </w:rPr>
              <w:t xml:space="preserve"> 200 </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24"/>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707</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7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o niskich kwalifikacjach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558</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12 373</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785</w:t>
            </w:r>
          </w:p>
          <w:p w:rsidR="004F0FA7" w:rsidRPr="009D7903" w:rsidRDefault="004F0FA7" w:rsidP="00784EFF">
            <w:pPr>
              <w:ind w:left="-108"/>
              <w:jc w:val="center"/>
              <w:rPr>
                <w:rFonts w:ascii="Arial" w:hAnsi="Arial" w:cs="Arial"/>
                <w:i/>
                <w:sz w:val="16"/>
                <w:szCs w:val="16"/>
              </w:rPr>
            </w:pPr>
          </w:p>
        </w:tc>
        <w:tc>
          <w:tcPr>
            <w:tcW w:w="1408"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26"/>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lastRenderedPageBreak/>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600"/>
        </w:trPr>
        <w:tc>
          <w:tcPr>
            <w:tcW w:w="2932" w:type="dxa"/>
            <w:gridSpan w:val="2"/>
            <w:vMerge w:val="restart"/>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lastRenderedPageBreak/>
              <w:t xml:space="preserve">Liczba osób, które otrzymały bezzwrotne środki na podjęcie działalności gospodarczej </w:t>
            </w:r>
            <w:r w:rsidRPr="009D7903">
              <w:rPr>
                <w:rFonts w:ascii="Arial" w:hAnsi="Arial" w:cs="Arial"/>
                <w:iCs/>
                <w:sz w:val="18"/>
                <w:szCs w:val="18"/>
              </w:rPr>
              <w:br/>
              <w:t xml:space="preserve">w programie </w:t>
            </w:r>
          </w:p>
        </w:tc>
        <w:tc>
          <w:tcPr>
            <w:tcW w:w="1604" w:type="dxa"/>
            <w:vMerge w:val="restart"/>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w:t>
            </w:r>
            <w:r>
              <w:rPr>
                <w:rFonts w:ascii="Arial" w:hAnsi="Arial" w:cs="Arial"/>
                <w:i/>
                <w:sz w:val="16"/>
                <w:szCs w:val="16"/>
              </w:rPr>
              <w:t>44</w:t>
            </w:r>
          </w:p>
        </w:tc>
        <w:tc>
          <w:tcPr>
            <w:tcW w:w="1408"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2 938</w:t>
            </w:r>
          </w:p>
        </w:tc>
        <w:tc>
          <w:tcPr>
            <w:tcW w:w="957"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2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174</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9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156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911B5" w:rsidRPr="009D7903" w:rsidTr="004911B5">
        <w:trPr>
          <w:trHeight w:val="2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Liczba osób objętych wsparciem w zakresie zwalczania lub przeciwdziałania skutkom pandemii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Osoby</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tcBorders>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394"/>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3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Wartość wydatków kwalifikowalnych przeznaczonych na działania związane z epidemią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PLN</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411"/>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F0FA7" w:rsidRPr="009D7903" w:rsidTr="004911B5">
        <w:trPr>
          <w:cantSplit/>
          <w:trHeight w:val="34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Szczegółowe kryteria wyboru projektów</w:t>
            </w:r>
          </w:p>
        </w:tc>
        <w:tc>
          <w:tcPr>
            <w:tcW w:w="6804" w:type="dxa"/>
            <w:gridSpan w:val="6"/>
            <w:tcBorders>
              <w:top w:val="single" w:sz="2" w:space="0" w:color="auto"/>
              <w:bottom w:val="single" w:sz="2" w:space="0" w:color="auto"/>
            </w:tcBorders>
            <w:shd w:val="clear" w:color="auto" w:fill="FFCC99"/>
          </w:tcPr>
          <w:p w:rsidR="004F0FA7" w:rsidRPr="009D7903" w:rsidRDefault="004F0FA7" w:rsidP="00784EFF">
            <w:pPr>
              <w:ind w:left="720"/>
              <w:rPr>
                <w:rFonts w:ascii="Arial" w:hAnsi="Arial" w:cs="Arial"/>
                <w:b/>
                <w:sz w:val="18"/>
                <w:szCs w:val="18"/>
              </w:rPr>
            </w:pPr>
          </w:p>
        </w:tc>
      </w:tr>
      <w:tr w:rsidR="004F0FA7" w:rsidRPr="009D7903" w:rsidTr="004911B5">
        <w:trPr>
          <w:cantSplit/>
          <w:trHeight w:val="354"/>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tcBorders>
              <w:top w:val="single" w:sz="2" w:space="0" w:color="auto"/>
            </w:tcBorders>
            <w:vAlign w:val="center"/>
          </w:tcPr>
          <w:p w:rsidR="004F0FA7" w:rsidRPr="00E568C9" w:rsidRDefault="004F0FA7" w:rsidP="00C716BF">
            <w:pPr>
              <w:pStyle w:val="Akapitzlist"/>
              <w:numPr>
                <w:ilvl w:val="3"/>
                <w:numId w:val="218"/>
              </w:numPr>
              <w:spacing w:before="40" w:after="40"/>
              <w:ind w:left="317" w:hanging="283"/>
              <w:jc w:val="both"/>
              <w:rPr>
                <w:rFonts w:ascii="Arial" w:hAnsi="Arial" w:cs="Arial"/>
                <w:szCs w:val="20"/>
              </w:rPr>
            </w:pPr>
            <w:r w:rsidRPr="00E568C9">
              <w:rPr>
                <w:rFonts w:ascii="Arial" w:hAnsi="Arial" w:cs="Arial"/>
                <w:szCs w:val="20"/>
              </w:rPr>
              <w:t xml:space="preserve">W ramach projektu realizowana jest indywidualna i kompleksowa aktywizacja zawodowo-edukacyjna wszystkich uczestników, która opiera się na elementach indywidualnej i kompleksowej pomocy </w:t>
            </w:r>
            <w:r w:rsidRPr="00E568C9">
              <w:rPr>
                <w:rFonts w:ascii="Arial" w:hAnsi="Arial" w:cs="Arial"/>
                <w:sz w:val="18"/>
                <w:szCs w:val="18"/>
              </w:rPr>
              <w:t>wskazanych w 1 typie</w:t>
            </w:r>
            <w:r w:rsidRPr="00E568C9">
              <w:rPr>
                <w:rFonts w:ascii="Arial" w:hAnsi="Arial" w:cs="Arial"/>
                <w:szCs w:val="20"/>
              </w:rPr>
              <w:t>, przy czym opracowanie Indywidualnego Planu Działania  jest obligatoryjne.</w:t>
            </w:r>
            <w:r w:rsidR="00E9351B">
              <w:rPr>
                <w:rFonts w:ascii="Arial" w:hAnsi="Arial" w:cs="Arial"/>
                <w:szCs w:val="20"/>
              </w:rPr>
              <w:t xml:space="preserve"> </w:t>
            </w:r>
            <w:r w:rsidR="00E9351B">
              <w:rPr>
                <w:rFonts w:ascii="Arial" w:hAnsi="Arial" w:cs="Arial"/>
                <w:szCs w:val="20"/>
              </w:rPr>
              <w:br/>
            </w:r>
            <w:r w:rsidR="00E9351B" w:rsidRPr="00FF2442">
              <w:rPr>
                <w:rFonts w:ascii="Arial" w:hAnsi="Arial" w:cs="Arial"/>
                <w:szCs w:val="20"/>
              </w:rPr>
              <w:t>Kryterium dotyczy typu 1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92B2D">
            <w:pPr>
              <w:pStyle w:val="Akapitzlist"/>
              <w:numPr>
                <w:ilvl w:val="0"/>
                <w:numId w:val="218"/>
              </w:numPr>
              <w:spacing w:before="40" w:after="40"/>
              <w:ind w:left="317" w:hanging="283"/>
              <w:jc w:val="both"/>
              <w:rPr>
                <w:rFonts w:ascii="Arial" w:hAnsi="Arial" w:cs="Arial"/>
                <w:szCs w:val="20"/>
              </w:rPr>
            </w:pPr>
            <w:r w:rsidRPr="00E568C9">
              <w:rPr>
                <w:rFonts w:ascii="Arial" w:hAnsi="Arial" w:cs="Arial"/>
                <w:szCs w:val="20"/>
              </w:rPr>
              <w:t xml:space="preserve">W projekcie zakłada się realizację minimalnych poziomów efektywności zatrudnieniowej dla wszystkich grup docelowych, zgodnie z aktualnym Komunikatem Ministra </w:t>
            </w:r>
            <w:r w:rsidR="00C92B2D">
              <w:rPr>
                <w:rFonts w:ascii="Arial" w:hAnsi="Arial" w:cs="Arial"/>
                <w:szCs w:val="20"/>
              </w:rPr>
              <w:t>właściwego ds., rozwoju regionalnego</w:t>
            </w:r>
            <w:r w:rsidR="00C92B2D" w:rsidRPr="00E568C9">
              <w:rPr>
                <w:rFonts w:ascii="Arial" w:hAnsi="Arial" w:cs="Arial"/>
                <w:szCs w:val="20"/>
              </w:rPr>
              <w:t xml:space="preserve"> </w:t>
            </w:r>
            <w:r w:rsidRPr="00E568C9">
              <w:rPr>
                <w:rFonts w:ascii="Arial" w:hAnsi="Arial" w:cs="Arial"/>
                <w:szCs w:val="20"/>
              </w:rPr>
              <w:t>w sprawie wyznaczenia minimalnych poziomów kryterium efektywności zatrudnieniowej dla Regionalnych Programów Operacyjnych.</w:t>
            </w:r>
            <w:r w:rsidR="00C92B2D">
              <w:rPr>
                <w:rFonts w:ascii="Arial" w:hAnsi="Arial" w:cs="Arial"/>
                <w:szCs w:val="20"/>
              </w:rPr>
              <w:br/>
            </w:r>
            <w:r w:rsidR="00C92B2D" w:rsidRPr="00FF2442">
              <w:rPr>
                <w:rFonts w:ascii="Arial" w:hAnsi="Arial" w:cs="Arial"/>
                <w:szCs w:val="20"/>
              </w:rPr>
              <w:t>Kryterium dotyczy typu 1 projektu. Pomiar wskaźnika odbywa się jedynie w stosunku do uczestników 1 typu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716BF">
            <w:pPr>
              <w:pStyle w:val="Akapitzlist"/>
              <w:numPr>
                <w:ilvl w:val="0"/>
                <w:numId w:val="219"/>
              </w:numPr>
              <w:spacing w:before="40" w:after="40"/>
              <w:ind w:left="317" w:hanging="317"/>
              <w:jc w:val="both"/>
              <w:rPr>
                <w:rFonts w:ascii="Arial" w:hAnsi="Arial" w:cs="Arial"/>
                <w:szCs w:val="20"/>
              </w:rPr>
            </w:pPr>
            <w:r w:rsidRPr="00E568C9">
              <w:rPr>
                <w:rFonts w:ascii="Arial" w:hAnsi="Arial" w:cs="Arial"/>
                <w:szCs w:val="20"/>
              </w:rPr>
              <w:t>W przypadku realizacji wsparcia w formie szkoleń, ich efektem jest uzyskanie kwalifikacji lub nabycie kompetencji w rozumieniu Wytycznych w zakresie monitorowania postępu rzeczowego realizacji programów operacyjnych na lata 2014-2020.</w:t>
            </w:r>
            <w:r w:rsidR="00C92B2D">
              <w:rPr>
                <w:rFonts w:ascii="Arial" w:hAnsi="Arial" w:cs="Arial"/>
                <w:szCs w:val="20"/>
              </w:rPr>
              <w:br/>
            </w:r>
            <w:r w:rsidR="00C92B2D" w:rsidRPr="00FF2442">
              <w:rPr>
                <w:rFonts w:ascii="Arial" w:hAnsi="Arial" w:cs="Arial"/>
                <w:szCs w:val="20"/>
              </w:rPr>
              <w:t>Kryterium dotyczy typu 1 projektu. Kryterium nie dotyczy realizacji działań w ramach typu 6.</w:t>
            </w:r>
          </w:p>
        </w:tc>
      </w:tr>
    </w:tbl>
    <w:p w:rsidR="00892FF7" w:rsidRDefault="00892FF7" w:rsidP="0086305F">
      <w:pPr>
        <w:tabs>
          <w:tab w:val="left" w:pos="1110"/>
        </w:tabs>
        <w:rPr>
          <w:rFonts w:ascii="Arial" w:hAnsi="Arial" w:cs="Arial"/>
          <w:sz w:val="20"/>
          <w:szCs w:val="20"/>
        </w:rPr>
        <w:sectPr w:rsidR="00892FF7" w:rsidSect="00D91242">
          <w:footnotePr>
            <w:numRestart w:val="eachSect"/>
          </w:footnotePr>
          <w:type w:val="continuous"/>
          <w:pgSz w:w="11906" w:h="16838"/>
          <w:pgMar w:top="1417" w:right="1417" w:bottom="1417" w:left="1417" w:header="708" w:footer="708" w:gutter="0"/>
          <w:cols w:space="708"/>
          <w:docGrid w:linePitch="360"/>
        </w:sectPr>
      </w:pPr>
    </w:p>
    <w:p w:rsidR="00900DDB" w:rsidRDefault="00900DDB" w:rsidP="00900DDB">
      <w:pPr>
        <w:jc w:val="center"/>
        <w:rPr>
          <w:rFonts w:ascii="Arial" w:hAnsi="Arial" w:cs="Arial"/>
          <w:b/>
          <w:sz w:val="40"/>
          <w:szCs w:val="40"/>
        </w:rPr>
      </w:pPr>
      <w:r>
        <w:rPr>
          <w:rFonts w:ascii="Arial" w:hAnsi="Arial" w:cs="Arial"/>
          <w:b/>
          <w:sz w:val="40"/>
          <w:szCs w:val="40"/>
        </w:rPr>
        <w:lastRenderedPageBreak/>
        <w:t>Plan działania na rok 2019</w:t>
      </w:r>
    </w:p>
    <w:p w:rsidR="00900DDB" w:rsidRDefault="00900DDB" w:rsidP="00900DDB">
      <w:pPr>
        <w:jc w:val="center"/>
        <w:rPr>
          <w:rFonts w:ascii="Arial" w:hAnsi="Arial" w:cs="Arial"/>
          <w:b/>
          <w:sz w:val="12"/>
          <w:szCs w:val="12"/>
        </w:rPr>
      </w:pPr>
    </w:p>
    <w:p w:rsidR="00900DDB" w:rsidRDefault="00900DDB" w:rsidP="00900D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00DDB" w:rsidRDefault="00900DDB" w:rsidP="00900D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900DDB" w:rsidTr="00C230AB">
        <w:trPr>
          <w:trHeight w:val="362"/>
        </w:trPr>
        <w:tc>
          <w:tcPr>
            <w:tcW w:w="10315" w:type="dxa"/>
            <w:gridSpan w:val="6"/>
            <w:shd w:val="clear" w:color="auto" w:fill="D9D9D9"/>
            <w:vAlign w:val="center"/>
          </w:tcPr>
          <w:p w:rsidR="00900DDB" w:rsidRDefault="00900DDB" w:rsidP="00C230AB">
            <w:pPr>
              <w:jc w:val="center"/>
              <w:rPr>
                <w:rFonts w:ascii="Arial" w:hAnsi="Arial" w:cs="Arial"/>
                <w:b/>
                <w:sz w:val="18"/>
                <w:szCs w:val="18"/>
              </w:rPr>
            </w:pPr>
            <w:r>
              <w:rPr>
                <w:rFonts w:ascii="Arial" w:hAnsi="Arial" w:cs="Arial"/>
                <w:b/>
                <w:sz w:val="18"/>
                <w:szCs w:val="18"/>
              </w:rPr>
              <w:t>INFORMACJE O INSTYTUCJI POŚREDNICZĄCEJ</w:t>
            </w:r>
          </w:p>
        </w:tc>
      </w:tr>
      <w:tr w:rsidR="00900DDB" w:rsidTr="00C230AB">
        <w:trPr>
          <w:trHeight w:val="511"/>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VI Rynek pracy</w:t>
            </w:r>
          </w:p>
        </w:tc>
      </w:tr>
      <w:tr w:rsidR="00900DDB" w:rsidTr="00C230AB">
        <w:trPr>
          <w:trHeight w:val="519"/>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Wojewódzki Urząd Pracy w Szczecinie</w:t>
            </w:r>
          </w:p>
        </w:tc>
      </w:tr>
      <w:tr w:rsidR="00900DDB" w:rsidTr="00C230AB">
        <w:trPr>
          <w:trHeight w:val="348"/>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900DDB" w:rsidTr="00C230AB">
        <w:trPr>
          <w:trHeight w:val="358"/>
        </w:trPr>
        <w:tc>
          <w:tcPr>
            <w:tcW w:w="303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42 56 103</w:t>
            </w:r>
          </w:p>
        </w:tc>
      </w:tr>
      <w:tr w:rsidR="00900DDB" w:rsidTr="00C230AB">
        <w:trPr>
          <w:trHeight w:val="354"/>
        </w:trPr>
        <w:tc>
          <w:tcPr>
            <w:tcW w:w="3034" w:type="dxa"/>
            <w:tcBorders>
              <w:top w:val="single" w:sz="2" w:space="0" w:color="auto"/>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00DDB" w:rsidRDefault="00900DDB" w:rsidP="00C230AB">
            <w:pPr>
              <w:jc w:val="center"/>
              <w:rPr>
                <w:rFonts w:ascii="Arial" w:hAnsi="Arial" w:cs="Arial"/>
                <w:sz w:val="18"/>
                <w:szCs w:val="18"/>
              </w:rPr>
            </w:pPr>
            <w:r w:rsidRPr="00F36CB1">
              <w:rPr>
                <w:rFonts w:ascii="Arial" w:hAnsi="Arial" w:cs="Arial"/>
                <w:sz w:val="18"/>
                <w:szCs w:val="18"/>
              </w:rPr>
              <w:t>sekretariat@wup.pl</w:t>
            </w:r>
          </w:p>
        </w:tc>
      </w:tr>
      <w:tr w:rsidR="00900DDB" w:rsidRPr="00C862FC" w:rsidTr="00C230A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00DDB" w:rsidRPr="007A2B96" w:rsidRDefault="00900DDB" w:rsidP="00C230AB">
            <w:pPr>
              <w:jc w:val="center"/>
              <w:rPr>
                <w:rFonts w:ascii="Arial" w:hAnsi="Arial" w:cs="Arial"/>
                <w:sz w:val="18"/>
                <w:szCs w:val="18"/>
                <w:lang w:val="en-US"/>
              </w:rPr>
            </w:pPr>
            <w:proofErr w:type="spellStart"/>
            <w:r w:rsidRPr="007A2B96">
              <w:rPr>
                <w:rFonts w:ascii="Arial" w:hAnsi="Arial" w:cs="Arial"/>
                <w:sz w:val="18"/>
                <w:szCs w:val="18"/>
                <w:lang w:val="en-US"/>
              </w:rPr>
              <w:t>M</w:t>
            </w:r>
            <w:r>
              <w:rPr>
                <w:rFonts w:ascii="Arial" w:hAnsi="Arial" w:cs="Arial"/>
                <w:sz w:val="18"/>
                <w:szCs w:val="18"/>
                <w:lang w:val="en-US"/>
              </w:rPr>
              <w:t>ilena</w:t>
            </w:r>
            <w:proofErr w:type="spellEnd"/>
            <w:r>
              <w:rPr>
                <w:rFonts w:ascii="Arial" w:hAnsi="Arial" w:cs="Arial"/>
                <w:sz w:val="18"/>
                <w:szCs w:val="18"/>
                <w:lang w:val="en-US"/>
              </w:rPr>
              <w:t xml:space="preserve"> </w:t>
            </w:r>
            <w:proofErr w:type="spellStart"/>
            <w:r>
              <w:rPr>
                <w:rFonts w:ascii="Arial" w:hAnsi="Arial" w:cs="Arial"/>
                <w:sz w:val="18"/>
                <w:szCs w:val="18"/>
                <w:lang w:val="en-US"/>
              </w:rPr>
              <w:t>Jerchewicz</w:t>
            </w:r>
            <w:proofErr w:type="spellEnd"/>
            <w:r>
              <w:rPr>
                <w:rFonts w:ascii="Arial" w:hAnsi="Arial" w:cs="Arial"/>
                <w:sz w:val="18"/>
                <w:szCs w:val="18"/>
                <w:lang w:val="en-US"/>
              </w:rPr>
              <w:t>-Rom</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tel. 91 42 56 1</w:t>
            </w:r>
            <w:r>
              <w:rPr>
                <w:rFonts w:ascii="Arial" w:hAnsi="Arial" w:cs="Arial"/>
                <w:sz w:val="18"/>
                <w:szCs w:val="18"/>
                <w:lang w:val="en-US"/>
              </w:rPr>
              <w:t>73</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e-mail: m</w:t>
            </w:r>
            <w:r>
              <w:rPr>
                <w:rFonts w:ascii="Arial" w:hAnsi="Arial" w:cs="Arial"/>
                <w:sz w:val="18"/>
                <w:szCs w:val="18"/>
                <w:lang w:val="en-US"/>
              </w:rPr>
              <w:t>ilena_jerchewicz-rom</w:t>
            </w:r>
            <w:r w:rsidRPr="007A2B96">
              <w:rPr>
                <w:rFonts w:ascii="Arial" w:hAnsi="Arial" w:cs="Arial"/>
                <w:sz w:val="18"/>
                <w:szCs w:val="18"/>
                <w:lang w:val="en-US"/>
              </w:rPr>
              <w:t>@wup.pl</w:t>
            </w:r>
          </w:p>
        </w:tc>
      </w:tr>
    </w:tbl>
    <w:p w:rsidR="00900DDB" w:rsidRDefault="00900DDB" w:rsidP="00900DDB">
      <w:pPr>
        <w:rPr>
          <w:rFonts w:ascii="Arial" w:hAnsi="Arial" w:cs="Arial"/>
          <w:b/>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Default="00900DDB" w:rsidP="00900DDB">
      <w:pPr>
        <w:rPr>
          <w:rFonts w:ascii="Arial" w:hAnsi="Arial" w:cs="Arial"/>
          <w:lang w:val="en-US"/>
        </w:rPr>
      </w:pPr>
    </w:p>
    <w:p w:rsidR="00900DDB" w:rsidRDefault="00900DDB" w:rsidP="00900DDB">
      <w:pPr>
        <w:jc w:val="center"/>
        <w:rPr>
          <w:rFonts w:ascii="Arial" w:hAnsi="Arial" w:cs="Arial"/>
          <w:lang w:val="en-US"/>
        </w:rPr>
      </w:pPr>
    </w:p>
    <w:p w:rsidR="00900DDB" w:rsidRPr="007A2B96" w:rsidRDefault="00900DDB" w:rsidP="00900DDB">
      <w:pPr>
        <w:rPr>
          <w:rFonts w:ascii="Arial" w:hAnsi="Arial" w:cs="Arial"/>
          <w:b/>
          <w:lang w:val="en-US"/>
        </w:rPr>
      </w:pPr>
      <w:r w:rsidRPr="00553950">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297"/>
      </w:tblGrid>
      <w:tr w:rsidR="00900DDB" w:rsidTr="0025143B">
        <w:trPr>
          <w:trHeight w:val="362"/>
        </w:trPr>
        <w:tc>
          <w:tcPr>
            <w:tcW w:w="10297" w:type="dxa"/>
            <w:shd w:val="clear" w:color="auto" w:fill="E77B39"/>
            <w:vAlign w:val="center"/>
          </w:tcPr>
          <w:p w:rsidR="00900DDB" w:rsidRPr="007F51AA" w:rsidRDefault="00900DDB" w:rsidP="00C230AB">
            <w:pPr>
              <w:jc w:val="center"/>
              <w:rPr>
                <w:rFonts w:ascii="Arial" w:hAnsi="Arial" w:cs="Arial"/>
                <w:b/>
                <w:sz w:val="20"/>
                <w:szCs w:val="20"/>
              </w:rPr>
            </w:pPr>
            <w:r w:rsidRPr="007F51AA">
              <w:rPr>
                <w:rFonts w:ascii="Arial" w:hAnsi="Arial" w:cs="Arial"/>
                <w:b/>
                <w:sz w:val="20"/>
                <w:szCs w:val="20"/>
              </w:rPr>
              <w:t xml:space="preserve">KARTA DZIAŁANIA </w:t>
            </w:r>
          </w:p>
          <w:p w:rsidR="00900DDB" w:rsidRPr="00925812" w:rsidRDefault="00900DDB" w:rsidP="007F51AA">
            <w:pPr>
              <w:pStyle w:val="Nagwek2"/>
              <w:jc w:val="both"/>
              <w:rPr>
                <w:b/>
                <w:sz w:val="20"/>
                <w:szCs w:val="20"/>
              </w:rPr>
            </w:pPr>
            <w:bookmarkStart w:id="5" w:name="_Toc52269928"/>
            <w:r w:rsidRPr="007F51AA">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bookmarkEnd w:id="5"/>
          </w:p>
        </w:tc>
      </w:tr>
    </w:tbl>
    <w:p w:rsidR="00900DDB" w:rsidRDefault="00900DDB" w:rsidP="00900DDB">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434"/>
        <w:gridCol w:w="402"/>
        <w:gridCol w:w="1701"/>
        <w:gridCol w:w="325"/>
        <w:gridCol w:w="742"/>
        <w:gridCol w:w="184"/>
        <w:gridCol w:w="522"/>
        <w:gridCol w:w="236"/>
        <w:gridCol w:w="522"/>
        <w:gridCol w:w="547"/>
        <w:gridCol w:w="740"/>
        <w:gridCol w:w="261"/>
        <w:gridCol w:w="396"/>
        <w:gridCol w:w="269"/>
        <w:gridCol w:w="1077"/>
      </w:tblGrid>
      <w:tr w:rsidR="007A0A03" w:rsidTr="00B85677">
        <w:trPr>
          <w:trHeight w:val="218"/>
        </w:trPr>
        <w:tc>
          <w:tcPr>
            <w:tcW w:w="1175" w:type="pct"/>
            <w:tcBorders>
              <w:top w:val="single" w:sz="12" w:space="0" w:color="auto"/>
              <w:bottom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 xml:space="preserve">LP. Konkursu: </w:t>
            </w:r>
          </w:p>
        </w:tc>
        <w:tc>
          <w:tcPr>
            <w:tcW w:w="193" w:type="pct"/>
            <w:tcBorders>
              <w:top w:val="single" w:sz="12" w:space="0" w:color="auto"/>
              <w:bottom w:val="single" w:sz="12" w:space="0" w:color="auto"/>
              <w:right w:val="single" w:sz="12" w:space="0" w:color="auto"/>
            </w:tcBorders>
            <w:vAlign w:val="center"/>
          </w:tcPr>
          <w:p w:rsidR="00900DDB" w:rsidRPr="001D60CD" w:rsidRDefault="00900DDB" w:rsidP="00C230AB">
            <w:pPr>
              <w:jc w:val="center"/>
              <w:rPr>
                <w:rFonts w:ascii="Arial" w:hAnsi="Arial" w:cs="Arial"/>
                <w:b/>
                <w:sz w:val="18"/>
                <w:szCs w:val="18"/>
              </w:rPr>
            </w:pPr>
            <w:r w:rsidRPr="00045334">
              <w:rPr>
                <w:rFonts w:ascii="Arial" w:hAnsi="Arial" w:cs="Arial"/>
                <w:b/>
                <w:sz w:val="18"/>
                <w:szCs w:val="18"/>
              </w:rPr>
              <w:t>1</w:t>
            </w:r>
          </w:p>
        </w:tc>
        <w:tc>
          <w:tcPr>
            <w:tcW w:w="1425" w:type="pct"/>
            <w:gridSpan w:val="4"/>
            <w:tcBorders>
              <w:left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Planowany termin ogłoszenia konkursu</w:t>
            </w:r>
          </w:p>
        </w:tc>
        <w:tc>
          <w:tcPr>
            <w:tcW w:w="252" w:type="pct"/>
            <w:tcBorders>
              <w:top w:val="single" w:sz="12" w:space="0" w:color="auto"/>
              <w:left w:val="single" w:sz="12" w:space="0" w:color="auto"/>
              <w:bottom w:val="single" w:sz="12" w:space="0" w:color="auto"/>
              <w:right w:val="single" w:sz="6"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252"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 kw.</w:t>
            </w:r>
          </w:p>
        </w:tc>
        <w:tc>
          <w:tcPr>
            <w:tcW w:w="264"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357"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321" w:type="pct"/>
            <w:gridSpan w:val="2"/>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IV kw.</w:t>
            </w:r>
          </w:p>
        </w:tc>
        <w:tc>
          <w:tcPr>
            <w:tcW w:w="521" w:type="pct"/>
            <w:tcBorders>
              <w:top w:val="single" w:sz="12" w:space="0" w:color="auto"/>
              <w:bottom w:val="single" w:sz="12" w:space="0" w:color="auto"/>
            </w:tcBorders>
            <w:vAlign w:val="center"/>
          </w:tcPr>
          <w:p w:rsidR="00900DDB" w:rsidRDefault="00900DDB" w:rsidP="00C230AB">
            <w:pPr>
              <w:jc w:val="center"/>
              <w:rPr>
                <w:rFonts w:ascii="Arial" w:hAnsi="Arial" w:cs="Arial"/>
                <w:b/>
                <w:sz w:val="18"/>
                <w:szCs w:val="18"/>
              </w:rPr>
            </w:pPr>
          </w:p>
        </w:tc>
      </w:tr>
      <w:tr w:rsidR="00900DDB" w:rsidTr="00B85677">
        <w:trPr>
          <w:trHeight w:val="113"/>
        </w:trPr>
        <w:tc>
          <w:tcPr>
            <w:tcW w:w="1369" w:type="pct"/>
            <w:gridSpan w:val="2"/>
            <w:vMerge w:val="restart"/>
            <w:tcBorders>
              <w:top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Typ konkursu</w:t>
            </w: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Otwarty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p>
        </w:tc>
        <w:tc>
          <w:tcPr>
            <w:tcW w:w="2653" w:type="pct"/>
            <w:gridSpan w:val="11"/>
            <w:vMerge w:val="restart"/>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rPr>
          <w:trHeight w:val="112"/>
        </w:trPr>
        <w:tc>
          <w:tcPr>
            <w:tcW w:w="1369" w:type="pct"/>
            <w:gridSpan w:val="2"/>
            <w:vMerge/>
            <w:tcBorders>
              <w:bottom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Zamknięty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2653" w:type="pct"/>
            <w:gridSpan w:val="11"/>
            <w:vMerge/>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c>
          <w:tcPr>
            <w:tcW w:w="1369" w:type="pct"/>
            <w:gridSpan w:val="2"/>
            <w:shd w:val="clear" w:color="auto" w:fill="CCFFCC"/>
            <w:vAlign w:val="center"/>
          </w:tcPr>
          <w:p w:rsidR="00900DDB" w:rsidRDefault="00900DDB" w:rsidP="00C230AB">
            <w:pPr>
              <w:jc w:val="center"/>
              <w:rPr>
                <w:rFonts w:ascii="Arial" w:hAnsi="Arial" w:cs="Arial"/>
                <w:sz w:val="18"/>
                <w:szCs w:val="18"/>
              </w:rPr>
            </w:pPr>
            <w:r>
              <w:rPr>
                <w:rFonts w:ascii="Arial" w:hAnsi="Arial" w:cs="Arial"/>
                <w:sz w:val="18"/>
                <w:szCs w:val="18"/>
              </w:rPr>
              <w:t>Planowana alokacja</w:t>
            </w:r>
          </w:p>
        </w:tc>
        <w:tc>
          <w:tcPr>
            <w:tcW w:w="3631" w:type="pct"/>
            <w:gridSpan w:val="13"/>
            <w:vAlign w:val="center"/>
          </w:tcPr>
          <w:p w:rsidR="00900DDB" w:rsidRPr="00496EDB" w:rsidRDefault="00900DDB" w:rsidP="00C230AB">
            <w:pPr>
              <w:ind w:left="57"/>
              <w:rPr>
                <w:rFonts w:ascii="Arial" w:hAnsi="Arial" w:cs="Arial"/>
                <w:b/>
                <w:sz w:val="18"/>
                <w:szCs w:val="18"/>
              </w:rPr>
            </w:pPr>
            <w:r>
              <w:rPr>
                <w:rFonts w:ascii="Arial" w:hAnsi="Arial" w:cs="Arial"/>
                <w:b/>
                <w:sz w:val="18"/>
                <w:szCs w:val="18"/>
              </w:rPr>
              <w:t>6 191 000 EUR</w:t>
            </w:r>
          </w:p>
        </w:tc>
      </w:tr>
      <w:tr w:rsidR="00900DDB" w:rsidTr="00B85677">
        <w:trPr>
          <w:trHeight w:val="269"/>
        </w:trPr>
        <w:tc>
          <w:tcPr>
            <w:tcW w:w="1369" w:type="pct"/>
            <w:gridSpan w:val="2"/>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Typy projektów   przewidziane do realizacji w ramach konkursu</w:t>
            </w:r>
          </w:p>
        </w:tc>
        <w:tc>
          <w:tcPr>
            <w:tcW w:w="3631" w:type="pct"/>
            <w:gridSpan w:val="13"/>
            <w:vAlign w:val="center"/>
          </w:tcPr>
          <w:p w:rsidR="00900DDB" w:rsidRPr="00D12273" w:rsidRDefault="00900DDB" w:rsidP="00C230AB">
            <w:pPr>
              <w:spacing w:before="60" w:after="60"/>
              <w:jc w:val="both"/>
              <w:rPr>
                <w:rFonts w:ascii="Arial" w:hAnsi="Arial" w:cs="Arial"/>
                <w:sz w:val="18"/>
                <w:szCs w:val="18"/>
              </w:rPr>
            </w:pPr>
            <w:r w:rsidRPr="00D12273">
              <w:rPr>
                <w:rFonts w:ascii="Arial" w:hAnsi="Arial" w:cs="Arial"/>
                <w:sz w:val="18"/>
                <w:szCs w:val="18"/>
              </w:rPr>
              <w:t>2. Wsparcie indywidualnej i kompleksowej aktywizacji zawodowej osób biernych zawodowo</w:t>
            </w:r>
            <w:r>
              <w:rPr>
                <w:rFonts w:ascii="Arial" w:hAnsi="Arial" w:cs="Arial"/>
                <w:sz w:val="18"/>
                <w:szCs w:val="18"/>
              </w:rPr>
              <w:t xml:space="preserve"> lub </w:t>
            </w:r>
            <w:r w:rsidRPr="00D12273">
              <w:rPr>
                <w:rFonts w:ascii="Arial" w:hAnsi="Arial" w:cs="Arial"/>
                <w:sz w:val="18"/>
                <w:szCs w:val="18"/>
              </w:rPr>
              <w:t>bezrobotnych niezarejestrowanych w PUP znajdujących się w szczególnie trudnej sytuacji na rynku pracy:</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identyfikacja potrzeb osób biernych/bezrobotnych niezarejestrowanych w PUP oraz diagnozowanie możliwości w zakresie doskonalenia zawodowego,</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w uzupełnieniu lub zdobyciu nowych umiejętności i kompetencji:</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zdobycia doświadczenia zawodowego wymaganego przez pracodawców:</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wolontariat,</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działania skierowane do osób niepełnosprawnych:</w:t>
            </w:r>
          </w:p>
          <w:p w:rsidR="00900DDB" w:rsidRPr="00D12273" w:rsidRDefault="00900DDB" w:rsidP="00C716BF">
            <w:pPr>
              <w:pStyle w:val="Akapitzlist"/>
              <w:numPr>
                <w:ilvl w:val="0"/>
                <w:numId w:val="100"/>
              </w:numPr>
              <w:jc w:val="both"/>
              <w:rPr>
                <w:rFonts w:ascii="Arial" w:hAnsi="Arial" w:cs="Arial"/>
                <w:sz w:val="18"/>
                <w:szCs w:val="18"/>
              </w:rPr>
            </w:pPr>
            <w:r w:rsidRPr="00D12273">
              <w:rPr>
                <w:rFonts w:ascii="Arial" w:hAnsi="Arial" w:cs="Arial"/>
                <w:sz w:val="18"/>
                <w:szCs w:val="18"/>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900DDB" w:rsidRPr="00D12273" w:rsidRDefault="00900DDB" w:rsidP="00C230AB">
            <w:pPr>
              <w:pStyle w:val="Akapitzlist"/>
              <w:ind w:left="720"/>
              <w:jc w:val="both"/>
              <w:rPr>
                <w:rFonts w:ascii="Arial" w:hAnsi="Arial" w:cs="Arial"/>
                <w:sz w:val="18"/>
                <w:szCs w:val="18"/>
              </w:rPr>
            </w:pPr>
          </w:p>
          <w:p w:rsidR="00900DDB" w:rsidRPr="00D12273" w:rsidRDefault="00900DDB" w:rsidP="00C230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Arial" w:eastAsia="ヒラギノ角ゴ Pro W3" w:hAnsi="Arial" w:cs="Arial"/>
                <w:color w:val="000000"/>
                <w:sz w:val="18"/>
                <w:szCs w:val="18"/>
              </w:rPr>
            </w:pPr>
            <w:r w:rsidRPr="00D12273">
              <w:rPr>
                <w:rFonts w:ascii="Arial" w:hAnsi="Arial" w:cs="Arial"/>
                <w:sz w:val="18"/>
                <w:szCs w:val="18"/>
              </w:rPr>
              <w:t xml:space="preserve">3. </w:t>
            </w:r>
            <w:r w:rsidRPr="00D12273">
              <w:rPr>
                <w:rFonts w:ascii="Arial" w:eastAsia="ヒラギノ角ゴ Pro W3" w:hAnsi="Arial" w:cs="Arial"/>
                <w:color w:val="000000"/>
                <w:sz w:val="18"/>
                <w:szCs w:val="18"/>
              </w:rPr>
              <w:t>Kompleksowe wsparcie i indywidualna pomoc realizowana zgodnie z zaplanowaną ścieżką wsparcia, osób o statusie ubogich pracujących, odchodzących z rolnictwa, zatrudnionych na umowach krótkoterminowych i cywilno-prawnych poprzez:</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u w:val="single"/>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t>identyfikacja potrzeb oraz diagnozowanie możliwości w zakresie doskonalenia zawodowego,</w:t>
            </w:r>
          </w:p>
          <w:p w:rsidR="00900DDB" w:rsidRPr="00D12273" w:rsidRDefault="00900DDB" w:rsidP="00C716BF">
            <w:pPr>
              <w:pStyle w:val="Akapitzlist"/>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right="113"/>
              <w:contextualSpacing/>
              <w:jc w:val="both"/>
              <w:rPr>
                <w:rFonts w:ascii="Arial" w:eastAsia="ヒラギノ角ゴ Pro W3" w:hAnsi="Arial" w:cs="Arial"/>
                <w:color w:val="000000"/>
                <w:sz w:val="18"/>
                <w:szCs w:val="18"/>
              </w:rPr>
            </w:pPr>
            <w:r w:rsidRPr="00D1227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rPr>
            </w:pPr>
            <w:r w:rsidRPr="00D12273">
              <w:rPr>
                <w:rFonts w:ascii="Arial" w:eastAsia="ヒラギノ角ゴ Pro W3" w:hAnsi="Arial" w:cs="Arial"/>
                <w:color w:val="000000"/>
                <w:sz w:val="18"/>
                <w:szCs w:val="18"/>
              </w:rPr>
              <w:t>wsparcie</w:t>
            </w:r>
            <w:r w:rsidRPr="00D12273">
              <w:rPr>
                <w:rFonts w:ascii="Arial" w:hAnsi="Arial" w:cs="Arial"/>
                <w:sz w:val="18"/>
                <w:szCs w:val="18"/>
              </w:rPr>
              <w:t xml:space="preserve"> w uzupełnieniu lub zdobyciu nowych umiejętności i kompetencji:</w:t>
            </w:r>
          </w:p>
          <w:p w:rsidR="00900DDB" w:rsidRPr="00D12273" w:rsidRDefault="00900DDB" w:rsidP="00C716BF">
            <w:pPr>
              <w:pStyle w:val="Akapitzlist"/>
              <w:numPr>
                <w:ilvl w:val="0"/>
                <w:numId w:val="10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left="1136" w:right="113" w:hanging="425"/>
              <w:contextualSpacing/>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lastRenderedPageBreak/>
              <w:t xml:space="preserve">nabywanie, podwyższanie lub dostosowywanie kompetencji i/lub kwalifikacji, niezbędnych na rynku pracy w kontekście zidentyfikowanych potrzeb osoby, której udzielane jest wsparcie, poprzez </w:t>
            </w:r>
            <w:r>
              <w:rPr>
                <w:rFonts w:ascii="Arial" w:eastAsia="ヒラギノ角ゴ Pro W3" w:hAnsi="Arial" w:cs="Arial"/>
                <w:color w:val="000000"/>
                <w:sz w:val="18"/>
                <w:szCs w:val="18"/>
              </w:rPr>
              <w:t xml:space="preserve"> między innymi </w:t>
            </w:r>
            <w:r w:rsidRPr="00D12273">
              <w:rPr>
                <w:rFonts w:ascii="Arial" w:eastAsia="ヒラギノ角ゴ Pro W3" w:hAnsi="Arial" w:cs="Arial"/>
                <w:color w:val="000000"/>
                <w:sz w:val="18"/>
                <w:szCs w:val="18"/>
              </w:rPr>
              <w:t>wysokiej jakości s</w:t>
            </w:r>
            <w:r w:rsidRPr="00122B06">
              <w:rPr>
                <w:rFonts w:ascii="Arial" w:eastAsia="ヒラギノ角ゴ Pro W3" w:hAnsi="Arial" w:cs="Arial"/>
                <w:i/>
                <w:color w:val="000000"/>
                <w:sz w:val="18"/>
                <w:szCs w:val="18"/>
              </w:rPr>
              <w:t>z</w:t>
            </w:r>
            <w:r w:rsidRPr="00D12273">
              <w:rPr>
                <w:rFonts w:ascii="Arial" w:eastAsia="ヒラギノ角ゴ Pro W3" w:hAnsi="Arial" w:cs="Arial"/>
                <w:color w:val="000000"/>
                <w:sz w:val="18"/>
                <w:szCs w:val="18"/>
              </w:rPr>
              <w:t>kolenia.</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lastRenderedPageBreak/>
              <w:t>Wnioskodawcy do których skierowany jest  konkurs</w:t>
            </w:r>
          </w:p>
        </w:tc>
        <w:tc>
          <w:tcPr>
            <w:tcW w:w="3631" w:type="pct"/>
            <w:gridSpan w:val="13"/>
            <w:vAlign w:val="center"/>
          </w:tcPr>
          <w:p w:rsidR="00900DDB" w:rsidRPr="00D12273" w:rsidRDefault="00900DDB" w:rsidP="00C230AB">
            <w:pPr>
              <w:ind w:left="57"/>
              <w:jc w:val="both"/>
              <w:rPr>
                <w:rFonts w:ascii="Arial" w:hAnsi="Arial" w:cs="Arial"/>
                <w:sz w:val="18"/>
                <w:szCs w:val="18"/>
              </w:rPr>
            </w:pPr>
            <w:r w:rsidRPr="00D12273">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t>Szczegółowy opis, zakładany cel konkursu</w:t>
            </w:r>
          </w:p>
        </w:tc>
        <w:tc>
          <w:tcPr>
            <w:tcW w:w="3631" w:type="pct"/>
            <w:gridSpan w:val="13"/>
            <w:vAlign w:val="center"/>
          </w:tcPr>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W latach 2014-2017 sytuacja na zachodniopomorskim rynku pracy systematycznie ulegało poprawie, maiło to istotny wpływ na spadek liczby bezrobotnych w rejestrach urzędów pracy oraz wzrostem liczby zgłaszanych przez pracodawców ofert pracy. Dane dotyczące bezrobocia rejestrowanego wskazują, że liczba bezrobotnych i stopa bezrobocia na koniec kwietnia 2018 r. były na poziomie najniższym od 1992 r. Niezmiennym pozostaje jednak fakt, iż województwo zachodniopomorskie nadal kwalifikowane jest do regionów o jednym z najwyższych poziomie bezrobocia w kraju i wynosi 8,1%. W porównaniu do województw sąsiadujących takich jak: lubuskie 6,2% oraz wielkopolskie 3,8%, pomorskie 5,5%, wynika iż nadal potrzebna jest interwencja w obszarze aktywizacji zawodowej osób bezrobotnych i biernych zawodowo. Na uwagę zasługuje również fakt, że nadal około 83% bezrobotnych należy do grupy osób znajdujących się w szczególnej sytuacji na rynku pracy, co kwalifikuje je bezpośrednio do obejmowania wsparciem w ramach Działania 6.5. Jednakże intensywne działania podejmowane w regionie z zakresie utworzenia miejsc pracy, licznych inwestycji, między innymi utworzenia nowych centrów logistycznych, wymusiło weryfikację grupy docelowej dla Działania 6.5. Rozpoczęte zostały procesy renegocjacji Umowy Partnerstwa na poziomi krajowym, a także założeń programu regionalnego, w wyniku których koniecznym stało się rozszerzenie grupy docelowej odbiorców wsparcia o osoby np. zatrudnione na umowach krótkoterminowych, zarabiających płace minimalną lub też odchodzących z rolnictwa. Zmiana ta bezpośrednio wpływa na istotę realizacji programu, który ma nie tylko prowadzić do aktywizacji zawodowej osób bezrobotnych lub biernych zawodowo ale również wpływać na poprawę sytuacji na rynku pracy osób wskazanych jako nowa grupa docelowa.   </w:t>
            </w:r>
          </w:p>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Celem interwencji przedmiotowego konkursu jest pomoc w aktywnym poszukiwaniu pracy osobom biernym zawodowo oraz działanie na rzecz podnoszenia kwalifikacji zawodowych i poprawy sytuacji osób pracujących, spełniających kryteria kwalifikujące się do udziału w projekcie, poprzez szeroki wachlarz wsparcia, które przyczyni się do zmniejszenia liczby osób biernych zawodowo </w:t>
            </w:r>
            <w:r>
              <w:rPr>
                <w:rFonts w:ascii="Arial" w:hAnsi="Arial" w:cs="Arial"/>
                <w:sz w:val="18"/>
                <w:szCs w:val="18"/>
              </w:rPr>
              <w:t xml:space="preserve">oraz bezrobotnych </w:t>
            </w:r>
            <w:r w:rsidRPr="00D12273">
              <w:rPr>
                <w:rFonts w:ascii="Arial" w:hAnsi="Arial" w:cs="Arial"/>
                <w:sz w:val="18"/>
                <w:szCs w:val="18"/>
              </w:rPr>
              <w:t>w województwie zachodniopomorskim a także pozytywnie wpłynie na poprawę sytuacji osób pracujących zatrudnionych np. na umowy krótkoterminowe. Wsparcie przeprowadzone zostanie z zastosowaniem odpowiednich instrumentów i form, które będą odpowiadały na indywidualne potrzeby, w tym: praktyki, staże, zatrudnienie subsydiowane, szkolenia.</w:t>
            </w:r>
          </w:p>
          <w:p w:rsidR="00900DDB" w:rsidRPr="00D12273" w:rsidRDefault="00900DDB" w:rsidP="00C230AB">
            <w:pPr>
              <w:ind w:left="57"/>
              <w:jc w:val="both"/>
              <w:rPr>
                <w:rFonts w:ascii="Arial" w:hAnsi="Arial" w:cs="Arial"/>
                <w:sz w:val="18"/>
                <w:szCs w:val="18"/>
              </w:rPr>
            </w:pPr>
          </w:p>
        </w:tc>
      </w:tr>
      <w:tr w:rsidR="00900DDB" w:rsidTr="00B85677">
        <w:tc>
          <w:tcPr>
            <w:tcW w:w="1369" w:type="pct"/>
            <w:gridSpan w:val="2"/>
            <w:vMerge w:val="restart"/>
            <w:shd w:val="clear" w:color="auto" w:fill="CCFFCC"/>
            <w:vAlign w:val="center"/>
          </w:tcPr>
          <w:p w:rsidR="00900DDB" w:rsidRDefault="00900DDB" w:rsidP="00C230AB">
            <w:pPr>
              <w:jc w:val="center"/>
              <w:rPr>
                <w:rFonts w:ascii="Arial" w:hAnsi="Arial" w:cs="Arial"/>
                <w:sz w:val="18"/>
                <w:szCs w:val="18"/>
              </w:rPr>
            </w:pPr>
          </w:p>
          <w:p w:rsidR="00900DDB" w:rsidRPr="00C17267" w:rsidRDefault="00900DDB" w:rsidP="00C230AB">
            <w:pPr>
              <w:jc w:val="center"/>
              <w:rPr>
                <w:rFonts w:ascii="Arial" w:hAnsi="Arial" w:cs="Arial"/>
                <w:sz w:val="18"/>
                <w:szCs w:val="18"/>
              </w:rPr>
            </w:pPr>
            <w:r w:rsidRPr="00C17267">
              <w:rPr>
                <w:rFonts w:ascii="Arial" w:hAnsi="Arial" w:cs="Arial"/>
                <w:sz w:val="18"/>
                <w:szCs w:val="18"/>
              </w:rPr>
              <w:t>Specyficzne dla konkursu kryteria wyboru projektów</w:t>
            </w:r>
          </w:p>
          <w:p w:rsidR="00900DDB" w:rsidRDefault="00900DDB" w:rsidP="00C230AB">
            <w:pPr>
              <w:rPr>
                <w:rFonts w:ascii="Arial" w:hAnsi="Arial" w:cs="Arial"/>
                <w:sz w:val="18"/>
                <w:szCs w:val="18"/>
              </w:rPr>
            </w:pPr>
          </w:p>
          <w:p w:rsidR="00900DDB" w:rsidRPr="00C17267" w:rsidRDefault="00900DDB" w:rsidP="00C230AB">
            <w:pPr>
              <w:rPr>
                <w:rFonts w:ascii="Arial" w:hAnsi="Arial" w:cs="Arial"/>
                <w:sz w:val="18"/>
                <w:szCs w:val="18"/>
              </w:rPr>
            </w:pPr>
          </w:p>
        </w:tc>
        <w:tc>
          <w:tcPr>
            <w:tcW w:w="3631" w:type="pct"/>
            <w:gridSpan w:val="13"/>
            <w:shd w:val="clear" w:color="auto" w:fill="CCFFCC"/>
            <w:vAlign w:val="center"/>
          </w:tcPr>
          <w:p w:rsidR="00900DDB" w:rsidRPr="00144FDE" w:rsidRDefault="00900DDB" w:rsidP="00C230AB">
            <w:pPr>
              <w:spacing w:before="120" w:after="120"/>
              <w:jc w:val="center"/>
              <w:rPr>
                <w:rFonts w:ascii="Arial" w:hAnsi="Arial" w:cs="Arial"/>
                <w:b/>
                <w:sz w:val="18"/>
                <w:szCs w:val="18"/>
              </w:rPr>
            </w:pPr>
            <w:r w:rsidRPr="00144FDE">
              <w:rPr>
                <w:rFonts w:ascii="Arial" w:hAnsi="Arial" w:cs="Arial"/>
                <w:b/>
                <w:sz w:val="18"/>
                <w:szCs w:val="18"/>
              </w:rPr>
              <w:t xml:space="preserve">Kryteria dopuszczalności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C46EFC" w:rsidRDefault="00900DDB" w:rsidP="00C716BF">
            <w:pPr>
              <w:pStyle w:val="Akapitzlist"/>
              <w:numPr>
                <w:ilvl w:val="0"/>
                <w:numId w:val="65"/>
              </w:numPr>
              <w:jc w:val="both"/>
              <w:rPr>
                <w:rFonts w:ascii="Arial" w:hAnsi="Arial" w:cs="Arial"/>
                <w:sz w:val="18"/>
                <w:szCs w:val="18"/>
              </w:rPr>
            </w:pPr>
            <w:r w:rsidRPr="00EB5837">
              <w:rPr>
                <w:rFonts w:ascii="Arial" w:hAnsi="Arial" w:cs="Arial"/>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900DDB" w:rsidRPr="00A4243D" w:rsidRDefault="00900DDB" w:rsidP="00C230AB">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00DDB" w:rsidRDefault="00900DDB" w:rsidP="00C230AB">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333"/>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AE7182" w:rsidRDefault="00900DDB" w:rsidP="00C716BF">
            <w:pPr>
              <w:pStyle w:val="Tekstkomentarza"/>
              <w:numPr>
                <w:ilvl w:val="0"/>
                <w:numId w:val="65"/>
              </w:numPr>
              <w:jc w:val="both"/>
              <w:rPr>
                <w:rFonts w:ascii="Arial" w:hAnsi="Arial" w:cs="Arial"/>
                <w:sz w:val="18"/>
                <w:szCs w:val="18"/>
              </w:rPr>
            </w:pPr>
            <w:r w:rsidRPr="00553950">
              <w:rPr>
                <w:rFonts w:ascii="Arial" w:hAnsi="Arial" w:cs="Arial"/>
                <w:sz w:val="18"/>
                <w:szCs w:val="18"/>
              </w:rPr>
              <w:t>Wnioskodawca jest zobligowany do stosowania stawek jednostkowych zgodnie z zapisami Regulaminu</w:t>
            </w:r>
            <w:r w:rsidRPr="00AE7182">
              <w:rPr>
                <w:rFonts w:ascii="Arial" w:hAnsi="Arial" w:cs="Arial"/>
                <w:sz w:val="18"/>
                <w:szCs w:val="18"/>
              </w:rPr>
              <w:t>.</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spacing w:line="276" w:lineRule="auto"/>
              <w:jc w:val="both"/>
              <w:rPr>
                <w:rFonts w:ascii="Arial" w:hAnsi="Arial" w:cs="Arial"/>
                <w:sz w:val="18"/>
                <w:szCs w:val="18"/>
              </w:rPr>
            </w:pPr>
            <w:r>
              <w:rPr>
                <w:rFonts w:ascii="Arial" w:hAnsi="Arial" w:cs="Arial"/>
                <w:sz w:val="18"/>
                <w:szCs w:val="18"/>
              </w:rPr>
              <w:t>Kryterium obliguje projektodawców do r</w:t>
            </w:r>
            <w:r w:rsidRPr="009F181D">
              <w:rPr>
                <w:rFonts w:ascii="Arial" w:hAnsi="Arial" w:cs="Arial"/>
                <w:sz w:val="18"/>
                <w:szCs w:val="18"/>
              </w:rPr>
              <w:t>ozliczeni</w:t>
            </w:r>
            <w:r>
              <w:rPr>
                <w:rFonts w:ascii="Arial" w:hAnsi="Arial" w:cs="Arial"/>
                <w:sz w:val="18"/>
                <w:szCs w:val="18"/>
              </w:rPr>
              <w:t>a</w:t>
            </w:r>
            <w:r w:rsidRPr="009F181D">
              <w:rPr>
                <w:rFonts w:ascii="Arial" w:hAnsi="Arial" w:cs="Arial"/>
                <w:sz w:val="18"/>
                <w:szCs w:val="18"/>
              </w:rPr>
              <w:t xml:space="preserve"> kosztów wsparcia uczestników za pomocą stawek jednostkowych</w:t>
            </w:r>
            <w:r>
              <w:rPr>
                <w:rFonts w:ascii="Arial" w:hAnsi="Arial" w:cs="Arial"/>
                <w:sz w:val="18"/>
                <w:szCs w:val="18"/>
              </w:rPr>
              <w:t>. Wprowadzenie kryterium jest</w:t>
            </w:r>
            <w:r w:rsidRPr="009F181D">
              <w:rPr>
                <w:rFonts w:ascii="Arial" w:hAnsi="Arial" w:cs="Arial"/>
                <w:sz w:val="18"/>
                <w:szCs w:val="18"/>
              </w:rPr>
              <w:t xml:space="preserve"> uzasadnione</w:t>
            </w:r>
            <w:r>
              <w:rPr>
                <w:rFonts w:ascii="Arial" w:hAnsi="Arial" w:cs="Arial"/>
                <w:sz w:val="18"/>
                <w:szCs w:val="18"/>
              </w:rPr>
              <w:t xml:space="preserve"> </w:t>
            </w:r>
            <w:r w:rsidRPr="009F181D">
              <w:rPr>
                <w:rFonts w:ascii="Arial" w:hAnsi="Arial" w:cs="Arial"/>
                <w:sz w:val="18"/>
                <w:szCs w:val="18"/>
              </w:rPr>
              <w:t>faktem kierowania do jednej osoby licznych działań aktywizujących tę osobę na rynku pracy</w:t>
            </w:r>
            <w:r>
              <w:rPr>
                <w:rFonts w:ascii="Arial" w:hAnsi="Arial" w:cs="Arial"/>
                <w:sz w:val="18"/>
                <w:szCs w:val="18"/>
              </w:rPr>
              <w:t xml:space="preserve">. Działania te </w:t>
            </w:r>
            <w:r w:rsidRPr="009F181D">
              <w:rPr>
                <w:rFonts w:ascii="Arial" w:hAnsi="Arial" w:cs="Arial"/>
                <w:sz w:val="18"/>
                <w:szCs w:val="18"/>
              </w:rPr>
              <w:t>mają na celu poprawę sytuacji</w:t>
            </w:r>
            <w:r>
              <w:rPr>
                <w:rFonts w:ascii="Arial" w:hAnsi="Arial" w:cs="Arial"/>
                <w:sz w:val="18"/>
                <w:szCs w:val="18"/>
              </w:rPr>
              <w:t xml:space="preserve"> osób objętych wsparciem</w:t>
            </w:r>
            <w:r w:rsidRPr="009F181D">
              <w:rPr>
                <w:rFonts w:ascii="Arial" w:hAnsi="Arial" w:cs="Arial"/>
                <w:sz w:val="18"/>
                <w:szCs w:val="18"/>
              </w:rPr>
              <w:t xml:space="preserve"> </w:t>
            </w:r>
            <w:r>
              <w:rPr>
                <w:rFonts w:ascii="Arial" w:hAnsi="Arial" w:cs="Arial"/>
                <w:sz w:val="18"/>
                <w:szCs w:val="18"/>
              </w:rPr>
              <w:t>w projekcie i wiążą się z występowaniem różnych kategorii</w:t>
            </w:r>
            <w:r w:rsidRPr="009F181D">
              <w:rPr>
                <w:rFonts w:ascii="Arial" w:hAnsi="Arial" w:cs="Arial"/>
                <w:sz w:val="18"/>
                <w:szCs w:val="18"/>
              </w:rPr>
              <w:t xml:space="preserve"> poszczególnych kosztów</w:t>
            </w:r>
            <w:r>
              <w:rPr>
                <w:rFonts w:ascii="Arial" w:hAnsi="Arial" w:cs="Arial"/>
                <w:sz w:val="18"/>
                <w:szCs w:val="18"/>
              </w:rPr>
              <w:t xml:space="preserve"> w ramach udziału w projekcie</w:t>
            </w:r>
          </w:p>
          <w:p w:rsidR="00900DDB" w:rsidRDefault="00900DDB" w:rsidP="00C230AB">
            <w:pPr>
              <w:spacing w:line="276" w:lineRule="auto"/>
              <w:jc w:val="both"/>
              <w:rPr>
                <w:rFonts w:ascii="Arial" w:hAnsi="Arial" w:cs="Arial"/>
                <w:sz w:val="18"/>
                <w:szCs w:val="18"/>
              </w:rPr>
            </w:pPr>
            <w:r w:rsidRPr="009F181D">
              <w:rPr>
                <w:rFonts w:ascii="Arial" w:hAnsi="Arial" w:cs="Arial"/>
                <w:sz w:val="18"/>
                <w:szCs w:val="18"/>
              </w:rPr>
              <w:t>Z uwagi na powyższe, zasadne jest wprowadzenie stawek jednostkowych w celu</w:t>
            </w:r>
            <w:r>
              <w:rPr>
                <w:rFonts w:ascii="Arial" w:hAnsi="Arial" w:cs="Arial"/>
                <w:sz w:val="18"/>
                <w:szCs w:val="18"/>
              </w:rPr>
              <w:t xml:space="preserve"> </w:t>
            </w:r>
            <w:r w:rsidRPr="009F181D">
              <w:rPr>
                <w:rFonts w:ascii="Arial" w:hAnsi="Arial" w:cs="Arial"/>
                <w:sz w:val="18"/>
                <w:szCs w:val="18"/>
              </w:rPr>
              <w:t xml:space="preserve">koncentracji wysiłków </w:t>
            </w:r>
            <w:r>
              <w:rPr>
                <w:rFonts w:ascii="Arial" w:hAnsi="Arial" w:cs="Arial"/>
                <w:sz w:val="18"/>
                <w:szCs w:val="18"/>
              </w:rPr>
              <w:t>projektodawcy</w:t>
            </w:r>
            <w:r w:rsidRPr="009F181D">
              <w:rPr>
                <w:rFonts w:ascii="Arial" w:hAnsi="Arial" w:cs="Arial"/>
                <w:sz w:val="18"/>
                <w:szCs w:val="18"/>
              </w:rPr>
              <w:t xml:space="preserve"> w ramach projektu na osiąganiu jego rezultatów oraz ułatwienia mu</w:t>
            </w:r>
            <w:r>
              <w:rPr>
                <w:rFonts w:ascii="Arial" w:hAnsi="Arial" w:cs="Arial"/>
                <w:sz w:val="18"/>
                <w:szCs w:val="18"/>
              </w:rPr>
              <w:t xml:space="preserve"> </w:t>
            </w:r>
            <w:r w:rsidRPr="009F181D">
              <w:rPr>
                <w:rFonts w:ascii="Arial" w:hAnsi="Arial" w:cs="Arial"/>
                <w:sz w:val="18"/>
                <w:szCs w:val="18"/>
              </w:rPr>
              <w:t>rozliczania kosztów wsparcia</w:t>
            </w:r>
            <w:r>
              <w:rPr>
                <w:rFonts w:ascii="Arial" w:hAnsi="Arial" w:cs="Arial"/>
                <w:sz w:val="18"/>
                <w:szCs w:val="18"/>
              </w:rPr>
              <w:t xml:space="preserve"> w odniesieniu do uczestnika.</w:t>
            </w:r>
          </w:p>
          <w:p w:rsidR="00900DDB" w:rsidRDefault="00900DDB" w:rsidP="00C230AB">
            <w:pPr>
              <w:spacing w:line="276" w:lineRule="auto"/>
              <w:jc w:val="both"/>
              <w:rPr>
                <w:rFonts w:ascii="Arial" w:hAnsi="Arial" w:cs="Arial"/>
                <w:sz w:val="18"/>
                <w:szCs w:val="18"/>
              </w:rPr>
            </w:pPr>
          </w:p>
          <w:p w:rsidR="00900DDB" w:rsidRDefault="00900DDB" w:rsidP="00C230AB">
            <w:pPr>
              <w:spacing w:line="276" w:lineRule="auto"/>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Pr="009F181D" w:rsidRDefault="00900DDB" w:rsidP="00C230AB">
            <w:pPr>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Pr>
                <w:rFonts w:ascii="Arial" w:hAnsi="Arial" w:cs="Arial"/>
                <w:sz w:val="18"/>
                <w:szCs w:val="18"/>
              </w:rPr>
              <w:t>Uzasadnienie:</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4357CD" w:rsidRDefault="00900DDB" w:rsidP="00C230AB">
            <w:pPr>
              <w:spacing w:before="40" w:after="40"/>
              <w:ind w:left="399" w:hanging="399"/>
              <w:contextualSpacing/>
              <w:jc w:val="both"/>
              <w:rPr>
                <w:rFonts w:ascii="Arial" w:hAnsi="Arial" w:cs="Arial"/>
                <w:sz w:val="18"/>
                <w:szCs w:val="18"/>
              </w:rPr>
            </w:pPr>
            <w:r>
              <w:rPr>
                <w:rFonts w:ascii="Arial" w:hAnsi="Arial" w:cs="Arial"/>
                <w:sz w:val="18"/>
                <w:szCs w:val="18"/>
              </w:rPr>
              <w:t>3.</w:t>
            </w:r>
            <w:r>
              <w:t xml:space="preserve"> </w:t>
            </w:r>
            <w:r w:rsidRPr="004357CD">
              <w:rPr>
                <w:rFonts w:ascii="Arial" w:hAnsi="Arial" w:cs="Arial"/>
                <w:sz w:val="18"/>
                <w:szCs w:val="18"/>
              </w:rPr>
              <w:t>Projekt jest skierowany do grup docelowych z obszaru województwa zachodniopomorskiego (uczących się, pracujących lub zamieszkujących na obszarze województwa zachodniopomorskiego w rozumieniu przepisów Kodeksu Cywilnego).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E14BDE" w:rsidRDefault="00900DDB" w:rsidP="00C230AB">
            <w:pPr>
              <w:autoSpaceDE w:val="0"/>
              <w:autoSpaceDN w:val="0"/>
              <w:adjustRightInd w:val="0"/>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00DDB" w:rsidRDefault="00900DDB" w:rsidP="00C230AB">
            <w:pPr>
              <w:pStyle w:val="Default"/>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 zawodowej</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biernych zawodowo oraz z innych grup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00DDB" w:rsidRDefault="00900DDB" w:rsidP="00C230AB">
            <w:pPr>
              <w:spacing w:line="276" w:lineRule="auto"/>
              <w:jc w:val="both"/>
              <w:rPr>
                <w:rFonts w:ascii="Arial" w:hAnsi="Arial" w:cs="Arial"/>
                <w:spacing w:val="-4"/>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Default="00900DDB" w:rsidP="00C230AB">
            <w:pPr>
              <w:spacing w:before="120" w:after="120"/>
              <w:jc w:val="both"/>
              <w:rPr>
                <w:rFonts w:ascii="Arial" w:hAnsi="Arial" w:cs="Arial"/>
                <w:sz w:val="18"/>
                <w:szCs w:val="18"/>
              </w:rPr>
            </w:pPr>
            <w:r w:rsidRPr="007A5038">
              <w:rPr>
                <w:rFonts w:ascii="Arial" w:hAnsi="Arial" w:cs="Arial"/>
                <w:sz w:val="18"/>
                <w:szCs w:val="18"/>
              </w:rPr>
              <w:t>4. Uczestnikami projektu (grupą docelową) są:</w:t>
            </w:r>
          </w:p>
          <w:p w:rsidR="00900DDB" w:rsidRPr="007A5038" w:rsidRDefault="00900DDB" w:rsidP="00C230AB">
            <w:pPr>
              <w:spacing w:before="120" w:after="120"/>
              <w:ind w:left="214"/>
              <w:jc w:val="both"/>
              <w:rPr>
                <w:rFonts w:ascii="Arial" w:hAnsi="Arial" w:cs="Arial"/>
                <w:sz w:val="18"/>
                <w:szCs w:val="18"/>
              </w:rPr>
            </w:pPr>
            <w:r>
              <w:rPr>
                <w:rFonts w:ascii="Arial" w:hAnsi="Arial" w:cs="Arial"/>
                <w:sz w:val="18"/>
                <w:szCs w:val="18"/>
              </w:rPr>
              <w:t>a) obligatoryjnie:</w:t>
            </w:r>
          </w:p>
          <w:p w:rsidR="00900DDB"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bierne zawodowo i</w:t>
            </w:r>
            <w:r>
              <w:rPr>
                <w:rFonts w:ascii="Arial" w:hAnsi="Arial" w:cs="Arial"/>
                <w:sz w:val="18"/>
                <w:szCs w:val="18"/>
              </w:rPr>
              <w:t>/lub</w:t>
            </w:r>
            <w:r w:rsidRPr="007A5038">
              <w:rPr>
                <w:rFonts w:ascii="Arial" w:hAnsi="Arial" w:cs="Arial"/>
                <w:sz w:val="18"/>
                <w:szCs w:val="18"/>
              </w:rPr>
              <w:t xml:space="preserve"> bezrobotne niezarejestrowane w PUP, znajdujące się w szczególnie trudnej sytuacji na rynku pracy </w:t>
            </w:r>
            <w:proofErr w:type="spellStart"/>
            <w:r w:rsidRPr="007A5038">
              <w:rPr>
                <w:rFonts w:ascii="Arial" w:hAnsi="Arial" w:cs="Arial"/>
                <w:sz w:val="18"/>
                <w:szCs w:val="18"/>
              </w:rPr>
              <w:t>tj</w:t>
            </w:r>
            <w:proofErr w:type="spellEnd"/>
            <w:r w:rsidRPr="007A5038">
              <w:rPr>
                <w:rFonts w:ascii="Arial" w:hAnsi="Arial" w:cs="Arial"/>
                <w:sz w:val="18"/>
                <w:szCs w:val="18"/>
              </w:rPr>
              <w:t>: osoby w wieku 50 lat i więcej, kobiety, osoby z niepełnosprawnościami, osoby długotrwale bezrobotne, osoby o niskich kwalifikacjach, które stanowią nie mniej niż 60% uczestników projektu;</w:t>
            </w:r>
          </w:p>
          <w:p w:rsidR="00900DDB" w:rsidRPr="007A5038" w:rsidRDefault="00900DDB" w:rsidP="00C230AB">
            <w:pPr>
              <w:spacing w:before="120" w:after="120"/>
              <w:ind w:left="399" w:hanging="142"/>
              <w:jc w:val="both"/>
              <w:rPr>
                <w:rFonts w:ascii="Arial" w:hAnsi="Arial" w:cs="Arial"/>
                <w:sz w:val="18"/>
                <w:szCs w:val="18"/>
              </w:rPr>
            </w:pPr>
            <w:r>
              <w:rPr>
                <w:rFonts w:ascii="Arial" w:hAnsi="Arial" w:cs="Arial"/>
                <w:sz w:val="18"/>
                <w:szCs w:val="18"/>
              </w:rPr>
              <w:t>b) fakultatywnie:</w:t>
            </w:r>
          </w:p>
          <w:p w:rsidR="00900DDB" w:rsidRPr="007A5038"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odchodzące z rolnictwa i</w:t>
            </w:r>
            <w:r>
              <w:rPr>
                <w:rFonts w:ascii="Arial" w:hAnsi="Arial" w:cs="Arial"/>
                <w:sz w:val="18"/>
                <w:szCs w:val="18"/>
              </w:rPr>
              <w:t>/lub</w:t>
            </w:r>
            <w:r w:rsidRPr="007A5038">
              <w:rPr>
                <w:rFonts w:ascii="Arial" w:hAnsi="Arial" w:cs="Arial"/>
                <w:sz w:val="18"/>
                <w:szCs w:val="18"/>
              </w:rPr>
              <w:t xml:space="preserve"> ich rodziny, osoby ubogie pracujące, osoby zatrudnione na umowach krótkoterminowych oraz pracujący w ramach umów cywilno-prawnych, których zarobki nie przekraczają wysokości minimalnego wynagrodzenia, </w:t>
            </w:r>
          </w:p>
          <w:p w:rsidR="00900DDB" w:rsidRPr="007A5038" w:rsidRDefault="00900DDB" w:rsidP="00C230AB">
            <w:pPr>
              <w:ind w:left="399" w:hanging="142"/>
              <w:jc w:val="both"/>
              <w:rPr>
                <w:rFonts w:ascii="Arial" w:hAnsi="Arial" w:cs="Arial"/>
                <w:sz w:val="18"/>
                <w:szCs w:val="18"/>
              </w:rPr>
            </w:pPr>
            <w:r w:rsidRPr="007A5038">
              <w:rPr>
                <w:rFonts w:ascii="Arial" w:hAnsi="Arial" w:cs="Arial"/>
                <w:sz w:val="18"/>
                <w:szCs w:val="18"/>
              </w:rPr>
              <w:t>- osoby bezrobotne niezarejestrowane w PUP - mężczyźni w wieku 30-49 lat, którzy stanowią nie więcej niż 20% bezrobotnych uczestników projektu oraz nie należą do kategorii uczestników wymienionych powyżej</w:t>
            </w:r>
            <w:r>
              <w:rPr>
                <w:rFonts w:ascii="Arial" w:hAnsi="Arial" w:cs="Arial"/>
                <w:sz w:val="18"/>
                <w:szCs w:val="18"/>
              </w:rPr>
              <w:t xml:space="preserve"> w punkcie a i 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7A5038" w:rsidRDefault="00900DDB" w:rsidP="00C230AB">
            <w:pPr>
              <w:spacing w:before="240" w:after="120"/>
              <w:jc w:val="both"/>
              <w:rPr>
                <w:rFonts w:ascii="Arial" w:eastAsia="Calibri" w:hAnsi="Arial" w:cs="Arial"/>
                <w:sz w:val="18"/>
                <w:szCs w:val="18"/>
              </w:rPr>
            </w:pPr>
            <w:r w:rsidRPr="007A5038">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Pr="007A5038" w:rsidRDefault="00900DDB" w:rsidP="00C230AB">
            <w:pPr>
              <w:spacing w:line="276" w:lineRule="auto"/>
              <w:jc w:val="both"/>
              <w:rPr>
                <w:rFonts w:ascii="Arial" w:eastAsiaTheme="minorHAnsi" w:hAnsi="Arial" w:cs="Arial"/>
                <w:sz w:val="18"/>
                <w:szCs w:val="18"/>
                <w:lang w:eastAsia="en-US"/>
              </w:rPr>
            </w:pPr>
            <w:r w:rsidRPr="007A5038">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230AB">
            <w:pPr>
              <w:autoSpaceDE w:val="0"/>
              <w:autoSpaceDN w:val="0"/>
              <w:adjustRightInd w:val="0"/>
              <w:ind w:left="257" w:hanging="257"/>
              <w:jc w:val="both"/>
              <w:rPr>
                <w:rFonts w:ascii="Arial" w:hAnsi="Arial" w:cs="Arial"/>
                <w:bCs/>
                <w:iCs/>
                <w:sz w:val="18"/>
                <w:szCs w:val="18"/>
              </w:rPr>
            </w:pPr>
            <w:r>
              <w:rPr>
                <w:rFonts w:ascii="Arial" w:hAnsi="Arial" w:cs="Arial"/>
                <w:bCs/>
                <w:iCs/>
                <w:sz w:val="18"/>
                <w:szCs w:val="18"/>
              </w:rPr>
              <w:t xml:space="preserve">5. </w:t>
            </w:r>
            <w:r w:rsidRPr="007A5038">
              <w:rPr>
                <w:rFonts w:ascii="Arial" w:eastAsiaTheme="minorHAnsi" w:hAnsi="Arial" w:cs="Arial"/>
                <w:sz w:val="18"/>
                <w:szCs w:val="18"/>
                <w:lang w:eastAsia="en-US"/>
              </w:rPr>
              <w:t>Wskaźnik efektywności zatrudnieniowej w przypadku osób biernych</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lub bezrobotnych niezarejestrowanych w PUP zostanie osiągnięty na</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poziomie określonym w Komunikacie Ministra Rozwoju w sprawie</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wyznaczenia minimalnych poziomów kryterium efektywności</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zatrudnieniowej dla Regionalnych Programów Operacyjnych.</w:t>
            </w:r>
          </w:p>
        </w:tc>
      </w:tr>
      <w:tr w:rsidR="00900DDB" w:rsidTr="00B85677">
        <w:trPr>
          <w:trHeight w:val="2946"/>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D5CC9" w:rsidRDefault="00900DDB" w:rsidP="00C230AB">
            <w:pPr>
              <w:spacing w:before="40" w:after="40"/>
              <w:jc w:val="both"/>
              <w:rPr>
                <w:rFonts w:ascii="Arial" w:hAnsi="Arial" w:cs="Arial"/>
                <w:sz w:val="18"/>
                <w:szCs w:val="18"/>
              </w:rPr>
            </w:pPr>
            <w:r w:rsidRPr="009D5CC9">
              <w:rPr>
                <w:rFonts w:ascii="Arial" w:hAnsi="Arial" w:cs="Arial"/>
                <w:sz w:val="18"/>
                <w:szCs w:val="18"/>
              </w:rPr>
              <w:t>Kryterium to przyczyni się do zapewnienia trwałości zatrudnienia w</w:t>
            </w:r>
            <w:r>
              <w:rPr>
                <w:rFonts w:ascii="Arial" w:hAnsi="Arial" w:cs="Arial"/>
                <w:sz w:val="18"/>
                <w:szCs w:val="18"/>
              </w:rPr>
              <w:t> </w:t>
            </w:r>
            <w:r w:rsidRPr="009D5CC9">
              <w:rPr>
                <w:rFonts w:ascii="Arial" w:hAnsi="Arial" w:cs="Arial"/>
                <w:sz w:val="18"/>
                <w:szCs w:val="18"/>
              </w:rPr>
              <w:t xml:space="preserve">regionie. </w:t>
            </w:r>
          </w:p>
          <w:p w:rsidR="00900DDB" w:rsidRDefault="00900DDB" w:rsidP="00C230AB">
            <w:pPr>
              <w:spacing w:before="40" w:after="40"/>
              <w:jc w:val="both"/>
              <w:rPr>
                <w:rFonts w:ascii="Arial" w:hAnsi="Arial" w:cs="Arial"/>
                <w:sz w:val="18"/>
                <w:szCs w:val="18"/>
              </w:rPr>
            </w:pPr>
            <w:r w:rsidRPr="009D5CC9">
              <w:rPr>
                <w:rFonts w:ascii="Arial" w:hAnsi="Arial" w:cs="Arial"/>
                <w:sz w:val="18"/>
                <w:szCs w:val="18"/>
              </w:rPr>
              <w:t>Spełnienie powyższego kryterium będzie weryfikowane w okresie realizacji projektu i po jego zakończeniu, zgodnie z</w:t>
            </w:r>
            <w:r>
              <w:rPr>
                <w:rFonts w:ascii="Arial" w:hAnsi="Arial" w:cs="Arial"/>
                <w:sz w:val="18"/>
                <w:szCs w:val="18"/>
              </w:rPr>
              <w:t> </w:t>
            </w:r>
            <w:r w:rsidRPr="009D5CC9">
              <w:rPr>
                <w:rFonts w:ascii="Arial" w:hAnsi="Arial" w:cs="Arial"/>
                <w:sz w:val="18"/>
                <w:szCs w:val="18"/>
              </w:rPr>
              <w:t>Wytycznymi w zakresie zasad realizacji przedsięwzięć z udziałem środków Europejskiego Funduszu Społecznego w obszarze rynku pracy na lata 2014-2020, zgodnie z którymi kryterium efektywności zatrudnieniowej odnosi się do odsetka osób, które podjęły pracę w okresie do trzech miesięcy następujących po dniu, w którym zakończyli udział w</w:t>
            </w:r>
            <w:r>
              <w:rPr>
                <w:rFonts w:ascii="Arial" w:hAnsi="Arial" w:cs="Arial"/>
                <w:sz w:val="18"/>
                <w:szCs w:val="18"/>
              </w:rPr>
              <w:t> </w:t>
            </w:r>
            <w:r w:rsidRPr="009D5CC9">
              <w:rPr>
                <w:rFonts w:ascii="Arial" w:hAnsi="Arial" w:cs="Arial"/>
                <w:sz w:val="18"/>
                <w:szCs w:val="18"/>
              </w:rPr>
              <w:t>projekcie.</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716BF">
            <w:pPr>
              <w:pStyle w:val="Akapitzlist"/>
              <w:numPr>
                <w:ilvl w:val="0"/>
                <w:numId w:val="102"/>
              </w:numPr>
              <w:adjustRightInd w:val="0"/>
              <w:contextualSpacing/>
              <w:jc w:val="both"/>
              <w:rPr>
                <w:rFonts w:ascii="Arial" w:hAnsi="Arial" w:cs="Arial"/>
                <w:sz w:val="18"/>
                <w:szCs w:val="18"/>
              </w:rPr>
            </w:pPr>
            <w:r w:rsidRPr="00592DD6">
              <w:rPr>
                <w:rFonts w:ascii="Arial" w:hAnsi="Arial" w:cs="Arial"/>
                <w:sz w:val="18"/>
                <w:szCs w:val="18"/>
              </w:rPr>
              <w:t xml:space="preserve">W przypadku osób pracujących w momencie przystąpienia do projektu, w projekcie zakłada się realizację minimalnego poziomu efektywności zawodowej. Minimalny poziom efektywności zawodowej </w:t>
            </w:r>
            <w:r>
              <w:rPr>
                <w:rFonts w:ascii="Arial" w:hAnsi="Arial" w:cs="Arial"/>
                <w:sz w:val="18"/>
                <w:szCs w:val="18"/>
              </w:rPr>
              <w:t>dla konkursu wynosi 20%.</w:t>
            </w:r>
          </w:p>
        </w:tc>
      </w:tr>
      <w:tr w:rsidR="00900DDB" w:rsidTr="00B85677">
        <w:trPr>
          <w:trHeight w:val="2678"/>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74412" w:rsidRDefault="00900DDB" w:rsidP="00C230AB">
            <w:pPr>
              <w:spacing w:before="240" w:after="120"/>
              <w:jc w:val="both"/>
              <w:rPr>
                <w:rFonts w:ascii="Arial" w:eastAsia="Calibri" w:hAnsi="Arial" w:cs="Arial"/>
                <w:sz w:val="18"/>
                <w:szCs w:val="18"/>
              </w:rPr>
            </w:pPr>
            <w:r w:rsidRPr="00FF77FA">
              <w:rPr>
                <w:rFonts w:ascii="Arial" w:hAnsi="Arial" w:cs="Arial"/>
                <w:sz w:val="18"/>
                <w:szCs w:val="18"/>
              </w:rPr>
              <w:t xml:space="preserve">Celem zastosowania kryterium jest osiągnięcie bardziej efektywnych rezultatów </w:t>
            </w:r>
            <w:r w:rsidRPr="00FF77FA">
              <w:rPr>
                <w:rFonts w:ascii="Arial" w:eastAsia="Calibri" w:hAnsi="Arial" w:cs="Arial"/>
                <w:sz w:val="18"/>
                <w:szCs w:val="18"/>
              </w:rPr>
              <w:t>rozwoju zawodowego oraz poprawy</w:t>
            </w:r>
            <w:r w:rsidRPr="00FF77FA">
              <w:rPr>
                <w:rFonts w:ascii="Myriad Pro" w:eastAsia="Calibri" w:hAnsi="Myriad Pro"/>
              </w:rPr>
              <w:t xml:space="preserve"> </w:t>
            </w:r>
            <w:r w:rsidRPr="00FF77FA">
              <w:rPr>
                <w:rFonts w:ascii="Arial" w:eastAsia="Calibri" w:hAnsi="Arial" w:cs="Arial"/>
                <w:sz w:val="18"/>
                <w:szCs w:val="18"/>
              </w:rPr>
              <w:t>sytuacji na rynku pracy</w:t>
            </w:r>
            <w:r w:rsidRPr="00FF77FA">
              <w:rPr>
                <w:rFonts w:ascii="Myriad Pro" w:eastAsia="Calibri" w:hAnsi="Myriad Pro"/>
              </w:rPr>
              <w:t>.</w:t>
            </w:r>
            <w:r w:rsidRPr="00FF77FA">
              <w:rPr>
                <w:rFonts w:ascii="Arial" w:hAnsi="Arial" w:cs="Arial"/>
                <w:sz w:val="18"/>
                <w:szCs w:val="18"/>
              </w:rPr>
              <w:t xml:space="preserve"> Spełnienie powyższego kryterium będzie weryfikowane w okresie realizacji projektu i po jego zakończeniu, zgodnie z Wytycznymi w zakresie zasad realizacji przedsięwzięć z udziałem środków Europejskiego Funduszu Społecznego w obszarze rynku pracy na lata 2014-2020.</w:t>
            </w:r>
          </w:p>
          <w:p w:rsidR="00900DDB" w:rsidRPr="00004031" w:rsidRDefault="00900DDB" w:rsidP="00C230AB">
            <w:pPr>
              <w:jc w:val="both"/>
              <w:rPr>
                <w:rFonts w:ascii="Arial" w:hAnsi="Arial" w:cs="Arial"/>
                <w:sz w:val="18"/>
                <w:szCs w:val="18"/>
              </w:rPr>
            </w:pPr>
            <w:r w:rsidRPr="00004031">
              <w:rPr>
                <w:rFonts w:ascii="Arial" w:hAnsi="Arial" w:cs="Arial"/>
                <w:sz w:val="18"/>
                <w:szCs w:val="18"/>
              </w:rPr>
              <w:t>Kryterium zostanie zweryfikowane na podstawie treści wniosku o dofinansowanie.</w:t>
            </w:r>
          </w:p>
          <w:p w:rsidR="00900DDB" w:rsidRPr="00004031" w:rsidRDefault="00900DDB" w:rsidP="00C230AB">
            <w:pPr>
              <w:rPr>
                <w:rFonts w:ascii="Arial" w:eastAsiaTheme="minorHAnsi" w:hAnsi="Arial" w:cs="Arial"/>
                <w:sz w:val="18"/>
                <w:szCs w:val="18"/>
                <w:highlight w:val="yellow"/>
                <w:lang w:eastAsia="en-US"/>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r>
              <w:rPr>
                <w:rFonts w:ascii="Arial" w:hAnsi="Arial" w:cs="Arial"/>
                <w:sz w:val="18"/>
                <w:szCs w:val="18"/>
              </w:rPr>
              <w:t>3</w:t>
            </w: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592DD6" w:rsidRDefault="00900DDB" w:rsidP="00C716BF">
            <w:pPr>
              <w:pStyle w:val="Akapitzlist"/>
              <w:numPr>
                <w:ilvl w:val="0"/>
                <w:numId w:val="102"/>
              </w:numPr>
              <w:spacing w:before="40" w:after="40"/>
              <w:contextualSpacing/>
              <w:jc w:val="both"/>
              <w:rPr>
                <w:rFonts w:ascii="Arial" w:hAnsi="Arial" w:cs="Arial"/>
                <w:sz w:val="18"/>
                <w:szCs w:val="18"/>
              </w:rPr>
            </w:pPr>
            <w:r w:rsidRPr="00592DD6">
              <w:rPr>
                <w:rFonts w:ascii="Arial" w:hAnsi="Arial" w:cs="Arial"/>
                <w:sz w:val="18"/>
                <w:szCs w:val="18"/>
              </w:rPr>
              <w:t xml:space="preserve">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w:t>
            </w:r>
            <w:r w:rsidRPr="00592DD6">
              <w:rPr>
                <w:rFonts w:ascii="Arial" w:hAnsi="Arial" w:cs="Arial"/>
                <w:sz w:val="18"/>
                <w:szCs w:val="18"/>
              </w:rPr>
              <w:lastRenderedPageBreak/>
              <w:t>obligatoryjne. Kolejne elementy wsparcia są fakultatywne.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jc w:val="both"/>
              <w:rPr>
                <w:rFonts w:ascii="Arial" w:hAnsi="Arial" w:cs="Arial"/>
                <w:sz w:val="18"/>
                <w:szCs w:val="18"/>
              </w:rPr>
            </w:pPr>
            <w:r w:rsidRPr="00FF77FA">
              <w:rPr>
                <w:rFonts w:ascii="Arial" w:hAnsi="Arial" w:cs="Arial"/>
                <w:sz w:val="18"/>
                <w:szCs w:val="18"/>
              </w:rPr>
              <w:t>Kryterium wpłynie na efektywność wsparcia, poprzez jego kompleksowość, która będzie opierać się na identyfikacji potrzeb osób biernych zawodowo</w:t>
            </w:r>
            <w:r w:rsidRPr="00FF77FA">
              <w:rPr>
                <w:rFonts w:ascii="Myriad Pro" w:eastAsia="Calibri" w:hAnsi="Myriad Pro"/>
              </w:rPr>
              <w:t xml:space="preserve"> </w:t>
            </w:r>
            <w:r w:rsidRPr="00FF77FA">
              <w:rPr>
                <w:rFonts w:ascii="Arial" w:eastAsia="Calibri" w:hAnsi="Arial" w:cs="Arial"/>
                <w:sz w:val="18"/>
                <w:szCs w:val="18"/>
              </w:rPr>
              <w:t xml:space="preserve">i innych grup, które wymagają wsparcia w zakresie poprawy sytuacji na rynku pracy, </w:t>
            </w:r>
            <w:r w:rsidRPr="00FF77FA">
              <w:rPr>
                <w:rFonts w:ascii="Arial" w:hAnsi="Arial" w:cs="Arial"/>
                <w:sz w:val="18"/>
                <w:szCs w:val="18"/>
              </w:rPr>
              <w:t>w tym wsparcia i pomocy w zakresie określania ścieżki zawodowej.</w:t>
            </w:r>
          </w:p>
          <w:p w:rsidR="00900DDB" w:rsidRPr="00FF77FA" w:rsidRDefault="00900DDB" w:rsidP="00C230AB">
            <w:pPr>
              <w:jc w:val="both"/>
              <w:rPr>
                <w:rFonts w:ascii="Arial" w:hAnsi="Arial" w:cs="Arial"/>
                <w:sz w:val="18"/>
                <w:szCs w:val="18"/>
              </w:rPr>
            </w:pPr>
            <w:r w:rsidRPr="00FF77FA">
              <w:rPr>
                <w:rFonts w:ascii="Arial" w:hAnsi="Arial" w:cs="Arial"/>
                <w:sz w:val="18"/>
                <w:szCs w:val="18"/>
              </w:rPr>
              <w:t>Kryterium zostanie zweryfikowane na podstawie treści wniosku o dofinansowanie.</w:t>
            </w:r>
          </w:p>
          <w:p w:rsidR="00900DDB" w:rsidRPr="00FF77FA" w:rsidRDefault="00900DDB" w:rsidP="00C230AB">
            <w:pPr>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1C1E35" w:rsidRDefault="00900DDB" w:rsidP="00C716BF">
            <w:pPr>
              <w:pStyle w:val="Akapitzlist"/>
              <w:numPr>
                <w:ilvl w:val="0"/>
                <w:numId w:val="102"/>
              </w:numPr>
              <w:jc w:val="both"/>
              <w:rPr>
                <w:rFonts w:ascii="Arial" w:hAnsi="Arial" w:cs="Arial"/>
                <w:sz w:val="18"/>
                <w:szCs w:val="18"/>
              </w:rPr>
            </w:pPr>
            <w:r w:rsidRPr="00020105">
              <w:rPr>
                <w:rFonts w:ascii="Arial" w:hAnsi="Arial" w:cs="Arial"/>
                <w:sz w:val="18"/>
                <w:szCs w:val="18"/>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sidR="004703A1">
              <w:rPr>
                <w:rFonts w:ascii="Arial" w:hAnsi="Arial" w:cs="Arial"/>
                <w:sz w:val="18"/>
                <w:szCs w:val="18"/>
              </w:rPr>
              <w:t>.</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Pr="001C1E35"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Pr="00DE5422" w:rsidRDefault="00900DDB" w:rsidP="00C230AB">
            <w:pPr>
              <w:jc w:val="both"/>
              <w:rPr>
                <w:rFonts w:ascii="Arial" w:hAnsi="Arial" w:cs="Arial"/>
                <w:sz w:val="18"/>
                <w:szCs w:val="18"/>
              </w:rPr>
            </w:pPr>
            <w:r w:rsidRPr="00DE5422">
              <w:rPr>
                <w:rFonts w:ascii="Arial" w:hAnsi="Arial" w:cs="Arial"/>
                <w:sz w:val="18"/>
                <w:szCs w:val="18"/>
              </w:rPr>
              <w:t>Celem zastosowania kryterium jest osiągnięcie bardziej efektywnych rezultatów proponowanego wsparcia oraz dostosowanie kwalifikacji i</w:t>
            </w:r>
            <w:r>
              <w:rPr>
                <w:rFonts w:ascii="Arial" w:hAnsi="Arial" w:cs="Arial"/>
                <w:sz w:val="18"/>
                <w:szCs w:val="18"/>
              </w:rPr>
              <w:t> </w:t>
            </w:r>
            <w:r w:rsidRPr="00DE5422">
              <w:rPr>
                <w:rFonts w:ascii="Arial" w:hAnsi="Arial" w:cs="Arial"/>
                <w:sz w:val="18"/>
                <w:szCs w:val="18"/>
              </w:rPr>
              <w:t xml:space="preserve">kompetencji osób pozostających bez zatrudnienia do potrzeb zidentyfikowanych na lokalnym rynku pracy, co w konsekwencji pozwoli na zwiększenie ich szans na podjęcie stałego zatrudnienia. Efektywna </w:t>
            </w:r>
            <w:r>
              <w:rPr>
                <w:rFonts w:ascii="Arial" w:hAnsi="Arial" w:cs="Arial"/>
                <w:sz w:val="18"/>
                <w:szCs w:val="18"/>
              </w:rPr>
              <w:t>realizacja szkoleń</w:t>
            </w:r>
            <w:r w:rsidRPr="00DE5422">
              <w:rPr>
                <w:rFonts w:ascii="Arial" w:hAnsi="Arial" w:cs="Arial"/>
                <w:sz w:val="18"/>
                <w:szCs w:val="18"/>
              </w:rPr>
              <w:t xml:space="preserve"> wpłynie na rzeczywistą poprawę sytuacji uczestników projektu.</w:t>
            </w:r>
          </w:p>
          <w:p w:rsidR="00900DDB" w:rsidRPr="001C1E35"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1C1E35"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top w:val="single" w:sz="6" w:space="0" w:color="auto"/>
            </w:tcBorders>
            <w:vAlign w:val="center"/>
          </w:tcPr>
          <w:p w:rsidR="00900DDB" w:rsidRPr="001C1E35"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F824D4" w:rsidRDefault="00900DDB" w:rsidP="00C716BF">
            <w:pPr>
              <w:pStyle w:val="Akapitzlist"/>
              <w:numPr>
                <w:ilvl w:val="0"/>
                <w:numId w:val="102"/>
              </w:numPr>
              <w:jc w:val="both"/>
              <w:rPr>
                <w:rFonts w:ascii="Arial" w:hAnsi="Arial" w:cs="Arial"/>
                <w:sz w:val="18"/>
                <w:szCs w:val="18"/>
              </w:rPr>
            </w:pPr>
            <w:r w:rsidRPr="00F824D4">
              <w:rPr>
                <w:rFonts w:ascii="Arial" w:hAnsi="Arial" w:cs="Arial"/>
                <w:sz w:val="18"/>
                <w:szCs w:val="18"/>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Kryterium ma na celu zapewnić wysoką jakość usług szkoleniowych, która w sposób praktyczny i formalny podwyższy kwalifikacje zawodowe uczestników projektu zgodnie z ustalonymi dla danej kwalifikacji wymaganiami, których osiągnięcie zostało sprawdzone w walidacji oraz formalnie potwierdzone przez instytucję uprawnioną do certyfikowania, zgodnie z interpretacją MR z dnia 26.04.2016 r. </w:t>
            </w:r>
            <w:r w:rsidRPr="00F824D4">
              <w:rPr>
                <w:rFonts w:ascii="Arial" w:hAnsi="Arial" w:cs="Arial"/>
                <w:i/>
                <w:sz w:val="18"/>
                <w:szCs w:val="18"/>
              </w:rPr>
              <w:t>Podstawowe informacje dotyczące uzyskania kwalifikacji w ramach projektów współfinansowanych z EFS</w:t>
            </w:r>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t>
            </w:r>
            <w:r w:rsidRPr="00F824D4">
              <w:rPr>
                <w:rFonts w:ascii="Arial" w:hAnsi="Arial" w:cs="Arial"/>
                <w:sz w:val="18"/>
                <w:szCs w:val="18"/>
              </w:rPr>
              <w:lastRenderedPageBreak/>
              <w:t>wszystkich wymaganych etapów:</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grupy docelowej do objęcia wsparciem oraz wybranie obszaru interwencji EFS, który będzie poddany ocenie;</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standardów wymagań tj. efektów uczenia się, które osiągną uczestnicy w wyniku przeprowadzonych działań projektowych,</w:t>
            </w:r>
          </w:p>
          <w:p w:rsidR="00900DDB" w:rsidRPr="00F824D4" w:rsidRDefault="00900DDB" w:rsidP="00C230AB">
            <w:pPr>
              <w:jc w:val="both"/>
              <w:rPr>
                <w:rFonts w:ascii="Arial" w:hAnsi="Arial" w:cs="Arial"/>
                <w:sz w:val="18"/>
                <w:szCs w:val="18"/>
              </w:rPr>
            </w:pPr>
            <w:r w:rsidRPr="00F824D4">
              <w:rPr>
                <w:rFonts w:ascii="Arial" w:hAnsi="Arial" w:cs="Arial"/>
                <w:sz w:val="18"/>
                <w:szCs w:val="18"/>
              </w:rPr>
              <w:t>- weryfikację nabycia kompetencji przeprowadzoną na podstawie kryteriów oceny po zakończeniu wsparcia udzielanego danej osobie  (np. egzamin, test, rozmowa oceniająca, etc);</w:t>
            </w:r>
          </w:p>
          <w:p w:rsidR="00900DDB" w:rsidRPr="00F824D4" w:rsidRDefault="00900DDB" w:rsidP="00C230AB">
            <w:pPr>
              <w:jc w:val="both"/>
              <w:rPr>
                <w:rFonts w:ascii="Arial" w:hAnsi="Arial" w:cs="Arial"/>
                <w:sz w:val="18"/>
                <w:szCs w:val="18"/>
              </w:rPr>
            </w:pPr>
            <w:r w:rsidRPr="00F824D4">
              <w:rPr>
                <w:rFonts w:ascii="Arial" w:hAnsi="Arial" w:cs="Arial"/>
                <w:sz w:val="18"/>
                <w:szCs w:val="18"/>
              </w:rPr>
              <w:t>- porównanie uzyskanych wyników oceny ze standardem wymagań.</w:t>
            </w:r>
          </w:p>
          <w:p w:rsidR="00900DDB" w:rsidRPr="00F824D4" w:rsidRDefault="00900DDB" w:rsidP="00C230AB">
            <w:pPr>
              <w:jc w:val="both"/>
              <w:rPr>
                <w:rFonts w:ascii="Arial" w:hAnsi="Arial" w:cs="Arial"/>
                <w:sz w:val="18"/>
                <w:szCs w:val="18"/>
              </w:rPr>
            </w:pPr>
          </w:p>
          <w:p w:rsidR="00900DDB" w:rsidRPr="00F824D4" w:rsidRDefault="00900DDB" w:rsidP="00C230AB">
            <w:pPr>
              <w:jc w:val="both"/>
              <w:rPr>
                <w:rFonts w:ascii="Arial" w:hAnsi="Arial" w:cs="Arial"/>
                <w:sz w:val="18"/>
                <w:szCs w:val="18"/>
              </w:rPr>
            </w:pPr>
            <w:r w:rsidRPr="00F824D4">
              <w:rPr>
                <w:rFonts w:ascii="Arial" w:hAnsi="Arial" w:cs="Arial"/>
                <w:sz w:val="18"/>
                <w:szCs w:val="18"/>
              </w:rPr>
              <w:t>Kryterium zostanie zweryfikowane na podstawie treści wniosku o dofinansowanie.</w:t>
            </w:r>
          </w:p>
          <w:p w:rsidR="00900DDB" w:rsidRPr="004357CD" w:rsidRDefault="00900DDB" w:rsidP="00C230AB">
            <w:pPr>
              <w:rPr>
                <w:rFonts w:ascii="Arial" w:hAnsi="Arial" w:cs="Arial"/>
                <w:sz w:val="18"/>
                <w:szCs w:val="18"/>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2b, 3b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Udzielone wsparcie dla bezrobotnych mężczyzn niezarejestrowanych w PUP w wieku 30-49 lat prowadzi do:</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kompetencji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kompetencji.</w:t>
            </w:r>
          </w:p>
          <w:p w:rsidR="00900DDB" w:rsidRPr="0092251A" w:rsidRDefault="00900DDB" w:rsidP="00C230AB">
            <w:pPr>
              <w:jc w:val="both"/>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E641B2" w:rsidRDefault="00900DDB" w:rsidP="00C230AB">
            <w:pPr>
              <w:spacing w:before="240" w:after="120"/>
              <w:jc w:val="both"/>
              <w:rPr>
                <w:rFonts w:ascii="Arial" w:eastAsia="Calibri" w:hAnsi="Arial" w:cs="Arial"/>
                <w:sz w:val="18"/>
                <w:szCs w:val="18"/>
              </w:rPr>
            </w:pPr>
            <w:r w:rsidRPr="001B6080">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Default="00900DDB" w:rsidP="00C230AB">
            <w:pPr>
              <w:jc w:val="both"/>
              <w:rPr>
                <w:rFonts w:ascii="Arial" w:hAnsi="Arial" w:cs="Arial"/>
                <w:sz w:val="18"/>
                <w:szCs w:val="18"/>
              </w:rPr>
            </w:pP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753543" w:rsidRDefault="00900DDB" w:rsidP="00C716BF">
            <w:pPr>
              <w:pStyle w:val="Akapitzlist"/>
              <w:numPr>
                <w:ilvl w:val="0"/>
                <w:numId w:val="102"/>
              </w:numPr>
              <w:jc w:val="both"/>
              <w:rPr>
                <w:rFonts w:ascii="Arial" w:hAnsi="Arial" w:cs="Arial"/>
                <w:sz w:val="18"/>
                <w:szCs w:val="18"/>
              </w:rPr>
            </w:pPr>
            <w:r w:rsidRPr="00045334">
              <w:rPr>
                <w:rFonts w:ascii="Arial" w:hAnsi="Arial" w:cs="Arial"/>
                <w:sz w:val="18"/>
                <w:szCs w:val="18"/>
              </w:rPr>
              <w:t>W przypadku zdiagnozowania potrzeb osoby z niepełnosprawnościami obligatoryjnie zapewniane jest wsparcie trenera pracy realizującego działania w</w:t>
            </w:r>
            <w:r>
              <w:rPr>
                <w:rFonts w:ascii="Arial" w:hAnsi="Arial" w:cs="Arial"/>
                <w:sz w:val="18"/>
                <w:szCs w:val="18"/>
              </w:rPr>
              <w:t> </w:t>
            </w:r>
            <w:r w:rsidRPr="00045334">
              <w:rPr>
                <w:rFonts w:ascii="Arial" w:hAnsi="Arial" w:cs="Arial"/>
                <w:sz w:val="18"/>
                <w:szCs w:val="18"/>
              </w:rPr>
              <w:t>zakresie zatrudnienia wspomaganego.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przyczyni się do zwiększenia zatrudnienia osób z niepełnosprawnościami, poprzez profesjonalne wsparcie tych osób przez trenera pracy. Projektodawca musi zaplanować  wsparcie w postaci trenera pracy w przypadku zdiagnozowania takiej potrzeby u osoby z niepełnosprawnością i informacja taka musi zostać ujęta we wniosku o dofinansowanie. W przypadku braku możliwości zdiagnozowania takich potrzeb na etapie konstruowania założeń projektu Projektodawca musi zawrzeć we wniosku o dofinansowanie  deklarację zapewnienia takiego wsparcia w razie wystąpienia takiej potrzeby. </w:t>
            </w:r>
          </w:p>
          <w:p w:rsidR="00900DDB" w:rsidRPr="001B6080" w:rsidRDefault="00900DDB" w:rsidP="00C230AB">
            <w:pPr>
              <w:spacing w:before="240" w:after="120"/>
              <w:jc w:val="both"/>
              <w:rPr>
                <w:rFonts w:ascii="Arial" w:hAnsi="Arial" w:cs="Arial"/>
                <w:sz w:val="18"/>
                <w:szCs w:val="18"/>
              </w:rPr>
            </w:pPr>
            <w:r>
              <w:rPr>
                <w:rFonts w:ascii="Arial" w:hAnsi="Arial" w:cs="Arial"/>
                <w:sz w:val="18"/>
                <w:szCs w:val="18"/>
              </w:rPr>
              <w:lastRenderedPageBreak/>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tcBorders>
              <w:top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2,3 </w:t>
            </w:r>
          </w:p>
        </w:tc>
      </w:tr>
      <w:tr w:rsidR="00900DDB" w:rsidRPr="0092251A"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 xml:space="preserve">Projektodawca </w:t>
            </w:r>
            <w:r w:rsidRPr="00C6041F" w:rsidDel="00094346">
              <w:rPr>
                <w:rFonts w:ascii="Arial" w:hAnsi="Arial" w:cs="Arial"/>
                <w:sz w:val="18"/>
                <w:szCs w:val="18"/>
              </w:rPr>
              <w:t>wniesie wkład własn</w:t>
            </w:r>
            <w:r w:rsidRPr="00C6041F">
              <w:rPr>
                <w:rFonts w:ascii="Arial" w:hAnsi="Arial" w:cs="Arial"/>
                <w:sz w:val="18"/>
                <w:szCs w:val="18"/>
              </w:rPr>
              <w:t>y</w:t>
            </w:r>
            <w:r w:rsidRPr="00C6041F" w:rsidDel="00094346">
              <w:rPr>
                <w:rFonts w:ascii="Arial" w:hAnsi="Arial" w:cs="Arial"/>
                <w:sz w:val="18"/>
                <w:szCs w:val="18"/>
              </w:rPr>
              <w:t xml:space="preserve"> </w:t>
            </w:r>
            <w:r w:rsidRPr="00C6041F">
              <w:rPr>
                <w:rFonts w:ascii="Arial" w:hAnsi="Arial" w:cs="Arial"/>
                <w:sz w:val="18"/>
                <w:szCs w:val="18"/>
              </w:rPr>
              <w:t xml:space="preserve">w wysokości nie mniejszej niż </w:t>
            </w:r>
            <w:r>
              <w:rPr>
                <w:rFonts w:ascii="Arial" w:hAnsi="Arial" w:cs="Arial"/>
                <w:sz w:val="18"/>
                <w:szCs w:val="18"/>
              </w:rPr>
              <w:t>5%</w:t>
            </w:r>
            <w:r w:rsidRPr="00CC2E06">
              <w:rPr>
                <w:rFonts w:ascii="Arial" w:hAnsi="Arial" w:cs="Arial"/>
                <w:sz w:val="18"/>
                <w:szCs w:val="18"/>
              </w:rPr>
              <w:t xml:space="preserve"> </w:t>
            </w:r>
            <w:r>
              <w:rPr>
                <w:rFonts w:ascii="Arial" w:hAnsi="Arial" w:cs="Arial"/>
                <w:sz w:val="18"/>
                <w:szCs w:val="18"/>
              </w:rPr>
              <w:t>wartości projektu, zgodnie z zapisami zawartymi</w:t>
            </w:r>
            <w:r w:rsidRPr="00C6041F">
              <w:rPr>
                <w:rFonts w:ascii="Arial" w:hAnsi="Arial" w:cs="Arial"/>
                <w:sz w:val="18"/>
                <w:szCs w:val="18"/>
              </w:rPr>
              <w:t xml:space="preserve"> w Szczegółowym Opisie Osi Priorytetowych Regionalnego Programu Operacyjnego Województwa Zachodniopomorskiego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Pr="004357CD" w:rsidRDefault="00900DDB" w:rsidP="00C230AB">
            <w:pPr>
              <w:rPr>
                <w:rFonts w:ascii="Arial" w:hAnsi="Arial" w:cs="Arial"/>
                <w:sz w:val="18"/>
                <w:szCs w:val="18"/>
              </w:rPr>
            </w:pPr>
            <w:r w:rsidRPr="004357CD">
              <w:rPr>
                <w:rFonts w:ascii="Arial" w:hAnsi="Arial" w:cs="Arial"/>
                <w:sz w:val="18"/>
                <w:szCs w:val="18"/>
              </w:rPr>
              <w:t>Uzasadnienie:</w:t>
            </w:r>
          </w:p>
        </w:tc>
        <w:tc>
          <w:tcPr>
            <w:tcW w:w="1485" w:type="pct"/>
            <w:gridSpan w:val="7"/>
            <w:vAlign w:val="center"/>
          </w:tcPr>
          <w:p w:rsidR="00900DDB" w:rsidRPr="00A4243D" w:rsidRDefault="00900DDB" w:rsidP="00C230AB">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 na rz</w:t>
            </w:r>
            <w:r>
              <w:rPr>
                <w:rFonts w:ascii="Arial" w:hAnsi="Arial" w:cs="Arial"/>
                <w:sz w:val="18"/>
                <w:szCs w:val="18"/>
              </w:rPr>
              <w:t xml:space="preserve">ecz budowania trwałych efektów </w:t>
            </w:r>
            <w:r w:rsidRPr="00A4243D">
              <w:rPr>
                <w:rFonts w:ascii="Arial" w:hAnsi="Arial" w:cs="Arial"/>
                <w:sz w:val="18"/>
                <w:szCs w:val="18"/>
              </w:rP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 xml:space="preserve"> w</w:t>
            </w:r>
            <w:r>
              <w:rPr>
                <w:rFonts w:ascii="Arial" w:hAnsi="Arial" w:cs="Arial"/>
                <w:sz w:val="18"/>
                <w:szCs w:val="18"/>
              </w:rPr>
              <w:t> </w:t>
            </w:r>
            <w:r w:rsidRPr="00A4243D">
              <w:rPr>
                <w:rFonts w:ascii="Arial" w:hAnsi="Arial" w:cs="Arial"/>
                <w:sz w:val="18"/>
                <w:szCs w:val="18"/>
              </w:rPr>
              <w:t>budżecie projektu EFS w ramach wkładu własnego.</w:t>
            </w:r>
          </w:p>
          <w:p w:rsidR="00900DDB" w:rsidRDefault="00900DDB" w:rsidP="00C230AB">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 </w:t>
            </w:r>
            <w:r w:rsidRPr="00A4243D">
              <w:rPr>
                <w:rFonts w:ascii="Arial" w:hAnsi="Arial" w:cs="Arial"/>
                <w:sz w:val="18"/>
                <w:szCs w:val="18"/>
              </w:rPr>
              <w:br/>
              <w:t xml:space="preserve">w finansowaniu projektu zwiększy </w:t>
            </w:r>
            <w:r>
              <w:rPr>
                <w:rFonts w:ascii="Arial" w:hAnsi="Arial" w:cs="Arial"/>
                <w:sz w:val="18"/>
                <w:szCs w:val="18"/>
              </w:rPr>
              <w:t>jego</w:t>
            </w:r>
            <w:r w:rsidRPr="00A4243D">
              <w:rPr>
                <w:rFonts w:ascii="Arial" w:hAnsi="Arial" w:cs="Arial"/>
                <w:sz w:val="18"/>
                <w:szCs w:val="18"/>
              </w:rPr>
              <w:t xml:space="preserve">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900DDB" w:rsidRDefault="00900DDB" w:rsidP="00C230AB">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900DDB" w:rsidRPr="004357CD"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2</w:t>
            </w:r>
            <w:r>
              <w:rPr>
                <w:rFonts w:ascii="Arial" w:hAnsi="Arial" w:cs="Arial"/>
                <w:sz w:val="18"/>
                <w:szCs w:val="18"/>
              </w:rPr>
              <w:t>, 3</w:t>
            </w:r>
          </w:p>
        </w:tc>
      </w:tr>
      <w:tr w:rsidR="00900DDB" w:rsidTr="00B85677">
        <w:trPr>
          <w:trHeight w:val="221"/>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3A0C10" w:rsidRDefault="00900DDB" w:rsidP="00C716BF">
            <w:pPr>
              <w:pStyle w:val="Akapitzlist"/>
              <w:numPr>
                <w:ilvl w:val="0"/>
                <w:numId w:val="102"/>
              </w:numPr>
              <w:jc w:val="both"/>
              <w:rPr>
                <w:rFonts w:ascii="Arial" w:hAnsi="Arial" w:cs="Arial"/>
                <w:sz w:val="18"/>
                <w:szCs w:val="18"/>
              </w:rPr>
            </w:pPr>
            <w:r w:rsidRPr="003A0C10">
              <w:rPr>
                <w:rFonts w:ascii="Arial" w:hAnsi="Arial" w:cs="Arial"/>
                <w:sz w:val="18"/>
                <w:szCs w:val="18"/>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spacing w:before="240" w:after="120"/>
              <w:jc w:val="both"/>
              <w:rPr>
                <w:rFonts w:ascii="Arial" w:hAnsi="Arial" w:cs="Arial"/>
                <w:sz w:val="18"/>
                <w:szCs w:val="18"/>
              </w:rPr>
            </w:pPr>
            <w:r w:rsidRPr="00FF77FA">
              <w:rPr>
                <w:rFonts w:ascii="Arial" w:hAnsi="Arial" w:cs="Arial"/>
                <w:sz w:val="18"/>
                <w:szCs w:val="18"/>
              </w:rPr>
              <w:t>Kryterium zgodne z rekomendacjami  Wytycznych w zakresie zasad realizacji przedsięwzięć z udziałem środków Europejskiego Funduszu Społecznego w obszarze rynku pracy na lata 2014-2020. Kryterium zapewni wymianę informacji w zakresie wsparcia udzielonego uczestnikom lub potencjalnym uczestnikom projektów.</w:t>
            </w:r>
          </w:p>
          <w:p w:rsidR="00900DDB" w:rsidRPr="007D24CD" w:rsidRDefault="00900DDB" w:rsidP="00C230AB">
            <w:pPr>
              <w:spacing w:before="240" w:after="120"/>
              <w:jc w:val="both"/>
              <w:rPr>
                <w:rFonts w:ascii="Arial" w:hAnsi="Arial" w:cs="Arial"/>
                <w:sz w:val="18"/>
                <w:szCs w:val="18"/>
              </w:rPr>
            </w:pPr>
            <w:r w:rsidRPr="00FF77FA">
              <w:rPr>
                <w:rFonts w:ascii="Arial" w:hAnsi="Arial" w:cs="Arial"/>
                <w:sz w:val="18"/>
                <w:szCs w:val="18"/>
              </w:rPr>
              <w:t>Kryterium na celu zapewnienie</w:t>
            </w:r>
            <w:r>
              <w:rPr>
                <w:rFonts w:ascii="Arial" w:hAnsi="Arial" w:cs="Arial"/>
                <w:sz w:val="18"/>
                <w:szCs w:val="18"/>
              </w:rPr>
              <w:t xml:space="preserve"> pełnego pakietu działań skierowanych do osób oddalonych od rynku pracy.</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Default="00900DDB" w:rsidP="00C716BF">
            <w:pPr>
              <w:pStyle w:val="Akapitzlist"/>
              <w:numPr>
                <w:ilvl w:val="0"/>
                <w:numId w:val="102"/>
              </w:numPr>
              <w:jc w:val="both"/>
              <w:rPr>
                <w:rFonts w:ascii="Arial" w:hAnsi="Arial" w:cs="Arial"/>
                <w:sz w:val="18"/>
                <w:szCs w:val="18"/>
              </w:rPr>
            </w:pPr>
            <w:r w:rsidRPr="00912A4E">
              <w:rPr>
                <w:rFonts w:ascii="Arial" w:hAnsi="Arial" w:cs="Arial"/>
                <w:sz w:val="18"/>
                <w:szCs w:val="18"/>
              </w:rPr>
              <w:t xml:space="preserve">Projektodawca posiada co najmniej dwuletnie doświadczenie, na dzień złożenia wniosku, w obszarze aktywizacji zawodowej </w:t>
            </w:r>
            <w:r>
              <w:rPr>
                <w:rFonts w:ascii="Arial" w:hAnsi="Arial" w:cs="Arial"/>
                <w:sz w:val="18"/>
                <w:szCs w:val="18"/>
              </w:rPr>
              <w:t>osób pozostających poza rynkiem pracy.</w:t>
            </w:r>
          </w:p>
          <w:p w:rsidR="00900DDB" w:rsidRDefault="00900DDB" w:rsidP="00C230AB">
            <w:pPr>
              <w:pStyle w:val="Akapitzlist"/>
              <w:ind w:left="417"/>
              <w:jc w:val="both"/>
              <w:rPr>
                <w:rFonts w:ascii="Arial" w:hAnsi="Arial" w:cs="Arial"/>
                <w:sz w:val="18"/>
                <w:szCs w:val="18"/>
              </w:rPr>
            </w:pPr>
            <w:r w:rsidRPr="00912A4E">
              <w:rPr>
                <w:rFonts w:ascii="Arial" w:hAnsi="Arial" w:cs="Arial"/>
                <w:sz w:val="18"/>
                <w:szCs w:val="18"/>
              </w:rPr>
              <w:t xml:space="preserve"> </w:t>
            </w:r>
          </w:p>
          <w:p w:rsidR="00900DDB" w:rsidRPr="00CD2455" w:rsidRDefault="00900DDB" w:rsidP="00C230AB">
            <w:pPr>
              <w:ind w:left="57"/>
              <w:jc w:val="both"/>
              <w:rPr>
                <w:rFonts w:ascii="Arial" w:hAnsi="Arial" w:cs="Arial"/>
                <w:sz w:val="18"/>
                <w:szCs w:val="18"/>
              </w:rPr>
            </w:pPr>
            <w:r w:rsidRPr="00CD2455">
              <w:rPr>
                <w:rFonts w:ascii="Arial" w:hAnsi="Arial" w:cs="Arial"/>
                <w:sz w:val="18"/>
                <w:szCs w:val="18"/>
              </w:rPr>
              <w:lastRenderedPageBreak/>
              <w:t>Kryterium będzie weryfikowane na etapie KOP, a na podstawie art. 45 ust. 3 ustawy z dnia 11 lipca 2014 r. o zasadach realizacji programów w zakresie polityki spójności finansowanych w perspektywie finansowej 2014–2020 (Dz. U. z 2017 r. poz. 1460, 1475) treść wniosku o dofina</w:t>
            </w:r>
            <w:r w:rsidR="005C0457">
              <w:rPr>
                <w:rFonts w:ascii="Arial" w:hAnsi="Arial" w:cs="Arial"/>
                <w:sz w:val="18"/>
                <w:szCs w:val="18"/>
              </w:rPr>
              <w:t>n</w:t>
            </w:r>
            <w:r w:rsidRPr="00CD2455">
              <w:rPr>
                <w:rFonts w:ascii="Arial" w:hAnsi="Arial" w:cs="Arial"/>
                <w:sz w:val="18"/>
                <w:szCs w:val="18"/>
              </w:rPr>
              <w:t>sowanie w części dotyczącej spełnienia kryterium  może być uzupełniana lub poprawiana w zakresie określonym w regulaminie konkursu.</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spacing w:before="240" w:after="120"/>
              <w:jc w:val="both"/>
              <w:rPr>
                <w:rFonts w:ascii="Arial" w:hAnsi="Arial" w:cs="Arial"/>
                <w:sz w:val="18"/>
                <w:szCs w:val="18"/>
              </w:rPr>
            </w:pPr>
            <w:r>
              <w:rPr>
                <w:rFonts w:ascii="Arial" w:hAnsi="Arial" w:cs="Arial"/>
                <w:sz w:val="18"/>
                <w:szCs w:val="18"/>
              </w:rPr>
              <w:t>Wprowadzenie kryterium ma na celu powierzenie realizacji projektów podmiotom, które bezpośrednio przyczyniają się do rozwoju ekonomiczno-społecznego w regionie oraz posiadają właściwe doświadczenie w realizacji usług skierowanych do grupy docelowej w danym konkursie.</w:t>
            </w:r>
          </w:p>
          <w:p w:rsidR="00900DDB" w:rsidRPr="00FF77FA" w:rsidRDefault="00900DDB" w:rsidP="00C230AB">
            <w:pPr>
              <w:spacing w:before="240" w:after="120"/>
              <w:jc w:val="both"/>
              <w:rPr>
                <w:rFonts w:ascii="Arial" w:hAnsi="Arial" w:cs="Arial"/>
                <w:sz w:val="18"/>
                <w:szCs w:val="18"/>
              </w:rPr>
            </w:pPr>
            <w:r>
              <w:rPr>
                <w:rFonts w:ascii="Arial" w:hAnsi="Arial" w:cs="Arial"/>
                <w:sz w:val="18"/>
                <w:szCs w:val="18"/>
              </w:rPr>
              <w:t>Kryterium zostanie zweryfikowane na postawie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CCFFCC"/>
            <w:vAlign w:val="center"/>
          </w:tcPr>
          <w:p w:rsidR="00900DDB" w:rsidRPr="004404D0" w:rsidRDefault="00900DDB" w:rsidP="00C230AB">
            <w:pPr>
              <w:spacing w:before="120" w:after="120"/>
              <w:jc w:val="center"/>
              <w:rPr>
                <w:rFonts w:ascii="Arial" w:hAnsi="Arial" w:cs="Arial"/>
                <w:b/>
                <w:sz w:val="18"/>
                <w:szCs w:val="18"/>
              </w:rPr>
            </w:pPr>
            <w:r w:rsidRPr="008704B4">
              <w:rPr>
                <w:rFonts w:ascii="Arial" w:hAnsi="Arial" w:cs="Arial"/>
                <w:b/>
                <w:sz w:val="18"/>
                <w:szCs w:val="18"/>
              </w:rPr>
              <w:t>Kryteria premiujące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vAlign w:val="center"/>
          </w:tcPr>
          <w:p w:rsidR="00900DDB" w:rsidRPr="00C6041F" w:rsidRDefault="00900DDB" w:rsidP="00C716BF">
            <w:pPr>
              <w:pStyle w:val="Akapitzlist"/>
              <w:numPr>
                <w:ilvl w:val="0"/>
                <w:numId w:val="105"/>
              </w:numPr>
              <w:ind w:left="497" w:hanging="425"/>
              <w:jc w:val="both"/>
              <w:rPr>
                <w:rFonts w:ascii="Arial" w:hAnsi="Arial" w:cs="Arial"/>
                <w:sz w:val="18"/>
                <w:szCs w:val="18"/>
              </w:rPr>
            </w:pPr>
            <w:r w:rsidRPr="00C6041F">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674" w:type="pct"/>
            <w:gridSpan w:val="3"/>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25143B" w:rsidRDefault="00900DDB" w:rsidP="00C230AB">
            <w:pPr>
              <w:jc w:val="both"/>
              <w:rPr>
                <w:rFonts w:ascii="Arial" w:hAnsi="Arial" w:cs="Arial"/>
                <w:sz w:val="18"/>
                <w:szCs w:val="18"/>
              </w:rPr>
            </w:pPr>
            <w:r w:rsidRPr="0025143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00DDB" w:rsidRPr="0025143B" w:rsidRDefault="00900DDB" w:rsidP="00C230AB">
            <w:pPr>
              <w:jc w:val="both"/>
              <w:rPr>
                <w:rFonts w:ascii="Arial" w:hAnsi="Arial" w:cs="Arial"/>
                <w:sz w:val="18"/>
                <w:szCs w:val="18"/>
              </w:rPr>
            </w:pPr>
            <w:r w:rsidRPr="0025143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w:t>
            </w:r>
            <w:r w:rsidRPr="0025143B">
              <w:rPr>
                <w:rFonts w:ascii="Arial" w:hAnsi="Arial" w:cs="Arial"/>
                <w:sz w:val="18"/>
                <w:szCs w:val="18"/>
              </w:rPr>
              <w:lastRenderedPageBreak/>
              <w:t>zachodniopomorskiego wynika z przepisów powszechnie obowiązującego prawa (od minimum 1 roku przed dniem złożenia wniosku).</w:t>
            </w:r>
          </w:p>
          <w:p w:rsidR="00900DDB" w:rsidRPr="0025143B" w:rsidRDefault="00900DDB" w:rsidP="00C230AB">
            <w:pPr>
              <w:jc w:val="both"/>
              <w:rPr>
                <w:rFonts w:ascii="Arial" w:hAnsi="Arial" w:cs="Arial"/>
                <w:color w:val="000000"/>
                <w:sz w:val="18"/>
                <w:szCs w:val="18"/>
              </w:rPr>
            </w:pPr>
          </w:p>
          <w:p w:rsidR="00900DDB" w:rsidRPr="0025143B" w:rsidRDefault="00900DDB" w:rsidP="00C230AB">
            <w:pPr>
              <w:jc w:val="both"/>
              <w:rPr>
                <w:rFonts w:ascii="Arial" w:hAnsi="Arial" w:cs="Arial"/>
                <w:color w:val="1F497D"/>
                <w:sz w:val="18"/>
                <w:szCs w:val="18"/>
              </w:rPr>
            </w:pPr>
            <w:r w:rsidRPr="0025143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00DDB" w:rsidRPr="0025143B" w:rsidRDefault="00900DDB" w:rsidP="00C230AB">
            <w:pPr>
              <w:jc w:val="both"/>
              <w:rPr>
                <w:rFonts w:ascii="Arial" w:hAnsi="Arial" w:cs="Arial"/>
                <w:sz w:val="18"/>
                <w:szCs w:val="18"/>
              </w:rPr>
            </w:pP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gdy zakres wymaganych danych  nie będzie możliwy do zweryfikowania  w oparciu </w:t>
            </w:r>
            <w:r w:rsidRPr="0025143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00DDB" w:rsidRPr="0025143B" w:rsidRDefault="00900DDB" w:rsidP="00C230AB">
            <w:pPr>
              <w:jc w:val="both"/>
              <w:rPr>
                <w:rFonts w:ascii="Arial" w:hAnsi="Arial" w:cs="Arial"/>
                <w:sz w:val="18"/>
                <w:szCs w:val="18"/>
              </w:rPr>
            </w:pPr>
            <w:r w:rsidRPr="0025143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00DDB" w:rsidRDefault="00900DDB" w:rsidP="00C230AB">
            <w:pPr>
              <w:pStyle w:val="Akapitzlist"/>
              <w:ind w:left="0"/>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shd w:val="clear" w:color="auto" w:fill="FFFFFF" w:themeFill="background1"/>
            <w:vAlign w:val="center"/>
          </w:tcPr>
          <w:p w:rsidR="00900DDB" w:rsidRPr="00CD2455" w:rsidRDefault="00900DDB" w:rsidP="00C716BF">
            <w:pPr>
              <w:pStyle w:val="Akapitzlist"/>
              <w:numPr>
                <w:ilvl w:val="0"/>
                <w:numId w:val="105"/>
              </w:numPr>
              <w:spacing w:before="40" w:after="40"/>
              <w:ind w:left="360" w:hanging="283"/>
              <w:jc w:val="both"/>
              <w:rPr>
                <w:rFonts w:ascii="Arial" w:eastAsia="Calibri" w:hAnsi="Arial" w:cs="Arial"/>
                <w:sz w:val="18"/>
                <w:szCs w:val="18"/>
                <w:lang w:eastAsia="en-US"/>
              </w:rPr>
            </w:pPr>
            <w:r w:rsidRPr="00CD2455">
              <w:rPr>
                <w:rFonts w:ascii="Arial" w:eastAsia="Calibri" w:hAnsi="Arial" w:cs="Arial"/>
                <w:sz w:val="18"/>
                <w:szCs w:val="18"/>
                <w:lang w:eastAsia="en-US"/>
              </w:rPr>
              <w:t>Minimum 30% grupy docelowej w projekcie zamieszkuje (w rozumieniu przepisów Kodeksu cywilnego):</w:t>
            </w:r>
          </w:p>
          <w:p w:rsidR="00900DDB" w:rsidRPr="000D1172" w:rsidRDefault="00900DDB" w:rsidP="00C716BF">
            <w:pPr>
              <w:pStyle w:val="Akapitzlist"/>
              <w:numPr>
                <w:ilvl w:val="0"/>
                <w:numId w:val="104"/>
              </w:numPr>
              <w:spacing w:before="40" w:after="40"/>
              <w:jc w:val="both"/>
              <w:rPr>
                <w:rFonts w:ascii="Arial" w:eastAsia="Calibri" w:hAnsi="Arial" w:cs="Arial"/>
                <w:sz w:val="18"/>
                <w:szCs w:val="18"/>
                <w:lang w:eastAsia="en-US"/>
              </w:rPr>
            </w:pPr>
            <w:r w:rsidRPr="000D1172">
              <w:rPr>
                <w:rFonts w:ascii="Arial" w:eastAsia="Calibri" w:hAnsi="Arial" w:cs="Arial"/>
                <w:sz w:val="18"/>
                <w:szCs w:val="18"/>
                <w:lang w:eastAsia="en-US"/>
              </w:rPr>
              <w:t>obszar miast średnich – 2 pkt.</w:t>
            </w:r>
          </w:p>
          <w:p w:rsidR="00900DDB" w:rsidRPr="000D1172" w:rsidRDefault="00900DDB" w:rsidP="00C716BF">
            <w:pPr>
              <w:pStyle w:val="Akapitzlist"/>
              <w:numPr>
                <w:ilvl w:val="0"/>
                <w:numId w:val="104"/>
              </w:numPr>
              <w:jc w:val="both"/>
              <w:rPr>
                <w:rFonts w:ascii="Arial" w:eastAsia="Calibri" w:hAnsi="Arial" w:cs="Arial"/>
                <w:sz w:val="18"/>
                <w:szCs w:val="18"/>
                <w:lang w:eastAsia="en-US"/>
              </w:rPr>
            </w:pPr>
            <w:r w:rsidRPr="000D1172">
              <w:rPr>
                <w:rFonts w:ascii="Arial" w:eastAsia="Calibri" w:hAnsi="Arial" w:cs="Arial"/>
                <w:sz w:val="18"/>
                <w:szCs w:val="18"/>
                <w:lang w:eastAsia="en-US"/>
              </w:rPr>
              <w:lastRenderedPageBreak/>
              <w:t>obszar miast średnich tracących funkcje społeczno-gospodarcze – 5 pkt.</w:t>
            </w:r>
          </w:p>
          <w:p w:rsidR="00900DDB" w:rsidRDefault="00900DDB" w:rsidP="00C230AB">
            <w:pPr>
              <w:ind w:left="257" w:hanging="141"/>
              <w:jc w:val="both"/>
              <w:rPr>
                <w:rFonts w:ascii="Arial" w:eastAsia="Calibri" w:hAnsi="Arial" w:cs="Arial"/>
                <w:sz w:val="18"/>
                <w:szCs w:val="18"/>
                <w:lang w:eastAsia="en-US"/>
              </w:rPr>
            </w:pPr>
          </w:p>
          <w:p w:rsidR="00900DDB" w:rsidRDefault="00900DDB" w:rsidP="00C230AB">
            <w:pPr>
              <w:ind w:left="116"/>
              <w:jc w:val="both"/>
              <w:rPr>
                <w:rFonts w:ascii="Arial" w:hAnsi="Arial" w:cs="Arial"/>
                <w:sz w:val="18"/>
                <w:szCs w:val="18"/>
              </w:rPr>
            </w:pPr>
            <w:r>
              <w:rPr>
                <w:rFonts w:ascii="Arial" w:eastAsia="Calibri" w:hAnsi="Arial" w:cs="Arial"/>
                <w:sz w:val="18"/>
                <w:szCs w:val="18"/>
                <w:lang w:eastAsia="en-US"/>
              </w:rPr>
              <w:t>Punkty w ramach kryterium się nie sumują</w:t>
            </w:r>
            <w:r>
              <w:t xml:space="preserve"> </w:t>
            </w:r>
            <w:r w:rsidRPr="001D6949">
              <w:rPr>
                <w:rFonts w:ascii="Arial" w:eastAsia="Calibri" w:hAnsi="Arial" w:cs="Arial"/>
                <w:sz w:val="18"/>
                <w:szCs w:val="18"/>
                <w:lang w:eastAsia="en-US"/>
              </w:rPr>
              <w:t>(miasta</w:t>
            </w:r>
            <w:r>
              <w:rPr>
                <w:rFonts w:ascii="Arial" w:eastAsia="Calibri" w:hAnsi="Arial" w:cs="Arial"/>
                <w:sz w:val="18"/>
                <w:szCs w:val="18"/>
                <w:lang w:eastAsia="en-US"/>
              </w:rPr>
              <w:t xml:space="preserve"> </w:t>
            </w:r>
            <w:r w:rsidRPr="001D6949">
              <w:rPr>
                <w:rFonts w:ascii="Arial" w:eastAsia="Calibri" w:hAnsi="Arial" w:cs="Arial"/>
                <w:sz w:val="18"/>
                <w:szCs w:val="18"/>
                <w:lang w:eastAsia="en-US"/>
              </w:rPr>
              <w:t>średnie tracące funkcje społeczno</w:t>
            </w:r>
            <w:r>
              <w:rPr>
                <w:rFonts w:ascii="Arial" w:eastAsia="Calibri" w:hAnsi="Arial" w:cs="Arial"/>
                <w:sz w:val="18"/>
                <w:szCs w:val="18"/>
                <w:lang w:eastAsia="en-US"/>
              </w:rPr>
              <w:t>-</w:t>
            </w:r>
            <w:r w:rsidRPr="001D6949">
              <w:rPr>
                <w:rFonts w:ascii="Arial" w:eastAsia="Calibri" w:hAnsi="Arial" w:cs="Arial"/>
                <w:sz w:val="18"/>
                <w:szCs w:val="18"/>
                <w:lang w:eastAsia="en-US"/>
              </w:rPr>
              <w:t>gospodarcze</w:t>
            </w:r>
            <w:r>
              <w:rPr>
                <w:rFonts w:ascii="Arial" w:eastAsia="Calibri" w:hAnsi="Arial" w:cs="Arial"/>
                <w:sz w:val="18"/>
                <w:szCs w:val="18"/>
                <w:lang w:eastAsia="en-US"/>
              </w:rPr>
              <w:t xml:space="preserve"> mogą otrzymać maksymalnie 5 </w:t>
            </w:r>
            <w:r w:rsidRPr="001D6949">
              <w:rPr>
                <w:rFonts w:ascii="Arial" w:eastAsia="Calibri" w:hAnsi="Arial" w:cs="Arial"/>
                <w:sz w:val="18"/>
                <w:szCs w:val="18"/>
                <w:lang w:eastAsia="en-US"/>
              </w:rPr>
              <w:t>pkt).</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lastRenderedPageBreak/>
              <w:t>LICZBA PUNKTÓW</w:t>
            </w:r>
          </w:p>
        </w:tc>
        <w:tc>
          <w:tcPr>
            <w:tcW w:w="651" w:type="pct"/>
            <w:gridSpan w:val="2"/>
            <w:vAlign w:val="center"/>
          </w:tcPr>
          <w:p w:rsidR="00900DDB" w:rsidRDefault="00900DDB" w:rsidP="00C230AB">
            <w:pPr>
              <w:jc w:val="center"/>
              <w:rPr>
                <w:rFonts w:ascii="Arial" w:hAnsi="Arial" w:cs="Arial"/>
                <w:sz w:val="18"/>
                <w:szCs w:val="18"/>
              </w:rPr>
            </w:pPr>
            <w:r w:rsidRPr="00F962A9">
              <w:rPr>
                <w:rFonts w:ascii="Arial" w:hAnsi="Arial" w:cs="Arial"/>
                <w:b/>
                <w:sz w:val="18"/>
                <w:szCs w:val="18"/>
              </w:rPr>
              <w:t>2</w:t>
            </w: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p>
          <w:p w:rsidR="00900DDB" w:rsidRPr="00FF77FA" w:rsidRDefault="00900DDB" w:rsidP="00C230AB">
            <w:pPr>
              <w:jc w:val="both"/>
              <w:rPr>
                <w:rFonts w:ascii="Arial" w:hAnsi="Arial" w:cs="Arial"/>
                <w:sz w:val="18"/>
                <w:szCs w:val="18"/>
              </w:rPr>
            </w:pPr>
            <w:r w:rsidRPr="00FF77FA">
              <w:rPr>
                <w:rFonts w:ascii="Arial" w:hAnsi="Arial" w:cs="Arial"/>
                <w:sz w:val="18"/>
                <w:szCs w:val="18"/>
              </w:rPr>
              <w:t xml:space="preserve">Kryterium zapewnia koncentrację wsparcia na osobach zamieszkujących na obszarach miast średnich i </w:t>
            </w:r>
            <w:r w:rsidRPr="00FF77FA">
              <w:rPr>
                <w:rFonts w:ascii="Arial" w:eastAsia="Calibri" w:hAnsi="Arial" w:cs="Arial"/>
                <w:sz w:val="18"/>
                <w:szCs w:val="18"/>
                <w:lang w:eastAsia="en-US"/>
              </w:rPr>
              <w:t>średnich tracących funkcje społeczno-gospodarcze.</w:t>
            </w:r>
          </w:p>
          <w:p w:rsidR="00900DDB" w:rsidRDefault="00900DDB" w:rsidP="00C230AB">
            <w:pPr>
              <w:jc w:val="both"/>
              <w:rPr>
                <w:rFonts w:ascii="Arial" w:hAnsi="Arial" w:cs="Arial"/>
                <w:sz w:val="18"/>
                <w:szCs w:val="18"/>
              </w:rPr>
            </w:pPr>
            <w:r w:rsidRPr="00FF77FA">
              <w:rPr>
                <w:rFonts w:ascii="Arial" w:hAnsi="Arial" w:cs="Arial"/>
                <w:sz w:val="18"/>
                <w:szCs w:val="18"/>
              </w:rPr>
              <w:t>Kryterium zostanie</w:t>
            </w:r>
            <w:r>
              <w:rPr>
                <w:rFonts w:ascii="Arial" w:hAnsi="Arial" w:cs="Arial"/>
                <w:sz w:val="18"/>
                <w:szCs w:val="18"/>
              </w:rPr>
              <w:t xml:space="preserv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946"/>
        </w:trPr>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F83EAC" w:rsidRDefault="00900DDB" w:rsidP="00C716BF">
            <w:pPr>
              <w:pStyle w:val="Akapitzlist"/>
              <w:numPr>
                <w:ilvl w:val="0"/>
                <w:numId w:val="105"/>
              </w:numPr>
              <w:spacing w:before="40" w:after="40"/>
              <w:ind w:left="360" w:hanging="283"/>
              <w:jc w:val="both"/>
              <w:rPr>
                <w:rFonts w:ascii="Arial" w:hAnsi="Arial" w:cs="Arial"/>
                <w:sz w:val="18"/>
                <w:szCs w:val="18"/>
              </w:rPr>
            </w:pPr>
            <w:r w:rsidRPr="00F83EAC">
              <w:rPr>
                <w:rFonts w:ascii="Arial" w:hAnsi="Arial" w:cs="Arial"/>
                <w:sz w:val="18"/>
                <w:szCs w:val="18"/>
              </w:rPr>
              <w:t>Projekt spełnia łącznie następujące warunki:</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udział osób  z niepełnosprawnościami na poziomie minimum 30% grupy docelowej;</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Projektodawca i/lub Partner jest podmiotem statutowo zajmującym się pomocą osobom z niepełnosprawnościami;</w:t>
            </w:r>
          </w:p>
          <w:p w:rsidR="00900DDB" w:rsidRPr="00D62A6C" w:rsidRDefault="00900DDB" w:rsidP="00C716BF">
            <w:pPr>
              <w:pStyle w:val="Akapitzlist"/>
              <w:numPr>
                <w:ilvl w:val="0"/>
                <w:numId w:val="101"/>
              </w:numPr>
              <w:autoSpaceDE/>
              <w:autoSpaceDN/>
              <w:spacing w:before="40" w:after="40"/>
              <w:contextualSpacing/>
              <w:jc w:val="both"/>
              <w:rPr>
                <w:rFonts w:cs="Arial"/>
                <w:sz w:val="18"/>
                <w:szCs w:val="18"/>
              </w:rPr>
            </w:pPr>
            <w:r w:rsidRPr="00D62A6C">
              <w:rPr>
                <w:rFonts w:ascii="Arial" w:hAnsi="Arial" w:cs="Arial"/>
                <w:sz w:val="18"/>
                <w:szCs w:val="18"/>
              </w:rPr>
              <w:t>Projektodawca i/lub Partner posiada dwuletnie doświadczenie w aktywizacji zawodowej osób z niepełnosprawnościami.</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ma na celu promowanie projektów, których realizacja przyczyni się do szerszego obejmowania wsparciem osób z niepełnosprawnościami przez Projektodawców/Partnerów posiadających doświadczenie i znajomość problemów grupy docelowej. </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top w:val="single" w:sz="6" w:space="0" w:color="auto"/>
              <w:bottom w:val="single" w:sz="6" w:space="0" w:color="auto"/>
            </w:tcBorders>
            <w:shd w:val="clear" w:color="auto" w:fill="FFFFFF" w:themeFill="background1"/>
            <w:vAlign w:val="center"/>
          </w:tcPr>
          <w:p w:rsidR="00900DDB" w:rsidRPr="00F83EAC" w:rsidRDefault="00900DDB" w:rsidP="00C716BF">
            <w:pPr>
              <w:pStyle w:val="Akapitzlist"/>
              <w:numPr>
                <w:ilvl w:val="0"/>
                <w:numId w:val="105"/>
              </w:numPr>
              <w:ind w:left="360" w:hanging="283"/>
              <w:jc w:val="both"/>
              <w:rPr>
                <w:rFonts w:ascii="Arial" w:hAnsi="Arial" w:cs="Arial"/>
                <w:sz w:val="18"/>
                <w:szCs w:val="18"/>
              </w:rPr>
            </w:pPr>
            <w:r w:rsidRPr="00F83EAC">
              <w:rPr>
                <w:rFonts w:ascii="Arial" w:hAnsi="Arial" w:cs="Arial"/>
                <w:sz w:val="18"/>
                <w:szCs w:val="18"/>
              </w:rPr>
              <w:t>Co najmniej 30% grupy docelowej projektu stanowią osoby w wieku 50 lat i więcej.</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Pr="00280E72" w:rsidRDefault="00900DDB" w:rsidP="00C230AB">
            <w:pPr>
              <w:rPr>
                <w:rFonts w:ascii="Arial" w:hAnsi="Arial" w:cs="Arial"/>
                <w:sz w:val="18"/>
                <w:szCs w:val="18"/>
              </w:rPr>
            </w:pPr>
            <w:r w:rsidRPr="00280E72">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p>
          <w:p w:rsidR="00900DDB" w:rsidRPr="00D508F8" w:rsidRDefault="00900DDB" w:rsidP="00C230AB">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900DDB" w:rsidRDefault="00900DDB" w:rsidP="00C230AB">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900DDB" w:rsidRPr="00280E72"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0D1172" w:rsidRDefault="00900DDB" w:rsidP="00C716BF">
            <w:pPr>
              <w:pStyle w:val="Akapitzlist"/>
              <w:numPr>
                <w:ilvl w:val="0"/>
                <w:numId w:val="105"/>
              </w:numPr>
              <w:ind w:left="360" w:hanging="283"/>
              <w:jc w:val="both"/>
              <w:rPr>
                <w:rFonts w:ascii="Arial" w:hAnsi="Arial" w:cs="Arial"/>
                <w:sz w:val="18"/>
                <w:szCs w:val="18"/>
              </w:rPr>
            </w:pPr>
            <w:r>
              <w:rPr>
                <w:rFonts w:ascii="Arial" w:hAnsi="Arial" w:cs="Arial"/>
                <w:sz w:val="18"/>
                <w:szCs w:val="18"/>
              </w:rPr>
              <w:t>Projekt obejmie wsparciem minimum 60 uczestników.</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0D1172" w:rsidRDefault="00900DDB" w:rsidP="00C230AB">
            <w:pPr>
              <w:jc w:val="center"/>
              <w:rPr>
                <w:rFonts w:ascii="Arial" w:hAnsi="Arial" w:cs="Arial"/>
                <w:b/>
                <w:sz w:val="18"/>
                <w:szCs w:val="18"/>
              </w:rPr>
            </w:pPr>
            <w:r>
              <w:rPr>
                <w:rFonts w:ascii="Arial" w:hAnsi="Arial" w:cs="Arial"/>
                <w:b/>
                <w:sz w:val="18"/>
                <w:szCs w:val="18"/>
              </w:rPr>
              <w:t>2</w:t>
            </w:r>
            <w:r w:rsidRPr="000D1172">
              <w:rPr>
                <w:rFonts w:ascii="Arial" w:hAnsi="Arial" w:cs="Arial"/>
                <w:b/>
                <w:sz w:val="18"/>
                <w:szCs w:val="18"/>
              </w:rPr>
              <w:t>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596CCB" w:rsidRDefault="00900DDB" w:rsidP="00C230AB">
            <w:pPr>
              <w:spacing w:after="120"/>
              <w:jc w:val="both"/>
              <w:rPr>
                <w:rFonts w:ascii="Arial" w:hAnsi="Arial" w:cs="Arial"/>
                <w:sz w:val="18"/>
                <w:szCs w:val="18"/>
              </w:rPr>
            </w:pPr>
            <w:r w:rsidRPr="00596CCB">
              <w:rPr>
                <w:rFonts w:ascii="Arial" w:hAnsi="Arial" w:cs="Arial"/>
                <w:sz w:val="18"/>
                <w:szCs w:val="18"/>
              </w:rPr>
              <w:t xml:space="preserve">Kryterium zapewni większy zasięg wsparcia a tym samym w większym stopniu przyczyni się do </w:t>
            </w:r>
            <w:r w:rsidRPr="00596CCB">
              <w:rPr>
                <w:rFonts w:ascii="Arial" w:eastAsia="Calibri" w:hAnsi="Arial" w:cs="Arial"/>
                <w:sz w:val="18"/>
                <w:szCs w:val="18"/>
                <w:lang w:eastAsia="en-US"/>
              </w:rPr>
              <w:t>rozwoju kapitału ludzkiego w regionie</w:t>
            </w:r>
            <w:r>
              <w:rPr>
                <w:rFonts w:ascii="Arial" w:eastAsia="Calibri" w:hAnsi="Arial" w:cs="Arial"/>
                <w:sz w:val="18"/>
                <w:szCs w:val="18"/>
                <w:lang w:eastAsia="en-US"/>
              </w:rPr>
              <w:t>.</w:t>
            </w:r>
            <w:r w:rsidRPr="00596CCB">
              <w:rPr>
                <w:rFonts w:ascii="Arial" w:hAnsi="Arial" w:cs="Arial"/>
                <w:sz w:val="18"/>
                <w:szCs w:val="18"/>
              </w:rPr>
              <w:t xml:space="preserve"> </w:t>
            </w:r>
          </w:p>
          <w:p w:rsidR="00900DDB" w:rsidRDefault="00900DDB" w:rsidP="00C230AB">
            <w:pPr>
              <w:pStyle w:val="Akapitzlist"/>
              <w:ind w:left="0"/>
              <w:jc w:val="both"/>
              <w:rPr>
                <w:rFonts w:ascii="Arial" w:hAnsi="Arial" w:cs="Arial"/>
                <w:sz w:val="18"/>
                <w:szCs w:val="18"/>
              </w:rPr>
            </w:pPr>
            <w:r w:rsidRPr="00596CCB">
              <w:rPr>
                <w:rFonts w:ascii="Arial" w:hAnsi="Arial" w:cs="Arial"/>
                <w:sz w:val="18"/>
                <w:szCs w:val="18"/>
              </w:rPr>
              <w:t xml:space="preserve">Kryterium zostanie zweryfikowane na podstawie treści wniosku o dofinansowanie. </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tcBorders>
              <w:bottom w:val="single" w:sz="6" w:space="0" w:color="auto"/>
            </w:tcBorders>
            <w:vAlign w:val="center"/>
          </w:tcPr>
          <w:p w:rsidR="00900DDB" w:rsidRDefault="00900DDB" w:rsidP="00C230AB">
            <w:pPr>
              <w:rPr>
                <w:rFonts w:ascii="Arial" w:hAnsi="Arial" w:cs="Arial"/>
                <w:sz w:val="18"/>
                <w:szCs w:val="18"/>
              </w:rPr>
            </w:pPr>
            <w:proofErr w:type="spellStart"/>
            <w:r>
              <w:rPr>
                <w:rFonts w:ascii="Arial" w:hAnsi="Arial" w:cs="Arial"/>
                <w:sz w:val="18"/>
                <w:szCs w:val="18"/>
              </w:rPr>
              <w:t>Kwalifikowalność</w:t>
            </w:r>
            <w:proofErr w:type="spellEnd"/>
            <w:r>
              <w:rPr>
                <w:rFonts w:ascii="Arial" w:hAnsi="Arial" w:cs="Arial"/>
                <w:sz w:val="18"/>
                <w:szCs w:val="18"/>
              </w:rPr>
              <w:t xml:space="preserve"> wydatków</w:t>
            </w:r>
          </w:p>
        </w:tc>
        <w:tc>
          <w:tcPr>
            <w:tcW w:w="3631" w:type="pct"/>
            <w:gridSpan w:val="13"/>
            <w:tcBorders>
              <w:top w:val="single" w:sz="6" w:space="0" w:color="auto"/>
              <w:bottom w:val="single" w:sz="6" w:space="0" w:color="auto"/>
            </w:tcBorders>
            <w:shd w:val="clear" w:color="auto" w:fill="auto"/>
            <w:vAlign w:val="center"/>
          </w:tcPr>
          <w:p w:rsidR="00900DDB" w:rsidRDefault="00900DDB" w:rsidP="00C230AB">
            <w:pPr>
              <w:jc w:val="both"/>
              <w:rPr>
                <w:rFonts w:ascii="Arial" w:hAnsi="Arial" w:cs="Arial"/>
                <w:b/>
                <w:bCs/>
                <w:i/>
                <w:iCs/>
                <w:sz w:val="18"/>
                <w:szCs w:val="18"/>
              </w:rPr>
            </w:pPr>
            <w:r w:rsidRPr="00F25F15">
              <w:rPr>
                <w:rFonts w:ascii="Arial" w:hAnsi="Arial" w:cs="Arial"/>
                <w:sz w:val="18"/>
                <w:szCs w:val="18"/>
              </w:rPr>
              <w:t xml:space="preserve">Zgodnie z </w:t>
            </w:r>
            <w:r w:rsidRPr="006205DA">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6205DA">
              <w:rPr>
                <w:rFonts w:ascii="Arial" w:hAnsi="Arial" w:cs="Arial"/>
                <w:sz w:val="18"/>
                <w:szCs w:val="18"/>
              </w:rPr>
              <w:t>.</w:t>
            </w:r>
          </w:p>
        </w:tc>
      </w:tr>
      <w:tr w:rsidR="00900DDB" w:rsidTr="00B85677">
        <w:tc>
          <w:tcPr>
            <w:tcW w:w="5000" w:type="pct"/>
            <w:gridSpan w:val="15"/>
            <w:tcBorders>
              <w:top w:val="single" w:sz="6" w:space="0" w:color="auto"/>
              <w:bottom w:val="single" w:sz="6" w:space="0" w:color="auto"/>
            </w:tcBorders>
            <w:shd w:val="clear" w:color="auto" w:fill="CCFFCC"/>
            <w:vAlign w:val="center"/>
          </w:tcPr>
          <w:p w:rsidR="00900DDB" w:rsidRDefault="00900DDB" w:rsidP="00C230AB">
            <w:pPr>
              <w:jc w:val="center"/>
              <w:rPr>
                <w:rFonts w:ascii="Arial" w:hAnsi="Arial" w:cs="Arial"/>
                <w:b/>
                <w:sz w:val="18"/>
                <w:szCs w:val="18"/>
              </w:rPr>
            </w:pPr>
          </w:p>
          <w:p w:rsidR="00900DDB" w:rsidRDefault="00900DDB" w:rsidP="00C230AB">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900DDB" w:rsidRPr="00406AC9" w:rsidRDefault="00900DDB" w:rsidP="00C230AB">
            <w:pPr>
              <w:jc w:val="center"/>
              <w:rPr>
                <w:rFonts w:ascii="Arial" w:hAnsi="Arial" w:cs="Arial"/>
                <w:b/>
                <w:sz w:val="18"/>
                <w:szCs w:val="18"/>
              </w:rPr>
            </w:pPr>
          </w:p>
        </w:tc>
      </w:tr>
      <w:tr w:rsidR="00900DDB" w:rsidTr="00B85677">
        <w:trPr>
          <w:trHeight w:val="236"/>
        </w:trPr>
        <w:tc>
          <w:tcPr>
            <w:tcW w:w="1369" w:type="pct"/>
            <w:gridSpan w:val="2"/>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lastRenderedPageBreak/>
              <w:t>Nazwa wskaźnika</w:t>
            </w:r>
          </w:p>
        </w:tc>
        <w:tc>
          <w:tcPr>
            <w:tcW w:w="821" w:type="pct"/>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Jednostka</w:t>
            </w:r>
          </w:p>
        </w:tc>
        <w:tc>
          <w:tcPr>
            <w:tcW w:w="1485" w:type="pct"/>
            <w:gridSpan w:val="7"/>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325" w:type="pct"/>
            <w:gridSpan w:val="5"/>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Wskaźnik realizujący ramy wykonania</w:t>
            </w:r>
          </w:p>
          <w:p w:rsidR="00900DDB" w:rsidRPr="00500CE7" w:rsidRDefault="00900DDB" w:rsidP="00C230AB">
            <w:pPr>
              <w:jc w:val="center"/>
              <w:rPr>
                <w:rFonts w:ascii="Arial" w:hAnsi="Arial" w:cs="Arial"/>
                <w:sz w:val="18"/>
                <w:szCs w:val="18"/>
              </w:rPr>
            </w:pPr>
            <w:r w:rsidRPr="00500CE7">
              <w:rPr>
                <w:rFonts w:ascii="Arial" w:hAnsi="Arial" w:cs="Arial"/>
                <w:sz w:val="18"/>
                <w:szCs w:val="18"/>
              </w:rPr>
              <w:t>T/N</w:t>
            </w:r>
          </w:p>
        </w:tc>
      </w:tr>
      <w:tr w:rsidR="00900DDB" w:rsidTr="00B85677">
        <w:trPr>
          <w:trHeight w:val="236"/>
        </w:trPr>
        <w:tc>
          <w:tcPr>
            <w:tcW w:w="1369" w:type="pct"/>
            <w:gridSpan w:val="2"/>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821" w:type="pct"/>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515" w:type="pct"/>
            <w:gridSpan w:val="2"/>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Rok</w:t>
            </w:r>
          </w:p>
        </w:tc>
        <w:tc>
          <w:tcPr>
            <w:tcW w:w="970" w:type="pct"/>
            <w:gridSpan w:val="5"/>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w:t>
            </w:r>
          </w:p>
        </w:tc>
        <w:tc>
          <w:tcPr>
            <w:tcW w:w="1325" w:type="pct"/>
            <w:gridSpan w:val="5"/>
            <w:vMerge/>
            <w:tcBorders>
              <w:bottom w:val="single" w:sz="6" w:space="0" w:color="auto"/>
            </w:tcBorders>
            <w:shd w:val="clear" w:color="auto" w:fill="CCFFCC"/>
            <w:vAlign w:val="center"/>
          </w:tcPr>
          <w:p w:rsidR="00900DDB" w:rsidRPr="00E750C0" w:rsidRDefault="00900DDB" w:rsidP="00C230AB">
            <w:pPr>
              <w:jc w:val="center"/>
              <w:rPr>
                <w:rFonts w:ascii="Arial" w:hAnsi="Arial" w:cs="Arial"/>
                <w:color w:val="FF0000"/>
                <w:sz w:val="18"/>
                <w:szCs w:val="18"/>
              </w:rPr>
            </w:pPr>
          </w:p>
        </w:tc>
      </w:tr>
      <w:tr w:rsidR="00900DDB" w:rsidTr="00B85677">
        <w:trPr>
          <w:trHeight w:val="1157"/>
        </w:trPr>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contextualSpacing/>
              <w:rPr>
                <w:rFonts w:ascii="Arial" w:eastAsia="Calibri" w:hAnsi="Arial" w:cs="Arial"/>
                <w:sz w:val="18"/>
                <w:szCs w:val="18"/>
                <w:lang w:eastAsia="en-US"/>
              </w:rPr>
            </w:pPr>
            <w:r w:rsidRPr="004F6738">
              <w:rPr>
                <w:rFonts w:ascii="Arial" w:eastAsia="Calibri" w:hAnsi="Arial" w:cs="Arial"/>
                <w:sz w:val="18"/>
                <w:szCs w:val="18"/>
                <w:lang w:eastAsia="en-US"/>
              </w:rPr>
              <w:t xml:space="preserve">Liczba osób pracujących, łącznie z prowadzącymi działalność na własny rachunek, </w:t>
            </w:r>
            <w:r w:rsidRPr="004F6738">
              <w:rPr>
                <w:rFonts w:ascii="Arial" w:eastAsia="Calibri" w:hAnsi="Arial" w:cs="Arial"/>
                <w:sz w:val="18"/>
                <w:szCs w:val="18"/>
                <w:lang w:eastAsia="en-US"/>
              </w:rPr>
              <w:br/>
              <w:t>po opuszczeniu p</w:t>
            </w:r>
            <w:r w:rsidRPr="004F1623">
              <w:rPr>
                <w:rFonts w:ascii="Arial" w:eastAsia="Calibri" w:hAnsi="Arial" w:cs="Arial"/>
                <w:sz w:val="18"/>
                <w:szCs w:val="18"/>
                <w:lang w:eastAsia="en-US"/>
              </w:rPr>
              <w:t>rogramu</w:t>
            </w:r>
            <w:r w:rsidRPr="004F6738">
              <w:rPr>
                <w:rFonts w:ascii="Arial" w:eastAsia="Calibri" w:hAnsi="Arial" w:cs="Arial"/>
                <w:sz w:val="18"/>
                <w:szCs w:val="18"/>
                <w:lang w:eastAsia="en-US"/>
              </w:rPr>
              <w:t xml:space="preserve"> (C)</w:t>
            </w:r>
          </w:p>
        </w:tc>
        <w:tc>
          <w:tcPr>
            <w:tcW w:w="821" w:type="pct"/>
            <w:tcBorders>
              <w:top w:val="single" w:sz="6" w:space="0" w:color="auto"/>
              <w:bottom w:val="single" w:sz="6" w:space="0" w:color="auto"/>
            </w:tcBorders>
            <w:shd w:val="clear" w:color="auto" w:fill="auto"/>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45</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color w:val="D9D9D9" w:themeColor="background1" w:themeShade="D9"/>
                <w:sz w:val="18"/>
                <w:szCs w:val="18"/>
              </w:rPr>
            </w:pPr>
            <w:r w:rsidRPr="004F6738">
              <w:rPr>
                <w:rFonts w:ascii="Arial" w:hAnsi="Arial" w:cs="Arial"/>
                <w:sz w:val="18"/>
                <w:szCs w:val="18"/>
              </w:rPr>
              <w:t>Liczba osób, które uzyskały kwalifikacje po opuszczeniu pro</w:t>
            </w:r>
            <w:r w:rsidRPr="004F1623">
              <w:rPr>
                <w:rFonts w:ascii="Arial" w:hAnsi="Arial" w:cs="Arial"/>
                <w:sz w:val="18"/>
                <w:szCs w:val="18"/>
              </w:rPr>
              <w:t>gramu</w:t>
            </w:r>
            <w:r w:rsidRPr="004F6738">
              <w:rPr>
                <w:rFonts w:ascii="Arial" w:hAnsi="Arial" w:cs="Arial"/>
                <w:sz w:val="18"/>
                <w:szCs w:val="18"/>
              </w:rPr>
              <w:t xml:space="preserv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31</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sz w:val="18"/>
                <w:szCs w:val="18"/>
              </w:rPr>
            </w:pPr>
            <w:r>
              <w:rPr>
                <w:rFonts w:ascii="Arial" w:hAnsi="Arial" w:cs="Arial"/>
                <w:sz w:val="18"/>
                <w:szCs w:val="18"/>
              </w:rPr>
              <w:t xml:space="preserve">Liczba osób, które nabyły kompetencje po opuszczeniu </w:t>
            </w:r>
            <w:r w:rsidRPr="004F1623">
              <w:rPr>
                <w:rFonts w:ascii="Arial" w:hAnsi="Arial" w:cs="Arial"/>
                <w:sz w:val="18"/>
                <w:szCs w:val="18"/>
              </w:rPr>
              <w:t>programu,</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w:t>
            </w:r>
            <w:r w:rsidRPr="004F1623">
              <w:rPr>
                <w:rFonts w:ascii="Arial" w:hAnsi="Arial" w:cs="Arial"/>
                <w:sz w:val="18"/>
                <w:szCs w:val="18"/>
              </w:rPr>
              <w:t>biernych zawodowo objętych</w:t>
            </w:r>
            <w:r w:rsidRPr="004F6738">
              <w:rPr>
                <w:rFonts w:ascii="Arial" w:hAnsi="Arial" w:cs="Arial"/>
                <w:sz w:val="18"/>
                <w:szCs w:val="18"/>
              </w:rPr>
              <w:t xml:space="preserve"> wsparciem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1 781</w:t>
            </w:r>
          </w:p>
        </w:tc>
        <w:tc>
          <w:tcPr>
            <w:tcW w:w="1325" w:type="pct"/>
            <w:gridSpan w:val="5"/>
            <w:tcBorders>
              <w:top w:val="single" w:sz="6" w:space="0" w:color="auto"/>
              <w:bottom w:val="single" w:sz="6" w:space="0" w:color="auto"/>
            </w:tcBorders>
            <w:shd w:val="clear" w:color="auto" w:fill="FFFFFF" w:themeFill="background1"/>
          </w:tcPr>
          <w:p w:rsidR="00900DDB" w:rsidRDefault="00900DDB" w:rsidP="00C230AB">
            <w:pPr>
              <w:jc w:val="center"/>
              <w:rPr>
                <w:rFonts w:ascii="Arial" w:hAnsi="Arial" w:cs="Arial"/>
                <w:i/>
                <w:color w:val="000000" w:themeColor="text1"/>
                <w:sz w:val="18"/>
                <w:szCs w:val="18"/>
              </w:rPr>
            </w:pPr>
          </w:p>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z </w:t>
            </w:r>
            <w:r w:rsidRPr="004F1623">
              <w:rPr>
                <w:rFonts w:ascii="Arial" w:hAnsi="Arial" w:cs="Arial"/>
                <w:sz w:val="18"/>
                <w:szCs w:val="18"/>
              </w:rPr>
              <w:t>niepełnosprawnościami objętych wsparciem</w:t>
            </w:r>
            <w:r w:rsidRPr="004F6738">
              <w:rPr>
                <w:rFonts w:ascii="Arial" w:hAnsi="Arial" w:cs="Arial"/>
                <w:sz w:val="18"/>
                <w:szCs w:val="18"/>
              </w:rPr>
              <w:t xml:space="preserve">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178</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w:t>
            </w:r>
            <w:r w:rsidRPr="004F1623">
              <w:rPr>
                <w:rFonts w:ascii="Arial" w:hAnsi="Arial" w:cs="Arial"/>
                <w:sz w:val="18"/>
                <w:szCs w:val="18"/>
              </w:rPr>
              <w:t>osób w wieku 50 lat i więcej objętych</w:t>
            </w:r>
            <w:r w:rsidRPr="004F6738">
              <w:rPr>
                <w:rFonts w:ascii="Arial" w:hAnsi="Arial" w:cs="Arial"/>
                <w:sz w:val="18"/>
                <w:szCs w:val="18"/>
              </w:rPr>
              <w:t xml:space="preserve">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1070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osób o </w:t>
            </w:r>
            <w:r w:rsidRPr="004F1623">
              <w:rPr>
                <w:rFonts w:ascii="Arial" w:hAnsi="Arial" w:cs="Arial"/>
                <w:sz w:val="18"/>
                <w:szCs w:val="18"/>
              </w:rPr>
              <w:t>niskich</w:t>
            </w:r>
            <w:r w:rsidRPr="004F6738">
              <w:rPr>
                <w:rFonts w:ascii="Arial" w:hAnsi="Arial" w:cs="Arial"/>
                <w:sz w:val="18"/>
                <w:szCs w:val="18"/>
              </w:rPr>
              <w:t xml:space="preserve"> kwalifikacjach objętych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1020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964F3F" w:rsidRDefault="00900DDB" w:rsidP="00C716BF">
            <w:pPr>
              <w:pStyle w:val="Akapitzlist"/>
              <w:numPr>
                <w:ilvl w:val="0"/>
                <w:numId w:val="66"/>
              </w:numPr>
              <w:rPr>
                <w:rFonts w:ascii="Arial" w:hAnsi="Arial" w:cs="Arial"/>
                <w:sz w:val="18"/>
                <w:szCs w:val="18"/>
              </w:rPr>
            </w:pPr>
            <w:r w:rsidRPr="0035324F">
              <w:rPr>
                <w:rFonts w:ascii="Arial" w:hAnsi="Arial" w:cs="Arial"/>
                <w:sz w:val="18"/>
                <w:szCs w:val="18"/>
              </w:rPr>
              <w:t xml:space="preserve">Liczba osób </w:t>
            </w:r>
            <w:r w:rsidRPr="004F1623">
              <w:rPr>
                <w:rFonts w:ascii="Arial" w:hAnsi="Arial" w:cs="Arial"/>
                <w:sz w:val="18"/>
                <w:szCs w:val="18"/>
              </w:rPr>
              <w:t>bezrobotnych (łącznie z długotrwale bezrobotnymi)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980</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T</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sidRPr="004F1623">
              <w:rPr>
                <w:rFonts w:ascii="Arial" w:hAnsi="Arial" w:cs="Arial"/>
                <w:sz w:val="18"/>
                <w:szCs w:val="18"/>
              </w:rPr>
              <w:t>odchodzących z rolnictwa i ich rodzin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ubogich pracujących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zatrudnionych na umowach krótkoterminowych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4F6738" w:rsidRDefault="00900DDB" w:rsidP="00C716BF">
            <w:pPr>
              <w:pStyle w:val="Akapitzlist"/>
              <w:numPr>
                <w:ilvl w:val="0"/>
                <w:numId w:val="66"/>
              </w:numPr>
              <w:rPr>
                <w:rFonts w:ascii="Arial" w:hAnsi="Arial" w:cs="Arial"/>
                <w:sz w:val="18"/>
                <w:szCs w:val="18"/>
              </w:rPr>
            </w:pPr>
            <w:r>
              <w:rPr>
                <w:rFonts w:ascii="Arial" w:hAnsi="Arial" w:cs="Arial"/>
                <w:sz w:val="18"/>
                <w:szCs w:val="18"/>
              </w:rPr>
              <w:t>Liczba osób zatrudnionych na umowach cywilno-prawnych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bl>
    <w:p w:rsidR="00012E56" w:rsidRDefault="00012E56" w:rsidP="00012E56"/>
    <w:p w:rsidR="00012E56" w:rsidRDefault="00012E56">
      <w:pPr>
        <w:spacing w:after="200" w:line="276" w:lineRule="auto"/>
      </w:pPr>
      <w:r>
        <w:br w:type="page"/>
      </w:r>
    </w:p>
    <w:p w:rsidR="00133BBD" w:rsidRDefault="00133BBD" w:rsidP="0086305F">
      <w:pPr>
        <w:tabs>
          <w:tab w:val="left" w:pos="1110"/>
        </w:tabs>
        <w:rPr>
          <w:rFonts w:ascii="Arial" w:hAnsi="Arial" w:cs="Arial"/>
          <w:sz w:val="20"/>
          <w:szCs w:val="20"/>
        </w:rPr>
        <w:sectPr w:rsidR="00133BBD" w:rsidSect="00EA4198">
          <w:pgSz w:w="11906" w:h="16838"/>
          <w:pgMar w:top="1417" w:right="1417" w:bottom="1417" w:left="1417" w:header="708" w:footer="708" w:gutter="0"/>
          <w:cols w:space="708"/>
          <w:docGrid w:linePitch="360"/>
        </w:sectPr>
      </w:pPr>
    </w:p>
    <w:p w:rsidR="00892FF7" w:rsidRDefault="00892FF7" w:rsidP="00892FF7">
      <w:pPr>
        <w:ind w:right="-157"/>
        <w:jc w:val="center"/>
      </w:pPr>
    </w:p>
    <w:p w:rsidR="00B85677" w:rsidRPr="00DB584A" w:rsidRDefault="00B85677" w:rsidP="00B85677">
      <w:pPr>
        <w:ind w:right="-157"/>
        <w:jc w:val="center"/>
        <w:rPr>
          <w:rFonts w:ascii="Arial" w:hAnsi="Arial" w:cs="Arial"/>
          <w:sz w:val="20"/>
          <w:szCs w:val="20"/>
        </w:rPr>
      </w:pPr>
    </w:p>
    <w:p w:rsidR="00B85677" w:rsidRPr="00C44392" w:rsidRDefault="00B85677" w:rsidP="00B85677">
      <w:pPr>
        <w:ind w:right="-157"/>
        <w:jc w:val="center"/>
        <w:rPr>
          <w:rFonts w:ascii="Arial" w:hAnsi="Arial" w:cs="Arial"/>
          <w:sz w:val="30"/>
          <w:szCs w:val="30"/>
        </w:rPr>
      </w:pPr>
    </w:p>
    <w:p w:rsidR="00B85677" w:rsidRPr="00C44392" w:rsidRDefault="00B85677" w:rsidP="00B85677">
      <w:pPr>
        <w:jc w:val="center"/>
        <w:rPr>
          <w:rFonts w:ascii="Arial" w:hAnsi="Arial" w:cs="Arial"/>
          <w:sz w:val="30"/>
          <w:szCs w:val="30"/>
        </w:rPr>
      </w:pPr>
    </w:p>
    <w:p w:rsidR="00B85677" w:rsidRPr="00C44392" w:rsidRDefault="00B85677" w:rsidP="00B85677">
      <w:pPr>
        <w:jc w:val="center"/>
        <w:rPr>
          <w:rFonts w:ascii="Arial" w:hAnsi="Arial" w:cs="Arial"/>
          <w:b/>
          <w:sz w:val="40"/>
          <w:szCs w:val="40"/>
        </w:rPr>
      </w:pPr>
      <w:r w:rsidRPr="00C44392">
        <w:rPr>
          <w:rFonts w:ascii="Arial" w:hAnsi="Arial" w:cs="Arial"/>
          <w:b/>
          <w:sz w:val="40"/>
          <w:szCs w:val="40"/>
        </w:rPr>
        <w:t>Plan działania na rok 2020</w:t>
      </w:r>
    </w:p>
    <w:p w:rsidR="00B85677" w:rsidRPr="00C44392" w:rsidRDefault="00B85677" w:rsidP="00B85677">
      <w:pPr>
        <w:jc w:val="center"/>
        <w:rPr>
          <w:rFonts w:ascii="Arial" w:hAnsi="Arial" w:cs="Arial"/>
          <w:b/>
          <w:sz w:val="30"/>
          <w:szCs w:val="30"/>
        </w:rPr>
      </w:pPr>
    </w:p>
    <w:p w:rsidR="00B85677" w:rsidRPr="00C44392" w:rsidRDefault="00B85677" w:rsidP="00B85677">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B85677" w:rsidRPr="00DB584A" w:rsidRDefault="00B85677" w:rsidP="00B85677">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9"/>
        <w:gridCol w:w="760"/>
        <w:gridCol w:w="1804"/>
        <w:gridCol w:w="1418"/>
        <w:gridCol w:w="788"/>
        <w:gridCol w:w="1947"/>
      </w:tblGrid>
      <w:tr w:rsidR="00B85677" w:rsidRPr="00DB584A" w:rsidTr="00B85677">
        <w:trPr>
          <w:trHeight w:val="362"/>
        </w:trPr>
        <w:tc>
          <w:tcPr>
            <w:tcW w:w="10315" w:type="dxa"/>
            <w:gridSpan w:val="6"/>
            <w:shd w:val="clear" w:color="auto" w:fill="D9D9D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INFORMACJE O INSTYTUCJI POŚREDNICZĄCEJ</w:t>
            </w:r>
          </w:p>
        </w:tc>
      </w:tr>
      <w:tr w:rsidR="00B85677" w:rsidRPr="00DB584A" w:rsidTr="00B85677">
        <w:trPr>
          <w:trHeight w:val="511"/>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VI Rynek pracy</w:t>
            </w:r>
          </w:p>
        </w:tc>
      </w:tr>
      <w:tr w:rsidR="00B85677" w:rsidRPr="00DB584A" w:rsidTr="00B85677">
        <w:trPr>
          <w:trHeight w:val="519"/>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Wojewódzki Urząd Pracy w Szczecinie</w:t>
            </w:r>
          </w:p>
        </w:tc>
      </w:tr>
      <w:tr w:rsidR="00B85677" w:rsidRPr="00DB584A" w:rsidTr="00B85677">
        <w:trPr>
          <w:trHeight w:val="348"/>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B85677" w:rsidRPr="00DB584A" w:rsidTr="00B85677">
        <w:trPr>
          <w:trHeight w:val="358"/>
        </w:trPr>
        <w:tc>
          <w:tcPr>
            <w:tcW w:w="303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42 56 103</w:t>
            </w:r>
          </w:p>
        </w:tc>
      </w:tr>
      <w:tr w:rsidR="00B85677" w:rsidRPr="00DB584A" w:rsidTr="00B85677">
        <w:trPr>
          <w:trHeight w:val="354"/>
        </w:trPr>
        <w:tc>
          <w:tcPr>
            <w:tcW w:w="3034" w:type="dxa"/>
            <w:tcBorders>
              <w:top w:val="single" w:sz="2" w:space="0" w:color="auto"/>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sekretariat@wup.pl</w:t>
            </w:r>
          </w:p>
        </w:tc>
      </w:tr>
      <w:tr w:rsidR="00B85677" w:rsidRPr="00C862FC" w:rsidTr="00B8567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85677" w:rsidRPr="00DB584A" w:rsidRDefault="00B85677" w:rsidP="00B85677">
            <w:pPr>
              <w:jc w:val="center"/>
              <w:rPr>
                <w:rFonts w:ascii="Arial" w:hAnsi="Arial" w:cs="Arial"/>
                <w:sz w:val="20"/>
                <w:szCs w:val="20"/>
                <w:lang w:val="en-US"/>
              </w:rPr>
            </w:pPr>
            <w:proofErr w:type="spellStart"/>
            <w:r w:rsidRPr="00DB584A">
              <w:rPr>
                <w:rFonts w:ascii="Arial" w:hAnsi="Arial" w:cs="Arial"/>
                <w:sz w:val="20"/>
                <w:szCs w:val="20"/>
                <w:lang w:val="en-US"/>
              </w:rPr>
              <w:t>Milena</w:t>
            </w:r>
            <w:proofErr w:type="spellEnd"/>
            <w:r w:rsidRPr="00DB584A">
              <w:rPr>
                <w:rFonts w:ascii="Arial" w:hAnsi="Arial" w:cs="Arial"/>
                <w:sz w:val="20"/>
                <w:szCs w:val="20"/>
                <w:lang w:val="en-US"/>
              </w:rPr>
              <w:t xml:space="preserve"> </w:t>
            </w:r>
            <w:proofErr w:type="spellStart"/>
            <w:r w:rsidRPr="00DB584A">
              <w:rPr>
                <w:rFonts w:ascii="Arial" w:hAnsi="Arial" w:cs="Arial"/>
                <w:sz w:val="20"/>
                <w:szCs w:val="20"/>
                <w:lang w:val="en-US"/>
              </w:rPr>
              <w:t>Jerchewicz</w:t>
            </w:r>
            <w:proofErr w:type="spellEnd"/>
            <w:r w:rsidRPr="00DB584A">
              <w:rPr>
                <w:rFonts w:ascii="Arial" w:hAnsi="Arial" w:cs="Arial"/>
                <w:sz w:val="20"/>
                <w:szCs w:val="20"/>
                <w:lang w:val="en-US"/>
              </w:rPr>
              <w:t>-Rom</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tel. 91 42 56 173</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B85677" w:rsidRPr="00DB584A" w:rsidRDefault="00B85677" w:rsidP="00B85677">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B85677" w:rsidRPr="00DB584A" w:rsidTr="00B85677">
        <w:trPr>
          <w:trHeight w:val="362"/>
        </w:trPr>
        <w:tc>
          <w:tcPr>
            <w:tcW w:w="9781" w:type="dxa"/>
            <w:shd w:val="clear" w:color="auto" w:fill="E77B39"/>
            <w:vAlign w:val="center"/>
          </w:tcPr>
          <w:p w:rsidR="00B85677" w:rsidRPr="00C44392" w:rsidRDefault="00B85677" w:rsidP="00B85677">
            <w:pPr>
              <w:jc w:val="center"/>
              <w:rPr>
                <w:rFonts w:ascii="Arial" w:hAnsi="Arial" w:cs="Arial"/>
                <w:b/>
              </w:rPr>
            </w:pPr>
            <w:r w:rsidRPr="00C44392">
              <w:rPr>
                <w:rFonts w:ascii="Arial" w:hAnsi="Arial" w:cs="Arial"/>
                <w:b/>
              </w:rPr>
              <w:t xml:space="preserve">KARTA DZIAŁANIA </w:t>
            </w:r>
          </w:p>
          <w:p w:rsidR="0015123D" w:rsidRPr="0015123D" w:rsidRDefault="0015123D" w:rsidP="0015123D">
            <w:pPr>
              <w:pStyle w:val="Nagwek2"/>
              <w:jc w:val="both"/>
              <w:rPr>
                <w:b/>
                <w:sz w:val="20"/>
                <w:szCs w:val="20"/>
              </w:rPr>
            </w:pPr>
            <w:bookmarkStart w:id="6" w:name="_Toc52269929"/>
            <w:r w:rsidRPr="0015123D">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bookmarkEnd w:id="6"/>
          </w:p>
        </w:tc>
      </w:tr>
    </w:tbl>
    <w:p w:rsidR="00B85677" w:rsidRPr="00DB584A" w:rsidRDefault="00B85677" w:rsidP="00B85677">
      <w:pPr>
        <w:rPr>
          <w:rFonts w:ascii="Arial" w:hAnsi="Arial" w:cs="Arial"/>
          <w:b/>
          <w:spacing w:val="24"/>
          <w:sz w:val="20"/>
          <w:szCs w:val="20"/>
        </w:rPr>
      </w:pPr>
    </w:p>
    <w:p w:rsidR="00B85677" w:rsidRPr="00DB584A" w:rsidRDefault="00B85677" w:rsidP="00B85677">
      <w:pPr>
        <w:rPr>
          <w:rFonts w:ascii="Arial" w:hAnsi="Arial" w:cs="Arial"/>
          <w:b/>
          <w:spacing w:val="24"/>
          <w:sz w:val="20"/>
          <w:szCs w:val="20"/>
        </w:rPr>
      </w:pPr>
      <w:r w:rsidRPr="00DB584A">
        <w:rPr>
          <w:rFonts w:ascii="Arial" w:hAnsi="Arial" w:cs="Arial"/>
          <w:b/>
          <w:spacing w:val="24"/>
          <w:sz w:val="20"/>
          <w:szCs w:val="20"/>
        </w:rPr>
        <w:t>Projekty pozakonkursowe</w:t>
      </w:r>
    </w:p>
    <w:p w:rsidR="00B85677" w:rsidRPr="00DB584A" w:rsidRDefault="00B85677" w:rsidP="00B85677">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842"/>
        <w:gridCol w:w="1408"/>
        <w:gridCol w:w="957"/>
      </w:tblGrid>
      <w:tr w:rsidR="00B85677" w:rsidRPr="00DB584A" w:rsidTr="00B85677">
        <w:trPr>
          <w:trHeight w:val="362"/>
        </w:trPr>
        <w:tc>
          <w:tcPr>
            <w:tcW w:w="9736" w:type="dxa"/>
            <w:gridSpan w:val="9"/>
            <w:tcBorders>
              <w:top w:val="single" w:sz="1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B85677" w:rsidRPr="00DB584A" w:rsidTr="00B85677">
        <w:trPr>
          <w:trHeight w:val="54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Planowany tytuł projektu</w:t>
            </w:r>
          </w:p>
        </w:tc>
        <w:tc>
          <w:tcPr>
            <w:tcW w:w="7241" w:type="dxa"/>
            <w:gridSpan w:val="8"/>
            <w:tcBorders>
              <w:top w:val="single" w:sz="2" w:space="0" w:color="auto"/>
            </w:tcBorders>
          </w:tcPr>
          <w:p w:rsidR="00B85677" w:rsidRPr="00DB584A" w:rsidRDefault="00B85677" w:rsidP="00B85677">
            <w:pPr>
              <w:jc w:val="both"/>
              <w:rPr>
                <w:rFonts w:ascii="Arial" w:hAnsi="Arial" w:cs="Arial"/>
                <w:b/>
                <w:sz w:val="20"/>
                <w:szCs w:val="20"/>
              </w:rPr>
            </w:pPr>
            <w:r w:rsidRPr="0085653A">
              <w:rPr>
                <w:rFonts w:ascii="Arial" w:hAnsi="Arial" w:cs="Arial"/>
                <w:b/>
                <w:bCs/>
                <w:i/>
                <w:sz w:val="20"/>
                <w:szCs w:val="20"/>
              </w:rPr>
              <w:t>„</w:t>
            </w:r>
            <w:r w:rsidRPr="0085653A">
              <w:rPr>
                <w:rFonts w:ascii="Arial" w:hAnsi="Arial" w:cs="Arial"/>
                <w:b/>
                <w:i/>
                <w:sz w:val="20"/>
                <w:szCs w:val="20"/>
              </w:rPr>
              <w:t>Zach</w:t>
            </w:r>
            <w:r>
              <w:rPr>
                <w:rFonts w:ascii="Arial" w:hAnsi="Arial" w:cs="Arial"/>
                <w:b/>
                <w:i/>
                <w:sz w:val="20"/>
                <w:szCs w:val="20"/>
              </w:rPr>
              <w:t>odniopomorski System Wsparcia Migrantów”</w:t>
            </w:r>
          </w:p>
        </w:tc>
      </w:tr>
      <w:tr w:rsidR="00B85677" w:rsidRPr="00DB584A" w:rsidTr="00B85677">
        <w:trPr>
          <w:trHeight w:val="703"/>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B85677" w:rsidRPr="00DB584A" w:rsidRDefault="00B85677" w:rsidP="00B85677">
            <w:pPr>
              <w:jc w:val="both"/>
              <w:rPr>
                <w:rFonts w:ascii="Arial" w:hAnsi="Arial" w:cs="Arial"/>
                <w:sz w:val="20"/>
                <w:szCs w:val="20"/>
              </w:rPr>
            </w:pPr>
            <w:r w:rsidRPr="00DB584A">
              <w:rPr>
                <w:rFonts w:ascii="Arial" w:hAnsi="Arial" w:cs="Arial"/>
                <w:sz w:val="20"/>
                <w:szCs w:val="20"/>
              </w:rPr>
              <w:t xml:space="preserve">Priorytet Inwestycyjny 8i, cel szczegółowy 4: </w:t>
            </w:r>
            <w:r w:rsidRPr="005C51A9">
              <w:rPr>
                <w:rFonts w:ascii="Arial" w:hAnsi="Arial" w:cs="Arial"/>
                <w:iCs/>
                <w:sz w:val="20"/>
                <w:szCs w:val="20"/>
              </w:rPr>
              <w:t>Zwiększenie zatrudnienia w szczególności wśród osób bezrobotnych i biernych zawodowo, zwłaszcza tych, którzy  znajdują się w szczególnie trudnej sytuacji na rynku pracy</w:t>
            </w:r>
            <w:r w:rsidRPr="005C51A9">
              <w:rPr>
                <w:rFonts w:ascii="Arial" w:hAnsi="Arial" w:cs="Arial"/>
                <w:sz w:val="20"/>
                <w:szCs w:val="20"/>
              </w:rPr>
              <w:t>.</w:t>
            </w:r>
          </w:p>
        </w:tc>
      </w:tr>
      <w:tr w:rsidR="00B85677" w:rsidRPr="00DB584A" w:rsidTr="00B85677">
        <w:trPr>
          <w:trHeight w:val="234"/>
        </w:trPr>
        <w:tc>
          <w:tcPr>
            <w:tcW w:w="2495" w:type="dxa"/>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B85677" w:rsidRPr="00DB584A" w:rsidRDefault="00B85677" w:rsidP="00B8567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 w:val="20"/>
                <w:szCs w:val="20"/>
              </w:rPr>
            </w:pPr>
            <w:r w:rsidRPr="00DB584A">
              <w:rPr>
                <w:rFonts w:ascii="Arial" w:eastAsia="ヒラギノ角ゴ Pro W3" w:hAnsi="Arial" w:cs="Arial"/>
                <w:b/>
                <w:sz w:val="20"/>
                <w:szCs w:val="20"/>
              </w:rPr>
              <w:t>5.</w:t>
            </w:r>
            <w:r w:rsidRPr="00DB584A">
              <w:rPr>
                <w:rFonts w:ascii="Arial" w:eastAsia="ヒラギノ角ゴ Pro W3" w:hAnsi="Arial" w:cs="Arial"/>
                <w:sz w:val="20"/>
                <w:szCs w:val="20"/>
              </w:rPr>
              <w:tab/>
              <w:t xml:space="preserve">Poprawa integracji z rynkiem pracy i mobilności zawodowej migrantów (i </w:t>
            </w:r>
            <w:r>
              <w:rPr>
                <w:rFonts w:ascii="Arial" w:eastAsia="ヒラギノ角ゴ Pro W3" w:hAnsi="Arial" w:cs="Arial"/>
                <w:sz w:val="20"/>
                <w:szCs w:val="20"/>
              </w:rPr>
              <w:t> i</w:t>
            </w:r>
            <w:r w:rsidRPr="00DB584A">
              <w:rPr>
                <w:rFonts w:ascii="Arial" w:eastAsia="ヒラギノ角ゴ Pro W3" w:hAnsi="Arial" w:cs="Arial"/>
                <w:sz w:val="20"/>
                <w:szCs w:val="20"/>
              </w:rPr>
              <w:t>ch rodzin) przebywających na terenie województwa zachodniopomorskiego poprzez budowę i doskonalenie systemu instytucjonalnego zarządzania procesami migracyjnymi:</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 xml:space="preserve">opracowanie modelu współpracy </w:t>
            </w:r>
            <w:r>
              <w:rPr>
                <w:rFonts w:ascii="Arial" w:eastAsia="ヒラギノ角ゴ Pro W3" w:hAnsi="Arial" w:cs="Arial"/>
                <w:szCs w:val="20"/>
              </w:rPr>
              <w:t xml:space="preserve">w zakresie </w:t>
            </w:r>
            <w:r w:rsidRPr="00DB584A">
              <w:rPr>
                <w:rFonts w:ascii="Arial" w:eastAsia="ヒラギノ角ゴ Pro W3" w:hAnsi="Arial" w:cs="Arial"/>
                <w:szCs w:val="20"/>
              </w:rPr>
              <w:t>obsługi migrantów</w:t>
            </w:r>
            <w:r>
              <w:rPr>
                <w:rFonts w:ascii="Arial" w:eastAsia="ヒラギノ角ゴ Pro W3" w:hAnsi="Arial" w:cs="Arial"/>
                <w:szCs w:val="20"/>
              </w:rPr>
              <w:t xml:space="preserve"> a także jednolitych standardów obsługi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wizyt studyjnych i wymianę dobrych praktyk,</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Pr>
                <w:rFonts w:ascii="Arial" w:eastAsia="ヒラギノ角ゴ Pro W3" w:hAnsi="Arial" w:cs="Arial"/>
                <w:szCs w:val="20"/>
              </w:rPr>
              <w:t xml:space="preserve">podnoszenie kwalifikacji i kompetencji </w:t>
            </w:r>
            <w:r w:rsidRPr="00DB584A">
              <w:rPr>
                <w:rFonts w:ascii="Arial" w:eastAsia="ヒラギノ角ゴ Pro W3" w:hAnsi="Arial" w:cs="Arial"/>
                <w:szCs w:val="20"/>
              </w:rPr>
              <w:t xml:space="preserve">przygotowujące pracowników administracji i </w:t>
            </w:r>
            <w:r>
              <w:rPr>
                <w:rFonts w:ascii="Arial" w:eastAsia="ヒラギノ角ゴ Pro W3" w:hAnsi="Arial" w:cs="Arial"/>
                <w:szCs w:val="20"/>
              </w:rPr>
              <w:t>Lokalnych Punktów Integracji Migrantów</w:t>
            </w:r>
            <w:r w:rsidRPr="00DB584A">
              <w:rPr>
                <w:rFonts w:ascii="Arial" w:eastAsia="ヒラギノ角ゴ Pro W3" w:hAnsi="Arial" w:cs="Arial"/>
                <w:szCs w:val="20"/>
              </w:rPr>
              <w:t xml:space="preserve"> do pracy z migrantami,</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 xml:space="preserve">opracowanie i przygotowanie przewodnika typu </w:t>
            </w:r>
            <w:proofErr w:type="spellStart"/>
            <w:r w:rsidRPr="00DB584A">
              <w:rPr>
                <w:rFonts w:ascii="Arial" w:eastAsia="ヒラギノ角ゴ Pro W3" w:hAnsi="Arial" w:cs="Arial"/>
                <w:szCs w:val="20"/>
              </w:rPr>
              <w:t>Wellcome</w:t>
            </w:r>
            <w:proofErr w:type="spellEnd"/>
            <w:r w:rsidRPr="00DB584A">
              <w:rPr>
                <w:rFonts w:ascii="Arial" w:eastAsia="ヒラギノ角ゴ Pro W3" w:hAnsi="Arial" w:cs="Arial"/>
                <w:szCs w:val="20"/>
              </w:rPr>
              <w:t xml:space="preserve"> Guide dla migrantów,</w:t>
            </w:r>
          </w:p>
          <w:p w:rsidR="009F615B" w:rsidRDefault="00B85677" w:rsidP="009F615B">
            <w:pPr>
              <w:pStyle w:val="Akapitzlist"/>
              <w:numPr>
                <w:ilvl w:val="0"/>
                <w:numId w:val="24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 xml:space="preserve">stworzenie aplikacji multimedialnej w ramach </w:t>
            </w:r>
            <w:proofErr w:type="spellStart"/>
            <w:r w:rsidRPr="00DB584A">
              <w:rPr>
                <w:rFonts w:ascii="Arial" w:eastAsia="ヒラギノ角ゴ Pro W3" w:hAnsi="Arial" w:cs="Arial"/>
                <w:szCs w:val="20"/>
              </w:rPr>
              <w:t>Open</w:t>
            </w:r>
            <w:proofErr w:type="spellEnd"/>
            <w:r w:rsidRPr="00DB584A">
              <w:rPr>
                <w:rFonts w:ascii="Arial" w:eastAsia="ヒラギノ角ゴ Pro W3" w:hAnsi="Arial" w:cs="Arial"/>
                <w:szCs w:val="20"/>
              </w:rPr>
              <w:t xml:space="preserve"> Access (GPS) dostępnej w kilku wariantach językowych.</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9F7C5B">
              <w:rPr>
                <w:rFonts w:ascii="Arial" w:eastAsia="ヒラギノ角ゴ Pro W3" w:hAnsi="Arial" w:cs="Arial"/>
                <w:szCs w:val="20"/>
              </w:rPr>
              <w:t>wdrożenie  jednolitych</w:t>
            </w:r>
            <w:r w:rsidRPr="00DB584A">
              <w:rPr>
                <w:rFonts w:ascii="Arial" w:eastAsia="ヒラギノ角ゴ Pro W3" w:hAnsi="Arial" w:cs="Arial"/>
                <w:szCs w:val="20"/>
              </w:rPr>
              <w:t xml:space="preserve"> standardów obsługi migrantów, w tym utworzenie i utrzymanie</w:t>
            </w:r>
            <w:r>
              <w:rPr>
                <w:rFonts w:ascii="Arial" w:eastAsia="ヒラギノ角ゴ Pro W3" w:hAnsi="Arial" w:cs="Arial"/>
                <w:szCs w:val="20"/>
              </w:rPr>
              <w:t xml:space="preserve"> Lokalnych Punktów Integracji Migrantów</w:t>
            </w:r>
            <w:r w:rsidRPr="00DB584A">
              <w:rPr>
                <w:rFonts w:ascii="Arial" w:eastAsia="ヒラギノ角ゴ Pro W3" w:hAnsi="Arial" w:cs="Arial"/>
                <w:szCs w:val="20"/>
              </w:rPr>
              <w:t xml:space="preserve"> poprzez między innymi:</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bezpiecznego miejsca/miejsc dedykowanych obsłudze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szkolenia pracowników i osób zaangażowanych we współpracę na rzecz migrantów,</w:t>
            </w:r>
          </w:p>
          <w:p w:rsidR="009F615B" w:rsidRDefault="00B85677" w:rsidP="009F615B">
            <w:pPr>
              <w:pStyle w:val="Akapitzlist"/>
              <w:numPr>
                <w:ilvl w:val="0"/>
                <w:numId w:val="24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porady prawne, doradztwo zawodowe</w:t>
            </w:r>
            <w:r>
              <w:rPr>
                <w:rFonts w:ascii="Arial" w:eastAsia="ヒラギノ角ゴ Pro W3" w:hAnsi="Arial" w:cs="Arial"/>
                <w:szCs w:val="20"/>
              </w:rPr>
              <w:t>, wsparcie w integracji</w:t>
            </w:r>
            <w:r w:rsidRPr="00DB584A">
              <w:rPr>
                <w:rFonts w:ascii="Arial" w:eastAsia="ヒラギノ角ゴ Pro W3" w:hAnsi="Arial" w:cs="Arial"/>
                <w:szCs w:val="20"/>
              </w:rPr>
              <w:t xml:space="preserve">, </w:t>
            </w:r>
            <w:r>
              <w:rPr>
                <w:rFonts w:ascii="Arial" w:eastAsia="ヒラギノ角ゴ Pro W3" w:hAnsi="Arial" w:cs="Arial"/>
                <w:szCs w:val="20"/>
              </w:rPr>
              <w:t xml:space="preserve">wsparcie </w:t>
            </w:r>
            <w:r w:rsidRPr="00DB584A">
              <w:rPr>
                <w:rFonts w:ascii="Arial" w:eastAsia="ヒラギノ角ゴ Pro W3" w:hAnsi="Arial" w:cs="Arial"/>
                <w:szCs w:val="20"/>
              </w:rPr>
              <w:t>psychologiczne, kursy adaptacyjne</w:t>
            </w:r>
            <w:r>
              <w:rPr>
                <w:rFonts w:ascii="Arial" w:eastAsia="ヒラギノ角ゴ Pro W3" w:hAnsi="Arial" w:cs="Arial"/>
                <w:szCs w:val="20"/>
              </w:rPr>
              <w:t>, tłumaczenie dokumentów,</w:t>
            </w:r>
            <w:r w:rsidRPr="00DB584A">
              <w:rPr>
                <w:rFonts w:ascii="Arial" w:eastAsia="ヒラギノ角ゴ Pro W3" w:hAnsi="Arial" w:cs="Arial"/>
                <w:szCs w:val="20"/>
              </w:rPr>
              <w:t xml:space="preserve"> itp., </w:t>
            </w:r>
          </w:p>
          <w:p w:rsidR="009F615B" w:rsidRDefault="00B85677" w:rsidP="009F615B">
            <w:pPr>
              <w:pStyle w:val="Akapitzlist"/>
              <w:numPr>
                <w:ilvl w:val="0"/>
                <w:numId w:val="24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realizacja kampanii informacyjno-promocyjnych mających na celu kształtowanie postaw otwartości i tolerancji między innymi poprzez następujące działania:</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przystosowanie serwisów informatycznych do obsługi migrantów, w</w:t>
            </w:r>
            <w:r>
              <w:rPr>
                <w:rFonts w:ascii="Arial" w:eastAsia="ヒラギノ角ゴ Pro W3" w:hAnsi="Arial" w:cs="Arial"/>
                <w:szCs w:val="20"/>
              </w:rPr>
              <w:t> </w:t>
            </w:r>
            <w:r w:rsidRPr="00DB584A">
              <w:rPr>
                <w:rFonts w:ascii="Arial" w:eastAsia="ヒラギノ角ゴ Pro W3" w:hAnsi="Arial" w:cs="Arial"/>
                <w:szCs w:val="20"/>
              </w:rPr>
              <w:t>tym utworzenie różnych wersji językowych,</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udział i inicjowanie spotkań integracyjnych i interkulturowych/warsztaty edukacyjne oraz adaptacyjne w języku polskim w zakresie języka polskiego i kultury polskiej,</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spotkań informacyjnych dla pracodawców i instytucji dotyczących  legalizacji pobytu, uczciwości w zatrudnieniu, międzykulturowości, itd.,</w:t>
            </w:r>
          </w:p>
          <w:p w:rsidR="009F615B" w:rsidRDefault="00B85677" w:rsidP="009F615B">
            <w:pPr>
              <w:pStyle w:val="Akapitzlist"/>
              <w:numPr>
                <w:ilvl w:val="0"/>
                <w:numId w:val="24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 xml:space="preserve">prowadzenie kampanii informacyjno-promocyjnych z wykorzystaniem ogólnodostępnych kanałów przekazu np. </w:t>
            </w:r>
            <w:proofErr w:type="spellStart"/>
            <w:r w:rsidRPr="00DB584A">
              <w:rPr>
                <w:rFonts w:ascii="Arial" w:eastAsia="ヒラギノ角ゴ Pro W3" w:hAnsi="Arial" w:cs="Arial"/>
                <w:szCs w:val="20"/>
              </w:rPr>
              <w:t>internet</w:t>
            </w:r>
            <w:proofErr w:type="spellEnd"/>
            <w:r w:rsidRPr="00DB584A">
              <w:rPr>
                <w:rFonts w:ascii="Arial" w:eastAsia="ヒラギノ角ゴ Pro W3" w:hAnsi="Arial" w:cs="Arial"/>
                <w:szCs w:val="20"/>
              </w:rPr>
              <w:t xml:space="preserve">, </w:t>
            </w:r>
            <w:proofErr w:type="spellStart"/>
            <w:r w:rsidRPr="00DB584A">
              <w:rPr>
                <w:rFonts w:ascii="Arial" w:eastAsia="ヒラギノ角ゴ Pro W3" w:hAnsi="Arial" w:cs="Arial"/>
                <w:szCs w:val="20"/>
              </w:rPr>
              <w:t>citylight</w:t>
            </w:r>
            <w:proofErr w:type="spellEnd"/>
            <w:r w:rsidRPr="00DB584A">
              <w:rPr>
                <w:rFonts w:ascii="Arial" w:eastAsia="ヒラギノ角ゴ Pro W3" w:hAnsi="Arial" w:cs="Arial"/>
                <w:szCs w:val="20"/>
              </w:rPr>
              <w:t xml:space="preserve">, prasa, </w:t>
            </w:r>
            <w:proofErr w:type="spellStart"/>
            <w:r w:rsidRPr="00DB584A">
              <w:rPr>
                <w:rFonts w:ascii="Arial" w:eastAsia="ヒラギノ角ゴ Pro W3" w:hAnsi="Arial" w:cs="Arial"/>
                <w:szCs w:val="20"/>
              </w:rPr>
              <w:t>social</w:t>
            </w:r>
            <w:proofErr w:type="spellEnd"/>
            <w:r w:rsidRPr="00DB584A">
              <w:rPr>
                <w:rFonts w:ascii="Arial" w:eastAsia="ヒラギノ角ゴ Pro W3" w:hAnsi="Arial" w:cs="Arial"/>
                <w:szCs w:val="20"/>
              </w:rPr>
              <w:t xml:space="preserve"> media itp.</w:t>
            </w:r>
          </w:p>
        </w:tc>
      </w:tr>
      <w:tr w:rsidR="00B85677" w:rsidRPr="00DB584A" w:rsidTr="00B85677">
        <w:trPr>
          <w:trHeight w:val="51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lastRenderedPageBreak/>
              <w:t>Beneficjent pozakonkursowy</w:t>
            </w:r>
          </w:p>
        </w:tc>
        <w:tc>
          <w:tcPr>
            <w:tcW w:w="7241" w:type="dxa"/>
            <w:gridSpan w:val="8"/>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Wojewódzki Urząd Pracy w Szczecinie</w:t>
            </w:r>
          </w:p>
        </w:tc>
      </w:tr>
      <w:tr w:rsidR="00B85677" w:rsidRPr="00DB584A" w:rsidTr="00B85677">
        <w:trPr>
          <w:trHeight w:val="572"/>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B85677" w:rsidRPr="00DB584A" w:rsidRDefault="00B85677" w:rsidP="00B85677">
            <w:pPr>
              <w:jc w:val="center"/>
              <w:rPr>
                <w:rFonts w:ascii="Arial" w:hAnsi="Arial" w:cs="Arial"/>
                <w:b/>
                <w:sz w:val="20"/>
                <w:szCs w:val="20"/>
              </w:rPr>
            </w:pPr>
          </w:p>
          <w:p w:rsidR="00B85677" w:rsidRPr="00DB584A" w:rsidRDefault="00B85677" w:rsidP="00B85677">
            <w:pPr>
              <w:jc w:val="center"/>
              <w:rPr>
                <w:rFonts w:ascii="Arial" w:hAnsi="Arial" w:cs="Arial"/>
                <w:b/>
                <w:sz w:val="20"/>
                <w:szCs w:val="20"/>
              </w:rPr>
            </w:pPr>
            <w:r w:rsidRPr="00DB584A">
              <w:rPr>
                <w:rFonts w:ascii="Arial" w:hAnsi="Arial" w:cs="Arial"/>
                <w:sz w:val="20"/>
                <w:szCs w:val="20"/>
              </w:rPr>
              <w:t>01.0</w:t>
            </w:r>
            <w:r>
              <w:rPr>
                <w:rFonts w:ascii="Arial" w:hAnsi="Arial" w:cs="Arial"/>
                <w:sz w:val="20"/>
                <w:szCs w:val="20"/>
              </w:rPr>
              <w:t>6</w:t>
            </w:r>
            <w:r w:rsidRPr="00DB584A">
              <w:rPr>
                <w:rFonts w:ascii="Arial" w:hAnsi="Arial" w:cs="Arial"/>
                <w:sz w:val="20"/>
                <w:szCs w:val="20"/>
              </w:rPr>
              <w:t>.2020 r. - 30.06.2023 r.</w:t>
            </w:r>
          </w:p>
          <w:p w:rsidR="00B85677" w:rsidRPr="00DB584A" w:rsidRDefault="00B85677" w:rsidP="00B85677">
            <w:pPr>
              <w:jc w:val="center"/>
              <w:rPr>
                <w:rFonts w:ascii="Arial" w:hAnsi="Arial" w:cs="Arial"/>
                <w:b/>
                <w:sz w:val="20"/>
                <w:szCs w:val="20"/>
              </w:rPr>
            </w:pP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Kwota planowanych wydatków w projekcie</w:t>
            </w:r>
          </w:p>
        </w:tc>
      </w:tr>
      <w:tr w:rsidR="00B85677" w:rsidRPr="00DB584A" w:rsidTr="00B85677">
        <w:trPr>
          <w:trHeight w:val="618"/>
        </w:trPr>
        <w:tc>
          <w:tcPr>
            <w:tcW w:w="5094" w:type="dxa"/>
            <w:gridSpan w:val="5"/>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 roku 2020</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ogółem w projekcie</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w:t>
            </w:r>
            <w:proofErr w:type="spellStart"/>
            <w:r>
              <w:rPr>
                <w:rFonts w:ascii="Arial" w:hAnsi="Arial" w:cs="Arial"/>
                <w:b/>
                <w:sz w:val="20"/>
                <w:szCs w:val="20"/>
              </w:rPr>
              <w:t>EFS+BP</w:t>
            </w:r>
            <w:proofErr w:type="spellEnd"/>
            <w:r w:rsidRPr="00DB584A">
              <w:rPr>
                <w:rFonts w:ascii="Arial" w:hAnsi="Arial" w:cs="Arial"/>
                <w:b/>
                <w:sz w:val="20"/>
                <w:szCs w:val="20"/>
              </w:rPr>
              <w:t>)</w:t>
            </w:r>
          </w:p>
        </w:tc>
      </w:tr>
      <w:tr w:rsidR="00B85677" w:rsidRPr="00C862FC" w:rsidTr="00B85677">
        <w:trPr>
          <w:trHeight w:val="481"/>
        </w:trPr>
        <w:tc>
          <w:tcPr>
            <w:tcW w:w="5094" w:type="dxa"/>
            <w:gridSpan w:val="5"/>
            <w:tcBorders>
              <w:top w:val="single" w:sz="2" w:space="0" w:color="auto"/>
              <w:bottom w:val="single" w:sz="2" w:space="0" w:color="auto"/>
            </w:tcBorders>
            <w:shd w:val="clear" w:color="auto" w:fill="FFFFFF"/>
            <w:vAlign w:val="center"/>
          </w:tcPr>
          <w:p w:rsidR="00B85677" w:rsidRPr="00DB584A" w:rsidRDefault="00B85677" w:rsidP="00B85677">
            <w:pPr>
              <w:jc w:val="center"/>
              <w:rPr>
                <w:rFonts w:ascii="Arial" w:hAnsi="Arial" w:cs="Arial"/>
                <w:b/>
                <w:sz w:val="20"/>
                <w:szCs w:val="20"/>
              </w:rPr>
            </w:pPr>
            <w:r>
              <w:rPr>
                <w:rFonts w:ascii="Arial" w:hAnsi="Arial" w:cs="Arial"/>
                <w:b/>
                <w:sz w:val="20"/>
                <w:szCs w:val="20"/>
              </w:rPr>
              <w:t xml:space="preserve">5 000 000,00 (4 250 000,00 </w:t>
            </w:r>
            <w:r w:rsidRPr="00DB584A">
              <w:rPr>
                <w:rFonts w:ascii="Arial" w:hAnsi="Arial" w:cs="Arial"/>
                <w:b/>
                <w:sz w:val="20"/>
                <w:szCs w:val="20"/>
              </w:rPr>
              <w:t>PLN</w:t>
            </w:r>
            <w:r>
              <w:rPr>
                <w:rFonts w:ascii="Arial" w:hAnsi="Arial" w:cs="Arial"/>
                <w:b/>
                <w:sz w:val="20"/>
                <w:szCs w:val="20"/>
              </w:rPr>
              <w:t xml:space="preserve"> EFS + 350 000,00 PLN BP)</w:t>
            </w:r>
          </w:p>
        </w:tc>
        <w:tc>
          <w:tcPr>
            <w:tcW w:w="4642" w:type="dxa"/>
            <w:gridSpan w:val="4"/>
            <w:tcBorders>
              <w:top w:val="single" w:sz="2" w:space="0" w:color="auto"/>
              <w:bottom w:val="single" w:sz="2" w:space="0" w:color="auto"/>
            </w:tcBorders>
            <w:shd w:val="clear" w:color="auto" w:fill="FFFFFF"/>
            <w:vAlign w:val="center"/>
          </w:tcPr>
          <w:p w:rsidR="00B85677" w:rsidRDefault="00B85677" w:rsidP="00B85677">
            <w:pPr>
              <w:jc w:val="center"/>
              <w:rPr>
                <w:rFonts w:ascii="Arial" w:hAnsi="Arial" w:cs="Arial"/>
                <w:b/>
                <w:sz w:val="20"/>
                <w:szCs w:val="20"/>
                <w:lang w:val="en-US"/>
              </w:rPr>
            </w:pPr>
            <w:r w:rsidRPr="00461D4B">
              <w:rPr>
                <w:rFonts w:ascii="Arial" w:hAnsi="Arial" w:cs="Arial"/>
                <w:b/>
                <w:sz w:val="20"/>
                <w:szCs w:val="20"/>
                <w:lang w:val="en-US"/>
              </w:rPr>
              <w:t xml:space="preserve">16 000 000 PLN (13 600 000 PLN EFS + </w:t>
            </w:r>
          </w:p>
          <w:p w:rsidR="00B85677" w:rsidRPr="00461D4B" w:rsidRDefault="00B85677" w:rsidP="00B85677">
            <w:pPr>
              <w:jc w:val="center"/>
              <w:rPr>
                <w:rFonts w:ascii="Arial" w:hAnsi="Arial" w:cs="Arial"/>
                <w:b/>
                <w:sz w:val="20"/>
                <w:szCs w:val="20"/>
                <w:lang w:val="en-US"/>
              </w:rPr>
            </w:pPr>
            <w:r>
              <w:rPr>
                <w:rFonts w:ascii="Arial" w:hAnsi="Arial" w:cs="Arial"/>
                <w:b/>
                <w:sz w:val="20"/>
                <w:szCs w:val="20"/>
                <w:lang w:val="en-US"/>
              </w:rPr>
              <w:t>1 12</w:t>
            </w:r>
            <w:r w:rsidRPr="00461D4B">
              <w:rPr>
                <w:rFonts w:ascii="Arial" w:hAnsi="Arial" w:cs="Arial"/>
                <w:b/>
                <w:sz w:val="20"/>
                <w:szCs w:val="20"/>
                <w:lang w:val="en-US"/>
              </w:rPr>
              <w:t>0 000,00 PLN BP)</w:t>
            </w: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B85677" w:rsidRPr="00DB584A" w:rsidTr="00B85677">
        <w:trPr>
          <w:trHeight w:val="478"/>
        </w:trPr>
        <w:tc>
          <w:tcPr>
            <w:tcW w:w="3119" w:type="dxa"/>
            <w:gridSpan w:val="3"/>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Wskaźnik realizujący ramy wykonania</w:t>
            </w:r>
          </w:p>
          <w:p w:rsidR="00B85677" w:rsidRPr="00DB584A" w:rsidRDefault="00B85677" w:rsidP="00B85677">
            <w:pPr>
              <w:jc w:val="center"/>
              <w:rPr>
                <w:rFonts w:ascii="Arial" w:hAnsi="Arial" w:cs="Arial"/>
                <w:sz w:val="20"/>
                <w:szCs w:val="20"/>
              </w:rPr>
            </w:pPr>
            <w:r w:rsidRPr="00DB584A">
              <w:rPr>
                <w:rFonts w:ascii="Arial" w:hAnsi="Arial" w:cs="Arial"/>
                <w:sz w:val="20"/>
                <w:szCs w:val="20"/>
              </w:rPr>
              <w:t>T/N</w:t>
            </w:r>
          </w:p>
        </w:tc>
      </w:tr>
      <w:tr w:rsidR="00B85677" w:rsidRPr="00DB584A" w:rsidTr="00B85677">
        <w:trPr>
          <w:trHeight w:val="478"/>
        </w:trPr>
        <w:tc>
          <w:tcPr>
            <w:tcW w:w="3119" w:type="dxa"/>
            <w:gridSpan w:val="3"/>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Rok</w:t>
            </w:r>
          </w:p>
        </w:tc>
        <w:tc>
          <w:tcPr>
            <w:tcW w:w="1842"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tabs>
                <w:tab w:val="left" w:pos="414"/>
              </w:tabs>
              <w:ind w:hanging="122"/>
              <w:rPr>
                <w:rFonts w:ascii="Arial" w:hAnsi="Arial" w:cs="Arial"/>
                <w:i/>
                <w:szCs w:val="20"/>
              </w:rPr>
            </w:pPr>
            <w:r w:rsidRPr="00DB584A">
              <w:rPr>
                <w:rFonts w:ascii="Arial" w:hAnsi="Arial" w:cs="Arial"/>
                <w:iCs/>
                <w:szCs w:val="20"/>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7"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8"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9"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300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95"/>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0"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1"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2"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DB584A">
              <w:rPr>
                <w:rFonts w:ascii="Arial" w:hAnsi="Arial" w:cs="Arial"/>
                <w:iCs/>
                <w:szCs w:val="20"/>
              </w:rPr>
              <w:t>Liczba osób bezrobotnych (łącznie z długotrwale bezrobotnymi) objętych wsparciem w programie (C)</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T</w:t>
            </w: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3"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4"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5"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5C51A9">
              <w:rPr>
                <w:rFonts w:ascii="Arial" w:hAnsi="Arial" w:cs="Arial"/>
                <w:szCs w:val="20"/>
              </w:rPr>
              <w:t>Liczba osób, które uzyskały kwalifikacje</w:t>
            </w:r>
            <w:r w:rsidRPr="005C51A9">
              <w:rPr>
                <w:color w:val="000000"/>
              </w:rPr>
              <w:t xml:space="preserve"> </w:t>
            </w:r>
            <w:r w:rsidRPr="005C51A9">
              <w:rPr>
                <w:rFonts w:ascii="Arial" w:hAnsi="Arial" w:cs="Arial"/>
                <w:szCs w:val="20"/>
              </w:rPr>
              <w:t>lub nabyły kompetencje po</w:t>
            </w:r>
            <w:r w:rsidRPr="00DB584A">
              <w:rPr>
                <w:rFonts w:ascii="Arial" w:hAnsi="Arial" w:cs="Arial"/>
                <w:szCs w:val="20"/>
              </w:rPr>
              <w:t xml:space="preserve"> opuszczeniu programu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szCs w:val="20"/>
              </w:rPr>
              <w:pPrChange w:id="16"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szCs w:val="20"/>
              </w:rPr>
              <w:pPrChange w:id="17"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szCs w:val="20"/>
              </w:rPr>
              <w:pPrChange w:id="18"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
                <w:szCs w:val="20"/>
              </w:rPr>
            </w:pPr>
            <w:r w:rsidRPr="00DB584A">
              <w:rPr>
                <w:rFonts w:ascii="Arial" w:hAnsi="Arial" w:cs="Arial"/>
                <w:iCs/>
                <w:szCs w:val="20"/>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19"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20"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21" w:author="kholubczat" w:date="2020-09-17T14:07:00Z">
                <w:pPr>
                  <w:pStyle w:val="Akapitzlist"/>
                  <w:numPr>
                    <w:numId w:val="260"/>
                  </w:numPr>
                  <w:ind w:left="414" w:hanging="284"/>
                </w:pPr>
              </w:pPrChange>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ubogich pracujących objętyc</w:t>
            </w:r>
            <w:r>
              <w:rPr>
                <w:rFonts w:ascii="Arial" w:hAnsi="Arial" w:cs="Arial"/>
                <w:iCs/>
                <w:szCs w:val="20"/>
              </w:rPr>
              <w:t xml:space="preserve">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33" w:hanging="284"/>
              <w:rPr>
                <w:rFonts w:ascii="Arial" w:hAnsi="Arial" w:cs="Arial"/>
                <w:iCs/>
                <w:szCs w:val="20"/>
              </w:rPr>
              <w:pPrChange w:id="22"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33" w:hanging="284"/>
              <w:rPr>
                <w:rFonts w:ascii="Arial" w:hAnsi="Arial" w:cs="Arial"/>
                <w:iCs/>
                <w:szCs w:val="20"/>
              </w:rPr>
              <w:pPrChange w:id="23"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9F615B" w:rsidRDefault="009F615B" w:rsidP="009F615B">
            <w:pPr>
              <w:pStyle w:val="Akapitzlist"/>
              <w:numPr>
                <w:ilvl w:val="0"/>
                <w:numId w:val="252"/>
              </w:numPr>
              <w:ind w:left="433" w:hanging="284"/>
              <w:rPr>
                <w:rFonts w:ascii="Arial" w:hAnsi="Arial" w:cs="Arial"/>
                <w:iCs/>
                <w:szCs w:val="20"/>
              </w:rPr>
              <w:pPrChange w:id="24"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33" w:hanging="284"/>
              <w:rPr>
                <w:rFonts w:ascii="Arial" w:hAnsi="Arial" w:cs="Arial"/>
                <w:iCs/>
                <w:szCs w:val="20"/>
              </w:rPr>
            </w:pPr>
            <w:r w:rsidRPr="00461D4B">
              <w:rPr>
                <w:rFonts w:ascii="Arial" w:hAnsi="Arial" w:cs="Arial"/>
                <w:iCs/>
                <w:szCs w:val="20"/>
              </w:rPr>
              <w:t>Liczba osób zatrudnionych na umowach krótkoterminowych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33" w:hanging="284"/>
              <w:rPr>
                <w:rFonts w:ascii="Arial" w:hAnsi="Arial" w:cs="Arial"/>
                <w:iCs/>
                <w:szCs w:val="20"/>
              </w:rPr>
              <w:pPrChange w:id="25"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33" w:hanging="284"/>
              <w:rPr>
                <w:rFonts w:ascii="Arial" w:hAnsi="Arial" w:cs="Arial"/>
                <w:iCs/>
                <w:szCs w:val="20"/>
              </w:rPr>
              <w:pPrChange w:id="26"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33" w:hanging="284"/>
              <w:rPr>
                <w:rFonts w:ascii="Arial" w:hAnsi="Arial" w:cs="Arial"/>
                <w:iCs/>
                <w:szCs w:val="20"/>
              </w:rPr>
              <w:pPrChange w:id="27" w:author="kholubczat" w:date="2020-09-17T14:07:00Z">
                <w:pPr>
                  <w:pStyle w:val="Akapitzlist"/>
                  <w:numPr>
                    <w:numId w:val="260"/>
                  </w:numPr>
                  <w:ind w:left="433"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9F615B" w:rsidRDefault="00B85677" w:rsidP="009F615B">
            <w:pPr>
              <w:pStyle w:val="Akapitzlist"/>
              <w:numPr>
                <w:ilvl w:val="0"/>
                <w:numId w:val="252"/>
              </w:numPr>
              <w:ind w:left="414" w:hanging="284"/>
              <w:rPr>
                <w:rFonts w:ascii="Arial" w:hAnsi="Arial" w:cs="Arial"/>
                <w:iCs/>
                <w:szCs w:val="20"/>
              </w:rPr>
            </w:pPr>
            <w:r w:rsidRPr="00461D4B">
              <w:rPr>
                <w:rFonts w:ascii="Arial" w:hAnsi="Arial" w:cs="Arial"/>
                <w:iCs/>
                <w:szCs w:val="20"/>
              </w:rPr>
              <w:t>Liczba osób zatrudnionych na umowach cywilno-prawnych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28" w:author="kholubczat" w:date="2020-09-17T14:07:00Z">
                <w:pPr>
                  <w:pStyle w:val="Akapitzlist"/>
                  <w:numPr>
                    <w:numId w:val="260"/>
                  </w:numPr>
                  <w:ind w:left="414"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29" w:author="kholubczat" w:date="2020-09-17T14:07:00Z">
                <w:pPr>
                  <w:pStyle w:val="Akapitzlist"/>
                  <w:numPr>
                    <w:numId w:val="260"/>
                  </w:numPr>
                  <w:ind w:left="414"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9F615B" w:rsidRDefault="009F615B" w:rsidP="009F615B">
            <w:pPr>
              <w:pStyle w:val="Akapitzlist"/>
              <w:numPr>
                <w:ilvl w:val="0"/>
                <w:numId w:val="252"/>
              </w:numPr>
              <w:ind w:left="414" w:hanging="284"/>
              <w:rPr>
                <w:rFonts w:ascii="Arial" w:hAnsi="Arial" w:cs="Arial"/>
                <w:iCs/>
                <w:szCs w:val="20"/>
              </w:rPr>
              <w:pPrChange w:id="30" w:author="kholubczat" w:date="2020-09-17T14:07:00Z">
                <w:pPr>
                  <w:pStyle w:val="Akapitzlist"/>
                  <w:numPr>
                    <w:numId w:val="260"/>
                  </w:numPr>
                  <w:ind w:left="414" w:hanging="284"/>
                </w:pPr>
              </w:pPrChange>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cantSplit/>
          <w:trHeight w:val="348"/>
        </w:trPr>
        <w:tc>
          <w:tcPr>
            <w:tcW w:w="3074" w:type="dxa"/>
            <w:gridSpan w:val="2"/>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 xml:space="preserve">Szczegółowe kryteria wyboru </w:t>
            </w:r>
            <w:r w:rsidRPr="00DB584A">
              <w:rPr>
                <w:rFonts w:ascii="Arial" w:hAnsi="Arial" w:cs="Arial"/>
                <w:sz w:val="20"/>
                <w:szCs w:val="20"/>
              </w:rPr>
              <w:lastRenderedPageBreak/>
              <w:t>projektów</w:t>
            </w:r>
          </w:p>
        </w:tc>
        <w:tc>
          <w:tcPr>
            <w:tcW w:w="6662" w:type="dxa"/>
            <w:gridSpan w:val="7"/>
            <w:tcBorders>
              <w:top w:val="single" w:sz="2" w:space="0" w:color="auto"/>
              <w:bottom w:val="single" w:sz="2" w:space="0" w:color="auto"/>
            </w:tcBorders>
            <w:shd w:val="clear" w:color="auto" w:fill="FFCC99"/>
          </w:tcPr>
          <w:p w:rsidR="00B85677" w:rsidRPr="00DB584A" w:rsidRDefault="00B85677" w:rsidP="00B85677">
            <w:pPr>
              <w:ind w:left="720"/>
              <w:rPr>
                <w:rFonts w:ascii="Arial" w:hAnsi="Arial" w:cs="Arial"/>
                <w:b/>
                <w:sz w:val="20"/>
                <w:szCs w:val="20"/>
              </w:rPr>
            </w:pPr>
          </w:p>
        </w:tc>
      </w:tr>
      <w:tr w:rsidR="00B85677" w:rsidRPr="00DB584A" w:rsidTr="00B85677">
        <w:trPr>
          <w:cantSplit/>
          <w:trHeight w:val="354"/>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tcBorders>
              <w:top w:val="single" w:sz="2" w:space="0" w:color="auto"/>
            </w:tcBorders>
            <w:vAlign w:val="center"/>
          </w:tcPr>
          <w:p w:rsidR="00B85677" w:rsidRPr="001B27CC" w:rsidRDefault="00B85677" w:rsidP="00B85677">
            <w:pPr>
              <w:pStyle w:val="Akapitzlist"/>
              <w:numPr>
                <w:ilvl w:val="3"/>
                <w:numId w:val="218"/>
              </w:numPr>
              <w:spacing w:before="40" w:after="40"/>
              <w:ind w:left="336" w:hanging="283"/>
              <w:rPr>
                <w:rFonts w:ascii="Arial" w:hAnsi="Arial" w:cs="Arial"/>
                <w:szCs w:val="20"/>
              </w:rPr>
            </w:pPr>
            <w:r w:rsidRPr="00DB584A">
              <w:rPr>
                <w:rFonts w:ascii="Arial" w:hAnsi="Arial" w:cs="Arial"/>
                <w:szCs w:val="20"/>
              </w:rPr>
              <w:t>W ramach projektu realizowan</w:t>
            </w:r>
            <w:r>
              <w:rPr>
                <w:rFonts w:ascii="Arial" w:hAnsi="Arial" w:cs="Arial"/>
                <w:szCs w:val="20"/>
              </w:rPr>
              <w:t>e jest wsparcie oparte o zidentyfikowane indywidualne potrzeby uczestnika dla osób wskazanych poniżej</w:t>
            </w:r>
            <w:r w:rsidRPr="001B27CC">
              <w:rPr>
                <w:rFonts w:ascii="Arial" w:hAnsi="Arial" w:cs="Arial"/>
                <w:szCs w:val="20"/>
              </w:rPr>
              <w:t>:</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imigranci i ich rodziny (w tym osoby polskiego pochodzenia),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 xml:space="preserve">reemigranci i ich rodziny (w tym osoby powracające do kraju z emigracji zarobkowej), </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repatrianci,</w:t>
            </w:r>
          </w:p>
          <w:p w:rsidR="009F615B" w:rsidRDefault="00B85677" w:rsidP="009F615B">
            <w:pPr>
              <w:pStyle w:val="Akapitzlist"/>
              <w:numPr>
                <w:ilvl w:val="0"/>
                <w:numId w:val="249"/>
              </w:numPr>
              <w:spacing w:before="40" w:after="40"/>
              <w:rPr>
                <w:rFonts w:ascii="Arial" w:hAnsi="Arial" w:cs="Arial"/>
                <w:szCs w:val="20"/>
              </w:rPr>
            </w:pPr>
            <w:r w:rsidRPr="001B27CC">
              <w:rPr>
                <w:rFonts w:ascii="Arial" w:hAnsi="Arial" w:cs="Arial"/>
                <w:szCs w:val="20"/>
              </w:rPr>
              <w:t>osoby mieszkające za granicą zamierzające rozpocząć pracę/działalność gospodarczą na terenie Polski</w:t>
            </w:r>
            <w:r>
              <w:rPr>
                <w:rFonts w:ascii="Arial" w:hAnsi="Arial" w:cs="Arial"/>
                <w:szCs w:val="20"/>
              </w:rPr>
              <w:t>,</w:t>
            </w:r>
          </w:p>
          <w:p w:rsidR="00B85677" w:rsidRPr="001B27CC" w:rsidRDefault="00B85677" w:rsidP="00B85677">
            <w:pPr>
              <w:spacing w:before="40" w:after="40"/>
              <w:ind w:left="360"/>
              <w:rPr>
                <w:rFonts w:ascii="Arial" w:hAnsi="Arial" w:cs="Arial"/>
                <w:sz w:val="20"/>
                <w:szCs w:val="20"/>
              </w:rPr>
            </w:pPr>
            <w:r w:rsidRPr="001B27CC">
              <w:rPr>
                <w:rFonts w:ascii="Arial" w:hAnsi="Arial" w:cs="Arial"/>
                <w:sz w:val="20"/>
                <w:szCs w:val="20"/>
              </w:rPr>
              <w:t>opierająca się na elementach wskazanych w typie 5.</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17" w:hanging="283"/>
              <w:rPr>
                <w:rFonts w:ascii="Arial" w:hAnsi="Arial" w:cs="Arial"/>
                <w:szCs w:val="20"/>
              </w:rPr>
            </w:pPr>
            <w:r w:rsidRPr="001B27CC">
              <w:rPr>
                <w:rFonts w:ascii="Arial" w:hAnsi="Arial" w:cs="Arial"/>
                <w:szCs w:val="20"/>
              </w:rPr>
              <w:t xml:space="preserve">Obszar realizacji projektu obejmuje całe województwo zachodniopomorskie.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1B27CC">
              <w:rPr>
                <w:rFonts w:ascii="Arial" w:hAnsi="Arial" w:cs="Arial"/>
                <w:szCs w:val="20"/>
              </w:rPr>
              <w:t>Projekt jest skierowany do grup docelowych z obszaru województwa zachodniopomorskiego</w:t>
            </w:r>
            <w:r>
              <w:rPr>
                <w:rFonts w:ascii="Arial" w:hAnsi="Arial" w:cs="Arial"/>
                <w:szCs w:val="20"/>
              </w:rPr>
              <w:t>:</w:t>
            </w:r>
            <w:r w:rsidRPr="001B27CC">
              <w:rPr>
                <w:rFonts w:ascii="Arial" w:hAnsi="Arial" w:cs="Arial"/>
                <w:szCs w:val="20"/>
              </w:rPr>
              <w:t xml:space="preserve"> </w:t>
            </w:r>
          </w:p>
          <w:p w:rsidR="009F615B" w:rsidRDefault="00B85677" w:rsidP="009F615B">
            <w:pPr>
              <w:pStyle w:val="Akapitzlist"/>
              <w:numPr>
                <w:ilvl w:val="0"/>
                <w:numId w:val="250"/>
              </w:numPr>
              <w:spacing w:before="40" w:after="40"/>
              <w:ind w:left="761" w:hanging="283"/>
              <w:rPr>
                <w:rFonts w:ascii="Arial" w:hAnsi="Arial" w:cs="Arial"/>
                <w:szCs w:val="20"/>
              </w:rPr>
            </w:pPr>
            <w:r w:rsidRPr="00BE44AA">
              <w:rPr>
                <w:rFonts w:ascii="Arial" w:hAnsi="Arial" w:cs="Arial"/>
                <w:szCs w:val="20"/>
              </w:rPr>
              <w:t>os</w:t>
            </w:r>
            <w:r>
              <w:rPr>
                <w:rFonts w:ascii="Arial" w:hAnsi="Arial" w:cs="Arial"/>
                <w:szCs w:val="20"/>
              </w:rPr>
              <w:t>o</w:t>
            </w:r>
            <w:r w:rsidRPr="00BE44AA">
              <w:rPr>
                <w:rFonts w:ascii="Arial" w:hAnsi="Arial" w:cs="Arial"/>
                <w:szCs w:val="20"/>
              </w:rPr>
              <w:t>b</w:t>
            </w:r>
            <w:r>
              <w:rPr>
                <w:rFonts w:ascii="Arial" w:hAnsi="Arial" w:cs="Arial"/>
                <w:szCs w:val="20"/>
              </w:rPr>
              <w:t>y</w:t>
            </w:r>
            <w:r w:rsidRPr="00BE44AA">
              <w:rPr>
                <w:rFonts w:ascii="Arial" w:hAnsi="Arial" w:cs="Arial"/>
                <w:szCs w:val="20"/>
              </w:rPr>
              <w:t xml:space="preserve"> fizyczn</w:t>
            </w:r>
            <w:r>
              <w:rPr>
                <w:rFonts w:ascii="Arial" w:hAnsi="Arial" w:cs="Arial"/>
                <w:szCs w:val="20"/>
              </w:rPr>
              <w:t>e</w:t>
            </w:r>
            <w:r w:rsidRPr="00BE44AA">
              <w:rPr>
                <w:rFonts w:ascii="Arial" w:hAnsi="Arial" w:cs="Arial"/>
                <w:szCs w:val="20"/>
              </w:rPr>
              <w:t xml:space="preserve"> pracują</w:t>
            </w:r>
            <w:r>
              <w:rPr>
                <w:rFonts w:ascii="Arial" w:hAnsi="Arial" w:cs="Arial"/>
                <w:szCs w:val="20"/>
              </w:rPr>
              <w:t>ce</w:t>
            </w:r>
            <w:r w:rsidRPr="00BE44AA">
              <w:rPr>
                <w:rFonts w:ascii="Arial" w:hAnsi="Arial" w:cs="Arial"/>
                <w:szCs w:val="20"/>
              </w:rPr>
              <w:t>, uczą</w:t>
            </w:r>
            <w:r>
              <w:rPr>
                <w:rFonts w:ascii="Arial" w:hAnsi="Arial" w:cs="Arial"/>
                <w:szCs w:val="20"/>
              </w:rPr>
              <w:t>ce</w:t>
            </w:r>
            <w:r w:rsidRPr="00BE44AA">
              <w:rPr>
                <w:rFonts w:ascii="Arial" w:hAnsi="Arial" w:cs="Arial"/>
                <w:szCs w:val="20"/>
              </w:rPr>
              <w:t xml:space="preserve"> się lub zamieszkują</w:t>
            </w:r>
            <w:r>
              <w:rPr>
                <w:rFonts w:ascii="Arial" w:hAnsi="Arial" w:cs="Arial"/>
                <w:szCs w:val="20"/>
              </w:rPr>
              <w:t>ce</w:t>
            </w:r>
            <w:r w:rsidRPr="00BE44AA">
              <w:rPr>
                <w:rFonts w:ascii="Arial" w:hAnsi="Arial" w:cs="Arial"/>
                <w:szCs w:val="20"/>
              </w:rPr>
              <w:t xml:space="preserve">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Pr>
                <w:rFonts w:ascii="Arial" w:hAnsi="Arial" w:cs="Arial"/>
                <w:szCs w:val="20"/>
              </w:rPr>
              <w:t xml:space="preserve">osoby fizyczne zamierzające podjąć pracę, naukę lub zamieszkać </w:t>
            </w:r>
            <w:r w:rsidRPr="001B27CC">
              <w:rPr>
                <w:rFonts w:ascii="Arial" w:hAnsi="Arial" w:cs="Arial"/>
                <w:szCs w:val="20"/>
              </w:rPr>
              <w:t>na obszarze województwa zachodniopomorskiego w rozumieniu przepisów Kodeksu Cywilnego</w:t>
            </w:r>
            <w:r>
              <w:rPr>
                <w:rFonts w:ascii="Arial" w:hAnsi="Arial" w:cs="Arial"/>
                <w:szCs w:val="20"/>
              </w:rPr>
              <w:t>;</w:t>
            </w:r>
          </w:p>
          <w:p w:rsidR="009F615B" w:rsidRDefault="00B85677" w:rsidP="009F615B">
            <w:pPr>
              <w:pStyle w:val="Akapitzlist"/>
              <w:numPr>
                <w:ilvl w:val="0"/>
                <w:numId w:val="250"/>
              </w:numPr>
              <w:spacing w:before="40" w:after="40"/>
              <w:ind w:left="761" w:hanging="283"/>
              <w:rPr>
                <w:rFonts w:ascii="Arial" w:hAnsi="Arial" w:cs="Arial"/>
                <w:szCs w:val="20"/>
              </w:rPr>
            </w:pPr>
            <w:r w:rsidRPr="001B27CC">
              <w:rPr>
                <w:rFonts w:ascii="Arial" w:hAnsi="Arial" w:cs="Arial"/>
                <w:szCs w:val="20"/>
              </w:rPr>
              <w:t>inn</w:t>
            </w:r>
            <w:r>
              <w:rPr>
                <w:rFonts w:ascii="Arial" w:hAnsi="Arial" w:cs="Arial"/>
                <w:szCs w:val="20"/>
              </w:rPr>
              <w:t>e</w:t>
            </w:r>
            <w:r w:rsidRPr="001B27CC">
              <w:rPr>
                <w:rFonts w:ascii="Arial" w:hAnsi="Arial" w:cs="Arial"/>
                <w:szCs w:val="20"/>
              </w:rPr>
              <w:t xml:space="preserve"> podmio</w:t>
            </w:r>
            <w:r>
              <w:rPr>
                <w:rFonts w:ascii="Arial" w:hAnsi="Arial" w:cs="Arial"/>
                <w:szCs w:val="20"/>
              </w:rPr>
              <w:t>ty</w:t>
            </w:r>
            <w:r w:rsidRPr="001B27CC">
              <w:rPr>
                <w:rFonts w:ascii="Arial" w:hAnsi="Arial" w:cs="Arial"/>
                <w:szCs w:val="20"/>
              </w:rPr>
              <w:t xml:space="preserve"> – posiadających jednostkę organizacyjną na obszarze województwa zachodniopomorskiego).</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B14FE1">
              <w:rPr>
                <w:rFonts w:ascii="Arial" w:hAnsi="Arial" w:cs="Arial"/>
                <w:szCs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Pr>
                <w:rFonts w:ascii="Arial" w:hAnsi="Arial" w:cs="Arial"/>
                <w:szCs w:val="20"/>
              </w:rPr>
              <w:t>Projektodawca zapewnia preferencje w rekrutacji uczestnikom zamieszkującym (</w:t>
            </w:r>
            <w:r w:rsidRPr="00B14FE1">
              <w:rPr>
                <w:rFonts w:ascii="Arial" w:hAnsi="Arial" w:cs="Arial"/>
                <w:szCs w:val="20"/>
              </w:rPr>
              <w:t xml:space="preserve">w rozumieniu przepisów Kodeksu </w:t>
            </w:r>
            <w:r>
              <w:rPr>
                <w:rFonts w:ascii="Arial" w:hAnsi="Arial" w:cs="Arial"/>
                <w:szCs w:val="20"/>
              </w:rPr>
              <w:t>C</w:t>
            </w:r>
            <w:r w:rsidRPr="00B14FE1">
              <w:rPr>
                <w:rFonts w:ascii="Arial" w:hAnsi="Arial" w:cs="Arial"/>
                <w:szCs w:val="20"/>
              </w:rPr>
              <w:t>ywilnego</w:t>
            </w:r>
            <w:r>
              <w:rPr>
                <w:rFonts w:ascii="Arial" w:hAnsi="Arial" w:cs="Arial"/>
                <w:szCs w:val="20"/>
              </w:rPr>
              <w:t>)</w:t>
            </w:r>
            <w:r w:rsidRPr="00B14FE1">
              <w:rPr>
                <w:rFonts w:ascii="Arial" w:hAnsi="Arial" w:cs="Arial"/>
                <w:szCs w:val="20"/>
              </w:rPr>
              <w:t xml:space="preserve"> </w:t>
            </w:r>
            <w:r>
              <w:rPr>
                <w:rFonts w:ascii="Arial" w:hAnsi="Arial" w:cs="Arial"/>
                <w:szCs w:val="20"/>
              </w:rPr>
              <w:t xml:space="preserve">obszar miast średnich.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5C51A9">
              <w:rPr>
                <w:rFonts w:ascii="Arial" w:hAnsi="Arial" w:cs="Arial"/>
                <w:szCs w:val="20"/>
              </w:rPr>
              <w:t xml:space="preserve">Szkolenia lub inne formy uzyskiwania kwalifikacji lub zdobywania i poprawy kompetencji będą kończyły się uzyskaniem dokumentu potwierdzającego nabyte kwalifikacje i/lub kompetencje w rozumieniu </w:t>
            </w:r>
            <w:r w:rsidRPr="005C51A9">
              <w:rPr>
                <w:rFonts w:ascii="Arial" w:hAnsi="Arial" w:cs="Arial"/>
                <w:i/>
                <w:szCs w:val="20"/>
              </w:rPr>
              <w:t>Wytycznych  w zakresie monitorowania postępu rzeczowego realizacji programów operacyjnych na lata 2014-2020</w:t>
            </w:r>
            <w:r w:rsidRPr="005C51A9">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302"/>
              <w:rPr>
                <w:rFonts w:ascii="Arial" w:hAnsi="Arial" w:cs="Arial"/>
                <w:szCs w:val="20"/>
              </w:rPr>
            </w:pPr>
            <w:r w:rsidRPr="00DB584A">
              <w:rPr>
                <w:rFonts w:ascii="Arial" w:hAnsi="Arial" w:cs="Arial"/>
                <w:szCs w:val="20"/>
              </w:rPr>
              <w:t>Okres realizacji projektu trwa nie dłużej niż do 30.06.2023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30 czerwca 2023 roku</w:t>
            </w:r>
            <w:r>
              <w:rPr>
                <w:rFonts w:ascii="Arial" w:hAnsi="Arial" w:cs="Arial"/>
                <w:szCs w:val="20"/>
              </w:rPr>
              <w:t>.</w:t>
            </w:r>
            <w:r w:rsidRPr="001B27CC">
              <w:rPr>
                <w:rFonts w:ascii="Arial" w:hAnsi="Arial" w:cs="Arial"/>
                <w:szCs w:val="20"/>
              </w:rPr>
              <w:t xml:space="preserv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spacing w:before="40" w:after="40"/>
              <w:ind w:left="336" w:hanging="283"/>
              <w:rPr>
                <w:rFonts w:ascii="Arial" w:hAnsi="Arial" w:cs="Arial"/>
                <w:szCs w:val="20"/>
              </w:rPr>
            </w:pPr>
            <w:r w:rsidRPr="006E0327">
              <w:rPr>
                <w:rFonts w:ascii="Arial" w:hAnsi="Arial" w:cs="Arial"/>
                <w:szCs w:val="20"/>
              </w:rPr>
              <w:t xml:space="preserve">Projekt zakłada utworzenie i utrzymanie </w:t>
            </w:r>
            <w:r>
              <w:rPr>
                <w:rFonts w:ascii="Arial" w:eastAsia="ヒラギノ角ゴ Pro W3" w:hAnsi="Arial" w:cs="Arial"/>
                <w:szCs w:val="20"/>
              </w:rPr>
              <w:t>Lokalnych Punktów Integracji Migrantów</w:t>
            </w:r>
            <w:r w:rsidRPr="006E0327">
              <w:rPr>
                <w:rFonts w:ascii="Arial" w:hAnsi="Arial" w:cs="Arial"/>
                <w:szCs w:val="20"/>
              </w:rPr>
              <w:t xml:space="preserve"> w ramach instytucjonalnego wparcia grupy docelowej</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9F615B" w:rsidRDefault="00B85677" w:rsidP="009F615B">
            <w:pPr>
              <w:pStyle w:val="Akapitzlist"/>
              <w:numPr>
                <w:ilvl w:val="0"/>
                <w:numId w:val="251"/>
              </w:numPr>
              <w:ind w:left="336" w:hanging="302"/>
              <w:rPr>
                <w:rFonts w:ascii="Arial" w:hAnsi="Arial" w:cs="Arial"/>
                <w:szCs w:val="20"/>
              </w:rPr>
            </w:pPr>
            <w:r w:rsidRPr="00DB584A">
              <w:rPr>
                <w:rFonts w:ascii="Arial" w:hAnsi="Arial" w:cs="Arial"/>
                <w:szCs w:val="20"/>
              </w:rPr>
              <w:t>Projektodawca wniesie wkład własny w wysokośc</w:t>
            </w:r>
            <w:r>
              <w:rPr>
                <w:rFonts w:ascii="Arial" w:hAnsi="Arial" w:cs="Arial"/>
                <w:szCs w:val="20"/>
              </w:rPr>
              <w:t>i nie mniejszej niż 8</w:t>
            </w:r>
            <w:r w:rsidRPr="00DB584A">
              <w:rPr>
                <w:rFonts w:ascii="Arial" w:hAnsi="Arial" w:cs="Arial"/>
                <w:szCs w:val="20"/>
              </w:rPr>
              <w:t>% wydatków kwalifikowalnych w projekcie, zgodnie z zapisami określonymi w Szczegółowym Opisie Osi Priorytetowych  Regionalnego Programu Operacyjnego  Województwa Zachodniopomorskiego 2014-2020.</w:t>
            </w:r>
          </w:p>
        </w:tc>
      </w:tr>
    </w:tbl>
    <w:p w:rsidR="00B85677" w:rsidRPr="00DB584A" w:rsidRDefault="00B85677" w:rsidP="00B85677">
      <w:pPr>
        <w:rPr>
          <w:rFonts w:ascii="Arial" w:hAnsi="Arial" w:cs="Arial"/>
          <w:sz w:val="20"/>
          <w:szCs w:val="20"/>
        </w:rPr>
      </w:pPr>
    </w:p>
    <w:p w:rsidR="00B85677" w:rsidRPr="00DB584A" w:rsidRDefault="00B85677" w:rsidP="00B85677">
      <w:pPr>
        <w:rPr>
          <w:sz w:val="20"/>
          <w:szCs w:val="20"/>
        </w:rPr>
      </w:pPr>
    </w:p>
    <w:p w:rsidR="00FC0F3F" w:rsidRPr="00B85677" w:rsidRDefault="00FC0F3F" w:rsidP="00FC0F3F">
      <w:pPr>
        <w:rPr>
          <w:rFonts w:ascii="Arial" w:hAnsi="Arial" w:cs="Arial"/>
        </w:rPr>
      </w:pPr>
    </w:p>
    <w:p w:rsidR="00347046" w:rsidRPr="00B85677" w:rsidRDefault="0015123D" w:rsidP="00892FF7">
      <w:pPr>
        <w:rPr>
          <w:rFonts w:ascii="Arial" w:hAnsi="Arial" w:cs="Arial"/>
        </w:rPr>
      </w:pPr>
      <w:r w:rsidRPr="0015123D">
        <w:rPr>
          <w:rFonts w:ascii="Arial" w:hAnsi="Arial" w:cs="Arial"/>
        </w:rPr>
        <w:br w:type="page"/>
      </w:r>
    </w:p>
    <w:p w:rsidR="00FC0F3F" w:rsidRPr="00B85677" w:rsidRDefault="00FC0F3F" w:rsidP="00892FF7">
      <w:pPr>
        <w:rPr>
          <w:rFonts w:ascii="Arial" w:hAnsi="Arial" w:cs="Arial"/>
        </w:rPr>
      </w:pPr>
    </w:p>
    <w:p w:rsidR="00FC0F3F" w:rsidRDefault="00FC0F3F" w:rsidP="00FC0F3F">
      <w:pPr>
        <w:jc w:val="center"/>
        <w:rPr>
          <w:rFonts w:ascii="Arial" w:hAnsi="Arial" w:cs="Arial"/>
          <w:b/>
          <w:sz w:val="40"/>
          <w:szCs w:val="40"/>
        </w:rPr>
      </w:pPr>
      <w:r>
        <w:rPr>
          <w:rFonts w:ascii="Arial" w:hAnsi="Arial" w:cs="Arial"/>
          <w:b/>
          <w:sz w:val="40"/>
          <w:szCs w:val="40"/>
        </w:rPr>
        <w:t>Plan działania na rok 2019</w:t>
      </w:r>
    </w:p>
    <w:p w:rsidR="00FC0F3F" w:rsidRDefault="00FC0F3F" w:rsidP="00FC0F3F">
      <w:pPr>
        <w:jc w:val="center"/>
        <w:rPr>
          <w:rFonts w:ascii="Arial" w:hAnsi="Arial" w:cs="Arial"/>
          <w:b/>
          <w:sz w:val="12"/>
          <w:szCs w:val="12"/>
        </w:rPr>
      </w:pPr>
    </w:p>
    <w:p w:rsidR="00FC0F3F" w:rsidRDefault="00FC0F3F" w:rsidP="00FC0F3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C0F3F" w:rsidRDefault="00FC0F3F" w:rsidP="00FC0F3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FC0F3F" w:rsidTr="00FC0F3F">
        <w:trPr>
          <w:trHeight w:val="362"/>
        </w:trPr>
        <w:tc>
          <w:tcPr>
            <w:tcW w:w="10315" w:type="dxa"/>
            <w:gridSpan w:val="6"/>
            <w:shd w:val="clear" w:color="auto" w:fill="D9D9D9"/>
            <w:vAlign w:val="center"/>
          </w:tcPr>
          <w:p w:rsidR="00FC0F3F" w:rsidRDefault="00FC0F3F" w:rsidP="00FC0F3F">
            <w:pPr>
              <w:jc w:val="center"/>
              <w:rPr>
                <w:rFonts w:ascii="Arial" w:hAnsi="Arial" w:cs="Arial"/>
                <w:b/>
                <w:sz w:val="18"/>
                <w:szCs w:val="18"/>
              </w:rPr>
            </w:pPr>
            <w:r>
              <w:rPr>
                <w:rFonts w:ascii="Arial" w:hAnsi="Arial" w:cs="Arial"/>
                <w:b/>
                <w:sz w:val="18"/>
                <w:szCs w:val="18"/>
              </w:rPr>
              <w:t>INFORMACJE O INSTYTUCJI POŚREDNICZĄCEJ</w:t>
            </w:r>
          </w:p>
        </w:tc>
      </w:tr>
      <w:tr w:rsidR="00FC0F3F" w:rsidTr="00FC0F3F">
        <w:trPr>
          <w:trHeight w:val="511"/>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VI Rynek pracy</w:t>
            </w:r>
          </w:p>
        </w:tc>
      </w:tr>
      <w:tr w:rsidR="00FC0F3F" w:rsidTr="00FC0F3F">
        <w:trPr>
          <w:trHeight w:val="519"/>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Wojewódzki Urząd Pracy w Szczecinie</w:t>
            </w:r>
          </w:p>
        </w:tc>
      </w:tr>
      <w:tr w:rsidR="00FC0F3F" w:rsidTr="00FC0F3F">
        <w:trPr>
          <w:trHeight w:val="348"/>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FC0F3F" w:rsidTr="00FC0F3F">
        <w:trPr>
          <w:trHeight w:val="358"/>
        </w:trPr>
        <w:tc>
          <w:tcPr>
            <w:tcW w:w="303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91</w:t>
            </w:r>
          </w:p>
        </w:tc>
        <w:tc>
          <w:tcPr>
            <w:tcW w:w="1977"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42 56 101</w:t>
            </w:r>
          </w:p>
        </w:tc>
        <w:tc>
          <w:tcPr>
            <w:tcW w:w="152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42 56 103</w:t>
            </w:r>
          </w:p>
        </w:tc>
      </w:tr>
      <w:tr w:rsidR="00FC0F3F" w:rsidTr="00FC0F3F">
        <w:trPr>
          <w:trHeight w:val="354"/>
        </w:trPr>
        <w:tc>
          <w:tcPr>
            <w:tcW w:w="3034" w:type="dxa"/>
            <w:tcBorders>
              <w:top w:val="single" w:sz="2" w:space="0" w:color="auto"/>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C0F3F" w:rsidRDefault="00FC0F3F" w:rsidP="00FC0F3F">
            <w:pPr>
              <w:jc w:val="center"/>
              <w:rPr>
                <w:rFonts w:ascii="Arial" w:hAnsi="Arial" w:cs="Arial"/>
                <w:sz w:val="18"/>
                <w:szCs w:val="18"/>
              </w:rPr>
            </w:pPr>
            <w:r w:rsidRPr="00BE1E89">
              <w:rPr>
                <w:rFonts w:ascii="Arial" w:hAnsi="Arial" w:cs="Arial"/>
                <w:sz w:val="18"/>
                <w:szCs w:val="18"/>
              </w:rPr>
              <w:t>sekretariat@wup.pl</w:t>
            </w:r>
          </w:p>
        </w:tc>
      </w:tr>
      <w:tr w:rsidR="00FC0F3F" w:rsidRPr="00C862FC" w:rsidTr="00FC0F3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FC0F3F" w:rsidRPr="00FD5D3C" w:rsidRDefault="00FC0F3F" w:rsidP="00FC0F3F">
            <w:pPr>
              <w:jc w:val="center"/>
              <w:rPr>
                <w:rFonts w:ascii="Arial" w:hAnsi="Arial" w:cs="Arial"/>
                <w:sz w:val="18"/>
                <w:szCs w:val="18"/>
                <w:lang w:val="en-US"/>
              </w:rPr>
            </w:pPr>
            <w:proofErr w:type="spellStart"/>
            <w:r w:rsidRPr="00FD5D3C">
              <w:rPr>
                <w:rFonts w:ascii="Arial" w:hAnsi="Arial" w:cs="Arial"/>
                <w:sz w:val="18"/>
                <w:szCs w:val="18"/>
                <w:lang w:val="en-US"/>
              </w:rPr>
              <w:t>Milena</w:t>
            </w:r>
            <w:proofErr w:type="spellEnd"/>
            <w:r w:rsidRPr="00FD5D3C">
              <w:rPr>
                <w:rFonts w:ascii="Arial" w:hAnsi="Arial" w:cs="Arial"/>
                <w:sz w:val="18"/>
                <w:szCs w:val="18"/>
                <w:lang w:val="en-US"/>
              </w:rPr>
              <w:t xml:space="preserve"> </w:t>
            </w:r>
            <w:proofErr w:type="spellStart"/>
            <w:r w:rsidRPr="00FD5D3C">
              <w:rPr>
                <w:rFonts w:ascii="Arial" w:hAnsi="Arial" w:cs="Arial"/>
                <w:sz w:val="18"/>
                <w:szCs w:val="18"/>
                <w:lang w:val="en-US"/>
              </w:rPr>
              <w:t>Jerchewicz</w:t>
            </w:r>
            <w:proofErr w:type="spellEnd"/>
            <w:r w:rsidRPr="00FD5D3C">
              <w:rPr>
                <w:rFonts w:ascii="Arial" w:hAnsi="Arial" w:cs="Arial"/>
                <w:sz w:val="18"/>
                <w:szCs w:val="18"/>
                <w:lang w:val="en-US"/>
              </w:rPr>
              <w:t>-Rom</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tel. 91 42 56 173</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e-</w:t>
            </w:r>
            <w:proofErr w:type="spellStart"/>
            <w:r w:rsidRPr="00FD5D3C">
              <w:rPr>
                <w:rFonts w:ascii="Arial" w:hAnsi="Arial" w:cs="Arial"/>
                <w:sz w:val="18"/>
                <w:szCs w:val="18"/>
                <w:lang w:val="en-US"/>
              </w:rPr>
              <w:t>mai</w:t>
            </w:r>
            <w:proofErr w:type="spellEnd"/>
            <w:r w:rsidRPr="00FD5D3C">
              <w:rPr>
                <w:rFonts w:ascii="Arial" w:hAnsi="Arial" w:cs="Arial"/>
                <w:sz w:val="18"/>
                <w:szCs w:val="18"/>
                <w:lang w:val="en-US"/>
              </w:rPr>
              <w:t>: m</w:t>
            </w:r>
            <w:r>
              <w:rPr>
                <w:rFonts w:ascii="Arial" w:hAnsi="Arial" w:cs="Arial"/>
                <w:sz w:val="18"/>
                <w:szCs w:val="18"/>
                <w:lang w:val="en-US"/>
              </w:rPr>
              <w:t>ilena_jerchewicz-rom</w:t>
            </w:r>
            <w:r w:rsidRPr="00FD5D3C">
              <w:rPr>
                <w:rFonts w:ascii="Arial" w:hAnsi="Arial" w:cs="Arial"/>
                <w:sz w:val="18"/>
                <w:szCs w:val="18"/>
                <w:lang w:val="en-US"/>
              </w:rPr>
              <w:t>@wup.pl</w:t>
            </w:r>
          </w:p>
        </w:tc>
      </w:tr>
    </w:tbl>
    <w:p w:rsidR="00892FF7" w:rsidRDefault="00892FF7" w:rsidP="00892FF7">
      <w:pPr>
        <w:rPr>
          <w:rFonts w:ascii="Arial" w:hAnsi="Arial" w:cs="Arial"/>
          <w:b/>
          <w:lang w:val="en-US"/>
        </w:rPr>
      </w:pPr>
      <w:r w:rsidRPr="00FC0F3F">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297"/>
      </w:tblGrid>
      <w:tr w:rsidR="00892FF7" w:rsidTr="0025143B">
        <w:trPr>
          <w:trHeight w:val="362"/>
        </w:trPr>
        <w:tc>
          <w:tcPr>
            <w:tcW w:w="10297"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892FF7" w:rsidRPr="007F51AA" w:rsidRDefault="00892FF7" w:rsidP="005E45C4">
            <w:pPr>
              <w:jc w:val="center"/>
              <w:rPr>
                <w:rFonts w:ascii="Arial" w:hAnsi="Arial" w:cs="Arial"/>
                <w:b/>
                <w:sz w:val="20"/>
                <w:szCs w:val="20"/>
                <w:lang w:eastAsia="en-US"/>
              </w:rPr>
            </w:pPr>
            <w:r w:rsidRPr="007F51AA">
              <w:rPr>
                <w:rFonts w:ascii="Arial" w:hAnsi="Arial" w:cs="Arial"/>
                <w:b/>
                <w:sz w:val="20"/>
                <w:szCs w:val="20"/>
                <w:lang w:eastAsia="en-US"/>
              </w:rPr>
              <w:t>KARTA DZIAŁANIA</w:t>
            </w:r>
          </w:p>
          <w:p w:rsidR="00892FF7" w:rsidRPr="00A4099F" w:rsidRDefault="00892FF7" w:rsidP="007F51AA">
            <w:pPr>
              <w:pStyle w:val="Nagwek2"/>
              <w:jc w:val="both"/>
              <w:rPr>
                <w:b/>
                <w:sz w:val="20"/>
                <w:szCs w:val="20"/>
                <w:lang w:eastAsia="en-US"/>
              </w:rPr>
            </w:pPr>
            <w:bookmarkStart w:id="31" w:name="_Toc52269930"/>
            <w:r w:rsidRPr="007F51AA">
              <w:rPr>
                <w:b/>
                <w:sz w:val="20"/>
                <w:szCs w:val="20"/>
                <w:lang w:eastAsia="en-US"/>
              </w:rPr>
              <w:t>6.6 Programy zapewnienia i zwiększenia dostępu d</w:t>
            </w:r>
            <w:r w:rsidR="007C63AA" w:rsidRPr="007F51AA">
              <w:rPr>
                <w:b/>
                <w:sz w:val="20"/>
                <w:szCs w:val="20"/>
                <w:lang w:eastAsia="en-US"/>
              </w:rPr>
              <w:t>o opieki nad dziećmi w wieku do</w:t>
            </w:r>
            <w:r w:rsidRPr="007F51AA">
              <w:rPr>
                <w:b/>
                <w:sz w:val="20"/>
                <w:szCs w:val="20"/>
                <w:lang w:eastAsia="en-US"/>
              </w:rPr>
              <w:t xml:space="preserve"> lat 3</w:t>
            </w:r>
            <w:r w:rsidR="002A3F57" w:rsidRPr="007F51AA">
              <w:rPr>
                <w:b/>
                <w:sz w:val="20"/>
                <w:szCs w:val="20"/>
                <w:lang w:eastAsia="en-US"/>
              </w:rPr>
              <w:t xml:space="preserve"> – typ 1 i 2</w:t>
            </w:r>
            <w:bookmarkEnd w:id="31"/>
            <w:r w:rsidR="00B80153">
              <w:rPr>
                <w:b/>
                <w:sz w:val="20"/>
                <w:szCs w:val="20"/>
                <w:lang w:eastAsia="en-US"/>
              </w:rPr>
              <w:t xml:space="preserve"> </w:t>
            </w:r>
          </w:p>
        </w:tc>
      </w:tr>
    </w:tbl>
    <w:p w:rsidR="00FC0F3F" w:rsidRDefault="00FC0F3F" w:rsidP="00C9478C">
      <w:pPr>
        <w:rPr>
          <w:rFonts w:ascii="Arial" w:hAnsi="Arial" w:cs="Arial"/>
          <w:b/>
          <w:spacing w:val="24"/>
          <w:sz w:val="28"/>
          <w:szCs w:val="28"/>
        </w:rPr>
      </w:pPr>
    </w:p>
    <w:p w:rsidR="00FC0F3F" w:rsidRDefault="00FC0F3F" w:rsidP="00C9478C">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1"/>
        <w:gridCol w:w="758"/>
        <w:gridCol w:w="1558"/>
        <w:gridCol w:w="437"/>
        <w:gridCol w:w="839"/>
        <w:gridCol w:w="282"/>
        <w:gridCol w:w="454"/>
        <w:gridCol w:w="708"/>
        <w:gridCol w:w="456"/>
        <w:gridCol w:w="253"/>
        <w:gridCol w:w="539"/>
        <w:gridCol w:w="903"/>
        <w:gridCol w:w="155"/>
        <w:gridCol w:w="255"/>
        <w:gridCol w:w="708"/>
        <w:gridCol w:w="702"/>
      </w:tblGrid>
      <w:tr w:rsidR="00FC0F3F" w:rsidTr="0025143B">
        <w:trPr>
          <w:trHeight w:val="218"/>
        </w:trPr>
        <w:tc>
          <w:tcPr>
            <w:tcW w:w="652" w:type="pct"/>
            <w:tcBorders>
              <w:top w:val="single" w:sz="12" w:space="0" w:color="auto"/>
              <w:bottom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 xml:space="preserve">LP. Konkursu: </w:t>
            </w:r>
          </w:p>
        </w:tc>
        <w:tc>
          <w:tcPr>
            <w:tcW w:w="366" w:type="pct"/>
            <w:tcBorders>
              <w:top w:val="single" w:sz="12" w:space="0" w:color="auto"/>
              <w:bottom w:val="single" w:sz="12" w:space="0" w:color="auto"/>
              <w:right w:val="single" w:sz="12" w:space="0" w:color="auto"/>
            </w:tcBorders>
            <w:vAlign w:val="center"/>
          </w:tcPr>
          <w:p w:rsidR="00FC0F3F" w:rsidRPr="000C666E" w:rsidRDefault="00FC0F3F" w:rsidP="00FC0F3F">
            <w:pPr>
              <w:jc w:val="center"/>
              <w:rPr>
                <w:rFonts w:ascii="Arial" w:hAnsi="Arial" w:cs="Arial"/>
                <w:b/>
                <w:sz w:val="18"/>
                <w:szCs w:val="18"/>
              </w:rPr>
            </w:pPr>
            <w:r>
              <w:rPr>
                <w:rFonts w:ascii="Arial" w:hAnsi="Arial" w:cs="Arial"/>
                <w:b/>
                <w:sz w:val="18"/>
                <w:szCs w:val="18"/>
              </w:rPr>
              <w:t>2</w:t>
            </w:r>
          </w:p>
        </w:tc>
        <w:tc>
          <w:tcPr>
            <w:tcW w:w="1368" w:type="pct"/>
            <w:gridSpan w:val="3"/>
            <w:tcBorders>
              <w:top w:val="single" w:sz="12" w:space="0" w:color="auto"/>
              <w:left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Planowany termin ogłoszenia konkursu</w:t>
            </w:r>
          </w:p>
        </w:tc>
        <w:tc>
          <w:tcPr>
            <w:tcW w:w="35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 kw.</w:t>
            </w:r>
          </w:p>
        </w:tc>
        <w:tc>
          <w:tcPr>
            <w:tcW w:w="342" w:type="pct"/>
            <w:tcBorders>
              <w:top w:val="single" w:sz="12" w:space="0" w:color="auto"/>
              <w:left w:val="single" w:sz="6"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342" w:type="pct"/>
            <w:gridSpan w:val="2"/>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436"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III kw.</w:t>
            </w:r>
          </w:p>
        </w:tc>
        <w:tc>
          <w:tcPr>
            <w:tcW w:w="198" w:type="pct"/>
            <w:gridSpan w:val="2"/>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42"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IV kw.</w:t>
            </w:r>
          </w:p>
        </w:tc>
        <w:tc>
          <w:tcPr>
            <w:tcW w:w="339" w:type="pct"/>
            <w:tcBorders>
              <w:top w:val="single" w:sz="12" w:space="0" w:color="auto"/>
              <w:bottom w:val="single" w:sz="12" w:space="0" w:color="auto"/>
            </w:tcBorders>
            <w:vAlign w:val="center"/>
          </w:tcPr>
          <w:p w:rsidR="00FC0F3F" w:rsidRDefault="00FC0F3F" w:rsidP="00FC0F3F">
            <w:pPr>
              <w:jc w:val="center"/>
              <w:rPr>
                <w:rFonts w:ascii="Arial" w:hAnsi="Arial" w:cs="Arial"/>
                <w:b/>
                <w:sz w:val="18"/>
                <w:szCs w:val="18"/>
              </w:rPr>
            </w:pPr>
          </w:p>
        </w:tc>
      </w:tr>
      <w:tr w:rsidR="00FC0F3F" w:rsidTr="0025143B">
        <w:trPr>
          <w:trHeight w:val="113"/>
        </w:trPr>
        <w:tc>
          <w:tcPr>
            <w:tcW w:w="1018" w:type="pct"/>
            <w:gridSpan w:val="2"/>
            <w:vMerge w:val="restart"/>
            <w:tcBorders>
              <w:top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Typ konkursu</w:t>
            </w: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Otwarty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p>
        </w:tc>
        <w:tc>
          <w:tcPr>
            <w:tcW w:w="3019" w:type="pct"/>
            <w:gridSpan w:val="12"/>
            <w:vMerge w:val="restart"/>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rPr>
          <w:trHeight w:val="112"/>
        </w:trPr>
        <w:tc>
          <w:tcPr>
            <w:tcW w:w="1018" w:type="pct"/>
            <w:gridSpan w:val="2"/>
            <w:vMerge/>
            <w:tcBorders>
              <w:bottom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Zamknięty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019" w:type="pct"/>
            <w:gridSpan w:val="12"/>
            <w:vMerge/>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Planowana alokacja</w:t>
            </w:r>
          </w:p>
        </w:tc>
        <w:tc>
          <w:tcPr>
            <w:tcW w:w="3982" w:type="pct"/>
            <w:gridSpan w:val="14"/>
            <w:vAlign w:val="center"/>
          </w:tcPr>
          <w:p w:rsidR="00FC0F3F" w:rsidRPr="00496EDB" w:rsidRDefault="00FC0F3F" w:rsidP="00FC0F3F">
            <w:pPr>
              <w:ind w:left="57"/>
              <w:rPr>
                <w:rFonts w:ascii="Arial" w:hAnsi="Arial" w:cs="Arial"/>
                <w:b/>
                <w:sz w:val="18"/>
                <w:szCs w:val="18"/>
              </w:rPr>
            </w:pPr>
            <w:r>
              <w:rPr>
                <w:rFonts w:ascii="Arial" w:hAnsi="Arial" w:cs="Arial"/>
                <w:b/>
                <w:sz w:val="18"/>
                <w:szCs w:val="18"/>
              </w:rPr>
              <w:t>6 666 666 EUR</w:t>
            </w:r>
          </w:p>
        </w:tc>
      </w:tr>
      <w:tr w:rsidR="00FC0F3F" w:rsidTr="0025143B">
        <w:trPr>
          <w:trHeight w:val="261"/>
        </w:trPr>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Typy projektów   przewidziane do realizacji w ramach konkursu</w:t>
            </w:r>
          </w:p>
        </w:tc>
        <w:tc>
          <w:tcPr>
            <w:tcW w:w="3982" w:type="pct"/>
            <w:gridSpan w:val="14"/>
            <w:vAlign w:val="center"/>
          </w:tcPr>
          <w:p w:rsidR="00FC0F3F" w:rsidRPr="00F27C52" w:rsidRDefault="00FC0F3F" w:rsidP="00FC0F3F">
            <w:pPr>
              <w:jc w:val="both"/>
              <w:rPr>
                <w:rFonts w:ascii="Arial" w:hAnsi="Arial" w:cs="Arial"/>
                <w:b/>
                <w:bCs/>
                <w:i/>
                <w:iCs/>
                <w:sz w:val="18"/>
                <w:szCs w:val="18"/>
              </w:rPr>
            </w:pPr>
          </w:p>
        </w:tc>
      </w:tr>
      <w:tr w:rsidR="00FC0F3F" w:rsidTr="0025143B">
        <w:trPr>
          <w:trHeight w:val="258"/>
        </w:trPr>
        <w:tc>
          <w:tcPr>
            <w:tcW w:w="1018" w:type="pct"/>
            <w:gridSpan w:val="2"/>
            <w:vMerge/>
            <w:shd w:val="clear" w:color="auto" w:fill="CCFFCC"/>
            <w:vAlign w:val="center"/>
          </w:tcPr>
          <w:p w:rsidR="00FC0F3F" w:rsidRDefault="00FC0F3F" w:rsidP="00FC0F3F">
            <w:pPr>
              <w:jc w:val="center"/>
              <w:rPr>
                <w:rFonts w:ascii="Arial" w:hAnsi="Arial" w:cs="Arial"/>
                <w:sz w:val="18"/>
                <w:szCs w:val="18"/>
              </w:rPr>
            </w:pPr>
          </w:p>
        </w:tc>
        <w:tc>
          <w:tcPr>
            <w:tcW w:w="3982" w:type="pct"/>
            <w:gridSpan w:val="14"/>
            <w:vAlign w:val="center"/>
          </w:tcPr>
          <w:p w:rsidR="00FC0F3F" w:rsidRPr="00F27C52" w:rsidRDefault="00FC0F3F" w:rsidP="00FC0F3F">
            <w:pPr>
              <w:spacing w:before="60" w:after="60"/>
              <w:jc w:val="both"/>
              <w:rPr>
                <w:rFonts w:ascii="Arial" w:hAnsi="Arial" w:cs="Arial"/>
                <w:sz w:val="18"/>
                <w:szCs w:val="18"/>
              </w:rPr>
            </w:pPr>
            <w:r w:rsidRPr="00F27C52">
              <w:rPr>
                <w:rFonts w:ascii="Arial" w:hAnsi="Arial" w:cs="Arial"/>
                <w:sz w:val="18"/>
                <w:szCs w:val="18"/>
              </w:rPr>
              <w:t>Upowszechnienie dostępu do usług opieki nad dziećmi wieku do lat 3, poprzez.:</w:t>
            </w:r>
          </w:p>
          <w:p w:rsidR="00FC0F3F" w:rsidRPr="00F27C52" w:rsidRDefault="00FC0F3F" w:rsidP="00C716BF">
            <w:pPr>
              <w:pStyle w:val="Akapitzlist"/>
              <w:numPr>
                <w:ilvl w:val="0"/>
                <w:numId w:val="134"/>
              </w:numPr>
              <w:autoSpaceDE/>
              <w:autoSpaceDN/>
              <w:spacing w:before="60" w:after="60"/>
              <w:ind w:left="356" w:hanging="284"/>
              <w:contextualSpacing/>
              <w:jc w:val="both"/>
              <w:rPr>
                <w:rFonts w:ascii="Arial" w:hAnsi="Arial" w:cs="Arial"/>
                <w:sz w:val="18"/>
                <w:szCs w:val="18"/>
              </w:rPr>
            </w:pPr>
            <w:r w:rsidRPr="00F27C52">
              <w:rPr>
                <w:rFonts w:ascii="Arial" w:hAnsi="Arial" w:cs="Arial"/>
                <w:sz w:val="18"/>
                <w:szCs w:val="18"/>
              </w:rPr>
              <w:t>Tworzenie nowych miejsc opieki nad dziećmi do lat 3, w tym dostosowanych do potrzeb dzieci z niepełnosprawnościami w istniejących lub nowo tworzonych formach opieki (żłobki i kluby dziecięce oraz w ramach instytucji opiekuna dziennego), w tym m.in.:</w:t>
            </w:r>
          </w:p>
          <w:p w:rsidR="00FC0F3F" w:rsidRPr="00F27C52" w:rsidRDefault="00FC0F3F" w:rsidP="00C716BF">
            <w:pPr>
              <w:pStyle w:val="Akapitzlist"/>
              <w:numPr>
                <w:ilvl w:val="3"/>
                <w:numId w:val="135"/>
              </w:numPr>
              <w:autoSpaceDE/>
              <w:autoSpaceDN/>
              <w:spacing w:before="60" w:after="60"/>
              <w:ind w:left="701" w:hanging="283"/>
              <w:contextualSpacing/>
              <w:jc w:val="both"/>
              <w:rPr>
                <w:rFonts w:ascii="Arial" w:hAnsi="Arial" w:cs="Arial"/>
                <w:sz w:val="18"/>
                <w:szCs w:val="18"/>
              </w:rPr>
            </w:pPr>
            <w:r w:rsidRPr="00F27C52">
              <w:rPr>
                <w:rFonts w:ascii="Arial" w:hAnsi="Arial" w:cs="Arial"/>
                <w:sz w:val="18"/>
                <w:szCs w:val="18"/>
              </w:rPr>
              <w:t>dostosowanie pomieszczeń do potrzeb dzieci, w tym do wymogów budowlanych, sanitarno-higienicznych, bezpieczeństwa przeciwpożarowego, organizacja kuchni, stołówek, szatni zgodnie z koncepcją uniwersalnego projektowania itp.</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i montaż wyposażenia (w tym m. in. meble, wyposażenie wypoczynkowe, wyposażenie sanitarne, zabawki);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C0F3F" w:rsidRPr="00F27C52" w:rsidRDefault="00FC0F3F" w:rsidP="00C716BF">
            <w:pPr>
              <w:pStyle w:val="Akapitzlist"/>
              <w:numPr>
                <w:ilvl w:val="3"/>
                <w:numId w:val="135"/>
              </w:numPr>
              <w:autoSpaceDE/>
              <w:autoSpaceDN/>
              <w:spacing w:before="60" w:after="60" w:line="276" w:lineRule="auto"/>
              <w:ind w:left="701" w:hanging="283"/>
              <w:contextualSpacing/>
              <w:jc w:val="both"/>
              <w:rPr>
                <w:rFonts w:ascii="Arial" w:hAnsi="Arial" w:cs="Arial"/>
                <w:sz w:val="18"/>
                <w:szCs w:val="18"/>
              </w:rPr>
            </w:pPr>
            <w:r w:rsidRPr="00F27C52">
              <w:rPr>
                <w:rFonts w:ascii="Arial" w:hAnsi="Arial" w:cs="Arial"/>
                <w:sz w:val="18"/>
                <w:szCs w:val="18"/>
              </w:rPr>
              <w:t xml:space="preserve">wyposażenie i montaż placu zabaw wraz z bezpieczną nawierzchnią i ogrodzeniem; </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modyfikacja przestrzeni wspierająca rozwój psychoruchowy i poznawczy dzieci;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zapewnienie bieżącego funkcjonowania utworzonego miejsca opieki nad dziećmi do lat 3, w tym: koszty wynagrodzenia personelu zatrudnionego w miejscu opieki nad dziećmi do lat 3, koszty opłat za wyżywienie i pobyt dziecka;</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przeszkolenia i zdobycia kwalifikacji dla osób planujących zajęcie się opieką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podniesienia kwalifikacji sprawujących opiekę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inne wydatki o ile są niezbędne do prawidłowego funkcjonowania miejsca opieki nad dziećmi do lat 3.</w:t>
            </w:r>
          </w:p>
          <w:p w:rsidR="00FC0F3F" w:rsidRPr="00F27C52" w:rsidRDefault="00FC0F3F" w:rsidP="00C716BF">
            <w:pPr>
              <w:numPr>
                <w:ilvl w:val="0"/>
                <w:numId w:val="135"/>
              </w:numPr>
              <w:spacing w:before="60" w:after="60"/>
              <w:ind w:left="356" w:hanging="284"/>
              <w:jc w:val="both"/>
              <w:rPr>
                <w:rFonts w:ascii="Arial" w:hAnsi="Arial" w:cs="Arial"/>
                <w:sz w:val="18"/>
                <w:szCs w:val="18"/>
              </w:rPr>
            </w:pPr>
            <w:r w:rsidRPr="00F27C52">
              <w:rPr>
                <w:rFonts w:ascii="Arial" w:hAnsi="Arial" w:cs="Arial"/>
                <w:sz w:val="18"/>
                <w:szCs w:val="18"/>
              </w:rPr>
              <w:t xml:space="preserve">Dostosowanie istniejących miejsc opieki nad dziećmi do lat 3 do potrzeb dzieci z niepełnosprawnościami, w tym </w:t>
            </w:r>
            <w:r w:rsidRPr="00F27C52">
              <w:rPr>
                <w:rFonts w:ascii="Arial" w:hAnsi="Arial" w:cs="Arial"/>
                <w:color w:val="000000"/>
                <w:sz w:val="18"/>
                <w:szCs w:val="18"/>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FC0F3F" w:rsidRPr="00F27C52" w:rsidRDefault="00FC0F3F" w:rsidP="00FC0F3F">
            <w:pPr>
              <w:pStyle w:val="Akapitzlist"/>
              <w:ind w:left="340"/>
              <w:jc w:val="both"/>
              <w:rPr>
                <w:rFonts w:ascii="Arial" w:hAnsi="Arial" w:cs="Arial"/>
                <w:sz w:val="18"/>
                <w:szCs w:val="18"/>
              </w:rPr>
            </w:pP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Wnioskodawcy do których skierowany jest  konkurs</w:t>
            </w:r>
          </w:p>
        </w:tc>
        <w:tc>
          <w:tcPr>
            <w:tcW w:w="3982" w:type="pct"/>
            <w:gridSpan w:val="14"/>
            <w:vAlign w:val="center"/>
          </w:tcPr>
          <w:p w:rsidR="00FC0F3F" w:rsidRDefault="00FC0F3F" w:rsidP="00FC0F3F">
            <w:pPr>
              <w:ind w:left="57"/>
              <w:jc w:val="both"/>
              <w:rPr>
                <w:rFonts w:ascii="Arial" w:hAnsi="Arial" w:cs="Arial"/>
                <w:b/>
                <w:bCs/>
                <w:i/>
                <w:iCs/>
                <w:sz w:val="18"/>
                <w:szCs w:val="18"/>
              </w:rPr>
            </w:pPr>
            <w:r>
              <w:rPr>
                <w:rFonts w:ascii="Arial" w:hAnsi="Arial" w:cs="Arial"/>
                <w:sz w:val="18"/>
                <w:szCs w:val="18"/>
              </w:rPr>
              <w:t>W</w:t>
            </w:r>
            <w:r w:rsidRPr="002123E2">
              <w:rPr>
                <w:rFonts w:ascii="Arial" w:hAnsi="Arial" w:cs="Arial"/>
                <w:sz w:val="18"/>
                <w:szCs w:val="18"/>
              </w:rPr>
              <w:t>szystkie formy prawne zgodnie z klasyfikacją form prawnych podmiotów gospodarki narodowej, określonych w Rozporządzeniu Rady Ministrów z dnia 30 listopada 2015 r. w sprawie sposobu i</w:t>
            </w:r>
            <w:r>
              <w:rPr>
                <w:rFonts w:ascii="Arial" w:hAnsi="Arial" w:cs="Arial"/>
                <w:sz w:val="18"/>
                <w:szCs w:val="18"/>
              </w:rPr>
              <w:t> </w:t>
            </w:r>
            <w:r w:rsidRPr="002123E2">
              <w:rPr>
                <w:rFonts w:ascii="Arial" w:hAnsi="Arial" w:cs="Arial"/>
                <w:sz w:val="18"/>
                <w:szCs w:val="18"/>
              </w:rPr>
              <w:t>metodologii prowadzenia i aktualizacji krajowego rejestru urzędowego podmiotów gospodarki narodowej, wzorów wniosków, ankiet i zaświadczeń</w:t>
            </w: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Szczegółowy opis, zakładany cel konkursu</w:t>
            </w:r>
          </w:p>
        </w:tc>
        <w:tc>
          <w:tcPr>
            <w:tcW w:w="3982" w:type="pct"/>
            <w:gridSpan w:val="14"/>
            <w:vAlign w:val="center"/>
          </w:tcPr>
          <w:p w:rsidR="00FC0F3F" w:rsidRPr="008235A1" w:rsidRDefault="00FC0F3F" w:rsidP="00FC0F3F">
            <w:pPr>
              <w:ind w:left="57"/>
              <w:jc w:val="both"/>
              <w:rPr>
                <w:rFonts w:ascii="Arial" w:hAnsi="Arial" w:cs="Arial"/>
                <w:sz w:val="18"/>
                <w:szCs w:val="18"/>
              </w:rPr>
            </w:pPr>
            <w:r w:rsidRPr="008235A1">
              <w:rPr>
                <w:rFonts w:ascii="Arial" w:hAnsi="Arial" w:cs="Arial"/>
                <w:sz w:val="18"/>
                <w:szCs w:val="18"/>
              </w:rPr>
              <w:t>Cel: Wzrost zatrudnienia oraz powrót na rynek pracy osób, którym utrudnia to sytuacja rodzinna wynikająca z opieki nad dziećmi do lat 3.</w:t>
            </w:r>
          </w:p>
          <w:p w:rsidR="00FC0F3F" w:rsidRPr="00632FD8" w:rsidRDefault="00FC0F3F" w:rsidP="00FC0F3F">
            <w:pPr>
              <w:spacing w:before="160" w:after="120"/>
              <w:jc w:val="both"/>
              <w:rPr>
                <w:rFonts w:ascii="Arial" w:eastAsia="Calibri" w:hAnsi="Arial" w:cs="Arial"/>
                <w:sz w:val="18"/>
                <w:szCs w:val="18"/>
              </w:rPr>
            </w:pPr>
            <w:r w:rsidRPr="00632FD8">
              <w:rPr>
                <w:rFonts w:ascii="Arial" w:hAnsi="Arial" w:cs="Arial"/>
                <w:sz w:val="18"/>
                <w:szCs w:val="18"/>
              </w:rPr>
              <w:t xml:space="preserve">Z danych powiatowych urzędów pracy na koniec </w:t>
            </w:r>
            <w:r>
              <w:rPr>
                <w:rFonts w:ascii="Arial" w:hAnsi="Arial" w:cs="Arial"/>
                <w:sz w:val="18"/>
                <w:szCs w:val="18"/>
              </w:rPr>
              <w:t xml:space="preserve">lutego </w:t>
            </w:r>
            <w:r w:rsidRPr="00632FD8">
              <w:rPr>
                <w:rFonts w:ascii="Arial" w:hAnsi="Arial" w:cs="Arial"/>
                <w:sz w:val="18"/>
                <w:szCs w:val="18"/>
              </w:rPr>
              <w:t>201</w:t>
            </w:r>
            <w:r>
              <w:rPr>
                <w:rFonts w:ascii="Arial" w:hAnsi="Arial" w:cs="Arial"/>
                <w:sz w:val="18"/>
                <w:szCs w:val="18"/>
              </w:rPr>
              <w:t>9</w:t>
            </w:r>
            <w:r w:rsidRPr="00632FD8">
              <w:rPr>
                <w:rFonts w:ascii="Arial" w:hAnsi="Arial" w:cs="Arial"/>
                <w:sz w:val="18"/>
                <w:szCs w:val="18"/>
              </w:rPr>
              <w:t xml:space="preserve"> r., wynika że w województwie zachodniopomorskim</w:t>
            </w:r>
            <w:r>
              <w:rPr>
                <w:rFonts w:ascii="Arial" w:hAnsi="Arial" w:cs="Arial"/>
                <w:sz w:val="18"/>
                <w:szCs w:val="18"/>
              </w:rPr>
              <w:t xml:space="preserve"> bezrobocie wyniosło 7,8%</w:t>
            </w:r>
            <w:r w:rsidRPr="00632FD8">
              <w:rPr>
                <w:rFonts w:ascii="Arial" w:hAnsi="Arial" w:cs="Arial"/>
                <w:sz w:val="18"/>
                <w:szCs w:val="18"/>
              </w:rPr>
              <w:t xml:space="preserve"> grupa osób posiadających co najmniej jedno dziecko do 6 roku systematycznie się zwiększa</w:t>
            </w:r>
            <w:r>
              <w:rPr>
                <w:rFonts w:ascii="Arial" w:hAnsi="Arial" w:cs="Arial"/>
                <w:sz w:val="18"/>
                <w:szCs w:val="18"/>
              </w:rPr>
              <w:t>.</w:t>
            </w:r>
            <w:r w:rsidRPr="00632FD8">
              <w:rPr>
                <w:rFonts w:ascii="Arial" w:hAnsi="Arial" w:cs="Arial"/>
                <w:sz w:val="18"/>
                <w:szCs w:val="18"/>
              </w:rPr>
              <w:t xml:space="preserve"> Obecnie ponad 20% wszystkich zarejestrowanych osób bezrobotnych posiada co najmniej jedno dziecko. Zdecydowaną większość w tej grupie stanowiły kobiety – 89%. Ponadto, od roku 2016 notowany jest wzrost urodzeń w w</w:t>
            </w:r>
            <w:r>
              <w:rPr>
                <w:rFonts w:ascii="Arial" w:hAnsi="Arial" w:cs="Arial"/>
                <w:sz w:val="18"/>
                <w:szCs w:val="18"/>
              </w:rPr>
              <w:t>ojewództwie zachodniopomorskim i j</w:t>
            </w:r>
            <w:r w:rsidRPr="00632FD8">
              <w:rPr>
                <w:rFonts w:ascii="Arial" w:hAnsi="Arial" w:cs="Arial"/>
                <w:sz w:val="18"/>
                <w:szCs w:val="18"/>
              </w:rPr>
              <w:t>ak wynika z danych GUS trend ten ma charakter wzrostowy, co w pełni uzasadnia realizowanie wsparcia</w:t>
            </w:r>
            <w:r>
              <w:rPr>
                <w:rFonts w:ascii="Arial" w:hAnsi="Arial" w:cs="Arial"/>
                <w:sz w:val="18"/>
                <w:szCs w:val="18"/>
              </w:rPr>
              <w:t xml:space="preserve"> w ramach Działania 6.6. Dodatkowo</w:t>
            </w:r>
            <w:r w:rsidRPr="00632FD8">
              <w:rPr>
                <w:rFonts w:ascii="Arial" w:hAnsi="Arial" w:cs="Arial"/>
                <w:sz w:val="18"/>
                <w:szCs w:val="18"/>
              </w:rPr>
              <w:t xml:space="preserve">, w ramach Działania 6.6 planowane są działania aktywizacyjne skierowane do osób </w:t>
            </w:r>
            <w:r w:rsidRPr="00632FD8">
              <w:rPr>
                <w:rFonts w:ascii="Arial" w:eastAsia="Calibri" w:hAnsi="Arial" w:cs="Arial"/>
                <w:sz w:val="18"/>
                <w:szCs w:val="18"/>
              </w:rPr>
              <w:t>zajmujących się lub planujących zająć się zawodowo opieką nad dziećmi do lat 3</w:t>
            </w:r>
            <w:r w:rsidRPr="00632FD8">
              <w:rPr>
                <w:rFonts w:ascii="Arial" w:hAnsi="Arial" w:cs="Arial"/>
                <w:sz w:val="18"/>
                <w:szCs w:val="18"/>
              </w:rPr>
              <w:t xml:space="preserve">, które chcą zmienić/podnieść/uzupełnić swoje </w:t>
            </w:r>
            <w:r w:rsidRPr="00632FD8">
              <w:rPr>
                <w:rFonts w:ascii="Arial" w:hAnsi="Arial" w:cs="Arial"/>
                <w:sz w:val="18"/>
                <w:szCs w:val="18"/>
              </w:rPr>
              <w:lastRenderedPageBreak/>
              <w:t>kwalifika</w:t>
            </w:r>
            <w:r>
              <w:rPr>
                <w:rFonts w:ascii="Arial" w:hAnsi="Arial" w:cs="Arial"/>
                <w:sz w:val="18"/>
                <w:szCs w:val="18"/>
              </w:rPr>
              <w:t xml:space="preserve">cje. Takie powiązanie konkretnych typów operacji </w:t>
            </w:r>
            <w:r w:rsidRPr="00632FD8">
              <w:rPr>
                <w:rFonts w:ascii="Arial" w:hAnsi="Arial" w:cs="Arial"/>
                <w:sz w:val="18"/>
                <w:szCs w:val="18"/>
              </w:rPr>
              <w:t>zapewni intensyfikację działań w zakresie tworzenia nowych miejsc opieki żłobkowej, które bardzo często wiążą się z koniecznością zatrudni</w:t>
            </w:r>
            <w:r>
              <w:rPr>
                <w:rFonts w:ascii="Arial" w:hAnsi="Arial" w:cs="Arial"/>
                <w:sz w:val="18"/>
                <w:szCs w:val="18"/>
              </w:rPr>
              <w:t>enia wykwalifikowanej kadry, niezbędnej do świadczenia usług związanych z opieką nad dziećmi do lat 3.</w:t>
            </w:r>
          </w:p>
          <w:p w:rsidR="00FC0F3F" w:rsidRPr="00632FD8" w:rsidRDefault="00FC0F3F" w:rsidP="00FC0F3F">
            <w:pPr>
              <w:ind w:left="57"/>
              <w:jc w:val="both"/>
              <w:rPr>
                <w:rFonts w:ascii="Arial" w:hAnsi="Arial" w:cs="Arial"/>
                <w:sz w:val="18"/>
                <w:szCs w:val="18"/>
              </w:rPr>
            </w:pPr>
            <w:r w:rsidRPr="00632FD8">
              <w:rPr>
                <w:rFonts w:ascii="Arial" w:hAnsi="Arial" w:cs="Arial"/>
                <w:sz w:val="18"/>
                <w:szCs w:val="18"/>
              </w:rPr>
              <w:t>Jednym z powodów braku aktywności zawodowej rodziców jest niewystarczająca dostępność do systemu opieki nad dziećmi w wieku do lat 3, dlatego niezbędne jest podjęcie działań, które umożliwią zwiększenie dostępu do usług opieki nad dziećmi oraz umożliwią rodzicom powrót do zatrudnienia. Działania w ramach przedmiotowego konkursu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Jednocześnie powyższe działanie przewiduje także inicjatywy mające na celu tworzenie przyzakładowych żłobków/klubów dziecięcych na obszarach charakteryzujących się dużą koncentracją zakładów pracy np. strefy ekonomiczne czy parki naukowo-technologiczne. Tworzenie warunków opieki nad dziećmi w formie opiekuna dziennego będzie odbywało się m.in. poprzez tworzenie programów nabywania kwalifikacji wymaganych przy tego typu pracy oraz wspomaganie przy aranżowaniu odpowiednich warunków dla opiekuna dziennego w celu zapewnienia opieki nad dziećmi do lat 3.</w:t>
            </w:r>
          </w:p>
          <w:p w:rsidR="00FC0F3F" w:rsidRDefault="00FC0F3F" w:rsidP="00FC0F3F">
            <w:pPr>
              <w:ind w:left="57"/>
              <w:jc w:val="both"/>
              <w:rPr>
                <w:rFonts w:ascii="Arial" w:hAnsi="Arial" w:cs="Arial"/>
                <w:b/>
                <w:bCs/>
                <w:i/>
                <w:iCs/>
                <w:sz w:val="18"/>
                <w:szCs w:val="18"/>
              </w:rPr>
            </w:pPr>
            <w:r w:rsidRPr="00632FD8">
              <w:rPr>
                <w:rFonts w:ascii="Arial" w:hAnsi="Arial" w:cs="Arial"/>
                <w:sz w:val="18"/>
                <w:szCs w:val="18"/>
              </w:rPr>
              <w:t>Zakres działań proponowany do realizacji w ramach planowanego konkursu stanowił będzie odpowiedź na problemy diagnozowane w tym obszarze, a także umożliwi powrót większej liczbie osób na rynek pracy, co przyczyni się do dalszego spadku bezrobocia w regionie</w:t>
            </w:r>
          </w:p>
        </w:tc>
      </w:tr>
      <w:tr w:rsidR="00FC0F3F" w:rsidTr="0025143B">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lastRenderedPageBreak/>
              <w:t>Specyficzne dla konkursu kryteria wyboru projektów</w:t>
            </w:r>
          </w:p>
        </w:tc>
        <w:tc>
          <w:tcPr>
            <w:tcW w:w="3982" w:type="pct"/>
            <w:gridSpan w:val="14"/>
            <w:shd w:val="clear" w:color="auto" w:fill="CCFFCC"/>
            <w:vAlign w:val="center"/>
          </w:tcPr>
          <w:p w:rsidR="00FC0F3F" w:rsidRPr="00065A6A" w:rsidRDefault="00FC0F3F" w:rsidP="00FC0F3F">
            <w:pPr>
              <w:spacing w:before="120" w:after="120"/>
              <w:jc w:val="center"/>
              <w:rPr>
                <w:rFonts w:ascii="Arial" w:hAnsi="Arial" w:cs="Arial"/>
                <w:b/>
                <w:sz w:val="18"/>
                <w:szCs w:val="18"/>
              </w:rPr>
            </w:pPr>
            <w:r w:rsidRPr="00065A6A">
              <w:rPr>
                <w:rFonts w:ascii="Arial" w:hAnsi="Arial" w:cs="Arial"/>
                <w:b/>
                <w:sz w:val="18"/>
                <w:szCs w:val="18"/>
              </w:rPr>
              <w:t xml:space="preserve">Kryteria dopuszczalności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autoSpaceDE w:val="0"/>
              <w:autoSpaceDN w:val="0"/>
              <w:adjustRightInd w:val="0"/>
              <w:spacing w:before="20" w:after="20"/>
              <w:jc w:val="both"/>
              <w:rPr>
                <w:rFonts w:ascii="Arial" w:eastAsiaTheme="minorHAnsi" w:hAnsi="Arial" w:cs="Arial"/>
                <w:sz w:val="18"/>
                <w:szCs w:val="18"/>
                <w:lang w:eastAsia="en-US"/>
              </w:rPr>
            </w:pPr>
            <w:r w:rsidRPr="00F6486E">
              <w:rPr>
                <w:rFonts w:ascii="Arial" w:eastAsiaTheme="minorHAnsi" w:hAnsi="Arial" w:cs="Arial"/>
                <w:sz w:val="18"/>
                <w:szCs w:val="18"/>
                <w:lang w:eastAsia="en-US"/>
              </w:rPr>
              <w:t xml:space="preserve">Kryterium to przyczyni się do rozwoju kapitału ludzkiego w regionie. </w:t>
            </w:r>
            <w:r>
              <w:rPr>
                <w:rFonts w:ascii="Arial" w:eastAsiaTheme="minorHAnsi" w:hAnsi="Arial" w:cs="Arial"/>
                <w:sz w:val="18"/>
                <w:szCs w:val="18"/>
                <w:lang w:eastAsia="en-US"/>
              </w:rPr>
              <w:t xml:space="preserve"> </w:t>
            </w:r>
            <w:r w:rsidRPr="00F6486E">
              <w:rPr>
                <w:rFonts w:ascii="Arial" w:eastAsiaTheme="minorHAnsi" w:hAnsi="Arial" w:cs="Arial"/>
                <w:sz w:val="18"/>
                <w:szCs w:val="18"/>
                <w:lang w:eastAsia="en-US"/>
              </w:rPr>
              <w:t xml:space="preserve">Zakłada się, że dzięki temu kryterium zostanie zapewniona większa dostępność do opieki </w:t>
            </w:r>
            <w:r>
              <w:rPr>
                <w:rFonts w:ascii="Arial" w:eastAsiaTheme="minorHAnsi" w:hAnsi="Arial" w:cs="Arial"/>
                <w:sz w:val="18"/>
                <w:szCs w:val="18"/>
                <w:lang w:eastAsia="en-US"/>
              </w:rPr>
              <w:t>nad dziećmi w wieku do lat 3 na terenie</w:t>
            </w:r>
            <w:r w:rsidRPr="00F6486E">
              <w:rPr>
                <w:rFonts w:ascii="Arial" w:eastAsiaTheme="minorHAnsi" w:hAnsi="Arial" w:cs="Arial"/>
                <w:sz w:val="18"/>
                <w:szCs w:val="18"/>
                <w:lang w:eastAsia="en-US"/>
              </w:rPr>
              <w:t xml:space="preserve"> </w:t>
            </w:r>
            <w:r>
              <w:rPr>
                <w:rFonts w:ascii="Arial" w:eastAsiaTheme="minorHAnsi" w:hAnsi="Arial" w:cs="Arial"/>
                <w:sz w:val="18"/>
                <w:szCs w:val="18"/>
                <w:lang w:eastAsia="en-US"/>
              </w:rPr>
              <w:t>województwa zachodniopomorskiego, co </w:t>
            </w:r>
            <w:r w:rsidRPr="00F6486E">
              <w:rPr>
                <w:rFonts w:ascii="Arial" w:eastAsiaTheme="minorHAnsi" w:hAnsi="Arial" w:cs="Arial"/>
                <w:sz w:val="18"/>
                <w:szCs w:val="18"/>
                <w:lang w:eastAsia="en-US"/>
              </w:rPr>
              <w:t>wpłynie pozytywnie na zwiększe</w:t>
            </w:r>
            <w:r>
              <w:rPr>
                <w:rFonts w:ascii="Arial" w:eastAsiaTheme="minorHAnsi" w:hAnsi="Arial" w:cs="Arial"/>
                <w:sz w:val="18"/>
                <w:szCs w:val="18"/>
                <w:lang w:eastAsia="en-US"/>
              </w:rPr>
              <w:t>nie aktywności społecznej i </w:t>
            </w:r>
            <w:r w:rsidRPr="00F6486E">
              <w:rPr>
                <w:rFonts w:ascii="Arial" w:eastAsiaTheme="minorHAnsi" w:hAnsi="Arial" w:cs="Arial"/>
                <w:sz w:val="18"/>
                <w:szCs w:val="18"/>
                <w:lang w:eastAsia="en-US"/>
              </w:rPr>
              <w:t>zawodowej</w:t>
            </w:r>
            <w:r>
              <w:rPr>
                <w:rFonts w:ascii="Arial" w:eastAsiaTheme="minorHAnsi" w:hAnsi="Arial" w:cs="Arial"/>
                <w:sz w:val="18"/>
                <w:szCs w:val="18"/>
                <w:lang w:eastAsia="en-US"/>
              </w:rPr>
              <w:t xml:space="preserve"> opiekunów tych dzieci</w:t>
            </w:r>
            <w:r w:rsidRPr="00F6486E">
              <w:rPr>
                <w:rFonts w:ascii="Arial" w:eastAsiaTheme="minorHAnsi" w:hAnsi="Arial" w:cs="Arial"/>
                <w:sz w:val="18"/>
                <w:szCs w:val="18"/>
                <w:lang w:eastAsia="en-US"/>
              </w:rPr>
              <w:t>.</w:t>
            </w:r>
          </w:p>
          <w:p w:rsidR="00FC0F3F" w:rsidRPr="009D5CC9"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RPr="0018098D"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3 </w:t>
            </w:r>
            <w:r w:rsidRPr="002B16D5">
              <w:rPr>
                <w:rFonts w:ascii="Arial" w:hAnsi="Arial" w:cs="Arial"/>
                <w:sz w:val="18"/>
                <w:szCs w:val="18"/>
              </w:rPr>
              <w:t xml:space="preserve">miesięcy od momentu </w:t>
            </w:r>
            <w:r>
              <w:rPr>
                <w:rFonts w:ascii="Arial" w:hAnsi="Arial" w:cs="Arial"/>
                <w:sz w:val="18"/>
                <w:szCs w:val="18"/>
              </w:rPr>
              <w:t>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3</w:t>
            </w:r>
            <w:r w:rsidRPr="002B16D5">
              <w:rPr>
                <w:rFonts w:ascii="Arial" w:hAnsi="Arial" w:cs="Arial"/>
                <w:sz w:val="18"/>
                <w:szCs w:val="18"/>
              </w:rPr>
              <w:t xml:space="preserve"> miesi</w:t>
            </w:r>
            <w:r>
              <w:rPr>
                <w:rFonts w:ascii="Arial" w:hAnsi="Arial" w:cs="Arial"/>
                <w:sz w:val="18"/>
                <w:szCs w:val="18"/>
              </w:rPr>
              <w:t>ęcy</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 ponieważ nadrzędnym celem realizacji projektu jest zwiększenie zatrudnienia uczestników projektu.</w:t>
            </w:r>
            <w:r w:rsidRPr="002123E2">
              <w:rPr>
                <w:rFonts w:ascii="Arial" w:hAnsi="Arial" w:cs="Arial"/>
                <w:sz w:val="18"/>
                <w:szCs w:val="18"/>
              </w:rPr>
              <w:t xml:space="preserve">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2E746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w:t>
            </w:r>
            <w:r>
              <w:rPr>
                <w:rFonts w:ascii="Arial" w:hAnsi="Arial" w:cs="Arial"/>
                <w:sz w:val="18"/>
                <w:szCs w:val="18"/>
              </w:rPr>
              <w:lastRenderedPageBreak/>
              <w:t xml:space="preserve">oraz utrzymanie zatrudnienia w okresie realizacji projektu. Finansowanie opieki rozpoczyna się z dniem powrotu do pracy opiekuna dziecka do lat 3.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w:t>
            </w:r>
            <w:r w:rsidRPr="002123E2">
              <w:rPr>
                <w:rFonts w:ascii="Arial" w:hAnsi="Arial" w:cs="Arial"/>
                <w:sz w:val="18"/>
                <w:szCs w:val="18"/>
              </w:rPr>
              <w:t xml:space="preserve"> </w:t>
            </w:r>
          </w:p>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9719B1" w:rsidRDefault="00FC0F3F" w:rsidP="00C716BF">
            <w:pPr>
              <w:pStyle w:val="Tekstkomentarza"/>
              <w:numPr>
                <w:ilvl w:val="0"/>
                <w:numId w:val="131"/>
              </w:numPr>
              <w:ind w:left="360"/>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FC0F3F" w:rsidRDefault="00FC0F3F" w:rsidP="00C716BF">
            <w:pPr>
              <w:pStyle w:val="Tekstkomentarza"/>
              <w:numPr>
                <w:ilvl w:val="0"/>
                <w:numId w:val="132"/>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FC0F3F"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FC0F3F" w:rsidRPr="009719B1"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na celu zbadanie zgodności oferowanych form opieki nad dziećmi do lat 3 w kontekście lokalnego zapotrzebowania na te miejsca.</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Wsparcie w zakresie tworzenia nowych miejsc opieki nad dziećmi do lat 3 w formie żłobków, klubów dziecięcych lub dziennego opiekuna gwarantuje zwiększenie liczby miejsc opieki prowadzonych przez daną instytucję publiczną lub niepubliczną</w:t>
            </w:r>
            <w:r>
              <w:rPr>
                <w:rFonts w:ascii="Arial" w:hAnsi="Arial" w:cs="Arial"/>
                <w:sz w:val="18"/>
                <w:szCs w:val="18"/>
              </w:rPr>
              <w:t xml:space="preserve">, liczonych </w:t>
            </w:r>
            <w:r w:rsidRPr="005A0F19">
              <w:rPr>
                <w:rFonts w:ascii="Arial" w:hAnsi="Arial" w:cs="Arial"/>
                <w:sz w:val="18"/>
                <w:szCs w:val="18"/>
              </w:rPr>
              <w:t>w okresie ostatnich 12 miesięcy przed dniem złożenia wniosku</w:t>
            </w:r>
            <w:r>
              <w:rPr>
                <w:rFonts w:ascii="Arial" w:hAnsi="Arial" w:cs="Arial"/>
                <w:sz w:val="18"/>
                <w:szCs w:val="18"/>
              </w:rPr>
              <w:t>.</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Kryterium ma na celu</w:t>
            </w:r>
            <w:r>
              <w:rPr>
                <w:rFonts w:ascii="Arial" w:hAnsi="Arial" w:cs="Arial"/>
                <w:sz w:val="18"/>
                <w:szCs w:val="18"/>
              </w:rPr>
              <w:t xml:space="preserve"> utrzymanie faktycznego wzrostu liczby miejsc </w:t>
            </w:r>
            <w:r w:rsidRPr="00483660">
              <w:rPr>
                <w:rFonts w:ascii="Arial" w:hAnsi="Arial" w:cs="Arial"/>
                <w:sz w:val="18"/>
                <w:szCs w:val="18"/>
              </w:rPr>
              <w:t xml:space="preserve"> opieki nad dziećmi do lat 3</w:t>
            </w:r>
            <w:r>
              <w:rPr>
                <w:rFonts w:ascii="Arial" w:hAnsi="Arial" w:cs="Arial"/>
                <w:sz w:val="18"/>
                <w:szCs w:val="18"/>
              </w:rPr>
              <w:t xml:space="preserve">,  a tym samym przeciwdziałanie występowaniu zastępowalności źródeł finansowania działalności takich miejsc.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zapewnia trwałość </w:t>
            </w:r>
            <w:r w:rsidRPr="00CF2D7F">
              <w:rPr>
                <w:rFonts w:ascii="Arial" w:hAnsi="Arial" w:cs="Arial"/>
                <w:sz w:val="18"/>
                <w:szCs w:val="18"/>
              </w:rPr>
              <w:t>utworzonych</w:t>
            </w:r>
            <w:r>
              <w:rPr>
                <w:rFonts w:ascii="Arial" w:hAnsi="Arial" w:cs="Arial"/>
                <w:sz w:val="18"/>
                <w:szCs w:val="18"/>
              </w:rPr>
              <w:t>,</w:t>
            </w:r>
            <w:r w:rsidRPr="00CF2D7F">
              <w:rPr>
                <w:rFonts w:ascii="Arial" w:hAnsi="Arial" w:cs="Arial"/>
                <w:sz w:val="18"/>
                <w:szCs w:val="18"/>
              </w:rPr>
              <w:t xml:space="preserve"> w tym dostosowanych</w:t>
            </w:r>
            <w:r>
              <w:rPr>
                <w:rFonts w:ascii="Arial" w:hAnsi="Arial" w:cs="Arial"/>
                <w:sz w:val="18"/>
                <w:szCs w:val="18"/>
              </w:rPr>
              <w:t xml:space="preserve">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 xml:space="preserve">Kryterium ma na celu </w:t>
            </w:r>
            <w:r>
              <w:rPr>
                <w:rFonts w:ascii="Arial" w:hAnsi="Arial" w:cs="Arial"/>
                <w:sz w:val="18"/>
                <w:szCs w:val="18"/>
              </w:rPr>
              <w:t>zachowanie trwałości</w:t>
            </w:r>
            <w:r w:rsidRPr="00E3306D">
              <w:rPr>
                <w:rFonts w:ascii="Arial" w:hAnsi="Arial" w:cs="Arial"/>
                <w:sz w:val="18"/>
                <w:szCs w:val="18"/>
              </w:rPr>
              <w:t xml:space="preserve"> nowo utworzonych miejsc opieki nad dziećmi do lat 3</w:t>
            </w:r>
            <w:r>
              <w:rPr>
                <w:rFonts w:ascii="Arial" w:hAnsi="Arial" w:cs="Arial"/>
                <w:sz w:val="18"/>
                <w:szCs w:val="18"/>
              </w:rPr>
              <w:t>, a także miejsc dostosowanych do potrzeb dzieci z niepełnosprawnościami</w:t>
            </w:r>
            <w:r w:rsidRPr="00E3306D">
              <w:rPr>
                <w:rFonts w:ascii="Arial" w:hAnsi="Arial" w:cs="Arial"/>
                <w:sz w:val="18"/>
                <w:szCs w:val="18"/>
              </w:rPr>
              <w:t xml:space="preserve">. Trwałość rozumiana jest jako instytucjonalna gotowość podmiotów do świadczenia usług w zakresie opieki nad dziećmi do lat 3 przez okres minimum 2 lat po ustaniu finansowania EFS. Zgodnie z </w:t>
            </w:r>
            <w:r w:rsidRPr="00E3306D">
              <w:rPr>
                <w:rFonts w:ascii="Arial" w:hAnsi="Arial" w:cs="Arial"/>
                <w:i/>
                <w:sz w:val="18"/>
                <w:szCs w:val="18"/>
              </w:rPr>
              <w:t>Wytycznymi w zakresie realizacji przedsięwzięć z udziałem środków EFS w obszarze rynku pracy na lata 2014-2020,</w:t>
            </w:r>
            <w:r w:rsidRPr="00E3306D">
              <w:rPr>
                <w:rFonts w:ascii="Arial" w:hAnsi="Arial" w:cs="Arial"/>
                <w:sz w:val="18"/>
                <w:szCs w:val="18"/>
              </w:rPr>
              <w:t xml:space="preserve"> kryterium to jest obligatoryjne.</w:t>
            </w:r>
          </w:p>
          <w:p w:rsidR="00FC0F3F" w:rsidRPr="00C07053" w:rsidRDefault="00FC0F3F" w:rsidP="00FC0F3F">
            <w:pPr>
              <w:pStyle w:val="Akapitzlist"/>
              <w:spacing w:before="40" w:after="40"/>
              <w:ind w:left="0" w:hanging="2"/>
              <w:jc w:val="both"/>
              <w:rPr>
                <w:rFonts w:ascii="Arial" w:hAnsi="Arial" w:cs="Arial"/>
                <w:sz w:val="18"/>
                <w:szCs w:val="18"/>
              </w:rPr>
            </w:pPr>
            <w:r w:rsidRPr="00C07053">
              <w:rPr>
                <w:rFonts w:ascii="Arial" w:hAnsi="Arial" w:cs="Arial"/>
                <w:sz w:val="18"/>
                <w:szCs w:val="18"/>
              </w:rPr>
              <w:t xml:space="preserve">Kryterium </w:t>
            </w:r>
            <w:r>
              <w:rPr>
                <w:rFonts w:ascii="Arial" w:hAnsi="Arial" w:cs="Arial"/>
                <w:sz w:val="18"/>
                <w:szCs w:val="18"/>
              </w:rPr>
              <w:t>zostanie zw</w:t>
            </w:r>
            <w:r w:rsidRPr="00C07053">
              <w:rPr>
                <w:rFonts w:ascii="Arial" w:hAnsi="Arial" w:cs="Arial"/>
                <w:sz w:val="18"/>
                <w:szCs w:val="18"/>
              </w:rPr>
              <w:t xml:space="preserve">eryfikowane na podstawie  oświadczenia Projektodawcy </w:t>
            </w:r>
            <w:r>
              <w:rPr>
                <w:rFonts w:ascii="Arial" w:hAnsi="Arial" w:cs="Arial"/>
                <w:sz w:val="18"/>
                <w:szCs w:val="18"/>
              </w:rPr>
              <w:t>i/lub</w:t>
            </w:r>
            <w:r w:rsidRPr="00C07053">
              <w:rPr>
                <w:rFonts w:ascii="Arial" w:hAnsi="Arial" w:cs="Arial"/>
                <w:sz w:val="18"/>
                <w:szCs w:val="18"/>
              </w:rPr>
              <w:t xml:space="preserv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sidRPr="003D5DB9">
              <w:rPr>
                <w:rFonts w:ascii="Arial" w:hAnsi="Arial" w:cs="Arial"/>
                <w:sz w:val="18"/>
                <w:szCs w:val="18"/>
              </w:rPr>
              <w:t>1-2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4E7F01">
              <w:rPr>
                <w:rFonts w:ascii="Arial" w:hAnsi="Arial" w:cs="Arial"/>
                <w:sz w:val="18"/>
                <w:szCs w:val="18"/>
              </w:rPr>
              <w:t xml:space="preserve">Projektodawca </w:t>
            </w:r>
            <w:r w:rsidRPr="004E7F01" w:rsidDel="00094346">
              <w:rPr>
                <w:rFonts w:ascii="Arial" w:hAnsi="Arial" w:cs="Arial"/>
                <w:sz w:val="18"/>
                <w:szCs w:val="18"/>
              </w:rPr>
              <w:t>wniesie wkład własn</w:t>
            </w:r>
            <w:r w:rsidRPr="004E7F01">
              <w:rPr>
                <w:rFonts w:ascii="Arial" w:hAnsi="Arial" w:cs="Arial"/>
                <w:sz w:val="18"/>
                <w:szCs w:val="18"/>
              </w:rPr>
              <w:t>y</w:t>
            </w:r>
            <w:r w:rsidRPr="004E7F01"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5%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 Szczegółowym Opisie Osi Priorytetowych Regionalnego Programu Operacyjnego Województwa Zachodniopomorskiego 2014-2020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Pr="00A4243D" w:rsidRDefault="00FC0F3F" w:rsidP="00FC0F3F">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t>
            </w:r>
            <w:r w:rsidRPr="00A4243D">
              <w:rPr>
                <w:rFonts w:ascii="Arial" w:hAnsi="Arial" w:cs="Arial"/>
                <w:sz w:val="18"/>
                <w:szCs w:val="18"/>
              </w:rPr>
              <w:b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w:t>
            </w:r>
            <w:r>
              <w:rPr>
                <w:rFonts w:ascii="Arial" w:hAnsi="Arial" w:cs="Arial"/>
                <w:sz w:val="18"/>
                <w:szCs w:val="18"/>
              </w:rPr>
              <w:t> </w:t>
            </w:r>
            <w:r w:rsidRPr="00A4243D">
              <w:rPr>
                <w:rFonts w:ascii="Arial" w:hAnsi="Arial" w:cs="Arial"/>
                <w:sz w:val="18"/>
                <w:szCs w:val="18"/>
              </w:rPr>
              <w:t>budżecie projektu EFS w ramach wkładu własnego.</w:t>
            </w:r>
          </w:p>
          <w:p w:rsidR="00FC0F3F" w:rsidRDefault="00FC0F3F" w:rsidP="00FC0F3F">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/partnera </w:t>
            </w:r>
            <w:r w:rsidRPr="00A4243D">
              <w:rPr>
                <w:rFonts w:ascii="Arial" w:hAnsi="Arial" w:cs="Arial"/>
                <w:sz w:val="18"/>
                <w:szCs w:val="18"/>
              </w:rPr>
              <w:br/>
              <w:t>w finansowaniu projektu zwiększy ich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FC0F3F" w:rsidRPr="00E3306D"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FD5D3C" w:rsidRDefault="00FC0F3F" w:rsidP="00C716BF">
            <w:pPr>
              <w:pStyle w:val="Akapitzlist"/>
              <w:numPr>
                <w:ilvl w:val="0"/>
                <w:numId w:val="131"/>
              </w:numPr>
              <w:ind w:left="360"/>
              <w:rPr>
                <w:rFonts w:ascii="Arial" w:hAnsi="Arial" w:cs="Arial"/>
                <w:sz w:val="18"/>
                <w:szCs w:val="18"/>
              </w:rPr>
            </w:pPr>
            <w:r>
              <w:rPr>
                <w:rFonts w:ascii="Arial" w:hAnsi="Arial" w:cs="Arial"/>
                <w:sz w:val="18"/>
                <w:szCs w:val="18"/>
              </w:rPr>
              <w:t xml:space="preserve">Okres finansowania bieżącej działalności nowo utworzonych miejsc opieki wynosi maksymalnie 24 miesiące. </w:t>
            </w: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jc w:val="both"/>
              <w:rPr>
                <w:rFonts w:ascii="Arial" w:hAnsi="Arial" w:cs="Arial"/>
                <w:sz w:val="18"/>
                <w:szCs w:val="18"/>
              </w:rPr>
            </w:pPr>
            <w:r>
              <w:rPr>
                <w:rFonts w:ascii="Arial" w:hAnsi="Arial" w:cs="Arial"/>
                <w:sz w:val="18"/>
                <w:szCs w:val="18"/>
              </w:rPr>
              <w:t xml:space="preserve">Kryterium ma na celu zagwarantowanie, iż nowo utworzone miejsca opieki będą finansowane w projekcie maksymalnie przez 24 miesiące, dalsze finansowanie działalności będzie prowadzone w oparciu o inne środki, którymi dysponować będzie projektodawca. </w:t>
            </w:r>
          </w:p>
          <w:p w:rsidR="00FC0F3F" w:rsidRPr="00D07D41" w:rsidRDefault="00FC0F3F" w:rsidP="00FC0F3F">
            <w:pPr>
              <w:pStyle w:val="Akapitzlist"/>
              <w:spacing w:before="40" w:after="40"/>
              <w:ind w:left="0"/>
              <w:jc w:val="both"/>
              <w:rPr>
                <w:rFonts w:ascii="Arial" w:hAnsi="Arial" w:cs="Arial"/>
                <w:sz w:val="18"/>
                <w:szCs w:val="18"/>
              </w:rPr>
            </w:pPr>
            <w:r w:rsidRPr="0089144A">
              <w:rPr>
                <w:rFonts w:ascii="Arial" w:hAnsi="Arial" w:cs="Arial"/>
                <w:sz w:val="18"/>
                <w:szCs w:val="18"/>
              </w:rPr>
              <w:t>Kryterium będzie weryfikowane na podstawie  oświadczenia projektodawcy i/lub treści wniosku o dofinansowanie projektu.</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RPr="00466620" w:rsidTr="0025143B">
        <w:tc>
          <w:tcPr>
            <w:tcW w:w="1018" w:type="pct"/>
            <w:gridSpan w:val="2"/>
            <w:vMerge/>
            <w:tcBorders>
              <w:bottom w:val="single" w:sz="6" w:space="0" w:color="auto"/>
            </w:tcBorders>
            <w:vAlign w:val="center"/>
          </w:tcPr>
          <w:p w:rsidR="00FC0F3F" w:rsidRPr="00466620"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466620" w:rsidRDefault="00FC0F3F" w:rsidP="00C716BF">
            <w:pPr>
              <w:pStyle w:val="Akapitzlist"/>
              <w:numPr>
                <w:ilvl w:val="0"/>
                <w:numId w:val="131"/>
              </w:numPr>
              <w:ind w:left="360"/>
              <w:jc w:val="both"/>
              <w:rPr>
                <w:rFonts w:ascii="Arial" w:hAnsi="Arial" w:cs="Arial"/>
                <w:sz w:val="18"/>
                <w:szCs w:val="18"/>
              </w:rPr>
            </w:pPr>
            <w:r w:rsidRPr="00466620">
              <w:rPr>
                <w:rFonts w:ascii="Arial" w:hAnsi="Arial" w:cs="Arial"/>
                <w:sz w:val="18"/>
                <w:szCs w:val="18"/>
              </w:rPr>
              <w:t>Maksymalny koszt utworzenia nowego miejsca</w:t>
            </w:r>
            <w:r>
              <w:rPr>
                <w:rFonts w:ascii="Arial" w:hAnsi="Arial" w:cs="Arial"/>
                <w:sz w:val="18"/>
                <w:szCs w:val="18"/>
              </w:rPr>
              <w:t xml:space="preserve"> </w:t>
            </w:r>
            <w:r w:rsidRPr="00466620">
              <w:rPr>
                <w:rFonts w:ascii="Arial" w:hAnsi="Arial" w:cs="Arial"/>
                <w:sz w:val="18"/>
                <w:szCs w:val="18"/>
              </w:rPr>
              <w:t>w żłobku</w:t>
            </w:r>
            <w:r>
              <w:rPr>
                <w:rFonts w:ascii="Arial" w:hAnsi="Arial" w:cs="Arial"/>
                <w:sz w:val="18"/>
                <w:szCs w:val="18"/>
              </w:rPr>
              <w:t>/klubie dziecięcym /u opiekuna dziennego</w:t>
            </w:r>
            <w:r w:rsidRPr="00466620">
              <w:rPr>
                <w:rFonts w:ascii="Arial" w:hAnsi="Arial" w:cs="Arial"/>
                <w:sz w:val="18"/>
                <w:szCs w:val="18"/>
              </w:rPr>
              <w:t xml:space="preserve"> wynosi</w:t>
            </w:r>
            <w:r>
              <w:rPr>
                <w:rFonts w:ascii="Arial" w:hAnsi="Arial" w:cs="Arial"/>
                <w:sz w:val="18"/>
                <w:szCs w:val="18"/>
              </w:rPr>
              <w:t xml:space="preserve"> 33 000,00 zł.</w:t>
            </w:r>
          </w:p>
          <w:p w:rsidR="00FC0F3F" w:rsidRPr="00466620" w:rsidRDefault="00FC0F3F" w:rsidP="00FC0F3F">
            <w:pPr>
              <w:spacing w:before="40" w:after="40"/>
              <w:jc w:val="both"/>
              <w:rPr>
                <w:rFonts w:ascii="Arial" w:hAnsi="Arial" w:cs="Arial"/>
                <w:bCs/>
                <w:sz w:val="18"/>
                <w:szCs w:val="18"/>
              </w:rPr>
            </w:pP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spacing w:before="40" w:after="40"/>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 xml:space="preserve">, </w:t>
            </w:r>
            <w:r>
              <w:rPr>
                <w:rFonts w:ascii="Arial" w:hAnsi="Arial" w:cs="Arial"/>
                <w:bCs/>
                <w:sz w:val="18"/>
                <w:szCs w:val="18"/>
              </w:rPr>
              <w:t>dotyczących utworzenia miejsca w żłobku/klubie/ u opiekuna dziennego.</w:t>
            </w:r>
          </w:p>
          <w:p w:rsidR="00FC0F3F" w:rsidRDefault="00FC0F3F" w:rsidP="00FC0F3F">
            <w:pPr>
              <w:spacing w:before="40" w:after="40"/>
              <w:jc w:val="both"/>
              <w:rPr>
                <w:rFonts w:ascii="Arial" w:hAnsi="Arial" w:cs="Arial"/>
                <w:bCs/>
                <w:sz w:val="18"/>
                <w:szCs w:val="18"/>
              </w:rPr>
            </w:pPr>
            <w:r>
              <w:rPr>
                <w:rFonts w:ascii="Arial" w:hAnsi="Arial" w:cs="Arial"/>
                <w:bCs/>
                <w:sz w:val="18"/>
                <w:szCs w:val="18"/>
              </w:rPr>
              <w:t xml:space="preserve">Na koszt maksymalny utworzenia jednego miejsca opieki nad dziećmi do lat 3 składają się wszystkie wydatki objęte projektem bez względu na źródło finansowania (całkowita wartość projektu), podzielone na ilość nowych miejsc tworzonych w ramach projektu. Koszt ten nie może przekroczyć kwoty 33 000,00 zł. </w:t>
            </w:r>
          </w:p>
          <w:p w:rsidR="00FC0F3F" w:rsidRDefault="00FC0F3F" w:rsidP="00FC0F3F">
            <w:pPr>
              <w:spacing w:before="40" w:after="40"/>
              <w:jc w:val="both"/>
              <w:rPr>
                <w:rFonts w:ascii="Arial" w:hAnsi="Arial" w:cs="Arial"/>
                <w:sz w:val="18"/>
                <w:szCs w:val="18"/>
              </w:rPr>
            </w:pPr>
          </w:p>
          <w:p w:rsidR="00FC0F3F" w:rsidRDefault="00FC0F3F" w:rsidP="00FC0F3F">
            <w:pPr>
              <w:spacing w:before="40" w:after="40"/>
              <w:jc w:val="both"/>
              <w:rPr>
                <w:rFonts w:ascii="Arial" w:hAnsi="Arial" w:cs="Arial"/>
                <w:b/>
                <w:bCs/>
                <w:kern w:val="32"/>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w:t>
            </w:r>
            <w:r>
              <w:rPr>
                <w:rFonts w:ascii="Arial" w:hAnsi="Arial" w:cs="Arial"/>
                <w:sz w:val="18"/>
                <w:szCs w:val="18"/>
              </w:rPr>
              <w:lastRenderedPageBreak/>
              <w:t xml:space="preserve">podzielenie wartości całego projektu przez wartość planowanego do osiągnięcia wskaźnika </w:t>
            </w:r>
            <w:r w:rsidRPr="004010B5">
              <w:rPr>
                <w:rFonts w:ascii="Arial" w:hAnsi="Arial" w:cs="Arial"/>
                <w:i/>
                <w:sz w:val="18"/>
                <w:szCs w:val="18"/>
              </w:rPr>
              <w:t>Liczba utworzonych miejsc opieki nad dziećmi w wieku do lat 3</w:t>
            </w:r>
            <w:r>
              <w:rPr>
                <w:rFonts w:ascii="Arial" w:hAnsi="Arial" w:cs="Arial"/>
                <w:i/>
                <w:sz w:val="18"/>
                <w:szCs w:val="18"/>
              </w:rPr>
              <w:t xml:space="preserve">. </w:t>
            </w:r>
            <w:r>
              <w:rPr>
                <w:rFonts w:ascii="Arial" w:hAnsi="Arial" w:cs="Arial"/>
                <w:sz w:val="18"/>
                <w:szCs w:val="18"/>
              </w:rPr>
              <w:t xml:space="preserve">W przypadku łącznej realizacji typu 1 i 2 projektu należy zastosować analogiczny sposób wyliczenia wartości maksymalnej utworzenia 1 miejsca opieki nad dziećmi do lat 3, poprzez podzielenie całej wartości </w:t>
            </w:r>
            <w:r w:rsidRPr="00445BE5">
              <w:rPr>
                <w:rFonts w:ascii="Arial" w:hAnsi="Arial" w:cs="Arial"/>
                <w:sz w:val="18"/>
                <w:szCs w:val="18"/>
              </w:rPr>
              <w:t>projektu, czyli wszystkich działań zaplanowanych do realizacji w ramach typu 1</w:t>
            </w:r>
            <w:r>
              <w:rPr>
                <w:rFonts w:ascii="Arial" w:hAnsi="Arial" w:cs="Arial"/>
                <w:sz w:val="18"/>
                <w:szCs w:val="18"/>
              </w:rPr>
              <w:t xml:space="preserve"> i 2</w:t>
            </w:r>
            <w:r w:rsidRPr="00445BE5">
              <w:rPr>
                <w:rFonts w:ascii="Arial" w:hAnsi="Arial" w:cs="Arial"/>
                <w:sz w:val="18"/>
                <w:szCs w:val="18"/>
              </w:rPr>
              <w:t>, kosztów pośrednich oraz wkładu własnego,</w:t>
            </w:r>
            <w:r>
              <w:rPr>
                <w:rFonts w:ascii="Arial" w:hAnsi="Arial" w:cs="Arial"/>
                <w:sz w:val="18"/>
                <w:szCs w:val="18"/>
              </w:rPr>
              <w:t xml:space="preserve"> przez planowaną do </w:t>
            </w:r>
            <w:proofErr w:type="spellStart"/>
            <w:r>
              <w:rPr>
                <w:rFonts w:ascii="Arial" w:hAnsi="Arial" w:cs="Arial"/>
                <w:sz w:val="18"/>
                <w:szCs w:val="18"/>
              </w:rPr>
              <w:t>osiągniecia</w:t>
            </w:r>
            <w:proofErr w:type="spellEnd"/>
            <w:r>
              <w:rPr>
                <w:rFonts w:ascii="Arial" w:hAnsi="Arial" w:cs="Arial"/>
                <w:sz w:val="18"/>
                <w:szCs w:val="18"/>
              </w:rPr>
              <w:t xml:space="preserve"> wartość wskaźnika </w:t>
            </w:r>
            <w:r w:rsidRPr="004010B5">
              <w:rPr>
                <w:rFonts w:ascii="Arial" w:hAnsi="Arial" w:cs="Arial"/>
                <w:i/>
                <w:sz w:val="18"/>
                <w:szCs w:val="18"/>
              </w:rPr>
              <w:t>Liczba utworzonych miejsc opieki nad dziećmi w wieku do lat 3</w:t>
            </w:r>
            <w:r>
              <w:rPr>
                <w:rFonts w:ascii="Arial" w:hAnsi="Arial" w:cs="Arial"/>
                <w:i/>
                <w:sz w:val="18"/>
                <w:szCs w:val="18"/>
              </w:rPr>
              <w:t>.</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shd w:val="clear" w:color="auto" w:fill="CCFFCC"/>
            <w:vAlign w:val="center"/>
          </w:tcPr>
          <w:p w:rsidR="00FC0F3F" w:rsidRPr="00FB3B66" w:rsidRDefault="00FC0F3F" w:rsidP="00FC0F3F">
            <w:pPr>
              <w:spacing w:before="120" w:after="120"/>
              <w:jc w:val="center"/>
              <w:rPr>
                <w:rFonts w:ascii="Arial" w:hAnsi="Arial" w:cs="Arial"/>
                <w:b/>
                <w:sz w:val="18"/>
                <w:szCs w:val="18"/>
              </w:rPr>
            </w:pPr>
            <w:r w:rsidRPr="00FB3B66">
              <w:rPr>
                <w:rFonts w:ascii="Arial" w:hAnsi="Arial" w:cs="Arial"/>
                <w:b/>
                <w:sz w:val="18"/>
                <w:szCs w:val="18"/>
              </w:rPr>
              <w:t>Kryteria premiujące</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3373AA" w:rsidRDefault="00FC0F3F" w:rsidP="00FC0F3F">
            <w:pPr>
              <w:ind w:left="330" w:hanging="330"/>
              <w:jc w:val="both"/>
              <w:rPr>
                <w:rFonts w:ascii="Arial" w:hAnsi="Arial" w:cs="Arial"/>
                <w:sz w:val="18"/>
                <w:szCs w:val="18"/>
              </w:rPr>
            </w:pPr>
            <w:r w:rsidRPr="003373AA">
              <w:rPr>
                <w:rFonts w:ascii="Arial" w:hAnsi="Arial" w:cs="Arial"/>
                <w:sz w:val="18"/>
                <w:szCs w:val="18"/>
              </w:rPr>
              <w:t>1. Projekt jest realizowany na obszarze powiatów wałeckiego, koszalińskiego (ziemski), kamieńskiego, gdzie odsetek dzieci w wieku do lat 3, objętych opieką w żłobkach i klubach dziecięcych jest najniższy w regionie.</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jc w:val="both"/>
              <w:rPr>
                <w:rFonts w:ascii="Arial" w:hAnsi="Arial" w:cs="Arial"/>
                <w:sz w:val="18"/>
                <w:szCs w:val="18"/>
              </w:rPr>
            </w:pPr>
            <w:r>
              <w:rPr>
                <w:rFonts w:ascii="Arial" w:hAnsi="Arial" w:cs="Arial"/>
                <w:sz w:val="18"/>
                <w:szCs w:val="18"/>
              </w:rPr>
              <w:t xml:space="preserve">Kryterium ma na celu premiowanie projektów realizowanych na terenach, gdzie dostępność miejsc opieki jest proporcjonalnie niższa niż w innych </w:t>
            </w:r>
            <w:r w:rsidRPr="00FB3B66">
              <w:rPr>
                <w:rFonts w:ascii="Arial" w:hAnsi="Arial" w:cs="Arial"/>
                <w:sz w:val="18"/>
                <w:szCs w:val="18"/>
              </w:rPr>
              <w:t>regionach województwa zachodniopomorskiego. Diagnozę opracowano na podstawie danych zawartych na stronie http://eregion.wzp.pl/obszary/wychowanie-przedszkolne-i-opieka-zlobkowa.</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shd w:val="clear" w:color="auto" w:fill="CCFFCC"/>
            <w:vAlign w:val="center"/>
          </w:tcPr>
          <w:p w:rsidR="00FC0F3F" w:rsidRPr="00927DA5" w:rsidRDefault="00FC0F3F" w:rsidP="00927DA5">
            <w:pPr>
              <w:rPr>
                <w:rFonts w:ascii="Arial" w:hAnsi="Arial" w:cs="Arial"/>
                <w:sz w:val="18"/>
                <w:szCs w:val="18"/>
              </w:rPr>
            </w:pPr>
            <w:r w:rsidRPr="00927DA5">
              <w:rPr>
                <w:rFonts w:ascii="Arial" w:hAnsi="Arial" w:cs="Arial"/>
                <w:sz w:val="18"/>
                <w:szCs w:val="18"/>
              </w:rPr>
              <w:t>Stosuje się do typów projektów (nr)</w:t>
            </w:r>
          </w:p>
        </w:tc>
        <w:tc>
          <w:tcPr>
            <w:tcW w:w="804" w:type="pct"/>
            <w:gridSpan w:val="3"/>
            <w:vAlign w:val="center"/>
          </w:tcPr>
          <w:p w:rsidR="00FC0F3F" w:rsidRPr="00627D53" w:rsidRDefault="00FC0F3F" w:rsidP="00C716BF">
            <w:pPr>
              <w:pStyle w:val="Akapitzlist"/>
              <w:numPr>
                <w:ilvl w:val="0"/>
                <w:numId w:val="136"/>
              </w:numPr>
              <w:rPr>
                <w:rFonts w:ascii="Arial" w:hAnsi="Arial" w:cs="Arial"/>
                <w:b/>
                <w:sz w:val="18"/>
                <w:szCs w:val="18"/>
              </w:rPr>
            </w:pPr>
            <w:r w:rsidRPr="00EB6438">
              <w:rPr>
                <w:rFonts w:ascii="Arial" w:hAnsi="Arial" w:cs="Arial"/>
                <w:sz w:val="18"/>
                <w:szCs w:val="18"/>
              </w:rPr>
              <w:t>- 2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tcBorders>
              <w:top w:val="single" w:sz="6" w:space="0" w:color="auto"/>
              <w:bottom w:val="single" w:sz="6" w:space="0" w:color="auto"/>
            </w:tcBorders>
            <w:shd w:val="clear" w:color="auto" w:fill="FFFFFF" w:themeFill="background1"/>
            <w:vAlign w:val="center"/>
          </w:tcPr>
          <w:p w:rsidR="00FC0F3F" w:rsidRPr="00627D53" w:rsidRDefault="00FC0F3F" w:rsidP="00C716BF">
            <w:pPr>
              <w:pStyle w:val="Akapitzlist"/>
              <w:numPr>
                <w:ilvl w:val="0"/>
                <w:numId w:val="136"/>
              </w:numPr>
              <w:ind w:left="269" w:hanging="269"/>
              <w:jc w:val="both"/>
              <w:rPr>
                <w:rFonts w:ascii="Arial" w:hAnsi="Arial" w:cs="Arial"/>
                <w:sz w:val="18"/>
                <w:szCs w:val="18"/>
              </w:rPr>
            </w:pPr>
            <w:r w:rsidRPr="00627D5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93" w:type="pct"/>
            <w:gridSpan w:val="4"/>
            <w:shd w:val="clear" w:color="auto" w:fill="CCFFCC"/>
            <w:vAlign w:val="center"/>
          </w:tcPr>
          <w:p w:rsidR="00FC0F3F" w:rsidRPr="00103968" w:rsidRDefault="00FC0F3F" w:rsidP="00A616B6">
            <w:pPr>
              <w:rPr>
                <w:rFonts w:ascii="Arial" w:hAnsi="Arial" w:cs="Arial"/>
                <w:b/>
                <w:sz w:val="18"/>
                <w:szCs w:val="18"/>
              </w:rPr>
            </w:pPr>
            <w:r w:rsidRPr="00103968">
              <w:rPr>
                <w:rFonts w:ascii="Arial" w:hAnsi="Arial" w:cs="Arial"/>
                <w:b/>
                <w:sz w:val="18"/>
                <w:szCs w:val="18"/>
              </w:rPr>
              <w:t>LICZBA PUNKTÓW</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tcBorders>
            <w:shd w:val="clear" w:color="auto" w:fill="CCFFCC"/>
            <w:vAlign w:val="center"/>
          </w:tcPr>
          <w:p w:rsidR="00FC0F3F" w:rsidRPr="009E7CB7" w:rsidRDefault="00FC0F3F" w:rsidP="00FC0F3F">
            <w:pPr>
              <w:rPr>
                <w:rFonts w:ascii="Arial" w:hAnsi="Arial" w:cs="Arial"/>
                <w:sz w:val="16"/>
                <w:szCs w:val="16"/>
              </w:rPr>
            </w:pPr>
            <w:r w:rsidRPr="009E7CB7">
              <w:rPr>
                <w:rFonts w:ascii="Arial" w:hAnsi="Arial" w:cs="Arial"/>
                <w:sz w:val="16"/>
                <w:szCs w:val="16"/>
              </w:rPr>
              <w:t>Uzasadnienie:</w:t>
            </w:r>
          </w:p>
        </w:tc>
        <w:tc>
          <w:tcPr>
            <w:tcW w:w="1533" w:type="pct"/>
            <w:gridSpan w:val="6"/>
            <w:tcBorders>
              <w:top w:val="single" w:sz="6" w:space="0" w:color="auto"/>
            </w:tcBorders>
            <w:vAlign w:val="center"/>
          </w:tcPr>
          <w:p w:rsidR="00FC0F3F" w:rsidRPr="00D31799" w:rsidRDefault="00FC0F3F" w:rsidP="00FC0F3F">
            <w:pPr>
              <w:jc w:val="both"/>
              <w:rPr>
                <w:rFonts w:ascii="Arial" w:hAnsi="Arial" w:cs="Arial"/>
                <w:sz w:val="15"/>
                <w:szCs w:val="15"/>
              </w:rPr>
            </w:pPr>
            <w:r w:rsidRPr="00D31799">
              <w:rPr>
                <w:rFonts w:ascii="Arial" w:hAnsi="Arial" w:cs="Arial"/>
                <w:sz w:val="15"/>
                <w:szCs w:val="15"/>
              </w:rPr>
              <w:t>Kryterium ma na celu realizację projektów przez podmioty, które bezpośrednio przyczynią się do ekonomiczno-społecznego rozwoju regionu. Realizacja projektu przez Projektodawców z terenu województwa jest uzasadniona lokalnym charakterem wsparcia.</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podmiotów prawa handlowego, posiadających wpis do KRS, wymóg spełnienia kryterium dotyczyć będzie posiadania siedziby lub oddziału podmiotu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osób fizycznych prowadzących działalność gospodarczą, posiadających wpis do CEIDG, wymóg spełnienia kryterium dotyczyć będzie głównego lub dodatkowego miejsca </w:t>
            </w:r>
            <w:r w:rsidRPr="00D31799">
              <w:rPr>
                <w:rFonts w:ascii="Arial" w:hAnsi="Arial" w:cs="Arial"/>
                <w:sz w:val="15"/>
                <w:szCs w:val="15"/>
              </w:rPr>
              <w:lastRenderedPageBreak/>
              <w:t xml:space="preserve">prowadzenia działalności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FC0F3F" w:rsidRPr="00D31799" w:rsidRDefault="00FC0F3F" w:rsidP="00FC0F3F">
            <w:pPr>
              <w:jc w:val="both"/>
              <w:rPr>
                <w:rFonts w:ascii="Arial" w:hAnsi="Arial" w:cs="Arial"/>
                <w:color w:val="1F497D"/>
                <w:sz w:val="15"/>
                <w:szCs w:val="15"/>
              </w:rPr>
            </w:pPr>
            <w:r w:rsidRPr="00D31799">
              <w:rPr>
                <w:rFonts w:ascii="Arial" w:hAnsi="Arial" w:cs="Arial"/>
                <w:color w:val="000000"/>
                <w:sz w:val="15"/>
                <w:szCs w:val="15"/>
              </w:rPr>
              <w:t>Weryfikacja spełnienia kryterium w przypadku jednostek samorządu terytorialnego -spełnienie odbywać się będzie w oparciu o obwieszczenie Prezesa Rady Ministrów wydane na podstawie art. 2 ust. 3</w:t>
            </w:r>
            <w:r w:rsidR="00D31799">
              <w:rPr>
                <w:rFonts w:ascii="Arial" w:hAnsi="Arial" w:cs="Arial"/>
                <w:color w:val="000000"/>
                <w:sz w:val="15"/>
                <w:szCs w:val="15"/>
              </w:rPr>
              <w:t xml:space="preserve"> </w:t>
            </w:r>
            <w:proofErr w:type="spellStart"/>
            <w:r w:rsidRPr="00D31799">
              <w:rPr>
                <w:rFonts w:ascii="Arial" w:hAnsi="Arial" w:cs="Arial"/>
                <w:color w:val="000000"/>
                <w:sz w:val="15"/>
                <w:szCs w:val="15"/>
              </w:rPr>
              <w:t>Ustawyz</w:t>
            </w:r>
            <w:proofErr w:type="spellEnd"/>
            <w:r w:rsidRPr="00D31799">
              <w:rPr>
                <w:rFonts w:ascii="Arial" w:hAnsi="Arial" w:cs="Arial"/>
                <w:color w:val="000000"/>
                <w:sz w:val="15"/>
                <w:szCs w:val="15"/>
              </w:rPr>
              <w:t xml:space="preserve">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gdy zakres wymaganych danych  nie będzie możliwy do zweryfikowania  w oparciu </w:t>
            </w:r>
            <w:r w:rsidRPr="00D31799">
              <w:rPr>
                <w:rFonts w:ascii="Arial" w:hAnsi="Arial" w:cs="Arial"/>
                <w:sz w:val="15"/>
                <w:szCs w:val="15"/>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C0F3F" w:rsidRPr="009E7CB7" w:rsidRDefault="00FC0F3F" w:rsidP="00FC0F3F">
            <w:pPr>
              <w:jc w:val="both"/>
              <w:rPr>
                <w:rFonts w:ascii="Arial" w:hAnsi="Arial" w:cs="Arial"/>
                <w:sz w:val="17"/>
                <w:szCs w:val="17"/>
              </w:rPr>
            </w:pPr>
            <w:r w:rsidRPr="00D31799">
              <w:rPr>
                <w:rFonts w:ascii="Arial" w:hAnsi="Arial" w:cs="Arial"/>
                <w:sz w:val="15"/>
                <w:szCs w:val="15"/>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93" w:type="pct"/>
            <w:gridSpan w:val="4"/>
            <w:shd w:val="clear" w:color="auto" w:fill="CCFFCC"/>
            <w:vAlign w:val="center"/>
          </w:tcPr>
          <w:p w:rsidR="00FC0F3F" w:rsidRPr="00A93F7F" w:rsidRDefault="00FC0F3F" w:rsidP="00A93F7F">
            <w:pPr>
              <w:rPr>
                <w:rFonts w:ascii="Arial" w:hAnsi="Arial" w:cs="Arial"/>
                <w:sz w:val="18"/>
                <w:szCs w:val="18"/>
              </w:rPr>
            </w:pPr>
            <w:r w:rsidRPr="00A93F7F">
              <w:rPr>
                <w:rFonts w:ascii="Arial" w:hAnsi="Arial" w:cs="Arial"/>
                <w:sz w:val="18"/>
                <w:szCs w:val="18"/>
              </w:rPr>
              <w:lastRenderedPageBreak/>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rPr>
          <w:trHeight w:val="559"/>
        </w:trPr>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E2385A" w:rsidRDefault="00FC0F3F" w:rsidP="00C716BF">
            <w:pPr>
              <w:pStyle w:val="Akapitzlist"/>
              <w:numPr>
                <w:ilvl w:val="0"/>
                <w:numId w:val="133"/>
              </w:numPr>
              <w:ind w:left="330" w:hanging="284"/>
              <w:jc w:val="both"/>
              <w:rPr>
                <w:rFonts w:ascii="Arial" w:hAnsi="Arial" w:cs="Arial"/>
                <w:b/>
                <w:bCs/>
                <w:i/>
                <w:iCs/>
                <w:sz w:val="18"/>
                <w:szCs w:val="18"/>
              </w:rPr>
            </w:pPr>
            <w:r w:rsidRPr="00E2385A">
              <w:rPr>
                <w:rFonts w:ascii="Arial" w:hAnsi="Arial" w:cs="Arial"/>
                <w:sz w:val="18"/>
                <w:szCs w:val="18"/>
              </w:rPr>
              <w:t>Grupę docelową w projekcie stanowią minimum w</w:t>
            </w:r>
            <w:r>
              <w:rPr>
                <w:rFonts w:ascii="Arial" w:hAnsi="Arial" w:cs="Arial"/>
                <w:sz w:val="18"/>
                <w:szCs w:val="18"/>
              </w:rPr>
              <w:t> </w:t>
            </w:r>
            <w:r w:rsidRPr="00E2385A">
              <w:rPr>
                <w:rFonts w:ascii="Arial" w:hAnsi="Arial" w:cs="Arial"/>
                <w:sz w:val="18"/>
                <w:szCs w:val="18"/>
              </w:rPr>
              <w:t>10 % osoby z</w:t>
            </w:r>
            <w:r>
              <w:rPr>
                <w:rFonts w:ascii="Arial" w:hAnsi="Arial" w:cs="Arial"/>
                <w:sz w:val="18"/>
                <w:szCs w:val="18"/>
              </w:rPr>
              <w:t> </w:t>
            </w:r>
            <w:r w:rsidRPr="00E2385A">
              <w:rPr>
                <w:rFonts w:ascii="Arial" w:hAnsi="Arial" w:cs="Arial"/>
                <w:sz w:val="18"/>
                <w:szCs w:val="18"/>
              </w:rPr>
              <w:t>niepełnosprawnościami.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vAlign w:val="center"/>
          </w:tcPr>
          <w:p w:rsidR="00FC0F3F" w:rsidRDefault="00FC0F3F" w:rsidP="00FC0F3F">
            <w:pPr>
              <w:jc w:val="both"/>
              <w:rPr>
                <w:rFonts w:ascii="Arial" w:hAnsi="Arial" w:cs="Arial"/>
                <w:sz w:val="18"/>
                <w:szCs w:val="18"/>
              </w:rPr>
            </w:pPr>
            <w:r>
              <w:rPr>
                <w:rFonts w:ascii="Arial" w:hAnsi="Arial" w:cs="Arial"/>
                <w:sz w:val="18"/>
                <w:szCs w:val="18"/>
              </w:rPr>
              <w:t>Kryterium ma na celu wspieranie aktywizacji zawodowej osób z niepełnosprawnościami opiekującymi się dziećmi w wieku do lat 3, przede wszystkim ułatwienie powrotu do pracy poprzez zagwarantowanie opieki dla ich dzieci.</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Default="00FC0F3F" w:rsidP="00C716BF">
            <w:pPr>
              <w:numPr>
                <w:ilvl w:val="0"/>
                <w:numId w:val="133"/>
              </w:numPr>
              <w:ind w:left="330" w:hanging="284"/>
              <w:jc w:val="both"/>
              <w:rPr>
                <w:rFonts w:ascii="Arial" w:hAnsi="Arial" w:cs="Arial"/>
                <w:b/>
                <w:bCs/>
                <w:i/>
                <w:iCs/>
                <w:sz w:val="18"/>
                <w:szCs w:val="18"/>
              </w:rPr>
            </w:pPr>
            <w:r w:rsidRPr="002123E2">
              <w:rPr>
                <w:rFonts w:ascii="Arial" w:hAnsi="Arial" w:cs="Arial"/>
                <w:sz w:val="18"/>
                <w:szCs w:val="18"/>
              </w:rPr>
              <w:t>Wsparcie w zakresie usług opiekuńczych nad dziećmi do lat 3 jest świadczone w ramach projektu przez podmioty ekonomii społecznej lub w</w:t>
            </w:r>
            <w:r>
              <w:rPr>
                <w:rFonts w:ascii="Arial" w:hAnsi="Arial" w:cs="Arial"/>
                <w:sz w:val="18"/>
                <w:szCs w:val="18"/>
              </w:rPr>
              <w:t> </w:t>
            </w:r>
            <w:r w:rsidRPr="002123E2">
              <w:rPr>
                <w:rFonts w:ascii="Arial" w:hAnsi="Arial" w:cs="Arial"/>
                <w:sz w:val="18"/>
                <w:szCs w:val="18"/>
              </w:rPr>
              <w:t>partnerstwie z ww. podmiotami.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5</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w:t>
            </w:r>
            <w:r>
              <w:rPr>
                <w:rFonts w:ascii="Arial" w:hAnsi="Arial" w:cs="Arial"/>
                <w:sz w:val="18"/>
                <w:szCs w:val="18"/>
                <w:lang w:eastAsia="en-US"/>
              </w:rPr>
              <w:lastRenderedPageBreak/>
              <w:t>społecznej na obszarze województwa i zaoferowanie bardziej kompleksowej oferty wsparcia dla uczestników. Zgodnie z </w:t>
            </w:r>
            <w:r w:rsidRPr="00DB6550">
              <w:rPr>
                <w:rFonts w:ascii="Arial" w:hAnsi="Arial" w:cs="Arial"/>
                <w:i/>
                <w:sz w:val="18"/>
                <w:szCs w:val="18"/>
                <w:lang w:eastAsia="en-US"/>
              </w:rPr>
              <w:t xml:space="preserve">Wieloletnim regionalnym planem działań na rzecz promocji i upowszechniania ekonomii społecznej oraz rozwoju instytucji sektora ekonomii społecznej i jej otoczenia w województwie </w:t>
            </w:r>
            <w:r>
              <w:rPr>
                <w:rFonts w:ascii="Arial" w:hAnsi="Arial" w:cs="Arial"/>
                <w:i/>
                <w:sz w:val="18"/>
                <w:szCs w:val="18"/>
                <w:lang w:eastAsia="en-US"/>
              </w:rPr>
              <w:t>zachodniopomorskim na lata 2012-</w:t>
            </w:r>
            <w:r w:rsidRPr="00DB6550">
              <w:rPr>
                <w:rFonts w:ascii="Arial" w:hAnsi="Arial" w:cs="Arial"/>
                <w:i/>
                <w:sz w:val="18"/>
                <w:szCs w:val="18"/>
                <w:lang w:eastAsia="en-US"/>
              </w:rPr>
              <w:t xml:space="preserve"> 2020</w:t>
            </w:r>
            <w:r>
              <w:rPr>
                <w:rFonts w:ascii="Arial" w:hAnsi="Arial" w:cs="Arial"/>
                <w:sz w:val="18"/>
                <w:szCs w:val="18"/>
                <w:lang w:eastAsia="en-US"/>
              </w:rPr>
              <w:t xml:space="preserve"> podmioty ekonomii społecznej mają istotne znaczenie we wspieraniu osób stanowiących grupę docelową określoną dla konkursu. </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tcBorders>
              <w:bottom w:val="single" w:sz="6" w:space="0" w:color="auto"/>
            </w:tcBorders>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bottom w:val="single" w:sz="6" w:space="0" w:color="auto"/>
            </w:tcBorders>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tcBorders>
              <w:bottom w:val="single" w:sz="6" w:space="0" w:color="auto"/>
            </w:tcBorders>
            <w:vAlign w:val="center"/>
          </w:tcPr>
          <w:p w:rsidR="00FC0F3F" w:rsidRDefault="00FC0F3F" w:rsidP="00FC0F3F">
            <w:pPr>
              <w:rPr>
                <w:rFonts w:ascii="Arial" w:hAnsi="Arial" w:cs="Arial"/>
                <w:sz w:val="18"/>
                <w:szCs w:val="18"/>
              </w:rPr>
            </w:pPr>
            <w:proofErr w:type="spellStart"/>
            <w:r>
              <w:rPr>
                <w:rFonts w:ascii="Arial" w:hAnsi="Arial" w:cs="Arial"/>
                <w:sz w:val="18"/>
                <w:szCs w:val="18"/>
              </w:rPr>
              <w:lastRenderedPageBreak/>
              <w:t>Kwalifikowalność</w:t>
            </w:r>
            <w:proofErr w:type="spellEnd"/>
            <w:r>
              <w:rPr>
                <w:rFonts w:ascii="Arial" w:hAnsi="Arial" w:cs="Arial"/>
                <w:sz w:val="18"/>
                <w:szCs w:val="18"/>
              </w:rPr>
              <w:t xml:space="preserve"> wydatków</w:t>
            </w:r>
          </w:p>
        </w:tc>
        <w:tc>
          <w:tcPr>
            <w:tcW w:w="3982" w:type="pct"/>
            <w:gridSpan w:val="14"/>
            <w:tcBorders>
              <w:top w:val="single" w:sz="6" w:space="0" w:color="auto"/>
              <w:bottom w:val="single" w:sz="6" w:space="0" w:color="auto"/>
            </w:tcBorders>
            <w:shd w:val="clear" w:color="auto" w:fill="auto"/>
            <w:vAlign w:val="center"/>
          </w:tcPr>
          <w:p w:rsidR="00FC0F3F" w:rsidRDefault="00FC0F3F" w:rsidP="00FC0F3F">
            <w:pPr>
              <w:jc w:val="both"/>
              <w:rPr>
                <w:rFonts w:ascii="Arial" w:hAnsi="Arial" w:cs="Arial"/>
                <w:sz w:val="18"/>
                <w:szCs w:val="18"/>
              </w:rPr>
            </w:pPr>
            <w:r w:rsidRPr="00F25F15">
              <w:rPr>
                <w:rFonts w:ascii="Arial" w:hAnsi="Arial" w:cs="Arial"/>
                <w:sz w:val="18"/>
                <w:szCs w:val="18"/>
              </w:rPr>
              <w:t xml:space="preserve">Zgodnie z </w:t>
            </w:r>
            <w:r w:rsidRPr="00F25F15">
              <w:rPr>
                <w:rFonts w:ascii="Arial" w:hAnsi="Arial" w:cs="Arial"/>
                <w:bCs/>
                <w:i/>
                <w:sz w:val="18"/>
                <w:szCs w:val="18"/>
              </w:rPr>
              <w:t>Wytycznymi w zakresie kwalifikowalno</w:t>
            </w:r>
            <w:r w:rsidRPr="00F25F15">
              <w:rPr>
                <w:rFonts w:ascii="Arial" w:hAnsi="Arial" w:cs="Arial"/>
                <w:i/>
                <w:sz w:val="18"/>
                <w:szCs w:val="18"/>
              </w:rPr>
              <w:t>ś</w:t>
            </w:r>
            <w:r w:rsidRPr="00F25F15">
              <w:rPr>
                <w:rFonts w:ascii="Arial" w:hAnsi="Arial" w:cs="Arial"/>
                <w:bCs/>
                <w:i/>
                <w:sz w:val="18"/>
                <w:szCs w:val="18"/>
              </w:rPr>
              <w:t>ci wydatków w ramach Europejskiego Funduszu Rozwoju Regionalnego, Europejskiego Funduszu Społecznego oraz Funduszu Spójno</w:t>
            </w:r>
            <w:r w:rsidRPr="00F25F15">
              <w:rPr>
                <w:rFonts w:ascii="Arial" w:hAnsi="Arial" w:cs="Arial"/>
                <w:i/>
                <w:sz w:val="18"/>
                <w:szCs w:val="18"/>
              </w:rPr>
              <w:t>ś</w:t>
            </w:r>
            <w:r w:rsidRPr="00F25F15">
              <w:rPr>
                <w:rFonts w:ascii="Arial" w:hAnsi="Arial" w:cs="Arial"/>
                <w:bCs/>
                <w:i/>
                <w:sz w:val="18"/>
                <w:szCs w:val="18"/>
              </w:rPr>
              <w:t>ci na lata 2014-2020</w:t>
            </w:r>
            <w:r w:rsidRPr="00F25F15">
              <w:rPr>
                <w:rFonts w:ascii="Arial" w:hAnsi="Arial" w:cs="Arial"/>
                <w:bCs/>
                <w:sz w:val="18"/>
                <w:szCs w:val="18"/>
              </w:rPr>
              <w:t>.</w:t>
            </w:r>
          </w:p>
        </w:tc>
      </w:tr>
      <w:tr w:rsidR="00FC0F3F" w:rsidRPr="00A56D3E" w:rsidTr="0025143B">
        <w:tc>
          <w:tcPr>
            <w:tcW w:w="5000" w:type="pct"/>
            <w:gridSpan w:val="16"/>
            <w:tcBorders>
              <w:top w:val="single" w:sz="6" w:space="0" w:color="auto"/>
              <w:bottom w:val="single" w:sz="6" w:space="0" w:color="auto"/>
            </w:tcBorders>
            <w:shd w:val="clear" w:color="auto" w:fill="CCFFCC"/>
            <w:vAlign w:val="center"/>
          </w:tcPr>
          <w:p w:rsidR="00FC0F3F" w:rsidRPr="00406AC9" w:rsidRDefault="00FC0F3F" w:rsidP="00FC0F3F">
            <w:pPr>
              <w:spacing w:before="120" w:after="120"/>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FC0F3F" w:rsidTr="0025143B">
        <w:trPr>
          <w:trHeight w:val="236"/>
        </w:trPr>
        <w:tc>
          <w:tcPr>
            <w:tcW w:w="1018" w:type="pct"/>
            <w:gridSpan w:val="2"/>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Nazwa wskaźnika</w:t>
            </w:r>
          </w:p>
        </w:tc>
        <w:tc>
          <w:tcPr>
            <w:tcW w:w="752" w:type="pct"/>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Jednostka</w:t>
            </w:r>
          </w:p>
        </w:tc>
        <w:tc>
          <w:tcPr>
            <w:tcW w:w="1533" w:type="pct"/>
            <w:gridSpan w:val="6"/>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697" w:type="pct"/>
            <w:gridSpan w:val="7"/>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Wskaźnik realizujący ramy wykonania</w:t>
            </w:r>
          </w:p>
          <w:p w:rsidR="00FC0F3F" w:rsidRPr="00500CE7" w:rsidRDefault="00FC0F3F" w:rsidP="00FC0F3F">
            <w:pPr>
              <w:jc w:val="center"/>
              <w:rPr>
                <w:rFonts w:ascii="Arial" w:hAnsi="Arial" w:cs="Arial"/>
                <w:sz w:val="18"/>
                <w:szCs w:val="18"/>
              </w:rPr>
            </w:pPr>
            <w:r w:rsidRPr="00500CE7">
              <w:rPr>
                <w:rFonts w:ascii="Arial" w:hAnsi="Arial" w:cs="Arial"/>
                <w:sz w:val="18"/>
                <w:szCs w:val="18"/>
              </w:rPr>
              <w:t>T/N</w:t>
            </w:r>
          </w:p>
        </w:tc>
      </w:tr>
      <w:tr w:rsidR="00FC0F3F" w:rsidTr="0025143B">
        <w:trPr>
          <w:trHeight w:val="236"/>
        </w:trPr>
        <w:tc>
          <w:tcPr>
            <w:tcW w:w="1018" w:type="pct"/>
            <w:gridSpan w:val="2"/>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Rok</w:t>
            </w:r>
          </w:p>
        </w:tc>
        <w:tc>
          <w:tcPr>
            <w:tcW w:w="781"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w:t>
            </w:r>
          </w:p>
        </w:tc>
        <w:tc>
          <w:tcPr>
            <w:tcW w:w="1697" w:type="pct"/>
            <w:gridSpan w:val="7"/>
            <w:vMerge/>
            <w:tcBorders>
              <w:bottom w:val="single" w:sz="6" w:space="0" w:color="auto"/>
            </w:tcBorders>
            <w:shd w:val="clear" w:color="auto" w:fill="CCFFCC"/>
            <w:vAlign w:val="center"/>
          </w:tcPr>
          <w:p w:rsidR="00FC0F3F" w:rsidRPr="00E750C0" w:rsidRDefault="00FC0F3F" w:rsidP="00FC0F3F">
            <w:pPr>
              <w:jc w:val="center"/>
              <w:rPr>
                <w:rFonts w:ascii="Arial" w:hAnsi="Arial" w:cs="Arial"/>
                <w:color w:val="FF0000"/>
                <w:sz w:val="18"/>
                <w:szCs w:val="18"/>
              </w:rPr>
            </w:pP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opiekujących się dziećmi w wieku do lat 3 objętych wsparciem w programie</w:t>
            </w:r>
          </w:p>
        </w:tc>
        <w:tc>
          <w:tcPr>
            <w:tcW w:w="752" w:type="pct"/>
            <w:tcBorders>
              <w:top w:val="single" w:sz="6" w:space="0" w:color="auto"/>
              <w:bottom w:val="single" w:sz="6" w:space="0" w:color="auto"/>
            </w:tcBorders>
            <w:shd w:val="clear" w:color="auto" w:fill="FFFFFF" w:themeFill="background1"/>
            <w:vAlign w:val="center"/>
          </w:tcPr>
          <w:p w:rsidR="00FC0F3F" w:rsidRPr="002570CA" w:rsidRDefault="00FC0F3F" w:rsidP="002570CA">
            <w:pPr>
              <w:rPr>
                <w:rFonts w:ascii="Arial" w:hAnsi="Arial" w:cs="Arial"/>
                <w:sz w:val="18"/>
                <w:szCs w:val="18"/>
              </w:rPr>
            </w:pPr>
            <w:r w:rsidRPr="007260A3">
              <w:t xml:space="preserve">       </w:t>
            </w:r>
            <w:r w:rsidRPr="002570CA">
              <w:rPr>
                <w:rFonts w:ascii="Arial" w:hAnsi="Arial" w:cs="Arial"/>
                <w:sz w:val="18"/>
                <w:szCs w:val="18"/>
              </w:rPr>
              <w:t>Osoby</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t xml:space="preserve">         </w:t>
            </w:r>
            <w:r w:rsidRPr="005B79A7">
              <w:rPr>
                <w:rFonts w:ascii="Arial" w:hAnsi="Arial" w:cs="Arial"/>
                <w:sz w:val="18"/>
                <w:szCs w:val="18"/>
              </w:rPr>
              <w:t>1030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utworzonych miejsc opieki nad dziećmi w wieku do lat 3</w:t>
            </w:r>
          </w:p>
        </w:tc>
        <w:tc>
          <w:tcPr>
            <w:tcW w:w="752" w:type="pct"/>
            <w:tcBorders>
              <w:top w:val="single" w:sz="6" w:space="0" w:color="auto"/>
              <w:bottom w:val="single" w:sz="6" w:space="0" w:color="auto"/>
            </w:tcBorders>
            <w:shd w:val="clear" w:color="auto" w:fill="FFFFFF" w:themeFill="background1"/>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Sztuki</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7260A3">
              <w:t xml:space="preserve">         </w:t>
            </w:r>
            <w:r w:rsidRPr="005B79A7">
              <w:rPr>
                <w:rFonts w:ascii="Arial" w:hAnsi="Arial" w:cs="Arial"/>
                <w:sz w:val="18"/>
                <w:szCs w:val="18"/>
              </w:rPr>
              <w:t>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1021</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Del="00D26B79"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iCs/>
                <w:sz w:val="18"/>
                <w:szCs w:val="18"/>
              </w:rPr>
              <w:t xml:space="preserve">Liczba osób, które powróciły na rynek pracy po przerwie związanej </w:t>
            </w:r>
            <w:r w:rsidRPr="0089500F">
              <w:rPr>
                <w:rFonts w:ascii="Arial" w:hAnsi="Arial" w:cs="Arial"/>
                <w:iCs/>
                <w:sz w:val="18"/>
                <w:szCs w:val="18"/>
              </w:rPr>
              <w:br/>
              <w:t>z urodzeniem/ wychowaniem dziecka lub utrzymały zatrudnienie, po opuszczeniu programu</w:t>
            </w:r>
          </w:p>
        </w:tc>
        <w:tc>
          <w:tcPr>
            <w:tcW w:w="752" w:type="pct"/>
            <w:tcBorders>
              <w:top w:val="single" w:sz="6" w:space="0" w:color="auto"/>
              <w:bottom w:val="single" w:sz="6"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18398C">
              <w:rPr>
                <w:rFonts w:ascii="Arial" w:hAnsi="Arial" w:cs="Arial"/>
                <w:sz w:val="18"/>
                <w:szCs w:val="18"/>
              </w:rPr>
              <w:t xml:space="preserve">          %</w:t>
            </w:r>
          </w:p>
        </w:tc>
        <w:tc>
          <w:tcPr>
            <w:tcW w:w="752" w:type="pct"/>
            <w:gridSpan w:val="3"/>
            <w:tcBorders>
              <w:top w:val="single" w:sz="6" w:space="0" w:color="auto"/>
              <w:bottom w:val="single" w:sz="6" w:space="0" w:color="auto"/>
            </w:tcBorders>
            <w:vAlign w:val="center"/>
          </w:tcPr>
          <w:p w:rsidR="00FC0F3F" w:rsidRPr="007260A3" w:rsidDel="00D26B79"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6" w:space="0" w:color="auto"/>
            </w:tcBorders>
            <w:vAlign w:val="center"/>
          </w:tcPr>
          <w:p w:rsidR="00FC0F3F" w:rsidRPr="009920D2" w:rsidRDefault="00FC0F3F" w:rsidP="00FC0F3F">
            <w:pPr>
              <w:jc w:val="center"/>
              <w:rPr>
                <w:rFonts w:ascii="Arial" w:hAnsi="Arial" w:cs="Arial"/>
                <w:i/>
                <w:sz w:val="18"/>
                <w:szCs w:val="18"/>
              </w:rPr>
            </w:pPr>
            <w:r w:rsidRPr="009920D2">
              <w:rPr>
                <w:rFonts w:ascii="Arial" w:hAnsi="Arial" w:cs="Arial"/>
                <w:i/>
                <w:sz w:val="18"/>
                <w:szCs w:val="18"/>
              </w:rPr>
              <w:t>80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12"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pozostających bez pracy, które znalazły pracę lub poszukują pracy po opuszczeniu programu</w:t>
            </w:r>
          </w:p>
        </w:tc>
        <w:tc>
          <w:tcPr>
            <w:tcW w:w="752" w:type="pct"/>
            <w:tcBorders>
              <w:top w:val="single" w:sz="6" w:space="0" w:color="auto"/>
              <w:bottom w:val="single" w:sz="12"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7260A3">
              <w:t xml:space="preserve">          </w:t>
            </w:r>
            <w:r w:rsidRPr="0018398C">
              <w:rPr>
                <w:rFonts w:ascii="Arial" w:hAnsi="Arial" w:cs="Arial"/>
                <w:sz w:val="18"/>
                <w:szCs w:val="18"/>
              </w:rPr>
              <w:t>%</w:t>
            </w:r>
          </w:p>
        </w:tc>
        <w:tc>
          <w:tcPr>
            <w:tcW w:w="752"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i/>
                <w:sz w:val="18"/>
                <w:szCs w:val="18"/>
              </w:rPr>
            </w:pPr>
            <w:r w:rsidRPr="007260A3">
              <w:rPr>
                <w:rFonts w:ascii="Arial" w:hAnsi="Arial" w:cs="Arial"/>
                <w:i/>
                <w:sz w:val="18"/>
                <w:szCs w:val="18"/>
              </w:rPr>
              <w:t>20</w:t>
            </w:r>
          </w:p>
        </w:tc>
        <w:tc>
          <w:tcPr>
            <w:tcW w:w="1697" w:type="pct"/>
            <w:gridSpan w:val="7"/>
            <w:tcBorders>
              <w:top w:val="single" w:sz="6" w:space="0" w:color="auto"/>
              <w:bottom w:val="single" w:sz="12"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bl>
    <w:p w:rsidR="00FC0F3F" w:rsidRDefault="00FC0F3F" w:rsidP="00C9478C">
      <w:pPr>
        <w:rPr>
          <w:rFonts w:ascii="Arial" w:hAnsi="Arial" w:cs="Arial"/>
          <w:sz w:val="32"/>
          <w:szCs w:val="32"/>
        </w:rPr>
        <w:sectPr w:rsidR="00FC0F3F" w:rsidSect="00133BBD">
          <w:footerReference w:type="default" r:id="rId13"/>
          <w:pgSz w:w="11906" w:h="16838"/>
          <w:pgMar w:top="1417" w:right="1417" w:bottom="1417" w:left="1417" w:header="708" w:footer="708" w:gutter="0"/>
          <w:cols w:space="708"/>
          <w:docGrid w:linePitch="360"/>
        </w:sectPr>
      </w:pPr>
    </w:p>
    <w:p w:rsidR="00210F36" w:rsidRDefault="00210F36" w:rsidP="00210F36">
      <w:pPr>
        <w:ind w:right="-157"/>
      </w:pPr>
    </w:p>
    <w:p w:rsidR="00210F36" w:rsidRDefault="00210F36" w:rsidP="00210F36">
      <w:pPr>
        <w:jc w:val="center"/>
        <w:rPr>
          <w:sz w:val="2"/>
          <w:szCs w:val="2"/>
        </w:rPr>
      </w:pPr>
    </w:p>
    <w:p w:rsidR="00210F36" w:rsidRDefault="00210F36" w:rsidP="00210F36">
      <w:pPr>
        <w:jc w:val="center"/>
        <w:rPr>
          <w:rFonts w:ascii="Arial" w:hAnsi="Arial" w:cs="Arial"/>
          <w:b/>
          <w:sz w:val="40"/>
          <w:szCs w:val="40"/>
        </w:rPr>
      </w:pPr>
      <w:r>
        <w:rPr>
          <w:rFonts w:ascii="Arial" w:hAnsi="Arial" w:cs="Arial"/>
          <w:b/>
          <w:sz w:val="40"/>
          <w:szCs w:val="40"/>
        </w:rPr>
        <w:t>Plan działania na rok 2018</w:t>
      </w:r>
    </w:p>
    <w:p w:rsidR="00210F36" w:rsidRDefault="00210F36" w:rsidP="00210F36">
      <w:pPr>
        <w:jc w:val="center"/>
        <w:rPr>
          <w:rFonts w:ascii="Arial" w:hAnsi="Arial" w:cs="Arial"/>
          <w:b/>
          <w:sz w:val="12"/>
          <w:szCs w:val="12"/>
        </w:rPr>
      </w:pPr>
    </w:p>
    <w:p w:rsidR="00210F36" w:rsidRDefault="00210F36" w:rsidP="00210F3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210F36" w:rsidRDefault="00210F36" w:rsidP="00210F3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210F36" w:rsidTr="00B5183E">
        <w:trPr>
          <w:trHeight w:val="362"/>
        </w:trPr>
        <w:tc>
          <w:tcPr>
            <w:tcW w:w="10315" w:type="dxa"/>
            <w:gridSpan w:val="6"/>
            <w:shd w:val="clear" w:color="auto" w:fill="D9D9D9"/>
            <w:vAlign w:val="center"/>
          </w:tcPr>
          <w:p w:rsidR="00210F36" w:rsidRDefault="00210F36" w:rsidP="00B5183E">
            <w:pPr>
              <w:jc w:val="center"/>
              <w:rPr>
                <w:rFonts w:ascii="Arial" w:hAnsi="Arial" w:cs="Arial"/>
                <w:b/>
                <w:sz w:val="18"/>
                <w:szCs w:val="18"/>
              </w:rPr>
            </w:pPr>
            <w:r>
              <w:rPr>
                <w:rFonts w:ascii="Arial" w:hAnsi="Arial" w:cs="Arial"/>
                <w:b/>
                <w:sz w:val="18"/>
                <w:szCs w:val="18"/>
              </w:rPr>
              <w:t>INFORMACJE O INSTYTUCJI POŚREDNICZĄCEJ</w:t>
            </w:r>
          </w:p>
        </w:tc>
      </w:tr>
      <w:tr w:rsidR="00210F36" w:rsidTr="00B5183E">
        <w:trPr>
          <w:trHeight w:val="511"/>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VI Rynek pracy</w:t>
            </w:r>
          </w:p>
        </w:tc>
      </w:tr>
      <w:tr w:rsidR="00210F36" w:rsidTr="00B5183E">
        <w:trPr>
          <w:trHeight w:val="519"/>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Wojewódzki Urząd Pracy w Szczecinie</w:t>
            </w:r>
          </w:p>
        </w:tc>
      </w:tr>
      <w:tr w:rsidR="00210F36" w:rsidTr="00B5183E">
        <w:trPr>
          <w:trHeight w:val="348"/>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210F36" w:rsidTr="00B5183E">
        <w:trPr>
          <w:trHeight w:val="358"/>
        </w:trPr>
        <w:tc>
          <w:tcPr>
            <w:tcW w:w="303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42 56 103</w:t>
            </w:r>
          </w:p>
        </w:tc>
      </w:tr>
      <w:tr w:rsidR="00210F36" w:rsidTr="00B5183E">
        <w:trPr>
          <w:trHeight w:val="354"/>
        </w:trPr>
        <w:tc>
          <w:tcPr>
            <w:tcW w:w="3034" w:type="dxa"/>
            <w:tcBorders>
              <w:top w:val="single" w:sz="2" w:space="0" w:color="auto"/>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sekretariat@wup.pl</w:t>
            </w:r>
          </w:p>
        </w:tc>
      </w:tr>
      <w:tr w:rsidR="00210F36" w:rsidRPr="00C862FC" w:rsidTr="00B5183E">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10F36" w:rsidRPr="00477224" w:rsidRDefault="00210F36" w:rsidP="00B5183E">
            <w:pPr>
              <w:jc w:val="center"/>
              <w:rPr>
                <w:rFonts w:ascii="Arial" w:hAnsi="Arial" w:cs="Arial"/>
                <w:sz w:val="18"/>
                <w:szCs w:val="18"/>
                <w:lang w:val="en-US"/>
              </w:rPr>
            </w:pPr>
            <w:proofErr w:type="spellStart"/>
            <w:r w:rsidRPr="00477224">
              <w:rPr>
                <w:rFonts w:ascii="Arial" w:hAnsi="Arial" w:cs="Arial"/>
                <w:sz w:val="18"/>
                <w:szCs w:val="18"/>
                <w:lang w:val="en-US"/>
              </w:rPr>
              <w:t>Milena</w:t>
            </w:r>
            <w:proofErr w:type="spellEnd"/>
            <w:r w:rsidRPr="00477224">
              <w:rPr>
                <w:rFonts w:ascii="Arial" w:hAnsi="Arial" w:cs="Arial"/>
                <w:sz w:val="18"/>
                <w:szCs w:val="18"/>
                <w:lang w:val="en-US"/>
              </w:rPr>
              <w:t xml:space="preserve"> </w:t>
            </w:r>
            <w:proofErr w:type="spellStart"/>
            <w:r w:rsidRPr="00477224">
              <w:rPr>
                <w:rFonts w:ascii="Arial" w:hAnsi="Arial" w:cs="Arial"/>
                <w:sz w:val="18"/>
                <w:szCs w:val="18"/>
                <w:lang w:val="en-US"/>
              </w:rPr>
              <w:t>Jerchewicz</w:t>
            </w:r>
            <w:proofErr w:type="spellEnd"/>
            <w:r w:rsidRPr="00477224">
              <w:rPr>
                <w:rFonts w:ascii="Arial" w:hAnsi="Arial" w:cs="Arial"/>
                <w:sz w:val="18"/>
                <w:szCs w:val="18"/>
                <w:lang w:val="en-US"/>
              </w:rPr>
              <w:t>-Rom</w:t>
            </w:r>
          </w:p>
          <w:p w:rsidR="00210F36" w:rsidRPr="00CD5EBC" w:rsidRDefault="00210F36" w:rsidP="00B5183E">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210F36" w:rsidRPr="00602070" w:rsidRDefault="00210F36" w:rsidP="00B5183E">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210F36" w:rsidRPr="00602070" w:rsidRDefault="00210F36" w:rsidP="00210F36">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210F36" w:rsidTr="00B5183E">
        <w:trPr>
          <w:trHeight w:val="362"/>
        </w:trPr>
        <w:tc>
          <w:tcPr>
            <w:tcW w:w="9781" w:type="dxa"/>
            <w:shd w:val="clear" w:color="auto" w:fill="E77B39"/>
            <w:vAlign w:val="center"/>
          </w:tcPr>
          <w:p w:rsidR="00210F36" w:rsidRPr="007F51AA" w:rsidRDefault="00210F36" w:rsidP="007F51AA">
            <w:pPr>
              <w:spacing w:line="276" w:lineRule="auto"/>
              <w:jc w:val="center"/>
              <w:rPr>
                <w:rFonts w:ascii="Arial" w:hAnsi="Arial" w:cs="Arial"/>
                <w:b/>
                <w:sz w:val="20"/>
                <w:szCs w:val="20"/>
              </w:rPr>
            </w:pPr>
            <w:r w:rsidRPr="007F51AA">
              <w:rPr>
                <w:rFonts w:ascii="Arial" w:hAnsi="Arial" w:cs="Arial"/>
                <w:b/>
                <w:sz w:val="20"/>
                <w:szCs w:val="20"/>
              </w:rPr>
              <w:t>KARTA DZIAŁANIA</w:t>
            </w:r>
          </w:p>
          <w:p w:rsidR="00210F36" w:rsidRPr="002F4842" w:rsidRDefault="00210F36" w:rsidP="007F51AA">
            <w:pPr>
              <w:pStyle w:val="Nagwek2"/>
              <w:jc w:val="both"/>
              <w:rPr>
                <w:sz w:val="20"/>
                <w:szCs w:val="20"/>
              </w:rPr>
            </w:pPr>
            <w:bookmarkStart w:id="32" w:name="_Toc52269931"/>
            <w:r w:rsidRPr="007F51AA">
              <w:rPr>
                <w:b/>
                <w:sz w:val="20"/>
                <w:szCs w:val="20"/>
              </w:rPr>
              <w:t>6.6 Programy zapewnienia i zwiększenia dostępu do opieki nad dziećmi w wieku do lat 3 - typ 3</w:t>
            </w:r>
            <w:bookmarkEnd w:id="32"/>
          </w:p>
        </w:tc>
      </w:tr>
    </w:tbl>
    <w:p w:rsidR="00210F36" w:rsidRDefault="00210F36" w:rsidP="00210F36">
      <w:pPr>
        <w:rPr>
          <w:rFonts w:ascii="Arial" w:hAnsi="Arial" w:cs="Arial"/>
          <w:b/>
          <w:spacing w:val="24"/>
          <w:sz w:val="28"/>
          <w:szCs w:val="28"/>
        </w:rPr>
      </w:pPr>
    </w:p>
    <w:p w:rsidR="00210F36" w:rsidRDefault="00210F36" w:rsidP="00210F36">
      <w:pPr>
        <w:rPr>
          <w:rFonts w:ascii="Arial" w:hAnsi="Arial" w:cs="Arial"/>
          <w:b/>
          <w:spacing w:val="24"/>
          <w:sz w:val="28"/>
          <w:szCs w:val="28"/>
        </w:rPr>
      </w:pPr>
      <w:r>
        <w:rPr>
          <w:rFonts w:ascii="Arial" w:hAnsi="Arial" w:cs="Arial"/>
          <w:b/>
          <w:spacing w:val="24"/>
          <w:sz w:val="28"/>
          <w:szCs w:val="28"/>
        </w:rPr>
        <w:t>Projekty pozakonkursowe</w:t>
      </w:r>
    </w:p>
    <w:p w:rsidR="00210F36" w:rsidRDefault="00210F36" w:rsidP="00210F36">
      <w:pPr>
        <w:rPr>
          <w:rFonts w:ascii="Arial" w:hAnsi="Arial" w:cs="Arial"/>
          <w:b/>
          <w:spacing w:val="24"/>
          <w:sz w:val="28"/>
          <w:szCs w:val="28"/>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842"/>
        <w:gridCol w:w="1408"/>
        <w:gridCol w:w="957"/>
      </w:tblGrid>
      <w:tr w:rsidR="00210F36" w:rsidTr="00B5183E">
        <w:trPr>
          <w:trHeight w:val="362"/>
        </w:trPr>
        <w:tc>
          <w:tcPr>
            <w:tcW w:w="9736" w:type="dxa"/>
            <w:gridSpan w:val="9"/>
            <w:tcBorders>
              <w:top w:val="single" w:sz="12" w:space="0" w:color="auto"/>
              <w:bottom w:val="single" w:sz="2" w:space="0" w:color="auto"/>
            </w:tcBorders>
            <w:shd w:val="clear" w:color="auto" w:fill="FFCC99"/>
            <w:vAlign w:val="center"/>
          </w:tcPr>
          <w:p w:rsidR="00210F36" w:rsidRPr="00114D69" w:rsidRDefault="00210F36" w:rsidP="00B5183E">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210F36" w:rsidTr="00B5183E">
        <w:trPr>
          <w:trHeight w:val="54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Planowany tytuł projektu</w:t>
            </w:r>
          </w:p>
        </w:tc>
        <w:tc>
          <w:tcPr>
            <w:tcW w:w="7241" w:type="dxa"/>
            <w:gridSpan w:val="8"/>
            <w:tcBorders>
              <w:top w:val="single" w:sz="2" w:space="0" w:color="auto"/>
            </w:tcBorders>
          </w:tcPr>
          <w:p w:rsidR="00CB2D32" w:rsidRDefault="00CB2D32" w:rsidP="00B5183E">
            <w:pPr>
              <w:jc w:val="both"/>
              <w:rPr>
                <w:rFonts w:ascii="Arial" w:hAnsi="Arial" w:cs="Arial"/>
                <w:b/>
                <w:sz w:val="18"/>
                <w:szCs w:val="18"/>
              </w:rPr>
            </w:pPr>
          </w:p>
          <w:p w:rsidR="00210F36" w:rsidRPr="00114D69" w:rsidRDefault="00CB2D32" w:rsidP="00B5183E">
            <w:pPr>
              <w:jc w:val="both"/>
              <w:rPr>
                <w:rFonts w:ascii="Arial" w:hAnsi="Arial" w:cs="Arial"/>
                <w:b/>
                <w:sz w:val="18"/>
                <w:szCs w:val="18"/>
              </w:rPr>
            </w:pPr>
            <w:r>
              <w:rPr>
                <w:rFonts w:ascii="Arial" w:hAnsi="Arial" w:cs="Arial"/>
                <w:b/>
                <w:sz w:val="18"/>
                <w:szCs w:val="18"/>
              </w:rPr>
              <w:t>Zachodniopomorskie Małe Skarby</w:t>
            </w:r>
          </w:p>
        </w:tc>
      </w:tr>
      <w:tr w:rsidR="00210F36" w:rsidTr="00B5183E">
        <w:trPr>
          <w:trHeight w:val="703"/>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210F36" w:rsidRPr="00473445" w:rsidRDefault="00210F36" w:rsidP="00B5183E">
            <w:pPr>
              <w:rPr>
                <w:rFonts w:ascii="Arial" w:hAnsi="Arial" w:cs="Arial"/>
                <w:sz w:val="18"/>
                <w:szCs w:val="18"/>
              </w:rPr>
            </w:pPr>
            <w:r w:rsidRPr="00447152">
              <w:rPr>
                <w:rFonts w:ascii="Arial" w:hAnsi="Arial" w:cs="Arial"/>
                <w:sz w:val="18"/>
                <w:szCs w:val="18"/>
              </w:rPr>
              <w:t xml:space="preserve">Priorytet Inwestycyjny 8iv, cel szczegółowy: </w:t>
            </w:r>
            <w:r w:rsidRPr="00473445">
              <w:rPr>
                <w:rFonts w:ascii="Arial" w:hAnsi="Arial" w:cs="Arial"/>
                <w:sz w:val="18"/>
                <w:szCs w:val="18"/>
              </w:rPr>
              <w:t>Wzrost zatrudnienia oraz powrót na rynek pracy osób, którym utrudnia to sytuacja rodzinna wynikająca z opieki nad dziećmi do lat 3.</w:t>
            </w:r>
          </w:p>
          <w:p w:rsidR="00210F36" w:rsidRPr="00447152" w:rsidRDefault="00210F36" w:rsidP="00B5183E">
            <w:pPr>
              <w:jc w:val="both"/>
              <w:rPr>
                <w:rFonts w:ascii="Arial" w:hAnsi="Arial" w:cs="Arial"/>
                <w:sz w:val="18"/>
                <w:szCs w:val="18"/>
              </w:rPr>
            </w:pPr>
          </w:p>
        </w:tc>
      </w:tr>
      <w:tr w:rsidR="00210F36" w:rsidTr="00B5183E">
        <w:trPr>
          <w:trHeight w:val="234"/>
        </w:trPr>
        <w:tc>
          <w:tcPr>
            <w:tcW w:w="2495" w:type="dxa"/>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210F36" w:rsidRPr="00447152" w:rsidRDefault="00210F36" w:rsidP="00B5183E">
            <w:pPr>
              <w:pStyle w:val="Akapitzlist"/>
              <w:autoSpaceDE/>
              <w:autoSpaceDN/>
              <w:spacing w:before="40" w:after="40"/>
              <w:ind w:left="0"/>
              <w:jc w:val="both"/>
              <w:rPr>
                <w:rFonts w:ascii="Arial" w:hAnsi="Arial" w:cs="Arial"/>
                <w:bCs/>
                <w:sz w:val="18"/>
                <w:szCs w:val="18"/>
              </w:rPr>
            </w:pPr>
            <w:r w:rsidRPr="00447152">
              <w:rPr>
                <w:rFonts w:ascii="Arial" w:hAnsi="Arial" w:cs="Arial"/>
                <w:sz w:val="18"/>
                <w:szCs w:val="18"/>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p w:rsidR="00210F36" w:rsidRPr="00447152" w:rsidRDefault="00210F36" w:rsidP="00B5183E">
            <w:pPr>
              <w:pStyle w:val="Akapitzlist"/>
              <w:tabs>
                <w:tab w:val="left" w:pos="755"/>
              </w:tabs>
              <w:ind w:left="1038"/>
              <w:jc w:val="both"/>
              <w:rPr>
                <w:rFonts w:ascii="Arial" w:hAnsi="Arial" w:cs="Arial"/>
                <w:sz w:val="18"/>
                <w:szCs w:val="18"/>
              </w:rPr>
            </w:pPr>
            <w:r w:rsidRPr="00447152">
              <w:rPr>
                <w:rFonts w:ascii="Arial" w:hAnsi="Arial" w:cs="Arial"/>
                <w:sz w:val="18"/>
                <w:szCs w:val="18"/>
              </w:rPr>
              <w:t xml:space="preserve"> </w:t>
            </w:r>
          </w:p>
        </w:tc>
      </w:tr>
      <w:tr w:rsidR="00210F36" w:rsidTr="00B5183E">
        <w:trPr>
          <w:trHeight w:val="51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Beneficjent pozakonkursowy</w:t>
            </w:r>
          </w:p>
        </w:tc>
        <w:tc>
          <w:tcPr>
            <w:tcW w:w="7241" w:type="dxa"/>
            <w:gridSpan w:val="8"/>
            <w:vAlign w:val="center"/>
          </w:tcPr>
          <w:p w:rsidR="00210F36" w:rsidRPr="00114D69" w:rsidRDefault="00210F36" w:rsidP="00B5183E">
            <w:pPr>
              <w:jc w:val="center"/>
              <w:rPr>
                <w:rFonts w:ascii="Arial" w:hAnsi="Arial" w:cs="Arial"/>
                <w:b/>
                <w:sz w:val="18"/>
                <w:szCs w:val="18"/>
              </w:rPr>
            </w:pPr>
            <w:r>
              <w:rPr>
                <w:rFonts w:ascii="Arial" w:hAnsi="Arial" w:cs="Arial"/>
                <w:sz w:val="18"/>
                <w:szCs w:val="18"/>
              </w:rPr>
              <w:t>Wojewódzki Urząd Pracy w Szczecinie</w:t>
            </w:r>
          </w:p>
        </w:tc>
      </w:tr>
      <w:tr w:rsidR="00210F36" w:rsidTr="00B5183E">
        <w:trPr>
          <w:trHeight w:val="572"/>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Okres realizacji projektu</w:t>
            </w:r>
          </w:p>
        </w:tc>
        <w:tc>
          <w:tcPr>
            <w:tcW w:w="7241" w:type="dxa"/>
            <w:gridSpan w:val="8"/>
            <w:tcBorders>
              <w:top w:val="single" w:sz="2" w:space="0" w:color="auto"/>
            </w:tcBorders>
            <w:vAlign w:val="center"/>
          </w:tcPr>
          <w:p w:rsidR="00210F36" w:rsidRPr="00114D69" w:rsidRDefault="00210F36" w:rsidP="00B5183E">
            <w:pPr>
              <w:jc w:val="center"/>
              <w:rPr>
                <w:rFonts w:ascii="Arial" w:hAnsi="Arial" w:cs="Arial"/>
                <w:b/>
                <w:sz w:val="18"/>
                <w:szCs w:val="18"/>
              </w:rPr>
            </w:pPr>
            <w:r w:rsidRPr="009F63F1">
              <w:rPr>
                <w:rFonts w:ascii="Arial" w:hAnsi="Arial" w:cs="Arial"/>
                <w:b/>
                <w:sz w:val="20"/>
                <w:szCs w:val="20"/>
              </w:rPr>
              <w:t>01.0</w:t>
            </w:r>
            <w:r w:rsidR="00CB2D32">
              <w:rPr>
                <w:rFonts w:ascii="Arial" w:hAnsi="Arial" w:cs="Arial"/>
                <w:b/>
                <w:sz w:val="20"/>
                <w:szCs w:val="20"/>
              </w:rPr>
              <w:t>7</w:t>
            </w:r>
            <w:r w:rsidRPr="009F63F1">
              <w:rPr>
                <w:rFonts w:ascii="Arial" w:hAnsi="Arial" w:cs="Arial"/>
                <w:b/>
                <w:sz w:val="20"/>
                <w:szCs w:val="20"/>
              </w:rPr>
              <w:t>.2018 r. – 3</w:t>
            </w:r>
            <w:r w:rsidR="00CB2D32">
              <w:rPr>
                <w:rFonts w:ascii="Arial" w:hAnsi="Arial" w:cs="Arial"/>
                <w:b/>
                <w:sz w:val="20"/>
                <w:szCs w:val="20"/>
              </w:rPr>
              <w:t>1</w:t>
            </w:r>
            <w:r>
              <w:rPr>
                <w:rFonts w:ascii="Arial" w:hAnsi="Arial" w:cs="Arial"/>
                <w:b/>
                <w:sz w:val="20"/>
                <w:szCs w:val="20"/>
              </w:rPr>
              <w:t>.</w:t>
            </w:r>
            <w:r w:rsidR="00CB2D32">
              <w:rPr>
                <w:rFonts w:ascii="Arial" w:hAnsi="Arial" w:cs="Arial"/>
                <w:b/>
                <w:sz w:val="20"/>
                <w:szCs w:val="20"/>
              </w:rPr>
              <w:t>12</w:t>
            </w:r>
            <w:r>
              <w:rPr>
                <w:rFonts w:ascii="Arial" w:hAnsi="Arial" w:cs="Arial"/>
                <w:b/>
                <w:sz w:val="20"/>
                <w:szCs w:val="20"/>
              </w:rPr>
              <w:t>.2020</w:t>
            </w:r>
            <w:r w:rsidRPr="009F63F1">
              <w:rPr>
                <w:rFonts w:ascii="Arial" w:hAnsi="Arial" w:cs="Arial"/>
                <w:b/>
                <w:sz w:val="20"/>
                <w:szCs w:val="20"/>
              </w:rPr>
              <w:t xml:space="preserve"> r.</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CC4497" w:rsidRDefault="00210F36" w:rsidP="00B5183E">
            <w:pPr>
              <w:jc w:val="center"/>
              <w:rPr>
                <w:rFonts w:ascii="Arial" w:hAnsi="Arial" w:cs="Arial"/>
                <w:b/>
                <w:sz w:val="18"/>
                <w:szCs w:val="18"/>
              </w:rPr>
            </w:pPr>
            <w:r w:rsidRPr="00CC4497">
              <w:rPr>
                <w:rFonts w:ascii="Arial" w:hAnsi="Arial" w:cs="Arial"/>
                <w:b/>
                <w:sz w:val="18"/>
                <w:szCs w:val="18"/>
              </w:rPr>
              <w:t>Kwota planowanych wydatków w projekcie</w:t>
            </w:r>
          </w:p>
        </w:tc>
      </w:tr>
      <w:tr w:rsidR="00210F36" w:rsidTr="00B5183E">
        <w:trPr>
          <w:trHeight w:val="618"/>
        </w:trPr>
        <w:tc>
          <w:tcPr>
            <w:tcW w:w="5094" w:type="dxa"/>
            <w:gridSpan w:val="5"/>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w roku 2018</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ogółem w projekcie</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r>
      <w:tr w:rsidR="00210F36" w:rsidTr="00B5183E">
        <w:trPr>
          <w:trHeight w:val="481"/>
        </w:trPr>
        <w:tc>
          <w:tcPr>
            <w:tcW w:w="5094" w:type="dxa"/>
            <w:gridSpan w:val="5"/>
            <w:tcBorders>
              <w:top w:val="single" w:sz="2" w:space="0" w:color="auto"/>
              <w:bottom w:val="single" w:sz="2" w:space="0" w:color="auto"/>
            </w:tcBorders>
            <w:shd w:val="clear" w:color="auto" w:fill="FFFFFF"/>
            <w:vAlign w:val="center"/>
          </w:tcPr>
          <w:p w:rsidR="00210F36" w:rsidRPr="00971BDB" w:rsidRDefault="00CB2D32" w:rsidP="00CB2D32">
            <w:pPr>
              <w:rPr>
                <w:rFonts w:ascii="Arial" w:hAnsi="Arial" w:cs="Arial"/>
                <w:b/>
                <w:sz w:val="18"/>
                <w:szCs w:val="18"/>
              </w:rPr>
            </w:pPr>
            <w:r>
              <w:rPr>
                <w:rFonts w:ascii="Arial" w:hAnsi="Arial" w:cs="Arial"/>
                <w:b/>
                <w:sz w:val="18"/>
                <w:szCs w:val="18"/>
              </w:rPr>
              <w:t>  2 999 900</w:t>
            </w:r>
            <w:r w:rsidR="00210F36">
              <w:rPr>
                <w:rFonts w:ascii="Arial" w:hAnsi="Arial" w:cs="Arial"/>
                <w:b/>
                <w:sz w:val="18"/>
                <w:szCs w:val="18"/>
              </w:rPr>
              <w:t>,00 zł     (</w:t>
            </w:r>
            <w:r>
              <w:rPr>
                <w:rFonts w:ascii="Arial" w:hAnsi="Arial" w:cs="Arial"/>
                <w:b/>
                <w:sz w:val="18"/>
                <w:szCs w:val="18"/>
              </w:rPr>
              <w:t>  299 990</w:t>
            </w:r>
            <w:r w:rsidR="00210F36">
              <w:rPr>
                <w:rFonts w:ascii="Arial" w:hAnsi="Arial" w:cs="Arial"/>
                <w:b/>
                <w:sz w:val="18"/>
                <w:szCs w:val="18"/>
              </w:rPr>
              <w:t>,00 zł)</w:t>
            </w:r>
          </w:p>
        </w:tc>
        <w:tc>
          <w:tcPr>
            <w:tcW w:w="4642" w:type="dxa"/>
            <w:gridSpan w:val="4"/>
            <w:tcBorders>
              <w:top w:val="single" w:sz="2" w:space="0" w:color="auto"/>
              <w:bottom w:val="single" w:sz="2" w:space="0" w:color="auto"/>
            </w:tcBorders>
            <w:shd w:val="clear" w:color="auto" w:fill="FFFFFF"/>
            <w:vAlign w:val="center"/>
          </w:tcPr>
          <w:p w:rsidR="00210F36" w:rsidRPr="00971BDB" w:rsidRDefault="00CB2D32" w:rsidP="00CB2D32">
            <w:pPr>
              <w:jc w:val="center"/>
              <w:rPr>
                <w:rFonts w:ascii="Arial" w:hAnsi="Arial" w:cs="Arial"/>
                <w:b/>
                <w:sz w:val="18"/>
                <w:szCs w:val="18"/>
              </w:rPr>
            </w:pPr>
            <w:r>
              <w:rPr>
                <w:rFonts w:ascii="Arial" w:hAnsi="Arial" w:cs="Arial"/>
                <w:b/>
                <w:sz w:val="18"/>
                <w:szCs w:val="18"/>
              </w:rPr>
              <w:t>  13 992 000</w:t>
            </w:r>
            <w:r w:rsidR="00210F36">
              <w:rPr>
                <w:rFonts w:ascii="Arial" w:hAnsi="Arial" w:cs="Arial"/>
                <w:b/>
                <w:sz w:val="18"/>
                <w:szCs w:val="18"/>
              </w:rPr>
              <w:t>,00 zł (</w:t>
            </w:r>
            <w:r>
              <w:rPr>
                <w:rFonts w:ascii="Arial" w:hAnsi="Arial" w:cs="Arial"/>
                <w:b/>
                <w:sz w:val="18"/>
                <w:szCs w:val="18"/>
              </w:rPr>
              <w:t>  1 399 200</w:t>
            </w:r>
            <w:r w:rsidR="00210F36">
              <w:rPr>
                <w:rFonts w:ascii="Arial" w:hAnsi="Arial" w:cs="Arial"/>
                <w:b/>
                <w:sz w:val="18"/>
                <w:szCs w:val="18"/>
              </w:rPr>
              <w:t>,00 zł)</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b/>
                <w:sz w:val="18"/>
                <w:szCs w:val="18"/>
              </w:rPr>
            </w:pPr>
            <w:r w:rsidRPr="00971BDB">
              <w:rPr>
                <w:rFonts w:ascii="Arial" w:hAnsi="Arial" w:cs="Arial"/>
                <w:b/>
                <w:sz w:val="18"/>
                <w:szCs w:val="18"/>
              </w:rPr>
              <w:t>Rezultaty (wskaźniki pomiaru celów projektu) planowane do osiągnięcia w ramach projektu</w:t>
            </w:r>
          </w:p>
        </w:tc>
      </w:tr>
      <w:tr w:rsidR="00210F36" w:rsidTr="00B5183E">
        <w:trPr>
          <w:trHeight w:val="478"/>
        </w:trPr>
        <w:tc>
          <w:tcPr>
            <w:tcW w:w="3119" w:type="dxa"/>
            <w:gridSpan w:val="3"/>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Wskaźnik realizujący ramy wykonania</w:t>
            </w:r>
          </w:p>
          <w:p w:rsidR="00210F36" w:rsidRPr="00971BDB" w:rsidRDefault="00210F36" w:rsidP="00B5183E">
            <w:pPr>
              <w:jc w:val="center"/>
              <w:rPr>
                <w:rFonts w:ascii="Arial" w:hAnsi="Arial" w:cs="Arial"/>
                <w:sz w:val="18"/>
                <w:szCs w:val="18"/>
              </w:rPr>
            </w:pPr>
            <w:r w:rsidRPr="00971BDB">
              <w:rPr>
                <w:rFonts w:ascii="Arial" w:hAnsi="Arial" w:cs="Arial"/>
                <w:sz w:val="18"/>
                <w:szCs w:val="18"/>
              </w:rPr>
              <w:t>T/N</w:t>
            </w:r>
          </w:p>
        </w:tc>
      </w:tr>
      <w:tr w:rsidR="00210F36" w:rsidTr="00B5183E">
        <w:trPr>
          <w:trHeight w:val="478"/>
        </w:trPr>
        <w:tc>
          <w:tcPr>
            <w:tcW w:w="3119" w:type="dxa"/>
            <w:gridSpan w:val="3"/>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w:t>
            </w:r>
          </w:p>
        </w:tc>
        <w:tc>
          <w:tcPr>
            <w:tcW w:w="1408"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r>
      <w:tr w:rsidR="00210F36" w:rsidRPr="00EF10C0" w:rsidTr="00B5183E">
        <w:trPr>
          <w:trHeight w:val="317"/>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opiekujących się dziećmi w wieku do lat 3 objętych wsparciem w programie</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osoby</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tcBorders>
              <w:top w:val="single" w:sz="2"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200</w:t>
            </w:r>
          </w:p>
        </w:tc>
        <w:tc>
          <w:tcPr>
            <w:tcW w:w="1408" w:type="dxa"/>
            <w:vMerge w:val="restart"/>
            <w:tcBorders>
              <w:top w:val="single" w:sz="2"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700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364"/>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tcBorders>
              <w:top w:val="single" w:sz="4"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500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5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tcBorders>
              <w:top w:val="single" w:sz="4"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63"/>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które powróciły na rynek pracy po przerwie związanej z urodzeniem / wychowaniem dziecka,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438"/>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8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51"/>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pozostających bez pracy, które znalazły pracę lub poszukują pracy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CE6F01" w:rsidTr="00B5183E">
        <w:trPr>
          <w:cantSplit/>
          <w:trHeight w:val="348"/>
        </w:trPr>
        <w:tc>
          <w:tcPr>
            <w:tcW w:w="3074" w:type="dxa"/>
            <w:gridSpan w:val="2"/>
            <w:vMerge w:val="restart"/>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p>
          <w:p w:rsidR="00210F36" w:rsidRPr="00592842" w:rsidRDefault="00210F36" w:rsidP="00B5183E">
            <w:pPr>
              <w:jc w:val="center"/>
              <w:rPr>
                <w:rFonts w:ascii="Arial" w:hAnsi="Arial" w:cs="Arial"/>
                <w:sz w:val="18"/>
                <w:szCs w:val="18"/>
              </w:rPr>
            </w:pPr>
            <w:r>
              <w:rPr>
                <w:rFonts w:ascii="Arial" w:hAnsi="Arial" w:cs="Arial"/>
                <w:sz w:val="18"/>
                <w:szCs w:val="18"/>
              </w:rPr>
              <w:lastRenderedPageBreak/>
              <w:t>Szczegółowe kryteria wyboru projektów</w:t>
            </w:r>
          </w:p>
        </w:tc>
        <w:tc>
          <w:tcPr>
            <w:tcW w:w="6662" w:type="dxa"/>
            <w:gridSpan w:val="7"/>
            <w:tcBorders>
              <w:top w:val="single" w:sz="2" w:space="0" w:color="auto"/>
              <w:bottom w:val="single" w:sz="2" w:space="0" w:color="auto"/>
            </w:tcBorders>
            <w:shd w:val="clear" w:color="auto" w:fill="FFCC99"/>
          </w:tcPr>
          <w:p w:rsidR="00210F36" w:rsidRPr="00CE6F01" w:rsidRDefault="00210F36" w:rsidP="00B5183E">
            <w:pPr>
              <w:ind w:left="720"/>
              <w:rPr>
                <w:rFonts w:ascii="Arial" w:hAnsi="Arial" w:cs="Arial"/>
                <w:b/>
                <w:sz w:val="18"/>
                <w:szCs w:val="18"/>
              </w:rPr>
            </w:pPr>
          </w:p>
        </w:tc>
      </w:tr>
      <w:tr w:rsidR="00210F36" w:rsidRPr="00CE6F01" w:rsidTr="00B5183E">
        <w:trPr>
          <w:cantSplit/>
          <w:trHeight w:val="354"/>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tcBorders>
              <w:top w:val="single" w:sz="2" w:space="0" w:color="auto"/>
            </w:tcBorders>
            <w:vAlign w:val="center"/>
          </w:tcPr>
          <w:p w:rsidR="00210F36" w:rsidRPr="00971BDB" w:rsidRDefault="00210F36" w:rsidP="00C716BF">
            <w:pPr>
              <w:numPr>
                <w:ilvl w:val="0"/>
                <w:numId w:val="25"/>
              </w:numPr>
              <w:spacing w:before="40" w:after="40"/>
              <w:ind w:left="317" w:hanging="317"/>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numPr>
                <w:ilvl w:val="0"/>
                <w:numId w:val="25"/>
              </w:numPr>
              <w:spacing w:before="40" w:after="40"/>
              <w:ind w:left="317" w:hanging="317"/>
              <w:rPr>
                <w:rFonts w:ascii="Arial" w:hAnsi="Arial" w:cs="Arial"/>
                <w:sz w:val="18"/>
                <w:szCs w:val="18"/>
              </w:rPr>
            </w:pPr>
            <w:r w:rsidRPr="002123E2">
              <w:rPr>
                <w:rFonts w:ascii="Arial" w:hAnsi="Arial" w:cs="Arial"/>
                <w:sz w:val="18"/>
                <w:szCs w:val="18"/>
              </w:rPr>
              <w:t xml:space="preserve">W ramach projektu osoby bezrobotne i/lub osoby bierne zawodowo stanowią nie mniej niż </w:t>
            </w:r>
            <w:r>
              <w:rPr>
                <w:rFonts w:ascii="Arial" w:hAnsi="Arial" w:cs="Arial"/>
                <w:sz w:val="18"/>
                <w:szCs w:val="18"/>
              </w:rPr>
              <w:t>2</w:t>
            </w:r>
            <w:r w:rsidRPr="002123E2">
              <w:rPr>
                <w:rFonts w:ascii="Arial" w:hAnsi="Arial" w:cs="Arial"/>
                <w:sz w:val="18"/>
                <w:szCs w:val="18"/>
              </w:rPr>
              <w:t>0% grupy docelowej.</w:t>
            </w:r>
            <w:r>
              <w:rPr>
                <w:rFonts w:ascii="Arial" w:hAnsi="Arial" w:cs="Arial"/>
                <w:sz w:val="18"/>
                <w:szCs w:val="18"/>
              </w:rPr>
              <w:t xml:space="preserve">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w:t>
            </w:r>
            <w:r>
              <w:rPr>
                <w:rFonts w:ascii="Arial" w:hAnsi="Arial" w:cs="Arial"/>
                <w:sz w:val="18"/>
                <w:szCs w:val="18"/>
              </w:rPr>
              <w:t>1</w:t>
            </w:r>
            <w:r w:rsidRPr="002123E2">
              <w:rPr>
                <w:rFonts w:ascii="Arial" w:hAnsi="Arial" w:cs="Arial"/>
                <w:sz w:val="18"/>
                <w:szCs w:val="18"/>
              </w:rPr>
              <w:t xml:space="preserve"> </w:t>
            </w:r>
            <w:r w:rsidRPr="002B16D5">
              <w:rPr>
                <w:rFonts w:ascii="Arial" w:hAnsi="Arial" w:cs="Arial"/>
                <w:sz w:val="18"/>
                <w:szCs w:val="18"/>
              </w:rPr>
              <w:t>mies</w:t>
            </w:r>
            <w:r>
              <w:rPr>
                <w:rFonts w:ascii="Arial" w:hAnsi="Arial" w:cs="Arial"/>
                <w:sz w:val="18"/>
                <w:szCs w:val="18"/>
              </w:rPr>
              <w:t>iąca</w:t>
            </w:r>
            <w:r w:rsidRPr="002B16D5">
              <w:rPr>
                <w:rFonts w:ascii="Arial" w:hAnsi="Arial" w:cs="Arial"/>
                <w:sz w:val="18"/>
                <w:szCs w:val="18"/>
              </w:rPr>
              <w:t xml:space="preserve"> od momentu </w:t>
            </w:r>
            <w:r>
              <w:rPr>
                <w:rFonts w:ascii="Arial" w:hAnsi="Arial" w:cs="Arial"/>
                <w:sz w:val="18"/>
                <w:szCs w:val="18"/>
              </w:rPr>
              <w:t xml:space="preserve">rozpoczęcia finansowania </w:t>
            </w:r>
            <w:r w:rsidRPr="002B16D5">
              <w:rPr>
                <w:rFonts w:ascii="Arial" w:hAnsi="Arial" w:cs="Arial"/>
                <w:sz w:val="18"/>
                <w:szCs w:val="18"/>
              </w:rPr>
              <w:t xml:space="preserve">opieki nad dzieckiem.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1</w:t>
            </w:r>
            <w:r w:rsidRPr="002B16D5">
              <w:rPr>
                <w:rFonts w:ascii="Arial" w:hAnsi="Arial" w:cs="Arial"/>
                <w:sz w:val="18"/>
                <w:szCs w:val="18"/>
              </w:rPr>
              <w:t xml:space="preserve"> miesi</w:t>
            </w:r>
            <w:r>
              <w:rPr>
                <w:rFonts w:ascii="Arial" w:hAnsi="Arial" w:cs="Arial"/>
                <w:sz w:val="18"/>
                <w:szCs w:val="18"/>
              </w:rPr>
              <w:t>ąca</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r w:rsidRPr="002B16D5">
              <w:rPr>
                <w:rFonts w:ascii="Arial" w:hAnsi="Arial" w:cs="Arial"/>
                <w:sz w:val="18"/>
                <w:szCs w:val="18"/>
              </w:rPr>
              <w:t>.</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DA0C32"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Finansowanie opieki rozpoczyna się z dniem powrotu do pracy opiekuna dziecka do lat 3.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73680E"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 xml:space="preserve">Projektodawca zapewnia, że uczestnicy projektu nie korzystają ze wsparcia, w postaci dofinansowania ze środków publicznych, służących do zapewnienia opieki nad dziećmi do lat 3 innych niż wsparcie oferowane w ramach przedmiotowego projektu.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210F36" w:rsidRDefault="00210F36" w:rsidP="00C716BF">
            <w:pPr>
              <w:pStyle w:val="Tekstkomentarza"/>
              <w:numPr>
                <w:ilvl w:val="0"/>
                <w:numId w:val="64"/>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210F36" w:rsidRDefault="00210F36" w:rsidP="00C716BF">
            <w:pPr>
              <w:pStyle w:val="Tekstkomentarza"/>
              <w:numPr>
                <w:ilvl w:val="0"/>
                <w:numId w:val="64"/>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210F36" w:rsidRPr="00971BDB" w:rsidRDefault="00210F36" w:rsidP="00C716BF">
            <w:pPr>
              <w:pStyle w:val="Akapitzlist"/>
              <w:numPr>
                <w:ilvl w:val="0"/>
                <w:numId w:val="64"/>
              </w:numPr>
              <w:autoSpaceDE/>
              <w:autoSpaceDN/>
              <w:spacing w:before="40" w:after="40"/>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Okres finansowania kosztów bieżących świadczenia usług opieki nad dziećmi do lat 3 wynosi maksymalnie 12 miesięcy względem konkretnego dziecka.</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Projektodawca</w:t>
            </w:r>
            <w:r w:rsidRPr="002123E2">
              <w:rPr>
                <w:rFonts w:ascii="Arial" w:hAnsi="Arial" w:cs="Arial"/>
                <w:sz w:val="18"/>
                <w:szCs w:val="18"/>
              </w:rPr>
              <w:t xml:space="preserve">  wniesie wkład własn</w:t>
            </w:r>
            <w:r>
              <w:rPr>
                <w:rFonts w:ascii="Arial" w:hAnsi="Arial" w:cs="Arial"/>
                <w:sz w:val="18"/>
                <w:szCs w:val="18"/>
              </w:rPr>
              <w:t>y</w:t>
            </w:r>
            <w:r w:rsidRPr="002123E2">
              <w:rPr>
                <w:rFonts w:ascii="Arial" w:hAnsi="Arial" w:cs="Arial"/>
                <w:sz w:val="18"/>
                <w:szCs w:val="18"/>
              </w:rPr>
              <w:t xml:space="preserve"> w wysokości nie mniejszej niż określona w</w:t>
            </w:r>
            <w:r>
              <w:rPr>
                <w:rFonts w:ascii="Arial" w:hAnsi="Arial" w:cs="Arial"/>
                <w:sz w:val="18"/>
                <w:szCs w:val="18"/>
              </w:rPr>
              <w:t> </w:t>
            </w:r>
            <w:r w:rsidRPr="002123E2">
              <w:rPr>
                <w:rFonts w:ascii="Arial" w:hAnsi="Arial" w:cs="Arial"/>
                <w:sz w:val="18"/>
                <w:szCs w:val="18"/>
              </w:rPr>
              <w:t>Szczegółowym Opisie Osi Priorytetowych Regionalnego Programu Operacyjnego Województwa Zachodniopomorskiego 2014 - 2020.</w:t>
            </w:r>
          </w:p>
        </w:tc>
      </w:tr>
    </w:tbl>
    <w:p w:rsidR="00210F36" w:rsidRDefault="00210F36" w:rsidP="00210F36">
      <w:pPr>
        <w:sectPr w:rsidR="00210F36" w:rsidSect="00133BBD">
          <w:pgSz w:w="11906" w:h="16838"/>
          <w:pgMar w:top="1417" w:right="1417" w:bottom="1417" w:left="1417" w:header="708" w:footer="708" w:gutter="0"/>
          <w:cols w:space="708"/>
          <w:docGrid w:linePitch="360"/>
        </w:sectPr>
      </w:pPr>
    </w:p>
    <w:p w:rsidR="001F21BD" w:rsidRPr="00894098" w:rsidRDefault="001F21BD" w:rsidP="007F51AA">
      <w:pPr>
        <w:rPr>
          <w:rFonts w:ascii="Arial" w:hAnsi="Arial" w:cs="Arial"/>
          <w:sz w:val="32"/>
          <w:szCs w:val="32"/>
        </w:rPr>
      </w:pPr>
    </w:p>
    <w:p w:rsidR="001F21BD" w:rsidRPr="00CD4F7D" w:rsidRDefault="001F21BD" w:rsidP="001F21BD">
      <w:pPr>
        <w:jc w:val="center"/>
        <w:rPr>
          <w:rFonts w:ascii="Arial" w:hAnsi="Arial" w:cs="Arial"/>
          <w:b/>
          <w:sz w:val="40"/>
          <w:szCs w:val="40"/>
        </w:rPr>
      </w:pPr>
      <w:r w:rsidRPr="00CD4F7D">
        <w:rPr>
          <w:rFonts w:ascii="Arial" w:hAnsi="Arial" w:cs="Arial"/>
          <w:b/>
          <w:sz w:val="40"/>
          <w:szCs w:val="40"/>
        </w:rPr>
        <w:t>Plan działania na rok 2018</w:t>
      </w:r>
    </w:p>
    <w:p w:rsidR="001F21BD" w:rsidRPr="00CD4F7D" w:rsidRDefault="001F21BD" w:rsidP="001F21BD">
      <w:pPr>
        <w:jc w:val="center"/>
        <w:rPr>
          <w:rFonts w:ascii="Arial" w:hAnsi="Arial" w:cs="Arial"/>
          <w:b/>
          <w:sz w:val="28"/>
          <w:szCs w:val="28"/>
        </w:rPr>
      </w:pPr>
    </w:p>
    <w:p w:rsidR="001F21BD" w:rsidRPr="00CD4F7D" w:rsidRDefault="001F21BD" w:rsidP="001F21BD">
      <w:pPr>
        <w:jc w:val="center"/>
        <w:rPr>
          <w:rFonts w:ascii="Arial" w:hAnsi="Arial" w:cs="Arial"/>
          <w:b/>
          <w:spacing w:val="20"/>
        </w:rPr>
      </w:pPr>
      <w:r w:rsidRPr="00CD4F7D">
        <w:rPr>
          <w:rFonts w:ascii="Arial" w:hAnsi="Arial" w:cs="Arial"/>
          <w:b/>
          <w:spacing w:val="20"/>
        </w:rPr>
        <w:t xml:space="preserve">REGIONALNY PROGRAM OPERACYJNY </w:t>
      </w:r>
      <w:r w:rsidRPr="00CD4F7D">
        <w:rPr>
          <w:rFonts w:ascii="Arial" w:hAnsi="Arial" w:cs="Arial"/>
          <w:b/>
          <w:spacing w:val="20"/>
        </w:rPr>
        <w:br/>
        <w:t>WOJEWÓDZTWA ZACHODNIOPOMORSKIEGO</w:t>
      </w:r>
    </w:p>
    <w:p w:rsidR="001F21BD" w:rsidRPr="00CD4F7D" w:rsidRDefault="001F21BD" w:rsidP="001F21BD">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1F21BD" w:rsidRPr="00CD4F7D" w:rsidTr="001F21BD">
        <w:trPr>
          <w:trHeight w:val="362"/>
        </w:trPr>
        <w:tc>
          <w:tcPr>
            <w:tcW w:w="10315" w:type="dxa"/>
            <w:gridSpan w:val="6"/>
            <w:shd w:val="clear" w:color="auto" w:fill="D9D9D9"/>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INFORMACJE O INSTYTUCJI POŚREDNICZĄCEJ/ZARZĄDZAJĄCEJ</w:t>
            </w:r>
          </w:p>
        </w:tc>
      </w:tr>
      <w:tr w:rsidR="001F21BD" w:rsidRPr="00CD4F7D" w:rsidTr="001F21BD">
        <w:trPr>
          <w:trHeight w:val="511"/>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Numer i nazwa osi priorytetowej</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VI Rynek pracy</w:t>
            </w:r>
          </w:p>
        </w:tc>
      </w:tr>
      <w:tr w:rsidR="001F21BD" w:rsidRPr="00CD4F7D" w:rsidTr="001F21BD">
        <w:trPr>
          <w:trHeight w:val="519"/>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Instytucja Pośrednicząca</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Wojewódzki Urząd Pracy w Szczecinie</w:t>
            </w:r>
          </w:p>
        </w:tc>
      </w:tr>
      <w:tr w:rsidR="001F21BD" w:rsidRPr="00CD4F7D" w:rsidTr="001F21BD">
        <w:trPr>
          <w:trHeight w:val="348"/>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Adres korespondencyjny</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ul. A. Mickiewicza 41</w:t>
            </w:r>
            <w:r w:rsidRPr="00CD4F7D">
              <w:rPr>
                <w:rFonts w:ascii="Arial" w:hAnsi="Arial" w:cs="Arial"/>
                <w:sz w:val="18"/>
                <w:szCs w:val="18"/>
              </w:rPr>
              <w:br/>
              <w:t>70-383 Szczecin</w:t>
            </w:r>
          </w:p>
        </w:tc>
      </w:tr>
      <w:tr w:rsidR="001F21BD" w:rsidRPr="00CD4F7D" w:rsidTr="001F21BD">
        <w:trPr>
          <w:trHeight w:val="358"/>
        </w:trPr>
        <w:tc>
          <w:tcPr>
            <w:tcW w:w="303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Telefon</w:t>
            </w:r>
          </w:p>
        </w:tc>
        <w:tc>
          <w:tcPr>
            <w:tcW w:w="804"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91</w:t>
            </w:r>
          </w:p>
        </w:tc>
        <w:tc>
          <w:tcPr>
            <w:tcW w:w="1977"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42 56 101</w:t>
            </w:r>
          </w:p>
        </w:tc>
        <w:tc>
          <w:tcPr>
            <w:tcW w:w="152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Faks</w:t>
            </w:r>
          </w:p>
        </w:tc>
        <w:tc>
          <w:tcPr>
            <w:tcW w:w="836"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91</w:t>
            </w:r>
          </w:p>
        </w:tc>
        <w:tc>
          <w:tcPr>
            <w:tcW w:w="2140"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42 56 103</w:t>
            </w:r>
          </w:p>
        </w:tc>
      </w:tr>
      <w:tr w:rsidR="001F21BD" w:rsidRPr="00CD4F7D" w:rsidTr="001F21BD">
        <w:trPr>
          <w:trHeight w:val="354"/>
        </w:trPr>
        <w:tc>
          <w:tcPr>
            <w:tcW w:w="3034" w:type="dxa"/>
            <w:tcBorders>
              <w:top w:val="single" w:sz="2" w:space="0" w:color="auto"/>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sekretariat@wup.pl</w:t>
            </w:r>
          </w:p>
        </w:tc>
      </w:tr>
      <w:tr w:rsidR="001F21BD" w:rsidRPr="00C862FC" w:rsidTr="001F21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F21BD" w:rsidRPr="00CD4F7D" w:rsidRDefault="001F21BD" w:rsidP="001F21BD">
            <w:pPr>
              <w:jc w:val="center"/>
              <w:rPr>
                <w:rFonts w:ascii="Arial" w:hAnsi="Arial" w:cs="Arial"/>
                <w:sz w:val="18"/>
                <w:szCs w:val="18"/>
                <w:lang w:val="en-US"/>
              </w:rPr>
            </w:pPr>
            <w:proofErr w:type="spellStart"/>
            <w:r w:rsidRPr="00CD4F7D">
              <w:rPr>
                <w:rFonts w:ascii="Arial" w:hAnsi="Arial" w:cs="Arial"/>
                <w:sz w:val="18"/>
                <w:szCs w:val="18"/>
                <w:lang w:val="en-US"/>
              </w:rPr>
              <w:t>Milena</w:t>
            </w:r>
            <w:proofErr w:type="spellEnd"/>
            <w:r w:rsidRPr="00CD4F7D">
              <w:rPr>
                <w:rFonts w:ascii="Arial" w:hAnsi="Arial" w:cs="Arial"/>
                <w:sz w:val="18"/>
                <w:szCs w:val="18"/>
                <w:lang w:val="en-US"/>
              </w:rPr>
              <w:t xml:space="preserve"> </w:t>
            </w:r>
            <w:proofErr w:type="spellStart"/>
            <w:r w:rsidRPr="00CD4F7D">
              <w:rPr>
                <w:rFonts w:ascii="Arial" w:hAnsi="Arial" w:cs="Arial"/>
                <w:sz w:val="18"/>
                <w:szCs w:val="18"/>
                <w:lang w:val="en-US"/>
              </w:rPr>
              <w:t>Jerchewicz</w:t>
            </w:r>
            <w:proofErr w:type="spellEnd"/>
            <w:r w:rsidRPr="00CD4F7D">
              <w:rPr>
                <w:rFonts w:ascii="Arial" w:hAnsi="Arial" w:cs="Arial"/>
                <w:sz w:val="18"/>
                <w:szCs w:val="18"/>
                <w:lang w:val="en-US"/>
              </w:rPr>
              <w:t>-Rom</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tel. 91-42-56-173</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e-mail: milena_jerchewicz-rom@wup.pl</w:t>
            </w:r>
          </w:p>
        </w:tc>
      </w:tr>
    </w:tbl>
    <w:p w:rsidR="001F21BD" w:rsidRPr="00CD4F7D" w:rsidRDefault="001F21BD" w:rsidP="001F21BD">
      <w:pPr>
        <w:jc w:val="both"/>
        <w:rPr>
          <w:rFonts w:ascii="Arial" w:hAnsi="Arial" w:cs="Arial"/>
          <w:b/>
          <w:sz w:val="18"/>
          <w:szCs w:val="18"/>
          <w:lang w:val="en-US"/>
        </w:rPr>
      </w:pPr>
      <w:r w:rsidRPr="00CD4F7D">
        <w:rPr>
          <w:rFonts w:ascii="Arial" w:hAnsi="Arial" w:cs="Arial"/>
          <w:b/>
          <w:sz w:val="18"/>
          <w:szCs w:val="18"/>
          <w:lang w:val="en-US"/>
        </w:rPr>
        <w:br w:type="column"/>
      </w:r>
    </w:p>
    <w:tbl>
      <w:tblPr>
        <w:tblW w:w="9465"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465"/>
      </w:tblGrid>
      <w:tr w:rsidR="001F21BD" w:rsidRPr="00CD4F7D" w:rsidTr="001F21BD">
        <w:trPr>
          <w:trHeight w:val="362"/>
        </w:trPr>
        <w:tc>
          <w:tcPr>
            <w:tcW w:w="9465" w:type="dxa"/>
            <w:shd w:val="clear" w:color="auto" w:fill="E77B39"/>
            <w:vAlign w:val="center"/>
          </w:tcPr>
          <w:p w:rsidR="001F21BD" w:rsidRPr="007F51AA" w:rsidRDefault="001F21BD" w:rsidP="00D54E94">
            <w:pPr>
              <w:jc w:val="center"/>
              <w:rPr>
                <w:rFonts w:ascii="Arial" w:hAnsi="Arial" w:cs="Arial"/>
                <w:b/>
                <w:sz w:val="20"/>
                <w:szCs w:val="20"/>
              </w:rPr>
            </w:pPr>
            <w:r w:rsidRPr="007F51AA">
              <w:rPr>
                <w:rFonts w:ascii="Arial" w:hAnsi="Arial" w:cs="Arial"/>
                <w:b/>
                <w:sz w:val="20"/>
                <w:szCs w:val="20"/>
              </w:rPr>
              <w:t>KARTA DZIAŁANIA</w:t>
            </w:r>
          </w:p>
          <w:p w:rsidR="001F21BD" w:rsidRPr="00D54E94" w:rsidRDefault="001F21BD" w:rsidP="007F51AA">
            <w:pPr>
              <w:pStyle w:val="Nagwek2"/>
              <w:jc w:val="both"/>
              <w:rPr>
                <w:b/>
              </w:rPr>
            </w:pPr>
            <w:bookmarkStart w:id="33" w:name="_Toc52269932"/>
            <w:r w:rsidRPr="007F51AA">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bookmarkEnd w:id="33"/>
          </w:p>
        </w:tc>
      </w:tr>
    </w:tbl>
    <w:p w:rsidR="001F21BD" w:rsidRPr="00CD4F7D" w:rsidRDefault="001F21BD" w:rsidP="001F21BD">
      <w:pPr>
        <w:jc w:val="both"/>
        <w:rPr>
          <w:rFonts w:ascii="Arial" w:hAnsi="Arial" w:cs="Arial"/>
          <w:b/>
          <w:spacing w:val="24"/>
          <w:sz w:val="18"/>
          <w:szCs w:val="18"/>
        </w:rPr>
      </w:pPr>
    </w:p>
    <w:tbl>
      <w:tblPr>
        <w:tblW w:w="526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658"/>
        <w:gridCol w:w="422"/>
        <w:gridCol w:w="1911"/>
        <w:gridCol w:w="348"/>
        <w:gridCol w:w="931"/>
        <w:gridCol w:w="397"/>
        <w:gridCol w:w="524"/>
        <w:gridCol w:w="383"/>
        <w:gridCol w:w="659"/>
        <w:gridCol w:w="503"/>
        <w:gridCol w:w="581"/>
        <w:gridCol w:w="565"/>
        <w:gridCol w:w="550"/>
        <w:gridCol w:w="346"/>
      </w:tblGrid>
      <w:tr w:rsidR="001F21BD" w:rsidRPr="00CD4F7D" w:rsidTr="001F21BD">
        <w:trPr>
          <w:trHeight w:val="218"/>
        </w:trPr>
        <w:tc>
          <w:tcPr>
            <w:tcW w:w="848" w:type="pct"/>
            <w:tcBorders>
              <w:top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 xml:space="preserve">LP. Konkursu: </w:t>
            </w:r>
          </w:p>
        </w:tc>
        <w:tc>
          <w:tcPr>
            <w:tcW w:w="216"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i/>
                <w:sz w:val="18"/>
                <w:szCs w:val="18"/>
              </w:rPr>
            </w:pPr>
          </w:p>
        </w:tc>
        <w:tc>
          <w:tcPr>
            <w:tcW w:w="1834" w:type="pct"/>
            <w:gridSpan w:val="4"/>
            <w:tcBorders>
              <w:top w:val="single" w:sz="12" w:space="0" w:color="auto"/>
              <w:left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Planowany termin ogłoszenia konkursu</w:t>
            </w:r>
          </w:p>
        </w:tc>
        <w:tc>
          <w:tcPr>
            <w:tcW w:w="268" w:type="pct"/>
            <w:tcBorders>
              <w:top w:val="single" w:sz="12" w:space="0" w:color="auto"/>
              <w:left w:val="single" w:sz="12" w:space="0" w:color="auto"/>
              <w:bottom w:val="single" w:sz="12" w:space="0" w:color="auto"/>
              <w:right w:val="single" w:sz="6"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 kw.</w:t>
            </w:r>
          </w:p>
        </w:tc>
        <w:tc>
          <w:tcPr>
            <w:tcW w:w="196" w:type="pct"/>
            <w:tcBorders>
              <w:top w:val="single" w:sz="12" w:space="0" w:color="auto"/>
              <w:left w:val="single" w:sz="6"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33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 kw.</w:t>
            </w:r>
          </w:p>
        </w:tc>
        <w:tc>
          <w:tcPr>
            <w:tcW w:w="257"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81"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IV kw.</w:t>
            </w:r>
          </w:p>
        </w:tc>
        <w:tc>
          <w:tcPr>
            <w:tcW w:w="177" w:type="pct"/>
            <w:tcBorders>
              <w:top w:val="single" w:sz="12" w:space="0" w:color="auto"/>
              <w:bottom w:val="single" w:sz="12"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r>
      <w:tr w:rsidR="001F21BD" w:rsidRPr="00CD4F7D" w:rsidTr="001F21BD">
        <w:trPr>
          <w:cantSplit/>
          <w:trHeight w:val="67"/>
        </w:trPr>
        <w:tc>
          <w:tcPr>
            <w:tcW w:w="1064" w:type="pct"/>
            <w:gridSpan w:val="2"/>
            <w:vMerge w:val="restart"/>
            <w:tcBorders>
              <w:top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Typ konkursu</w:t>
            </w: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Otwarty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p>
        </w:tc>
        <w:tc>
          <w:tcPr>
            <w:tcW w:w="2781" w:type="pct"/>
            <w:gridSpan w:val="10"/>
            <w:vMerge w:val="restar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rPr>
          <w:cantSplit/>
          <w:trHeight w:val="112"/>
        </w:trPr>
        <w:tc>
          <w:tcPr>
            <w:tcW w:w="1064" w:type="pct"/>
            <w:gridSpan w:val="2"/>
            <w:vMerge/>
            <w:tcBorders>
              <w:bottom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Zamknięty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c>
          <w:tcPr>
            <w:tcW w:w="2781" w:type="pct"/>
            <w:gridSpan w:val="10"/>
            <w:vMerge/>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Planowana alokacja</w:t>
            </w:r>
          </w:p>
        </w:tc>
        <w:tc>
          <w:tcPr>
            <w:tcW w:w="3936" w:type="pct"/>
            <w:gridSpan w:val="12"/>
            <w:vAlign w:val="center"/>
          </w:tcPr>
          <w:p w:rsidR="001F21BD" w:rsidRPr="00CD4F7D" w:rsidRDefault="001F21BD" w:rsidP="001F21BD">
            <w:pPr>
              <w:ind w:left="57"/>
              <w:jc w:val="both"/>
              <w:rPr>
                <w:rFonts w:ascii="Arial" w:hAnsi="Arial" w:cs="Arial"/>
                <w:b/>
                <w:sz w:val="18"/>
                <w:szCs w:val="18"/>
              </w:rPr>
            </w:pPr>
            <w:r w:rsidRPr="00CD4F7D">
              <w:rPr>
                <w:rFonts w:ascii="Arial" w:hAnsi="Arial" w:cs="Arial"/>
                <w:b/>
                <w:sz w:val="18"/>
                <w:szCs w:val="18"/>
              </w:rPr>
              <w:t>1 050 000 zł (EFS)</w:t>
            </w:r>
          </w:p>
        </w:tc>
      </w:tr>
      <w:tr w:rsidR="001F21BD" w:rsidRPr="00CD4F7D" w:rsidTr="001F21BD">
        <w:trPr>
          <w:trHeight w:val="261"/>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Typy projektów   przewidziane do realizacji w ramach konkursu</w:t>
            </w:r>
          </w:p>
        </w:tc>
        <w:tc>
          <w:tcPr>
            <w:tcW w:w="3936" w:type="pct"/>
            <w:gridSpan w:val="12"/>
            <w:vAlign w:val="center"/>
          </w:tcPr>
          <w:p w:rsidR="001F21BD" w:rsidRPr="00CD4F7D" w:rsidRDefault="001F21BD" w:rsidP="00C716BF">
            <w:pPr>
              <w:pStyle w:val="Akapitzlist"/>
              <w:numPr>
                <w:ilvl w:val="0"/>
                <w:numId w:val="41"/>
              </w:numPr>
              <w:spacing w:before="60" w:after="60"/>
              <w:rPr>
                <w:rFonts w:ascii="Arial" w:hAnsi="Arial" w:cs="Arial"/>
                <w:sz w:val="18"/>
                <w:szCs w:val="18"/>
              </w:rPr>
            </w:pPr>
            <w:r w:rsidRPr="00CD4F7D">
              <w:rPr>
                <w:rFonts w:ascii="Arial" w:hAnsi="Arial" w:cs="Arial"/>
                <w:sz w:val="18"/>
                <w:szCs w:val="18"/>
              </w:rPr>
              <w:t>Wdrożenie kompleksowych programów profilaktycznych dotyczących chorób będących istotnym problemem zdrowotnym regionu;</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realizacja usług zdrowotnych niezbędnych do realizacji celów Regionalnego programu zdrowotnego,</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dojazdu z miejsca zamieszkania do miejsca wykonania badania i z powrotem,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opieki nad osobą niesamodzielną,</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informacyjno-edukacyjne, dotyczące tematyki Regionalnego programu zdrowotnego, w tym edukacja prozdrowotna, skierowana do osób objętych wsparciem,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informacyjno-szkoleniowe, związane z wdrażaniem Regionalnego programu zdrowotnego, skierowane do lekarzy i pielęgniarek POZ</w:t>
            </w:r>
            <w:r w:rsidRPr="00CD4F7D">
              <w:rPr>
                <w:rFonts w:eastAsiaTheme="minorEastAsia"/>
              </w:rPr>
              <w:t>,</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monitoring jakości i celowości podejmowanych działań.</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Wnioskodawcy do których skierowany jest  konkurs</w:t>
            </w:r>
          </w:p>
        </w:tc>
        <w:tc>
          <w:tcPr>
            <w:tcW w:w="3936" w:type="pct"/>
            <w:gridSpan w:val="12"/>
            <w:vAlign w:val="center"/>
          </w:tcPr>
          <w:p w:rsidR="001F21BD" w:rsidRPr="00CD4F7D" w:rsidRDefault="001F21BD" w:rsidP="00C716BF">
            <w:pPr>
              <w:numPr>
                <w:ilvl w:val="0"/>
                <w:numId w:val="38"/>
              </w:numPr>
              <w:spacing w:before="60" w:after="60"/>
              <w:jc w:val="both"/>
              <w:rPr>
                <w:rFonts w:ascii="Arial" w:hAnsi="Arial" w:cs="Arial"/>
                <w:sz w:val="18"/>
                <w:szCs w:val="18"/>
              </w:rPr>
            </w:pPr>
            <w:r w:rsidRPr="00CD4F7D">
              <w:rPr>
                <w:rFonts w:ascii="Arial" w:hAnsi="Arial" w:cs="Arial"/>
                <w:sz w:val="18"/>
                <w:szCs w:val="18"/>
              </w:rPr>
              <w:t>jednostki samorządu terytorialnego  i ich jednostki organizacyjne</w:t>
            </w:r>
          </w:p>
          <w:p w:rsidR="001F21BD" w:rsidRPr="00CD4F7D" w:rsidRDefault="001F21BD" w:rsidP="00C716BF">
            <w:pPr>
              <w:numPr>
                <w:ilvl w:val="0"/>
                <w:numId w:val="38"/>
              </w:numPr>
              <w:spacing w:before="60" w:after="60"/>
              <w:ind w:left="357" w:firstLine="0"/>
              <w:jc w:val="both"/>
              <w:rPr>
                <w:rFonts w:ascii="Arial" w:hAnsi="Arial" w:cs="Arial"/>
                <w:sz w:val="18"/>
                <w:szCs w:val="18"/>
              </w:rPr>
            </w:pPr>
            <w:r w:rsidRPr="00CD4F7D">
              <w:rPr>
                <w:rFonts w:ascii="Arial" w:hAnsi="Arial" w:cs="Arial"/>
                <w:sz w:val="18"/>
                <w:szCs w:val="18"/>
              </w:rPr>
              <w:t>podmioty lecznicze wykonujące działalność leczniczą,</w:t>
            </w:r>
          </w:p>
          <w:p w:rsidR="001F21BD" w:rsidRPr="00CD4F7D" w:rsidRDefault="001F21BD" w:rsidP="00C716BF">
            <w:pPr>
              <w:numPr>
                <w:ilvl w:val="0"/>
                <w:numId w:val="38"/>
              </w:numPr>
              <w:spacing w:before="60" w:after="60"/>
              <w:ind w:left="789" w:hanging="432"/>
              <w:jc w:val="both"/>
              <w:rPr>
                <w:rFonts w:ascii="Arial" w:hAnsi="Arial" w:cs="Arial"/>
                <w:sz w:val="18"/>
                <w:szCs w:val="18"/>
              </w:rPr>
            </w:pPr>
            <w:r w:rsidRPr="00CD4F7D">
              <w:rPr>
                <w:rFonts w:ascii="Arial" w:hAnsi="Arial" w:cs="Arial"/>
                <w:sz w:val="18"/>
                <w:szCs w:val="18"/>
              </w:rPr>
              <w:t>organizacje pozarządowe, których działalność statutowa dotyczy promocji i ochrony zdrowia.</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Szczegółowy opis, zakładany cel konkursu</w:t>
            </w:r>
          </w:p>
        </w:tc>
        <w:tc>
          <w:tcPr>
            <w:tcW w:w="3936" w:type="pct"/>
            <w:gridSpan w:val="12"/>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Nowotwory skóry stanowią jeden z najczęściej występujących nowotworów wśród ludzi rasy białej. Nowotwory skóry skutkują poważnymi następstwami zdrowotnymi, społecznymi i ekonomicznymi, nie tylko w skali jednostki, ale również społeczeństwa. Mają istotny wpływ na pogorszenie jakości życia chorego. Profilaktyka oraz wczesne wykrycie nowotworów skóry umożliwia szybkie wdrożenie właściwej terapii, co pozwala na osiągnięcie zadowalających skutków terapeutycznych. Choroba z kolei może przyczynić się do wykluczenia z rynku pracy. We wczesnym stadium choroby nowotwór ten charakteryzuje się wysokim odsetkiem wyleczeń. Kluczowa jest jednak wczesna diagnoza i szybkie usunięcie zmiany. W przypadku braku przerzutów interwencja chirurgiczna jest skuteczna u prawie 90% pacjentów. Dane epidemiologiczne dotyczące występowania nowotworów skóry wskazują na dużą dynamikę wzrostu liczby zachorowań. W latach 1982 – 2002 liczba zachorowań w Polsce zwiększyła się prawie 3-krotnie. Według KRN w województwie zachodniopomorskim czerniak stanowił 1,6% zachorowań (53 przypadki) na nowotwory złośliwe wśród mężczyzn w 2014 r. W grupie kobiet odnotowano 83 przypadki czerniaka. Współczynnik surowy zachorowalności na czerniaka (na 100 tys. mieszkańców) dla obu płci wyniósł 7,92. Inne nowotwory złośliwe skóry rozpoznano u 351 mężczyzn oraz u 408 kobiet w Regionie (odpowiednio dla ogółu: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44,18,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20,82). Zarejestrowano 18 zgonów wśród mężczyzn i 22 zgony wśród kobiet z powodu czerniaka (dla obu płci: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2,33, </w:t>
            </w:r>
            <w:proofErr w:type="spellStart"/>
            <w:r w:rsidRPr="00CD4F7D">
              <w:rPr>
                <w:rFonts w:ascii="Arial" w:hAnsi="Arial" w:cs="Arial"/>
                <w:sz w:val="18"/>
                <w:szCs w:val="18"/>
              </w:rPr>
              <w:t>wsp</w:t>
            </w:r>
            <w:proofErr w:type="spellEnd"/>
            <w:r w:rsidRPr="00CD4F7D">
              <w:rPr>
                <w:rFonts w:ascii="Arial" w:hAnsi="Arial" w:cs="Arial"/>
                <w:sz w:val="18"/>
                <w:szCs w:val="18"/>
              </w:rPr>
              <w:t xml:space="preserve">. standaryzowany 1,32). Inne nowotwory złośliwe skóry były przyczyną zgonu 6 mężczyzn i 5 kobiet (dla obu płci: </w:t>
            </w:r>
            <w:proofErr w:type="spellStart"/>
            <w:r w:rsidRPr="00CD4F7D">
              <w:rPr>
                <w:rFonts w:ascii="Arial" w:hAnsi="Arial" w:cs="Arial"/>
                <w:sz w:val="18"/>
                <w:szCs w:val="18"/>
              </w:rPr>
              <w:t>wsp</w:t>
            </w:r>
            <w:proofErr w:type="spellEnd"/>
            <w:r w:rsidRPr="00CD4F7D">
              <w:rPr>
                <w:rFonts w:ascii="Arial" w:hAnsi="Arial" w:cs="Arial"/>
                <w:sz w:val="18"/>
                <w:szCs w:val="18"/>
              </w:rPr>
              <w:t xml:space="preserve">. surowy 0,64, </w:t>
            </w:r>
            <w:proofErr w:type="spellStart"/>
            <w:r w:rsidRPr="00CD4F7D">
              <w:rPr>
                <w:rFonts w:ascii="Arial" w:hAnsi="Arial" w:cs="Arial"/>
                <w:sz w:val="18"/>
                <w:szCs w:val="18"/>
              </w:rPr>
              <w:t>wsp</w:t>
            </w:r>
            <w:proofErr w:type="spellEnd"/>
            <w:r w:rsidRPr="00CD4F7D">
              <w:rPr>
                <w:rFonts w:ascii="Arial" w:hAnsi="Arial" w:cs="Arial"/>
                <w:sz w:val="18"/>
                <w:szCs w:val="18"/>
              </w:rPr>
              <w:t>. standaryzowany 0,26). Specyfika woj zachodniopomorskiego polega na tym, że problem zdrowotny jest powodowany czynnikami środowiskowymi - długi pas nadmorski przyczynia się do zwiększonej ekspozycji na słońce mieszkańców województwa i w związku z tym zwiększa ryzyko zachorowania na nowotwory skóry. Ze względu na wzrastającą liczbę zachorowań na nowotwory skóry oraz znaczenia ich wczesnego wykrywania uzasadnione są działania edukacyjne mające na celu zwiększenie świadomości społecznej w zakresie profilaktyki nowotworów skóry, a co za tym idzie również zwiększenie wczesnej zgłaszalności na badania profilaktyczne.</w:t>
            </w:r>
          </w:p>
          <w:p w:rsidR="001F21BD" w:rsidRPr="00CD4F7D" w:rsidRDefault="001F21BD" w:rsidP="001F21BD">
            <w:pPr>
              <w:jc w:val="both"/>
              <w:rPr>
                <w:rFonts w:ascii="Arial" w:hAnsi="Arial" w:cs="Arial"/>
                <w:sz w:val="18"/>
                <w:szCs w:val="18"/>
              </w:rPr>
            </w:pPr>
            <w:r w:rsidRPr="00CD4F7D">
              <w:rPr>
                <w:rFonts w:ascii="Arial" w:hAnsi="Arial" w:cs="Arial"/>
                <w:sz w:val="18"/>
                <w:szCs w:val="18"/>
              </w:rPr>
              <w:t>Proponowany program polityki zdrowotnej dotyczy profilaktyki i wczesnego wykrywania nowotworów skóry. Wpisuje się zatem w priorytet zdrowotny uwzględniony w Rozporządzeniu Ministra Zdrowia z dn. 21 sierpnia 2009 r. (</w:t>
            </w:r>
            <w:proofErr w:type="spellStart"/>
            <w:r w:rsidRPr="00CD4F7D">
              <w:rPr>
                <w:rFonts w:ascii="Arial" w:hAnsi="Arial" w:cs="Arial"/>
                <w:sz w:val="18"/>
                <w:szCs w:val="18"/>
              </w:rPr>
              <w:t>Dz.U</w:t>
            </w:r>
            <w:proofErr w:type="spellEnd"/>
            <w:r w:rsidRPr="00CD4F7D">
              <w:rPr>
                <w:rFonts w:ascii="Arial" w:hAnsi="Arial" w:cs="Arial"/>
                <w:sz w:val="18"/>
                <w:szCs w:val="18"/>
              </w:rPr>
              <w:t>. 2009, Nr 137, poz. 1126): „zmniejszenie zachorowalności i przedwczesnej umieralności z powodu nowotworów złośliwych”.</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Specyficzne dla konkursu kryteria wyboru projektów</w:t>
            </w:r>
          </w:p>
        </w:tc>
        <w:tc>
          <w:tcPr>
            <w:tcW w:w="3936" w:type="pct"/>
            <w:gridSpan w:val="12"/>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Kryteria dopuszczalności</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vAlign w:val="center"/>
          </w:tcPr>
          <w:p w:rsidR="001F21BD" w:rsidRPr="00CD4F7D" w:rsidRDefault="001F21BD" w:rsidP="00C716BF">
            <w:pPr>
              <w:numPr>
                <w:ilvl w:val="0"/>
                <w:numId w:val="70"/>
              </w:numPr>
              <w:spacing w:before="40" w:after="40"/>
              <w:ind w:left="357" w:hanging="357"/>
              <w:jc w:val="both"/>
              <w:rPr>
                <w:rFonts w:ascii="Arial" w:hAnsi="Arial" w:cs="Arial"/>
                <w:sz w:val="18"/>
                <w:szCs w:val="18"/>
              </w:rPr>
            </w:pPr>
            <w:r w:rsidRPr="00CD4F7D">
              <w:rPr>
                <w:rFonts w:ascii="Arial" w:hAnsi="Arial" w:cs="Arial"/>
                <w:sz w:val="18"/>
                <w:szCs w:val="18"/>
              </w:rPr>
              <w:t>Jeden podmiot może wystąpić w ramach konkursu – jako wnioskodawca albo partner nie więcej niż 1 raz we wniosku o dofinansowanie.</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to stwarza możliwość objęcia wsparciem większej liczby beneficjentów, a także wyboru najlepszych projektów, które odpowiadają na potrzeby regionu.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ind w:left="340" w:hanging="340"/>
              <w:jc w:val="both"/>
              <w:rPr>
                <w:rFonts w:ascii="Arial" w:hAnsi="Arial" w:cs="Arial"/>
                <w:sz w:val="18"/>
                <w:szCs w:val="18"/>
              </w:rPr>
            </w:pPr>
            <w:r w:rsidRPr="00CD4F7D">
              <w:rPr>
                <w:rFonts w:ascii="Arial" w:hAnsi="Arial" w:cs="Arial"/>
                <w:sz w:val="18"/>
                <w:szCs w:val="18"/>
              </w:rPr>
              <w:t>Grupa docelowa jest zgodna z RPZ „Profilaktyka i wczesne wykrywanie nowotworów skóry” który jest załącznikiem do Regulaminu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zapewni, że projekty skierowane zostaną do grupy docelowej zgodnej z programem zdrowotnym.</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spacing w:before="120" w:after="120"/>
              <w:ind w:left="340" w:hanging="338"/>
              <w:jc w:val="both"/>
              <w:rPr>
                <w:rFonts w:ascii="Arial" w:hAnsi="Arial" w:cs="Arial"/>
                <w:sz w:val="18"/>
                <w:szCs w:val="18"/>
              </w:rPr>
            </w:pPr>
            <w:r w:rsidRPr="00CD4F7D">
              <w:rPr>
                <w:rFonts w:ascii="Arial" w:hAnsi="Arial" w:cs="Arial"/>
                <w:sz w:val="18"/>
                <w:szCs w:val="18"/>
              </w:rPr>
              <w:t>Okres realizacji projektu nie przekracza 36 miesięcy.</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color w:val="auto"/>
                <w:sz w:val="18"/>
                <w:szCs w:val="18"/>
              </w:rPr>
              <w:t xml:space="preserve">Kryterium ma zapewnić zgodność realizacji projektu z Regionalnym Programem Zdrowotnym. </w:t>
            </w:r>
            <w:r w:rsidRPr="00CD4F7D">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wdrażanych projektów.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 oraz harmonogramu realizacji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ind w:left="265" w:hanging="265"/>
              <w:jc w:val="both"/>
              <w:rPr>
                <w:rFonts w:ascii="Arial" w:hAnsi="Arial" w:cs="Arial"/>
                <w:sz w:val="18"/>
                <w:szCs w:val="18"/>
              </w:rPr>
            </w:pPr>
            <w:r w:rsidRPr="00CD4F7D">
              <w:rPr>
                <w:rFonts w:ascii="Arial" w:hAnsi="Arial" w:cs="Arial"/>
                <w:sz w:val="18"/>
                <w:szCs w:val="18"/>
              </w:rPr>
              <w:t>W przypadku gdy projekt przewiduje udzielanie świadczeń opieki zdrowotnej projektodawcą  lub partnerem jest podmiot wykonujący działalność leczniczą, uprawniony do tego na mocy prawa powszechnie obowiązującego.</w:t>
            </w:r>
          </w:p>
        </w:tc>
      </w:tr>
      <w:tr w:rsidR="001F21BD" w:rsidRPr="00CD4F7D" w:rsidTr="001F21BD">
        <w:trPr>
          <w:cantSplit/>
          <w:trHeight w:val="2020"/>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1658" w:type="pct"/>
            <w:gridSpan w:val="6"/>
            <w:tcBorders>
              <w:top w:val="single" w:sz="6" w:space="0" w:color="auto"/>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będzie weryfikowane na podstawie treści wniosku o dofinansowanie projektu. </w:t>
            </w:r>
            <w:r w:rsidRPr="00CD4F7D">
              <w:rPr>
                <w:rFonts w:ascii="Arial" w:hAnsi="Arial" w:cs="Arial"/>
                <w:sz w:val="18"/>
                <w:szCs w:val="18"/>
              </w:rPr>
              <w:t>oraz danych zawartych w rejestrze podmiotów wykonujących działalność leczniczą znajdującym się na stronie www.rpwdl.csioz.gov.pl</w:t>
            </w:r>
          </w:p>
        </w:tc>
        <w:tc>
          <w:tcPr>
            <w:tcW w:w="843" w:type="pct"/>
            <w:gridSpan w:val="3"/>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spacing w:before="40" w:after="40"/>
              <w:ind w:left="406" w:hanging="406"/>
              <w:jc w:val="both"/>
              <w:rPr>
                <w:rFonts w:ascii="Arial" w:hAnsi="Arial" w:cs="Arial"/>
                <w:sz w:val="18"/>
                <w:szCs w:val="18"/>
              </w:rPr>
            </w:pPr>
            <w:r w:rsidRPr="00CD4F7D">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2A4132" w:rsidRDefault="001F21BD" w:rsidP="00C716BF">
            <w:pPr>
              <w:pStyle w:val="Akapitzlist"/>
              <w:numPr>
                <w:ilvl w:val="0"/>
                <w:numId w:val="70"/>
              </w:numPr>
              <w:spacing w:before="40" w:after="40"/>
              <w:ind w:left="265" w:hanging="284"/>
              <w:jc w:val="both"/>
              <w:rPr>
                <w:rFonts w:ascii="Arial" w:hAnsi="Arial" w:cs="Arial"/>
                <w:sz w:val="18"/>
                <w:szCs w:val="18"/>
              </w:rPr>
            </w:pPr>
            <w:r w:rsidRPr="00CD4F7D">
              <w:rPr>
                <w:rFonts w:ascii="Arial" w:hAnsi="Arial" w:cs="Arial"/>
                <w:sz w:val="18"/>
                <w:szCs w:val="18"/>
              </w:rPr>
              <w:t xml:space="preserve">Działania </w:t>
            </w:r>
            <w:r>
              <w:rPr>
                <w:rFonts w:ascii="Arial" w:hAnsi="Arial" w:cs="Arial"/>
                <w:sz w:val="18"/>
                <w:szCs w:val="18"/>
              </w:rPr>
              <w:t xml:space="preserve">realizowane </w:t>
            </w:r>
            <w:r w:rsidRPr="00CD4F7D">
              <w:rPr>
                <w:rFonts w:ascii="Arial" w:hAnsi="Arial" w:cs="Arial"/>
                <w:sz w:val="18"/>
                <w:szCs w:val="18"/>
              </w:rPr>
              <w:t xml:space="preserve">w projekcie </w:t>
            </w:r>
            <w:r w:rsidR="00626E27">
              <w:rPr>
                <w:rFonts w:ascii="Arial" w:hAnsi="Arial" w:cs="Arial"/>
                <w:sz w:val="18"/>
                <w:szCs w:val="18"/>
              </w:rPr>
              <w:t>przez projektod</w:t>
            </w:r>
            <w:r>
              <w:rPr>
                <w:rFonts w:ascii="Arial" w:hAnsi="Arial" w:cs="Arial"/>
                <w:sz w:val="18"/>
                <w:szCs w:val="18"/>
              </w:rPr>
              <w:t xml:space="preserve">awcę oraz ewentualnych partnerów </w:t>
            </w:r>
            <w:r w:rsidRPr="00CD4F7D">
              <w:rPr>
                <w:rFonts w:ascii="Arial" w:hAnsi="Arial" w:cs="Arial"/>
                <w:sz w:val="18"/>
                <w:szCs w:val="18"/>
              </w:rPr>
              <w:t xml:space="preserve">są zgodne z </w:t>
            </w:r>
            <w:r>
              <w:rPr>
                <w:rFonts w:ascii="Arial" w:hAnsi="Arial" w:cs="Arial"/>
                <w:sz w:val="18"/>
                <w:szCs w:val="18"/>
              </w:rPr>
              <w:t>zakresem</w:t>
            </w:r>
            <w:r w:rsidRPr="00CD4F7D">
              <w:rPr>
                <w:rFonts w:ascii="Arial" w:hAnsi="Arial" w:cs="Arial"/>
                <w:sz w:val="18"/>
                <w:szCs w:val="18"/>
              </w:rPr>
              <w:t xml:space="preserve"> RPZ „Profilaktyka i wczesne wykrywanie nowotworów skóry”</w:t>
            </w:r>
            <w:r>
              <w:rPr>
                <w:rFonts w:ascii="Arial" w:hAnsi="Arial" w:cs="Arial"/>
                <w:sz w:val="18"/>
                <w:szCs w:val="18"/>
              </w:rPr>
              <w:t>,</w:t>
            </w:r>
            <w:r w:rsidRPr="00CD4F7D">
              <w:rPr>
                <w:rFonts w:ascii="Arial" w:hAnsi="Arial" w:cs="Arial"/>
                <w:sz w:val="18"/>
                <w:szCs w:val="18"/>
              </w:rPr>
              <w:t xml:space="preserve"> który jest załącznikiem do Regulaminu Konkursu</w:t>
            </w:r>
            <w:r>
              <w:rPr>
                <w:rFonts w:ascii="Arial" w:hAnsi="Arial" w:cs="Arial"/>
                <w:sz w:val="18"/>
                <w:szCs w:val="18"/>
              </w:rPr>
              <w:t>.</w:t>
            </w:r>
          </w:p>
          <w:p w:rsidR="001F21BD" w:rsidRPr="00CD4F7D" w:rsidRDefault="001F21BD" w:rsidP="001F21BD">
            <w:pPr>
              <w:pStyle w:val="Akapitzlist"/>
              <w:ind w:left="720"/>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w:t>
            </w:r>
            <w:r w:rsidR="0045439A">
              <w:rPr>
                <w:rFonts w:ascii="Arial" w:hAnsi="Arial" w:cs="Arial"/>
                <w:sz w:val="18"/>
                <w:szCs w:val="18"/>
              </w:rPr>
              <w:t>n</w:t>
            </w:r>
            <w:r w:rsidRPr="00CD4F7D">
              <w:rPr>
                <w:rFonts w:ascii="Arial" w:hAnsi="Arial" w:cs="Arial"/>
                <w:sz w:val="18"/>
                <w:szCs w:val="18"/>
              </w:rPr>
              <w:t>sowanie w części dotyczącej spełnienia kryterium  może być uzupełniana lub poprawiana w zakresie określonym w regulaminie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wdrożenie regionalnych programów zdrowotnych skoncentrowanych na chorobach negatywnie wpływających na rynek pracy, dedykowanych osobom wskazanym jako grupa docelowa w odpowiednim RPZ stanowiącym załącznik do Regulaminu Konkursu. Realizacja projektów skierowanych  wyłącznie  do mieszkańców województwa jest uzasadniona regionalnym charakterem   przewidzianego wsparcia.</w:t>
            </w:r>
          </w:p>
          <w:p w:rsidR="001F21BD" w:rsidRPr="00CD4F7D" w:rsidRDefault="001F21BD" w:rsidP="001F21BD">
            <w:pPr>
              <w:jc w:val="both"/>
              <w:rPr>
                <w:rFonts w:ascii="Arial" w:hAnsi="Arial" w:cs="Arial"/>
                <w:sz w:val="18"/>
                <w:szCs w:val="18"/>
              </w:rPr>
            </w:pPr>
          </w:p>
          <w:p w:rsidR="001F21BD" w:rsidRPr="00CD4F7D" w:rsidRDefault="001F21BD" w:rsidP="001F21BD">
            <w:pPr>
              <w:spacing w:before="40" w:after="4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363" w:hanging="363"/>
              <w:jc w:val="both"/>
              <w:rPr>
                <w:rFonts w:ascii="Arial" w:hAnsi="Arial" w:cs="Arial"/>
                <w:sz w:val="18"/>
                <w:szCs w:val="18"/>
              </w:rPr>
            </w:pPr>
            <w:r w:rsidRPr="00CD4F7D">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CD4F7D">
              <w:rPr>
                <w:rFonts w:ascii="Arial" w:hAnsi="Arial" w:cs="Arial"/>
                <w:sz w:val="18"/>
                <w:szCs w:val="18"/>
              </w:rPr>
              <w:t>AOTMiT</w:t>
            </w:r>
            <w:proofErr w:type="spellEnd"/>
            <w:r w:rsidRPr="00CD4F7D">
              <w:rPr>
                <w:rFonts w:ascii="Arial" w:hAnsi="Arial" w:cs="Arial"/>
                <w:sz w:val="18"/>
                <w:szCs w:val="18"/>
              </w:rPr>
              <w:t xml:space="preserve">) lub spełniły wszystkie warunki wskazane w warunkowej opinii </w:t>
            </w:r>
            <w:proofErr w:type="spellStart"/>
            <w:r w:rsidRPr="00CD4F7D">
              <w:rPr>
                <w:rFonts w:ascii="Arial" w:hAnsi="Arial" w:cs="Arial"/>
                <w:sz w:val="18"/>
                <w:szCs w:val="18"/>
              </w:rPr>
              <w:t>AOTMiT</w:t>
            </w:r>
            <w:proofErr w:type="spellEnd"/>
            <w:r w:rsidRPr="00CD4F7D">
              <w:rPr>
                <w:rFonts w:ascii="Arial" w:hAnsi="Arial" w:cs="Arial"/>
                <w:sz w:val="18"/>
                <w:szCs w:val="18"/>
              </w:rPr>
              <w:t>, stanowiące załącznik do dokumentacji konkursowej.</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296" w:hanging="284"/>
              <w:jc w:val="both"/>
              <w:rPr>
                <w:rFonts w:ascii="Arial" w:hAnsi="Arial" w:cs="Arial"/>
                <w:sz w:val="18"/>
                <w:szCs w:val="18"/>
              </w:rPr>
            </w:pPr>
            <w:r w:rsidRPr="00CD4F7D">
              <w:rPr>
                <w:rFonts w:ascii="Arial" w:hAnsi="Arial" w:cs="Arial"/>
                <w:sz w:val="18"/>
                <w:szCs w:val="18"/>
              </w:rPr>
              <w:t>Projektodawca wniesie wkład własny w wysokości nie mniejszej niż określona w Szczegółowym Opisie Osi Priorytetowych  Regionalnego Programu Operacyjnego  Województwa Zachodniopomorskiego  2014-2020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wprowadzono celem zaangażowania potencjału tak społecznego jak i finansowego projektodawcy/partnera na rzecz budowania trwałych efektów </w:t>
            </w:r>
            <w:r w:rsidRPr="00CD4F7D">
              <w:rPr>
                <w:rFonts w:ascii="Arial" w:hAnsi="Arial" w:cs="Arial"/>
                <w:sz w:val="18"/>
                <w:szCs w:val="18"/>
              </w:rPr>
              <w:br/>
              <w:t>w poszczególnych obszarach interwencji EFS poprzez zwiększenie partycypacji projektodawcy/partnera w budżecie projektu EFS w ramach wkładu własnego.</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Partycypacja projektodawcy/partnera </w:t>
            </w:r>
            <w:r w:rsidRPr="00CD4F7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zostanie zweryfikowane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FFFFFF" w:themeFill="background1"/>
            <w:vAlign w:val="center"/>
          </w:tcPr>
          <w:p w:rsidR="001F21BD" w:rsidRPr="00CD4F7D" w:rsidRDefault="001F21BD" w:rsidP="00C716BF">
            <w:pPr>
              <w:pStyle w:val="Akapitzlist"/>
              <w:numPr>
                <w:ilvl w:val="0"/>
                <w:numId w:val="42"/>
              </w:numPr>
              <w:ind w:left="364" w:hanging="364"/>
              <w:rPr>
                <w:rFonts w:ascii="Arial" w:hAnsi="Arial" w:cs="Arial"/>
                <w:sz w:val="18"/>
                <w:szCs w:val="18"/>
              </w:rPr>
            </w:pPr>
            <w:r w:rsidRPr="00CD4F7D">
              <w:rPr>
                <w:rFonts w:ascii="Arial" w:hAnsi="Arial" w:cs="Arial"/>
                <w:sz w:val="18"/>
                <w:szCs w:val="18"/>
              </w:rPr>
              <w:t>Projektodawca/Partner  nie  jest  realizatorem  analogicznego  programu  zdrowotnego  lub  programu polityki zdrowotnej realizowanego w ramach POWER.</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ma na celu zapewnienie demarkacji wsparcia pomiędzy POWER a RPO WZ. </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Kryteria premiujące</w:t>
            </w:r>
          </w:p>
        </w:tc>
      </w:tr>
      <w:tr w:rsidR="001F21BD" w:rsidRPr="00CD4F7D" w:rsidTr="001F21BD">
        <w:trPr>
          <w:cantSplit/>
          <w:trHeight w:val="1159"/>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spacing w:before="40" w:after="40"/>
              <w:ind w:left="403" w:hanging="283"/>
              <w:jc w:val="both"/>
              <w:rPr>
                <w:rFonts w:ascii="Arial" w:hAnsi="Arial" w:cs="Arial"/>
                <w:sz w:val="18"/>
                <w:szCs w:val="18"/>
              </w:rPr>
            </w:pPr>
            <w:r w:rsidRPr="00CD4F7D">
              <w:rPr>
                <w:rFonts w:ascii="Arial" w:hAnsi="Arial" w:cs="Arial"/>
                <w:sz w:val="18"/>
                <w:szCs w:val="18"/>
              </w:rPr>
              <w:t xml:space="preserve">Projektodawca od co najmniej 1 roku na dzień złożenia wniosku posiada siedzibę, </w:t>
            </w:r>
            <w:r w:rsidRPr="00CD4F7D">
              <w:rPr>
                <w:rFonts w:ascii="Arial" w:hAnsi="Arial" w:cs="Arial"/>
                <w:bCs/>
                <w:sz w:val="18"/>
                <w:szCs w:val="18"/>
              </w:rPr>
              <w:t>filię, delegaturę, oddział czy inną prawnie dozwoloną formę organizacyjną działalności podmiotu</w:t>
            </w:r>
            <w:r w:rsidRPr="00CD4F7D">
              <w:rPr>
                <w:rFonts w:ascii="Arial" w:hAnsi="Arial" w:cs="Arial"/>
                <w:sz w:val="18"/>
                <w:szCs w:val="18"/>
              </w:rPr>
              <w:t xml:space="preserve"> na terenie województwa zachodniopomorskiego.</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publicznej)złożonych wraz z wnioskiem. </w:t>
            </w: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1F21BD" w:rsidRPr="00CD4F7D" w:rsidRDefault="001F21BD" w:rsidP="001F21BD">
            <w:pPr>
              <w:spacing w:before="40" w:after="40"/>
              <w:jc w:val="both"/>
              <w:rPr>
                <w:rFonts w:ascii="Arial" w:hAnsi="Arial" w:cs="Arial"/>
                <w:sz w:val="18"/>
                <w:szCs w:val="18"/>
              </w:rPr>
            </w:pP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Del="00B942EA" w:rsidRDefault="001F21BD" w:rsidP="00C716BF">
            <w:pPr>
              <w:pStyle w:val="Default"/>
              <w:numPr>
                <w:ilvl w:val="0"/>
                <w:numId w:val="71"/>
              </w:numPr>
              <w:spacing w:before="20" w:after="20"/>
              <w:ind w:left="363" w:hanging="284"/>
              <w:jc w:val="both"/>
              <w:rPr>
                <w:rFonts w:ascii="Arial" w:hAnsi="Arial" w:cs="Arial"/>
                <w:sz w:val="18"/>
                <w:szCs w:val="18"/>
              </w:rPr>
            </w:pPr>
            <w:r w:rsidRPr="00CD4F7D">
              <w:rPr>
                <w:rFonts w:ascii="Arial" w:hAnsi="Arial" w:cs="Arial"/>
                <w:sz w:val="18"/>
                <w:szCs w:val="18"/>
              </w:rPr>
              <w:t xml:space="preserve">W ramach projektu realizowane jest wsparcie również w godzinach popołudniowych i wieczornych oraz w soboty.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 xml:space="preserve">Kryterium zapewni upowszechnienie badań oraz większą dostępność do wsparcia dla osób w wieku aktywności zawodowej w województwie zachodniopomorskim. </w:t>
            </w:r>
          </w:p>
          <w:p w:rsidR="001F21BD" w:rsidRPr="00CD4F7D" w:rsidDel="00B942EA" w:rsidRDefault="001F21BD" w:rsidP="001F21BD">
            <w:pPr>
              <w:pStyle w:val="Default"/>
              <w:spacing w:before="20" w:after="2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Akapitzlist"/>
              <w:numPr>
                <w:ilvl w:val="0"/>
                <w:numId w:val="71"/>
              </w:numPr>
              <w:ind w:left="363" w:hanging="284"/>
              <w:jc w:val="both"/>
              <w:rPr>
                <w:rFonts w:ascii="Arial" w:hAnsi="Arial" w:cs="Arial"/>
                <w:sz w:val="18"/>
                <w:szCs w:val="18"/>
              </w:rPr>
            </w:pPr>
            <w:r w:rsidRPr="00CD4F7D">
              <w:rPr>
                <w:rFonts w:ascii="Arial" w:hAnsi="Arial" w:cs="Arial"/>
                <w:sz w:val="18"/>
                <w:szCs w:val="18"/>
              </w:rPr>
              <w:t>Projektodawca lub partner posiada co najmniej 3-letnie doświadczenie w obszarze, w którym realizowany jest Regionalny Program Zdrowotny.</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Projektodawcy posiadający kilkuletnie doświadczenie w realizacji Działań zgodnych z tematyką programów zdrowotnych zapewnią wysoką jakość i skuteczność podejmowanych działań. </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ind w:left="394" w:hanging="283"/>
              <w:jc w:val="both"/>
              <w:rPr>
                <w:rFonts w:ascii="Arial" w:hAnsi="Arial" w:cs="Arial"/>
                <w:sz w:val="18"/>
                <w:szCs w:val="18"/>
              </w:rPr>
            </w:pPr>
            <w:r w:rsidRPr="00CD4F7D">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zgodne z rekomendacjami Komitetu Sterującego do spraw koordynacji interwencji EFSI w sektorze zdrowia (Uchwała nr 24/2016).</w:t>
            </w:r>
          </w:p>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FFFFFF" w:themeFill="background1"/>
            <w:vAlign w:val="center"/>
          </w:tcPr>
          <w:p w:rsidR="001F21BD" w:rsidRPr="00CD4F7D" w:rsidRDefault="001F21BD" w:rsidP="00C716BF">
            <w:pPr>
              <w:pStyle w:val="Akapitzlist"/>
              <w:numPr>
                <w:ilvl w:val="0"/>
                <w:numId w:val="43"/>
              </w:numPr>
              <w:ind w:left="364" w:hanging="284"/>
              <w:jc w:val="both"/>
              <w:rPr>
                <w:rFonts w:ascii="Arial" w:hAnsi="Arial" w:cs="Arial"/>
                <w:sz w:val="18"/>
                <w:szCs w:val="18"/>
              </w:rPr>
            </w:pPr>
            <w:r w:rsidRPr="00CD4F7D">
              <w:rPr>
                <w:rFonts w:ascii="Arial" w:hAnsi="Arial" w:cs="Arial"/>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shd w:val="clear" w:color="auto" w:fill="CCFFCC"/>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promować partnerstwa z doświadczonymi organizacjami pozarządowymi w celu zapewnienia wysokiej jakości i kompleksowości udzielanego wsparcia.</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tcBorders>
              <w:bottom w:val="single" w:sz="6" w:space="0" w:color="auto"/>
            </w:tcBorders>
            <w:vAlign w:val="center"/>
          </w:tcPr>
          <w:p w:rsidR="001F21BD" w:rsidRPr="00CD4F7D" w:rsidRDefault="001F21BD" w:rsidP="001F21BD">
            <w:pPr>
              <w:jc w:val="both"/>
              <w:rPr>
                <w:rFonts w:ascii="Arial" w:hAnsi="Arial" w:cs="Arial"/>
                <w:sz w:val="18"/>
                <w:szCs w:val="18"/>
              </w:rPr>
            </w:pPr>
            <w:proofErr w:type="spellStart"/>
            <w:r w:rsidRPr="00CD4F7D">
              <w:rPr>
                <w:rFonts w:ascii="Arial" w:hAnsi="Arial" w:cs="Arial"/>
                <w:sz w:val="18"/>
                <w:szCs w:val="18"/>
              </w:rPr>
              <w:t>Kwalifikowalność</w:t>
            </w:r>
            <w:proofErr w:type="spellEnd"/>
            <w:r w:rsidRPr="00CD4F7D">
              <w:rPr>
                <w:rFonts w:ascii="Arial" w:hAnsi="Arial" w:cs="Arial"/>
                <w:sz w:val="18"/>
                <w:szCs w:val="18"/>
              </w:rPr>
              <w:t xml:space="preserve"> wydatków</w:t>
            </w:r>
          </w:p>
        </w:tc>
        <w:tc>
          <w:tcPr>
            <w:tcW w:w="3936" w:type="pct"/>
            <w:gridSpan w:val="12"/>
            <w:tcBorders>
              <w:top w:val="single" w:sz="6" w:space="0" w:color="auto"/>
              <w:bottom w:val="single" w:sz="6" w:space="0" w:color="auto"/>
            </w:tcBorders>
            <w:shd w:val="clear" w:color="auto" w:fill="auto"/>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Zgodnie z </w:t>
            </w:r>
            <w:r w:rsidRPr="00CD4F7D">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CD4F7D">
              <w:rPr>
                <w:rFonts w:ascii="Arial" w:hAnsi="Arial" w:cs="Arial"/>
                <w:sz w:val="18"/>
                <w:szCs w:val="18"/>
              </w:rPr>
              <w:t>.</w:t>
            </w:r>
          </w:p>
        </w:tc>
      </w:tr>
      <w:tr w:rsidR="001F21BD" w:rsidRPr="00CD4F7D" w:rsidTr="001F21BD">
        <w:trPr>
          <w:cantSplit/>
        </w:trPr>
        <w:tc>
          <w:tcPr>
            <w:tcW w:w="5000" w:type="pct"/>
            <w:gridSpan w:val="1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Wskaźniki produktu i rezultatu planowane do osiągnięcia w ramach konkursu</w:t>
            </w:r>
          </w:p>
        </w:tc>
      </w:tr>
      <w:tr w:rsidR="001F21BD" w:rsidRPr="00CD4F7D" w:rsidTr="001F21BD">
        <w:trPr>
          <w:cantSplit/>
          <w:trHeight w:val="236"/>
        </w:trPr>
        <w:tc>
          <w:tcPr>
            <w:tcW w:w="1064" w:type="pct"/>
            <w:gridSpan w:val="2"/>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Nazwa wskaźnika</w:t>
            </w:r>
          </w:p>
        </w:tc>
        <w:tc>
          <w:tcPr>
            <w:tcW w:w="977" w:type="pct"/>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Jednostka</w:t>
            </w:r>
          </w:p>
        </w:tc>
        <w:tc>
          <w:tcPr>
            <w:tcW w:w="1658" w:type="pct"/>
            <w:gridSpan w:val="6"/>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 wskaźnika planowana do osiągnięcia w ramach konkursu w podziale na lata</w:t>
            </w:r>
          </w:p>
        </w:tc>
        <w:tc>
          <w:tcPr>
            <w:tcW w:w="1301" w:type="pct"/>
            <w:gridSpan w:val="5"/>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Wskaźnik realizujący ramy wykonania</w:t>
            </w:r>
          </w:p>
          <w:p w:rsidR="001F21BD" w:rsidRPr="00CD4F7D" w:rsidRDefault="001F21BD" w:rsidP="001F21BD">
            <w:pPr>
              <w:jc w:val="center"/>
              <w:rPr>
                <w:rFonts w:ascii="Arial" w:hAnsi="Arial" w:cs="Arial"/>
                <w:sz w:val="18"/>
                <w:szCs w:val="18"/>
              </w:rPr>
            </w:pPr>
            <w:r w:rsidRPr="00CD4F7D">
              <w:rPr>
                <w:rFonts w:ascii="Arial" w:hAnsi="Arial" w:cs="Arial"/>
                <w:sz w:val="18"/>
                <w:szCs w:val="18"/>
              </w:rPr>
              <w:t>T/N</w:t>
            </w:r>
          </w:p>
        </w:tc>
      </w:tr>
      <w:tr w:rsidR="001F21BD" w:rsidRPr="00CD4F7D" w:rsidTr="001F21BD">
        <w:trPr>
          <w:cantSplit/>
          <w:trHeight w:val="236"/>
        </w:trPr>
        <w:tc>
          <w:tcPr>
            <w:tcW w:w="1064" w:type="pct"/>
            <w:gridSpan w:val="2"/>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977" w:type="pct"/>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654" w:type="pct"/>
            <w:gridSpan w:val="2"/>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Rok</w:t>
            </w:r>
          </w:p>
        </w:tc>
        <w:tc>
          <w:tcPr>
            <w:tcW w:w="1004" w:type="pct"/>
            <w:gridSpan w:val="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w:t>
            </w:r>
          </w:p>
        </w:tc>
        <w:tc>
          <w:tcPr>
            <w:tcW w:w="1301" w:type="pct"/>
            <w:gridSpan w:val="5"/>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r>
      <w:tr w:rsidR="001F21BD" w:rsidRPr="00CD4F7D" w:rsidTr="001F21BD">
        <w:trPr>
          <w:cantSplit/>
          <w:trHeight w:val="978"/>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które dzięki interwencji EFS zgłosiły się na badanie profilaktyczne</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60%</w:t>
            </w:r>
          </w:p>
        </w:tc>
        <w:tc>
          <w:tcPr>
            <w:tcW w:w="1301" w:type="pct"/>
            <w:gridSpan w:val="5"/>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w:t>
            </w:r>
          </w:p>
        </w:tc>
      </w:tr>
      <w:tr w:rsidR="001F21BD" w:rsidRPr="00862E90" w:rsidTr="001F21BD">
        <w:trPr>
          <w:cantSplit/>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objętych programem profilaktycznym dzięki EFS</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1500</w:t>
            </w:r>
          </w:p>
        </w:tc>
        <w:tc>
          <w:tcPr>
            <w:tcW w:w="1301" w:type="pct"/>
            <w:gridSpan w:val="5"/>
            <w:tcBorders>
              <w:top w:val="single" w:sz="6" w:space="0" w:color="auto"/>
              <w:bottom w:val="single" w:sz="6" w:space="0" w:color="auto"/>
            </w:tcBorders>
            <w:shd w:val="clear" w:color="auto" w:fill="FFFFFF" w:themeFill="background1"/>
            <w:vAlign w:val="center"/>
          </w:tcPr>
          <w:p w:rsidR="001F21BD" w:rsidRPr="00862E90" w:rsidRDefault="001F21BD" w:rsidP="001F21BD">
            <w:pPr>
              <w:jc w:val="center"/>
              <w:rPr>
                <w:rFonts w:ascii="Arial" w:hAnsi="Arial" w:cs="Arial"/>
                <w:sz w:val="18"/>
                <w:szCs w:val="18"/>
              </w:rPr>
            </w:pPr>
            <w:r w:rsidRPr="00CD4F7D">
              <w:rPr>
                <w:rFonts w:ascii="Arial" w:hAnsi="Arial" w:cs="Arial"/>
                <w:sz w:val="18"/>
                <w:szCs w:val="18"/>
              </w:rPr>
              <w:t>N</w:t>
            </w:r>
          </w:p>
        </w:tc>
      </w:tr>
    </w:tbl>
    <w:p w:rsidR="001F21BD" w:rsidRPr="00862E90" w:rsidRDefault="001F21BD" w:rsidP="001F21BD">
      <w:pPr>
        <w:spacing w:after="200" w:line="276" w:lineRule="auto"/>
        <w:contextualSpacing/>
        <w:jc w:val="both"/>
        <w:rPr>
          <w:rFonts w:ascii="Arial" w:hAnsi="Arial" w:cs="Arial"/>
          <w:sz w:val="18"/>
          <w:szCs w:val="18"/>
        </w:rPr>
      </w:pPr>
    </w:p>
    <w:p w:rsidR="001F21BD" w:rsidRPr="00862E90" w:rsidRDefault="001F21BD" w:rsidP="001F21BD">
      <w:pPr>
        <w:spacing w:after="200" w:line="276" w:lineRule="auto"/>
        <w:contextualSpacing/>
        <w:jc w:val="both"/>
        <w:rPr>
          <w:rFonts w:ascii="Arial" w:hAnsi="Arial" w:cs="Arial"/>
          <w:b/>
          <w:sz w:val="18"/>
          <w:szCs w:val="18"/>
        </w:rPr>
      </w:pPr>
    </w:p>
    <w:p w:rsidR="001F21BD" w:rsidRPr="00862E90" w:rsidRDefault="001F21BD" w:rsidP="001F21BD">
      <w:pPr>
        <w:jc w:val="both"/>
        <w:rPr>
          <w:rFonts w:ascii="Arial" w:hAnsi="Arial" w:cs="Arial"/>
          <w:sz w:val="18"/>
          <w:szCs w:val="18"/>
        </w:rPr>
      </w:pPr>
    </w:p>
    <w:p w:rsidR="00210F36" w:rsidRDefault="00210F36" w:rsidP="00210F36"/>
    <w:p w:rsidR="008B7274" w:rsidRDefault="008B7274" w:rsidP="00210F36"/>
    <w:p w:rsidR="008B7274" w:rsidRDefault="008B7274" w:rsidP="00210F36"/>
    <w:p w:rsidR="008B7274" w:rsidRDefault="008B7274" w:rsidP="00210F36"/>
    <w:p w:rsidR="00512C26" w:rsidRDefault="001F21BD" w:rsidP="00D31799">
      <w:pPr>
        <w:spacing w:after="200" w:line="276" w:lineRule="auto"/>
      </w:pPr>
      <w:r>
        <w:br w:type="page"/>
      </w:r>
    </w:p>
    <w:p w:rsidR="00F15064" w:rsidRPr="00D70502" w:rsidRDefault="00F15064" w:rsidP="00F15064">
      <w:pPr>
        <w:jc w:val="center"/>
        <w:rPr>
          <w:rFonts w:ascii="Arial" w:hAnsi="Arial" w:cs="Arial"/>
          <w:b/>
          <w:sz w:val="40"/>
          <w:szCs w:val="40"/>
        </w:rPr>
      </w:pPr>
      <w:r w:rsidRPr="00D70502">
        <w:rPr>
          <w:rFonts w:ascii="Arial" w:hAnsi="Arial" w:cs="Arial"/>
          <w:b/>
          <w:sz w:val="40"/>
          <w:szCs w:val="40"/>
        </w:rPr>
        <w:lastRenderedPageBreak/>
        <w:t>Plan działania na rok 2020</w:t>
      </w:r>
    </w:p>
    <w:p w:rsidR="00F15064" w:rsidRPr="00D70502" w:rsidRDefault="00F15064" w:rsidP="00F15064">
      <w:pPr>
        <w:jc w:val="center"/>
        <w:rPr>
          <w:rFonts w:ascii="Arial" w:hAnsi="Arial" w:cs="Arial"/>
          <w:b/>
          <w:sz w:val="28"/>
          <w:szCs w:val="28"/>
        </w:rPr>
      </w:pPr>
    </w:p>
    <w:p w:rsidR="00F15064" w:rsidRPr="00D70502" w:rsidRDefault="00F15064" w:rsidP="00F15064">
      <w:pPr>
        <w:jc w:val="center"/>
        <w:rPr>
          <w:rFonts w:ascii="Arial" w:hAnsi="Arial" w:cs="Arial"/>
          <w:b/>
          <w:spacing w:val="20"/>
        </w:rPr>
      </w:pPr>
      <w:r w:rsidRPr="00D70502">
        <w:rPr>
          <w:rFonts w:ascii="Arial" w:hAnsi="Arial" w:cs="Arial"/>
          <w:b/>
          <w:spacing w:val="20"/>
        </w:rPr>
        <w:t xml:space="preserve">REGIONALNY PROGRAM OPERACYJNY </w:t>
      </w:r>
      <w:r w:rsidRPr="00D70502">
        <w:rPr>
          <w:rFonts w:ascii="Arial" w:hAnsi="Arial" w:cs="Arial"/>
          <w:b/>
          <w:spacing w:val="20"/>
        </w:rPr>
        <w:br/>
        <w:t>WOJEWÓDZTWA ZACHODNIOPOMORSKIEGO</w:t>
      </w:r>
    </w:p>
    <w:p w:rsidR="00F15064" w:rsidRPr="00D70502" w:rsidRDefault="00F15064" w:rsidP="00F15064">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F15064" w:rsidRPr="00D70502" w:rsidTr="00784EFF">
        <w:trPr>
          <w:trHeight w:val="362"/>
        </w:trPr>
        <w:tc>
          <w:tcPr>
            <w:tcW w:w="10315" w:type="dxa"/>
            <w:gridSpan w:val="6"/>
            <w:shd w:val="clear" w:color="auto" w:fill="D9D9D9"/>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F15064" w:rsidRPr="00D70502" w:rsidTr="00784EFF">
        <w:trPr>
          <w:trHeight w:val="511"/>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VI Rynek pracy</w:t>
            </w:r>
          </w:p>
        </w:tc>
      </w:tr>
      <w:tr w:rsidR="00F15064" w:rsidRPr="00D70502" w:rsidTr="00784EFF">
        <w:trPr>
          <w:trHeight w:val="519"/>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Wojewódzki Urząd Pracy w Szczecinie</w:t>
            </w:r>
          </w:p>
        </w:tc>
      </w:tr>
      <w:tr w:rsidR="00F15064" w:rsidRPr="00D70502" w:rsidTr="00784EFF">
        <w:trPr>
          <w:trHeight w:val="348"/>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F15064" w:rsidRPr="00D70502" w:rsidTr="00784EFF">
        <w:trPr>
          <w:trHeight w:val="358"/>
        </w:trPr>
        <w:tc>
          <w:tcPr>
            <w:tcW w:w="3034" w:type="dxa"/>
            <w:tcBorders>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42 56 103</w:t>
            </w:r>
          </w:p>
        </w:tc>
      </w:tr>
      <w:tr w:rsidR="00F15064" w:rsidRPr="00D70502" w:rsidTr="00784EFF">
        <w:trPr>
          <w:trHeight w:val="354"/>
        </w:trPr>
        <w:tc>
          <w:tcPr>
            <w:tcW w:w="3034" w:type="dxa"/>
            <w:tcBorders>
              <w:top w:val="single" w:sz="2" w:space="0" w:color="auto"/>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sekretariat@wup.pl</w:t>
            </w:r>
          </w:p>
        </w:tc>
      </w:tr>
      <w:tr w:rsidR="00F15064" w:rsidRPr="00C862F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15064" w:rsidRPr="00D70502" w:rsidRDefault="00F15064" w:rsidP="00784EFF">
            <w:pPr>
              <w:jc w:val="center"/>
              <w:rPr>
                <w:rFonts w:ascii="Arial" w:hAnsi="Arial" w:cs="Arial"/>
                <w:sz w:val="18"/>
                <w:szCs w:val="18"/>
                <w:lang w:val="en-US"/>
              </w:rPr>
            </w:pPr>
            <w:proofErr w:type="spellStart"/>
            <w:r w:rsidRPr="00D70502">
              <w:rPr>
                <w:rFonts w:ascii="Arial" w:hAnsi="Arial" w:cs="Arial"/>
                <w:sz w:val="18"/>
                <w:szCs w:val="18"/>
                <w:lang w:val="en-US"/>
              </w:rPr>
              <w:t>Milena</w:t>
            </w:r>
            <w:proofErr w:type="spellEnd"/>
            <w:r w:rsidRPr="00D70502">
              <w:rPr>
                <w:rFonts w:ascii="Arial" w:hAnsi="Arial" w:cs="Arial"/>
                <w:sz w:val="18"/>
                <w:szCs w:val="18"/>
                <w:lang w:val="en-US"/>
              </w:rPr>
              <w:t xml:space="preserve"> </w:t>
            </w:r>
            <w:proofErr w:type="spellStart"/>
            <w:r w:rsidRPr="00D70502">
              <w:rPr>
                <w:rFonts w:ascii="Arial" w:hAnsi="Arial" w:cs="Arial"/>
                <w:sz w:val="18"/>
                <w:szCs w:val="18"/>
                <w:lang w:val="en-US"/>
              </w:rPr>
              <w:t>Jerchewicz</w:t>
            </w:r>
            <w:proofErr w:type="spellEnd"/>
            <w:r w:rsidRPr="00D70502">
              <w:rPr>
                <w:rFonts w:ascii="Arial" w:hAnsi="Arial" w:cs="Arial"/>
                <w:sz w:val="18"/>
                <w:szCs w:val="18"/>
                <w:lang w:val="en-US"/>
              </w:rPr>
              <w:t>-Rom</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tel. 91-42-56-173</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e-mail: milena_jerchewicz-rom@wup.pl</w:t>
            </w:r>
          </w:p>
        </w:tc>
      </w:tr>
    </w:tbl>
    <w:p w:rsidR="00F15064" w:rsidRPr="00D70502" w:rsidRDefault="00F15064" w:rsidP="00F15064">
      <w:pPr>
        <w:jc w:val="both"/>
        <w:rPr>
          <w:rFonts w:ascii="Arial" w:hAnsi="Arial" w:cs="Arial"/>
          <w:b/>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jc w:val="both"/>
        <w:rPr>
          <w:rFonts w:ascii="Arial" w:hAnsi="Arial" w:cs="Arial"/>
          <w:sz w:val="18"/>
          <w:szCs w:val="18"/>
          <w:lang w:val="en-US"/>
        </w:rPr>
      </w:pPr>
    </w:p>
    <w:p w:rsidR="00F15064" w:rsidRPr="00D70502" w:rsidRDefault="00F15064" w:rsidP="00F15064">
      <w:pPr>
        <w:pBdr>
          <w:between w:val="single" w:sz="4" w:space="1" w:color="auto"/>
        </w:pBdr>
        <w:tabs>
          <w:tab w:val="left" w:pos="5850"/>
        </w:tabs>
        <w:jc w:val="both"/>
        <w:rPr>
          <w:rFonts w:ascii="Arial" w:hAnsi="Arial" w:cs="Arial"/>
          <w:b/>
          <w:sz w:val="18"/>
          <w:szCs w:val="18"/>
          <w:lang w:val="en-US"/>
        </w:rPr>
      </w:pPr>
      <w:r w:rsidRPr="00D70502">
        <w:rPr>
          <w:rFonts w:ascii="Arial" w:hAnsi="Arial" w:cs="Arial"/>
          <w:sz w:val="18"/>
          <w:szCs w:val="18"/>
          <w:lang w:val="en-US"/>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30"/>
      </w:tblGrid>
      <w:tr w:rsidR="00F15064" w:rsidRPr="00D70502" w:rsidTr="00784EFF">
        <w:trPr>
          <w:trHeight w:val="362"/>
        </w:trPr>
        <w:tc>
          <w:tcPr>
            <w:tcW w:w="9730" w:type="dxa"/>
            <w:shd w:val="clear" w:color="auto" w:fill="E77B39"/>
            <w:vAlign w:val="center"/>
          </w:tcPr>
          <w:p w:rsidR="00F15064" w:rsidRPr="007F51AA" w:rsidRDefault="00F15064" w:rsidP="00784EFF">
            <w:pPr>
              <w:jc w:val="center"/>
              <w:rPr>
                <w:rFonts w:ascii="Arial" w:hAnsi="Arial" w:cs="Arial"/>
                <w:b/>
                <w:sz w:val="20"/>
                <w:szCs w:val="20"/>
              </w:rPr>
            </w:pPr>
            <w:r w:rsidRPr="007F51AA">
              <w:rPr>
                <w:rFonts w:ascii="Arial" w:hAnsi="Arial" w:cs="Arial"/>
                <w:b/>
                <w:sz w:val="20"/>
                <w:szCs w:val="20"/>
              </w:rPr>
              <w:t>KARTA DZIAŁANIA</w:t>
            </w:r>
          </w:p>
          <w:p w:rsidR="00F15064" w:rsidRPr="00784EFF" w:rsidRDefault="00F15064" w:rsidP="007F51AA">
            <w:pPr>
              <w:pStyle w:val="Nagwek2"/>
              <w:jc w:val="both"/>
              <w:rPr>
                <w:b/>
                <w:sz w:val="20"/>
                <w:szCs w:val="20"/>
              </w:rPr>
            </w:pPr>
            <w:bookmarkStart w:id="34" w:name="_Toc52269933"/>
            <w:r w:rsidRPr="007F51AA">
              <w:rPr>
                <w:b/>
                <w:sz w:val="20"/>
                <w:szCs w:val="20"/>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784EFF" w:rsidRPr="007F51AA">
              <w:rPr>
                <w:b/>
                <w:sz w:val="20"/>
                <w:szCs w:val="20"/>
              </w:rPr>
              <w:t xml:space="preserve"> – typ 2</w:t>
            </w:r>
            <w:bookmarkEnd w:id="34"/>
          </w:p>
        </w:tc>
      </w:tr>
    </w:tbl>
    <w:p w:rsidR="00F15064" w:rsidRPr="00D70502" w:rsidRDefault="00F15064" w:rsidP="00F15064">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845"/>
        <w:gridCol w:w="488"/>
        <w:gridCol w:w="1894"/>
        <w:gridCol w:w="348"/>
        <w:gridCol w:w="926"/>
        <w:gridCol w:w="316"/>
        <w:gridCol w:w="521"/>
        <w:gridCol w:w="487"/>
        <w:gridCol w:w="529"/>
        <w:gridCol w:w="523"/>
        <w:gridCol w:w="521"/>
        <w:gridCol w:w="383"/>
        <w:gridCol w:w="580"/>
        <w:gridCol w:w="705"/>
      </w:tblGrid>
      <w:tr w:rsidR="00F15064" w:rsidRPr="00D70502" w:rsidTr="00784EFF">
        <w:trPr>
          <w:trHeight w:val="218"/>
        </w:trPr>
        <w:tc>
          <w:tcPr>
            <w:tcW w:w="916" w:type="pct"/>
            <w:tcBorders>
              <w:top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r>
              <w:rPr>
                <w:rFonts w:ascii="Arial" w:hAnsi="Arial" w:cs="Arial"/>
                <w:b/>
                <w:sz w:val="18"/>
                <w:szCs w:val="18"/>
              </w:rPr>
              <w:t>X</w:t>
            </w:r>
          </w:p>
        </w:tc>
        <w:tc>
          <w:tcPr>
            <w:tcW w:w="263"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F15064" w:rsidRPr="00D70502" w:rsidRDefault="00F15064" w:rsidP="00784EFF">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F15064" w:rsidRPr="00D70502" w:rsidTr="00784EFF">
        <w:trPr>
          <w:trHeight w:val="261"/>
        </w:trPr>
        <w:tc>
          <w:tcPr>
            <w:tcW w:w="1158" w:type="pct"/>
            <w:gridSpan w:val="2"/>
            <w:shd w:val="clear" w:color="auto" w:fill="CCFFCC"/>
            <w:vAlign w:val="center"/>
          </w:tcPr>
          <w:p w:rsidR="00F15064" w:rsidRPr="00D70502" w:rsidRDefault="007F51AA" w:rsidP="00784EFF">
            <w:pPr>
              <w:jc w:val="both"/>
              <w:rPr>
                <w:rFonts w:ascii="Arial" w:hAnsi="Arial" w:cs="Arial"/>
                <w:sz w:val="18"/>
                <w:szCs w:val="18"/>
              </w:rPr>
            </w:pPr>
            <w:r>
              <w:rPr>
                <w:rFonts w:ascii="Arial" w:hAnsi="Arial" w:cs="Arial"/>
                <w:sz w:val="18"/>
                <w:szCs w:val="18"/>
              </w:rPr>
              <w:t xml:space="preserve">Typy </w:t>
            </w:r>
            <w:r w:rsidR="00F15064" w:rsidRPr="00D70502">
              <w:rPr>
                <w:rFonts w:ascii="Arial" w:hAnsi="Arial" w:cs="Arial"/>
                <w:sz w:val="18"/>
                <w:szCs w:val="18"/>
              </w:rPr>
              <w:t>projektów   przewidziane do realizacji w ramach konkursu</w:t>
            </w:r>
          </w:p>
        </w:tc>
        <w:tc>
          <w:tcPr>
            <w:tcW w:w="3842" w:type="pct"/>
            <w:gridSpan w:val="12"/>
            <w:vAlign w:val="center"/>
          </w:tcPr>
          <w:p w:rsidR="00F15064" w:rsidRPr="00D70502" w:rsidRDefault="00F15064" w:rsidP="00C716BF">
            <w:pPr>
              <w:pStyle w:val="Akapitzlist"/>
              <w:numPr>
                <w:ilvl w:val="0"/>
                <w:numId w:val="223"/>
              </w:numPr>
              <w:tabs>
                <w:tab w:val="left" w:pos="413"/>
              </w:tabs>
              <w:spacing w:before="60" w:after="60"/>
              <w:ind w:left="58" w:firstLine="11"/>
              <w:rPr>
                <w:rFonts w:ascii="Arial" w:hAnsi="Arial" w:cs="Arial"/>
                <w:sz w:val="18"/>
                <w:szCs w:val="18"/>
              </w:rPr>
            </w:pPr>
            <w:r w:rsidRPr="00D70502">
              <w:rPr>
                <w:rFonts w:ascii="Arial" w:hAnsi="Arial" w:cs="Arial"/>
                <w:sz w:val="18"/>
                <w:szCs w:val="18"/>
              </w:rPr>
              <w:t>Wdrożenie programów rehabilitacji medycznej ułatwiających powroty do pracy,</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usług zdrowotnych niezbędnych do realizacji celów Regionalnego Programu Zdrowotnego,</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turnusów rehabilitacyjnych,</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dojazdu z miejsca zamieszkania do miejsca wykonania badania </w:t>
            </w:r>
            <w:r w:rsidRPr="00D70502">
              <w:rPr>
                <w:rFonts w:ascii="Arial" w:hAnsi="Arial" w:cs="Arial"/>
                <w:sz w:val="18"/>
                <w:szCs w:val="18"/>
              </w:rPr>
              <w:br/>
              <w:t>i z powrotem,</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opieki nad osobą </w:t>
            </w:r>
            <w:r w:rsidRPr="00D70502">
              <w:rPr>
                <w:rFonts w:ascii="Arial" w:hAnsi="Arial" w:cs="Arial"/>
                <w:sz w:val="18"/>
                <w:szCs w:val="18"/>
                <w:lang w:eastAsia="ar-SA"/>
              </w:rPr>
              <w:t>potrzebującą wsparcia w codziennym funkcjonowaniu</w:t>
            </w:r>
            <w:r w:rsidRPr="00D70502">
              <w:rPr>
                <w:rFonts w:ascii="Arial" w:hAnsi="Arial" w:cs="Arial"/>
                <w:sz w:val="18"/>
                <w:szCs w:val="18"/>
              </w:rPr>
              <w:t>, którą opiekuje się osoba objęta wsparciem w ramach projektu, w czasie korzystania ze wsparcia,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b/>
                <w:bCs/>
                <w:color w:val="4F81BD"/>
                <w:sz w:val="18"/>
                <w:szCs w:val="18"/>
              </w:rPr>
            </w:pPr>
            <w:r w:rsidRPr="00D70502">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w:t>
            </w:r>
          </w:p>
          <w:p w:rsidR="007F51AA" w:rsidRDefault="00F15064" w:rsidP="00C716BF">
            <w:pPr>
              <w:pStyle w:val="Akapitzlist"/>
              <w:numPr>
                <w:ilvl w:val="0"/>
                <w:numId w:val="220"/>
              </w:numPr>
              <w:spacing w:before="120"/>
              <w:contextualSpacing/>
              <w:jc w:val="both"/>
              <w:rPr>
                <w:rFonts w:ascii="Arial" w:hAnsi="Arial" w:cs="Arial"/>
                <w:sz w:val="18"/>
                <w:szCs w:val="18"/>
              </w:rPr>
            </w:pPr>
            <w:r w:rsidRPr="00D70502">
              <w:rPr>
                <w:rFonts w:ascii="Arial" w:hAnsi="Arial" w:cs="Arial"/>
                <w:sz w:val="18"/>
                <w:szCs w:val="18"/>
              </w:rPr>
              <w:t>monitoring jakości i celowości podejmowanych działań, ewaluacja programu zdrowotnego</w:t>
            </w:r>
            <w:r w:rsidRPr="00D70502">
              <w:rPr>
                <w:rStyle w:val="Odwoanieprzypisudolnego"/>
                <w:rFonts w:ascii="Arial" w:hAnsi="Arial" w:cs="Arial"/>
                <w:sz w:val="18"/>
                <w:szCs w:val="18"/>
              </w:rPr>
              <w:footnoteReference w:id="8"/>
            </w:r>
            <w:r w:rsidRPr="00D70502">
              <w:rPr>
                <w:rFonts w:ascii="Arial" w:hAnsi="Arial" w:cs="Arial"/>
                <w:sz w:val="18"/>
                <w:szCs w:val="18"/>
              </w:rPr>
              <w:t>,</w:t>
            </w:r>
          </w:p>
          <w:p w:rsid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zakup aparatury i sprzętu medycznego oraz wykonanie innych inwestycji koniecznych do realizacji zadań wynikających z realizowanego Regionalnego Programu Zdrowotnego,</w:t>
            </w:r>
          </w:p>
          <w:p w:rsidR="00F15064" w:rsidRP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prowadzenie działań informacyjno - promocyjnych mających na celu wdrożenie Regionalnego Programu Zdrowotnego.</w:t>
            </w:r>
          </w:p>
          <w:p w:rsidR="00F15064" w:rsidRPr="00D70502" w:rsidRDefault="00F15064" w:rsidP="00784EFF">
            <w:pPr>
              <w:pStyle w:val="Akapitzlist"/>
              <w:spacing w:before="120"/>
              <w:ind w:left="775" w:hanging="419"/>
              <w:jc w:val="both"/>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jednostki samorządu terytorialnego  i ich jednostki organizacyjne,</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lecznicze wykonujące działalność leczniczą,</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organizacje pozarządowe, których działalność statutowa dotyczy promocji i ochrony zdrowia,</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ekonomii społecznej, których założenia statutowe przewidują działania w zakresie lecznictwa lub promocji zdrowia.</w:t>
            </w:r>
          </w:p>
          <w:p w:rsidR="00F15064" w:rsidRPr="00D70502" w:rsidRDefault="00F15064" w:rsidP="00784EFF">
            <w:pPr>
              <w:ind w:left="635"/>
              <w:contextualSpacing/>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zachorowań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 xml:space="preserve">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w:t>
            </w:r>
            <w:r w:rsidRPr="00D70502">
              <w:rPr>
                <w:rFonts w:ascii="Arial" w:hAnsi="Arial" w:cs="Arial"/>
                <w:sz w:val="18"/>
                <w:szCs w:val="18"/>
              </w:rPr>
              <w:lastRenderedPageBreak/>
              <w:t>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badaniem EHIS (ang. </w:t>
            </w:r>
            <w:proofErr w:type="spellStart"/>
            <w:r w:rsidRPr="00D70502">
              <w:rPr>
                <w:rFonts w:ascii="Arial" w:hAnsi="Arial" w:cs="Arial"/>
                <w:sz w:val="18"/>
                <w:szCs w:val="18"/>
              </w:rPr>
              <w:t>European</w:t>
            </w:r>
            <w:proofErr w:type="spellEnd"/>
            <w:r w:rsidRPr="00D70502">
              <w:rPr>
                <w:rFonts w:ascii="Arial" w:hAnsi="Arial" w:cs="Arial"/>
                <w:sz w:val="18"/>
                <w:szCs w:val="18"/>
              </w:rPr>
              <w:t xml:space="preserve"> Health Interview </w:t>
            </w:r>
            <w:proofErr w:type="spellStart"/>
            <w:r w:rsidRPr="00D70502">
              <w:rPr>
                <w:rFonts w:ascii="Arial" w:hAnsi="Arial" w:cs="Arial"/>
                <w:sz w:val="18"/>
                <w:szCs w:val="18"/>
              </w:rPr>
              <w:t>Survey</w:t>
            </w:r>
            <w:proofErr w:type="spellEnd"/>
            <w:r w:rsidRPr="00D70502">
              <w:rPr>
                <w:rFonts w:ascii="Arial" w:hAnsi="Arial" w:cs="Arial"/>
                <w:sz w:val="18"/>
                <w:szCs w:val="18"/>
              </w:rPr>
              <w:t>) prawie jedna czwarta mieszkańców Polski potrzebujących opieki medycznej doświadczyła opóźnień w dostępie do niej spowodowanych zbyt długim okresem oczekiwania na wizytę. Problem ten dotyczy zwłaszcza osób dorosłych oraz przewlekle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w:t>
            </w:r>
            <w:proofErr w:type="spellStart"/>
            <w:r w:rsidRPr="00D70502">
              <w:rPr>
                <w:rFonts w:ascii="Arial" w:hAnsi="Arial" w:cs="Arial"/>
                <w:sz w:val="18"/>
                <w:szCs w:val="18"/>
              </w:rPr>
              <w:t>Dz.U</w:t>
            </w:r>
            <w:proofErr w:type="spellEnd"/>
            <w:r w:rsidRPr="00D70502">
              <w:rPr>
                <w:rFonts w:ascii="Arial" w:hAnsi="Arial" w:cs="Arial"/>
                <w:sz w:val="18"/>
                <w:szCs w:val="18"/>
              </w:rPr>
              <w:t>. 2018, poz. 469).</w:t>
            </w:r>
          </w:p>
        </w:tc>
      </w:tr>
      <w:tr w:rsidR="00F15064" w:rsidRPr="00D70502" w:rsidTr="00784EFF">
        <w:trPr>
          <w:cantSplit/>
        </w:trPr>
        <w:tc>
          <w:tcPr>
            <w:tcW w:w="1158" w:type="pct"/>
            <w:gridSpan w:val="2"/>
            <w:vMerge w:val="restart"/>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lastRenderedPageBreak/>
              <w:t>Specyficzne dla konkursu kryteria wyboru projektów</w:t>
            </w:r>
          </w:p>
        </w:tc>
        <w:tc>
          <w:tcPr>
            <w:tcW w:w="3842" w:type="pct"/>
            <w:gridSpan w:val="12"/>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Kryteria dopuszczalności</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shd w:val="clear" w:color="auto" w:fill="auto"/>
            <w:vAlign w:val="center"/>
          </w:tcPr>
          <w:p w:rsidR="00F15064" w:rsidRPr="00D70502" w:rsidRDefault="00F15064" w:rsidP="00C716BF">
            <w:pPr>
              <w:pStyle w:val="Akapitzlist"/>
              <w:numPr>
                <w:ilvl w:val="0"/>
                <w:numId w:val="225"/>
              </w:numPr>
              <w:spacing w:before="40" w:after="40"/>
              <w:contextualSpacing/>
              <w:jc w:val="both"/>
              <w:rPr>
                <w:rFonts w:ascii="Arial" w:hAnsi="Arial" w:cs="Arial"/>
                <w:sz w:val="18"/>
                <w:szCs w:val="18"/>
              </w:rPr>
            </w:pPr>
            <w:r w:rsidRPr="00D70502">
              <w:rPr>
                <w:rFonts w:ascii="Arial" w:hAnsi="Arial" w:cs="Arial"/>
                <w:sz w:val="18"/>
                <w:szCs w:val="18"/>
              </w:rPr>
              <w:t xml:space="preserve">Jeden podmiot może wystąpić w ramach konkursu – jako wnioskodawca albo partner nie więcej niż 1 raz we wniosku o dofinansowanie. </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5"/>
              </w:numPr>
              <w:tabs>
                <w:tab w:val="left" w:pos="355"/>
              </w:tabs>
              <w:contextualSpacing/>
              <w:jc w:val="both"/>
              <w:rPr>
                <w:rFonts w:ascii="Arial" w:hAnsi="Arial" w:cs="Arial"/>
                <w:sz w:val="18"/>
                <w:szCs w:val="18"/>
              </w:rPr>
            </w:pPr>
            <w:r w:rsidRPr="00D70502">
              <w:rPr>
                <w:rFonts w:ascii="Arial" w:hAnsi="Arial" w:cs="Arial"/>
                <w:sz w:val="18"/>
                <w:szCs w:val="18"/>
              </w:rPr>
              <w:t xml:space="preserve"> Działania realizowane w projekcie przez projektodawcę oraz ewentualnych partnerów są zgodne z zakresem RPZ "Rehabilitacja medyczna po przebytym udarze mózgowym", który jest załącznikiem do Regulaminu Konkursu.</w:t>
            </w:r>
          </w:p>
          <w:p w:rsidR="00F15064" w:rsidRPr="00D70502" w:rsidRDefault="00F15064" w:rsidP="00784EFF">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tabs>
                <w:tab w:val="left" w:pos="355"/>
              </w:tabs>
              <w:jc w:val="both"/>
              <w:rPr>
                <w:rFonts w:ascii="Arial" w:hAnsi="Arial" w:cs="Arial"/>
                <w:sz w:val="18"/>
                <w:szCs w:val="18"/>
              </w:rPr>
            </w:pPr>
            <w:r w:rsidRPr="00D7050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w:t>
            </w:r>
            <w:r w:rsidR="007E53CB">
              <w:rPr>
                <w:rFonts w:ascii="Arial" w:hAnsi="Arial" w:cs="Arial"/>
                <w:sz w:val="18"/>
                <w:szCs w:val="18"/>
              </w:rPr>
              <w:t>n</w:t>
            </w:r>
            <w:r w:rsidRPr="00D70502">
              <w:rPr>
                <w:rFonts w:ascii="Arial" w:hAnsi="Arial" w:cs="Arial"/>
                <w:sz w:val="18"/>
                <w:szCs w:val="18"/>
              </w:rPr>
              <w:t>sowanie w części dotyczącej spełnienia kryterium  może być uzupełniana lub poprawiana w zakresie określonym w regulaminie konkursu.</w:t>
            </w:r>
          </w:p>
        </w:tc>
      </w:tr>
      <w:tr w:rsidR="00F15064" w:rsidRPr="00D70502" w:rsidTr="00784EFF">
        <w:trPr>
          <w:cantSplit/>
          <w:trHeight w:val="3671"/>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F15064" w:rsidRPr="00D70502" w:rsidDel="00295C5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C716BF">
            <w:pPr>
              <w:pStyle w:val="Akapitzlist"/>
              <w:numPr>
                <w:ilvl w:val="0"/>
                <w:numId w:val="225"/>
              </w:numPr>
              <w:jc w:val="both"/>
              <w:rPr>
                <w:rFonts w:ascii="Arial" w:hAnsi="Arial" w:cs="Arial"/>
                <w:sz w:val="18"/>
                <w:szCs w:val="18"/>
              </w:rPr>
            </w:pPr>
            <w:r w:rsidRPr="00D70502">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D70502" w:rsidDel="00540C5F">
              <w:rPr>
                <w:rFonts w:ascii="Arial" w:hAnsi="Arial" w:cs="Arial"/>
                <w:sz w:val="18"/>
                <w:szCs w:val="18"/>
              </w:rPr>
              <w:t xml:space="preserve"> </w:t>
            </w:r>
            <w:r w:rsidRPr="00D70502">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C716BF">
            <w:pPr>
              <w:pStyle w:val="Akapitzlist"/>
              <w:numPr>
                <w:ilvl w:val="0"/>
                <w:numId w:val="225"/>
              </w:numPr>
              <w:spacing w:before="120" w:after="120"/>
              <w:jc w:val="both"/>
              <w:rPr>
                <w:rFonts w:ascii="Arial" w:hAnsi="Arial" w:cs="Arial"/>
                <w:sz w:val="18"/>
                <w:szCs w:val="18"/>
              </w:rPr>
            </w:pPr>
            <w:r w:rsidRPr="00D70502">
              <w:rPr>
                <w:rFonts w:ascii="Arial" w:hAnsi="Arial" w:cs="Arial"/>
                <w:sz w:val="18"/>
                <w:szCs w:val="18"/>
              </w:rPr>
              <w:t xml:space="preserve">Okres realizacji projektu </w:t>
            </w:r>
            <w:r w:rsidRPr="004F62BA">
              <w:rPr>
                <w:rFonts w:ascii="Arial" w:hAnsi="Arial" w:cs="Arial"/>
                <w:sz w:val="18"/>
                <w:szCs w:val="18"/>
              </w:rPr>
              <w:t>trwa nie dłużej niż do 31.12.2022 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tabs>
                <w:tab w:val="left" w:pos="356"/>
              </w:tabs>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wdrażanych projektów. </w:t>
            </w:r>
          </w:p>
          <w:p w:rsidR="00F15064" w:rsidRPr="00D70502" w:rsidRDefault="00F15064" w:rsidP="00784EFF">
            <w:pPr>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5"/>
              </w:numPr>
              <w:jc w:val="both"/>
              <w:rPr>
                <w:rFonts w:ascii="Arial" w:hAnsi="Arial" w:cs="Arial"/>
                <w:color w:val="1F497D"/>
                <w:sz w:val="18"/>
                <w:szCs w:val="18"/>
              </w:rPr>
            </w:pPr>
            <w:r w:rsidRPr="00D70502">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F15064" w:rsidRPr="00D70502" w:rsidTr="00784EFF">
        <w:trPr>
          <w:cantSplit/>
          <w:trHeight w:val="2020"/>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5"/>
              </w:numPr>
              <w:contextualSpacing/>
              <w:jc w:val="both"/>
              <w:rPr>
                <w:rFonts w:ascii="Arial" w:hAnsi="Arial" w:cs="Arial"/>
                <w:sz w:val="18"/>
                <w:szCs w:val="18"/>
              </w:rPr>
            </w:pPr>
            <w:r w:rsidRPr="00D70502">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5"/>
              </w:numPr>
              <w:jc w:val="both"/>
              <w:rPr>
                <w:rFonts w:ascii="Arial" w:hAnsi="Arial" w:cs="Arial"/>
                <w:sz w:val="18"/>
                <w:szCs w:val="18"/>
              </w:rPr>
            </w:pPr>
            <w:r w:rsidRPr="00D70502">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D70502">
              <w:rPr>
                <w:rFonts w:ascii="Arial" w:hAnsi="Arial" w:cs="Arial"/>
                <w:sz w:val="18"/>
                <w:szCs w:val="18"/>
              </w:rPr>
              <w:t>AOTMiT</w:t>
            </w:r>
            <w:proofErr w:type="spellEnd"/>
            <w:r w:rsidRPr="00D70502">
              <w:rPr>
                <w:rFonts w:ascii="Arial" w:hAnsi="Arial" w:cs="Arial"/>
                <w:sz w:val="18"/>
                <w:szCs w:val="18"/>
              </w:rPr>
              <w:t xml:space="preserve">) lub spełniły wszystkie warunki wskazane w warunkowej opinii </w:t>
            </w:r>
            <w:proofErr w:type="spellStart"/>
            <w:r w:rsidRPr="00D70502">
              <w:rPr>
                <w:rFonts w:ascii="Arial" w:hAnsi="Arial" w:cs="Arial"/>
                <w:sz w:val="18"/>
                <w:szCs w:val="18"/>
              </w:rPr>
              <w:t>AOTMiT</w:t>
            </w:r>
            <w:proofErr w:type="spellEnd"/>
            <w:r w:rsidRPr="00D70502">
              <w:rPr>
                <w:rFonts w:ascii="Arial" w:hAnsi="Arial" w:cs="Arial"/>
                <w:sz w:val="18"/>
                <w:szCs w:val="18"/>
              </w:rPr>
              <w:t>, stanowiące załącznik do dokumentacji konkursowej.</w:t>
            </w:r>
          </w:p>
          <w:p w:rsidR="00F15064" w:rsidRPr="00D70502" w:rsidRDefault="00F15064" w:rsidP="00784EFF">
            <w:pPr>
              <w:jc w:val="both"/>
              <w:rPr>
                <w:rFonts w:ascii="Arial" w:hAnsi="Arial" w:cs="Arial"/>
                <w:sz w:val="18"/>
                <w:szCs w:val="18"/>
              </w:rPr>
            </w:pP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 xml:space="preserve">Projektodawca </w:t>
            </w:r>
            <w:r w:rsidRPr="00D70502" w:rsidDel="00094346">
              <w:rPr>
                <w:rFonts w:ascii="Arial" w:hAnsi="Arial" w:cs="Arial"/>
                <w:sz w:val="18"/>
                <w:szCs w:val="18"/>
              </w:rPr>
              <w:t>wniesie wkład własn</w:t>
            </w:r>
            <w:r w:rsidRPr="00D70502">
              <w:rPr>
                <w:rFonts w:ascii="Arial" w:hAnsi="Arial" w:cs="Arial"/>
                <w:sz w:val="18"/>
                <w:szCs w:val="18"/>
              </w:rPr>
              <w:t>y</w:t>
            </w:r>
            <w:r w:rsidRPr="00D70502" w:rsidDel="00094346">
              <w:rPr>
                <w:rFonts w:ascii="Arial" w:hAnsi="Arial" w:cs="Arial"/>
                <w:sz w:val="18"/>
                <w:szCs w:val="18"/>
              </w:rPr>
              <w:t xml:space="preserve"> </w:t>
            </w:r>
            <w:r w:rsidRPr="00D70502">
              <w:rPr>
                <w:rFonts w:ascii="Arial" w:hAnsi="Arial" w:cs="Arial"/>
                <w:sz w:val="18"/>
                <w:szCs w:val="18"/>
              </w:rPr>
              <w:t xml:space="preserve">w wysokości nie mniejszej niż określona </w:t>
            </w:r>
            <w:r w:rsidRPr="00D70502">
              <w:rPr>
                <w:rFonts w:ascii="Arial" w:hAnsi="Arial" w:cs="Arial"/>
                <w:sz w:val="18"/>
                <w:szCs w:val="18"/>
              </w:rPr>
              <w:br/>
              <w:t>w Szczegółowym Opisie Osi Priorytetowych Regionalnego Programu Operacyjnego Województwa Zachodniopomorskiego 2014-2020.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Projektodawca/Partner  nie  jest  realizatorem  analogicznego  programu  zdrowotnego lub  programu polityki zdrowotnej realizowanego w ramach POWER.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4"/>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E65013" w:rsidRDefault="00F15064" w:rsidP="00784EFF">
            <w:pPr>
              <w:jc w:val="both"/>
              <w:rPr>
                <w:rFonts w:ascii="Arial" w:hAnsi="Arial" w:cs="Arial"/>
                <w:color w:val="FF0000"/>
                <w:sz w:val="18"/>
                <w:szCs w:val="18"/>
                <w:highlight w:val="yellow"/>
              </w:rPr>
            </w:pPr>
            <w:r w:rsidRPr="004F62BA">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E65013" w:rsidTr="00784EFF">
        <w:trPr>
          <w:cantSplit/>
        </w:trPr>
        <w:tc>
          <w:tcPr>
            <w:tcW w:w="1158" w:type="pct"/>
            <w:gridSpan w:val="2"/>
            <w:vMerge/>
            <w:vAlign w:val="center"/>
          </w:tcPr>
          <w:p w:rsidR="00F15064" w:rsidRPr="00E65013" w:rsidRDefault="00F15064" w:rsidP="00784EFF">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F15064" w:rsidRPr="004F62BA" w:rsidRDefault="00F15064" w:rsidP="00C716BF">
            <w:pPr>
              <w:pStyle w:val="Akapitzlist"/>
              <w:numPr>
                <w:ilvl w:val="0"/>
                <w:numId w:val="224"/>
              </w:numPr>
              <w:jc w:val="both"/>
              <w:rPr>
                <w:rFonts w:ascii="Arial" w:hAnsi="Arial" w:cs="Arial"/>
                <w:sz w:val="18"/>
                <w:szCs w:val="18"/>
              </w:rPr>
            </w:pPr>
            <w:r w:rsidRPr="004F62BA">
              <w:rPr>
                <w:rFonts w:ascii="Arial" w:hAnsi="Arial" w:cs="Arial"/>
                <w:sz w:val="18"/>
                <w:szCs w:val="18"/>
              </w:rPr>
              <w:t>Grupa docelowa jest zgodna z RPZ "rehabilitacja medyczna po przebytym udarze mózgowym na lata 2020-2022", stanowiącym załącznik do Regulaminu konkursu.</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F15064" w:rsidRDefault="00F15064" w:rsidP="00784EFF">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F15064" w:rsidRPr="00D70502" w:rsidRDefault="00F15064" w:rsidP="00784EF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F15064" w:rsidRPr="00D70502"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F15064" w:rsidRDefault="00F15064" w:rsidP="00784EFF">
            <w:pPr>
              <w:ind w:left="618" w:hanging="284"/>
              <w:jc w:val="both"/>
              <w:rPr>
                <w:rFonts w:ascii="Arial" w:hAnsi="Arial" w:cs="Arial"/>
                <w:sz w:val="18"/>
                <w:szCs w:val="18"/>
              </w:rPr>
            </w:pPr>
            <w:r w:rsidRPr="004F62BA">
              <w:rPr>
                <w:rFonts w:ascii="Arial" w:hAnsi="Arial" w:cs="Arial"/>
                <w:sz w:val="18"/>
                <w:szCs w:val="18"/>
              </w:rPr>
              <w:t>12.</w:t>
            </w:r>
            <w:r w:rsidRPr="004F62BA">
              <w:rPr>
                <w:rFonts w:ascii="Arial" w:hAnsi="Arial" w:cs="Arial"/>
                <w:sz w:val="18"/>
                <w:szCs w:val="18"/>
              </w:rPr>
              <w:tab/>
              <w:t>Koszty bezpośrednie projektu są/nie są rozliczane w całości kwotami ryczałtowymi określonymi przez beneficjenta.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F15064" w:rsidRPr="00F70A35" w:rsidRDefault="00F15064" w:rsidP="00784EFF">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F15064" w:rsidRPr="00F70A35" w:rsidRDefault="00F15064" w:rsidP="00784EFF">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15064" w:rsidRPr="00F70A35" w:rsidRDefault="00F15064" w:rsidP="00784EFF">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F15064" w:rsidRDefault="00F15064" w:rsidP="00784EFF">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F15064" w:rsidRPr="00F70A35" w:rsidRDefault="00F15064" w:rsidP="00784EFF">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Kryteria premiujące</w:t>
            </w:r>
          </w:p>
        </w:tc>
      </w:tr>
      <w:tr w:rsidR="00F15064" w:rsidRPr="00D70502" w:rsidTr="00784EFF">
        <w:trPr>
          <w:cantSplit/>
          <w:trHeight w:val="1159"/>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2"/>
              </w:numPr>
              <w:ind w:left="492" w:hanging="425"/>
              <w:jc w:val="both"/>
              <w:rPr>
                <w:rFonts w:ascii="Arial" w:hAnsi="Arial" w:cs="Arial"/>
                <w:sz w:val="18"/>
                <w:szCs w:val="18"/>
              </w:rPr>
            </w:pP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15</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15064" w:rsidRPr="00D70502" w:rsidRDefault="00F15064" w:rsidP="00784EFF">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2"/>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 (Uchwała nr 27/2018/O).</w:t>
            </w:r>
          </w:p>
          <w:p w:rsidR="00F15064" w:rsidRPr="00D70502" w:rsidRDefault="00F15064" w:rsidP="00784EFF">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tcBorders>
              <w:bottom w:val="single" w:sz="6" w:space="0" w:color="auto"/>
            </w:tcBorders>
            <w:vAlign w:val="center"/>
          </w:tcPr>
          <w:p w:rsidR="00F15064" w:rsidRPr="00D70502" w:rsidRDefault="00F15064" w:rsidP="00784EFF">
            <w:pPr>
              <w:jc w:val="both"/>
              <w:rPr>
                <w:rFonts w:ascii="Arial" w:hAnsi="Arial" w:cs="Arial"/>
                <w:sz w:val="18"/>
                <w:szCs w:val="18"/>
              </w:rPr>
            </w:pPr>
            <w:proofErr w:type="spellStart"/>
            <w:r w:rsidRPr="00D70502">
              <w:rPr>
                <w:rFonts w:ascii="Arial" w:hAnsi="Arial" w:cs="Arial"/>
                <w:sz w:val="18"/>
                <w:szCs w:val="18"/>
              </w:rPr>
              <w:t>Kwalifikowalność</w:t>
            </w:r>
            <w:proofErr w:type="spellEnd"/>
            <w:r w:rsidRPr="00D70502">
              <w:rPr>
                <w:rFonts w:ascii="Arial" w:hAnsi="Arial" w:cs="Arial"/>
                <w:sz w:val="18"/>
                <w:szCs w:val="18"/>
              </w:rPr>
              <w:t xml:space="preserve"> wydatków</w:t>
            </w:r>
          </w:p>
        </w:tc>
        <w:tc>
          <w:tcPr>
            <w:tcW w:w="3842" w:type="pct"/>
            <w:gridSpan w:val="12"/>
            <w:tcBorders>
              <w:top w:val="single" w:sz="6" w:space="0" w:color="auto"/>
              <w:bottom w:val="single" w:sz="6" w:space="0" w:color="auto"/>
            </w:tcBorders>
            <w:shd w:val="clear" w:color="auto" w:fill="auto"/>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F15064" w:rsidRPr="00D70502" w:rsidTr="00784EFF">
        <w:trPr>
          <w:cantSplit/>
        </w:trPr>
        <w:tc>
          <w:tcPr>
            <w:tcW w:w="5000" w:type="pct"/>
            <w:gridSpan w:val="14"/>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F15064" w:rsidRPr="00D70502" w:rsidTr="00784EFF">
        <w:trPr>
          <w:cantSplit/>
          <w:trHeight w:val="236"/>
        </w:trPr>
        <w:tc>
          <w:tcPr>
            <w:tcW w:w="1158" w:type="pct"/>
            <w:gridSpan w:val="2"/>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Wskaźnik realizujący ramy wykonania</w:t>
            </w:r>
          </w:p>
          <w:p w:rsidR="00F15064" w:rsidRPr="00D70502" w:rsidRDefault="00F15064" w:rsidP="00784EFF">
            <w:pPr>
              <w:jc w:val="center"/>
              <w:rPr>
                <w:rFonts w:ascii="Arial" w:hAnsi="Arial" w:cs="Arial"/>
                <w:sz w:val="18"/>
                <w:szCs w:val="18"/>
              </w:rPr>
            </w:pPr>
            <w:r w:rsidRPr="00D70502">
              <w:rPr>
                <w:rFonts w:ascii="Arial" w:hAnsi="Arial" w:cs="Arial"/>
                <w:sz w:val="18"/>
                <w:szCs w:val="18"/>
              </w:rPr>
              <w:t>T/N</w:t>
            </w:r>
          </w:p>
        </w:tc>
      </w:tr>
      <w:tr w:rsidR="00F15064" w:rsidRPr="00D70502" w:rsidTr="00784EFF">
        <w:trPr>
          <w:cantSplit/>
          <w:trHeight w:val="236"/>
        </w:trPr>
        <w:tc>
          <w:tcPr>
            <w:tcW w:w="1158" w:type="pct"/>
            <w:gridSpan w:val="2"/>
            <w:vMerge/>
            <w:tcBorders>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r>
      <w:tr w:rsidR="00F15064" w:rsidRPr="00D70502"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C716BF">
            <w:pPr>
              <w:pStyle w:val="Akapitzlist"/>
              <w:numPr>
                <w:ilvl w:val="0"/>
                <w:numId w:val="221"/>
              </w:numPr>
              <w:ind w:left="336" w:hanging="284"/>
              <w:jc w:val="both"/>
              <w:rPr>
                <w:rFonts w:ascii="Arial" w:hAnsi="Arial" w:cs="Arial"/>
                <w:i/>
                <w:color w:val="D9D9D9" w:themeColor="background1" w:themeShade="D9"/>
                <w:sz w:val="18"/>
                <w:szCs w:val="18"/>
              </w:rPr>
            </w:pPr>
            <w:r w:rsidRPr="00D70502">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w:t>
            </w:r>
          </w:p>
        </w:tc>
      </w:tr>
      <w:tr w:rsidR="00F15064" w:rsidRPr="004E7F01"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C716BF">
            <w:pPr>
              <w:pStyle w:val="Akapitzlist"/>
              <w:numPr>
                <w:ilvl w:val="0"/>
                <w:numId w:val="221"/>
              </w:numPr>
              <w:ind w:left="336" w:hanging="284"/>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F15064" w:rsidRPr="00D70502" w:rsidDel="00B82C1F" w:rsidRDefault="00F15064" w:rsidP="00784EFF">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p>
          <w:p w:rsidR="00F15064" w:rsidRDefault="00F15064" w:rsidP="00784EFF">
            <w:pPr>
              <w:jc w:val="center"/>
              <w:rPr>
                <w:rFonts w:ascii="Arial" w:hAnsi="Arial" w:cs="Arial"/>
                <w:sz w:val="18"/>
                <w:szCs w:val="18"/>
              </w:rPr>
            </w:pPr>
            <w:r>
              <w:rPr>
                <w:rFonts w:ascii="Arial" w:hAnsi="Arial" w:cs="Arial"/>
                <w:sz w:val="18"/>
                <w:szCs w:val="18"/>
              </w:rPr>
              <w:t>500</w:t>
            </w:r>
          </w:p>
          <w:p w:rsidR="00F15064" w:rsidRPr="00D70502" w:rsidRDefault="00F15064" w:rsidP="00784EFF">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F15064" w:rsidRPr="004E7F01" w:rsidRDefault="00F15064" w:rsidP="00784EFF">
            <w:pPr>
              <w:jc w:val="center"/>
              <w:rPr>
                <w:rFonts w:ascii="Arial" w:hAnsi="Arial" w:cs="Arial"/>
                <w:sz w:val="18"/>
                <w:szCs w:val="18"/>
              </w:rPr>
            </w:pPr>
            <w:r w:rsidRPr="00D70502">
              <w:rPr>
                <w:rFonts w:ascii="Arial" w:hAnsi="Arial" w:cs="Arial"/>
                <w:sz w:val="18"/>
                <w:szCs w:val="18"/>
              </w:rPr>
              <w:t>N</w:t>
            </w:r>
          </w:p>
        </w:tc>
      </w:tr>
    </w:tbl>
    <w:p w:rsidR="00F15064" w:rsidRPr="004E7F01" w:rsidRDefault="00F15064" w:rsidP="00F15064">
      <w:pPr>
        <w:spacing w:after="200" w:line="276" w:lineRule="auto"/>
        <w:contextualSpacing/>
        <w:jc w:val="both"/>
        <w:rPr>
          <w:rFonts w:ascii="Arial" w:hAnsi="Arial" w:cs="Arial"/>
          <w:sz w:val="18"/>
          <w:szCs w:val="18"/>
        </w:rPr>
      </w:pPr>
    </w:p>
    <w:p w:rsidR="00F15064" w:rsidRPr="004E7F01" w:rsidRDefault="00F15064" w:rsidP="00F15064">
      <w:pPr>
        <w:spacing w:after="200" w:line="276" w:lineRule="auto"/>
        <w:contextualSpacing/>
        <w:jc w:val="both"/>
        <w:rPr>
          <w:rFonts w:ascii="Arial" w:hAnsi="Arial" w:cs="Arial"/>
          <w:b/>
          <w:sz w:val="18"/>
          <w:szCs w:val="18"/>
        </w:rPr>
      </w:pPr>
    </w:p>
    <w:p w:rsidR="00F15064" w:rsidRPr="004E7F01" w:rsidRDefault="00F15064" w:rsidP="00F15064">
      <w:pPr>
        <w:pBdr>
          <w:between w:val="single" w:sz="4" w:space="1" w:color="auto"/>
        </w:pBdr>
        <w:jc w:val="both"/>
        <w:rPr>
          <w:rFonts w:ascii="Arial" w:hAnsi="Arial" w:cs="Arial"/>
          <w:sz w:val="18"/>
          <w:szCs w:val="18"/>
        </w:rPr>
      </w:pPr>
    </w:p>
    <w:p w:rsidR="00F15064" w:rsidRDefault="00F15064" w:rsidP="00F15064"/>
    <w:p w:rsidR="0025143B" w:rsidRDefault="0025143B" w:rsidP="00D31799">
      <w:pPr>
        <w:spacing w:after="200" w:line="276" w:lineRule="auto"/>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F15064">
      <w:pPr>
        <w:rPr>
          <w:rFonts w:ascii="Arial" w:hAnsi="Arial" w:cs="Arial"/>
          <w:b/>
          <w:sz w:val="40"/>
          <w:szCs w:val="40"/>
        </w:rPr>
      </w:pPr>
    </w:p>
    <w:p w:rsidR="0025143B" w:rsidRPr="00716C1E" w:rsidRDefault="0025143B" w:rsidP="00F15064">
      <w:pPr>
        <w:jc w:val="center"/>
        <w:rPr>
          <w:rFonts w:ascii="Arial" w:hAnsi="Arial" w:cs="Arial"/>
          <w:b/>
          <w:sz w:val="40"/>
          <w:szCs w:val="40"/>
        </w:rPr>
      </w:pPr>
      <w:r w:rsidRPr="00716C1E">
        <w:rPr>
          <w:rFonts w:ascii="Arial" w:hAnsi="Arial" w:cs="Arial"/>
          <w:b/>
          <w:sz w:val="40"/>
          <w:szCs w:val="40"/>
        </w:rPr>
        <w:lastRenderedPageBreak/>
        <w:t>Plan działania na rok 2019</w:t>
      </w:r>
    </w:p>
    <w:p w:rsidR="0025143B" w:rsidRPr="00716C1E" w:rsidRDefault="0025143B" w:rsidP="0025143B">
      <w:pPr>
        <w:jc w:val="center"/>
        <w:rPr>
          <w:rFonts w:ascii="Arial" w:hAnsi="Arial" w:cs="Arial"/>
          <w:b/>
          <w:sz w:val="32"/>
          <w:szCs w:val="32"/>
        </w:rPr>
      </w:pPr>
    </w:p>
    <w:p w:rsidR="0025143B" w:rsidRPr="00F72EDB" w:rsidRDefault="0025143B" w:rsidP="0025143B">
      <w:pPr>
        <w:jc w:val="center"/>
        <w:rPr>
          <w:rFonts w:ascii="Arial" w:hAnsi="Arial" w:cs="Arial"/>
          <w:b/>
          <w:spacing w:val="20"/>
        </w:rPr>
      </w:pPr>
      <w:r w:rsidRPr="00F72EDB">
        <w:rPr>
          <w:rFonts w:ascii="Arial" w:hAnsi="Arial" w:cs="Arial"/>
          <w:b/>
          <w:spacing w:val="20"/>
        </w:rPr>
        <w:t xml:space="preserve">REGIONALNY PROGRAM OPERACYJNY </w:t>
      </w:r>
      <w:r w:rsidRPr="00F72EDB">
        <w:rPr>
          <w:rFonts w:ascii="Arial" w:hAnsi="Arial" w:cs="Arial"/>
          <w:b/>
          <w:spacing w:val="20"/>
        </w:rPr>
        <w:br/>
        <w:t>WOJEWÓDZTWA ZACHODNIOPOMORSKIEGO</w:t>
      </w:r>
    </w:p>
    <w:p w:rsidR="0025143B" w:rsidRPr="009823E4" w:rsidRDefault="0025143B" w:rsidP="0025143B">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25143B" w:rsidRPr="009823E4" w:rsidTr="0025143B">
        <w:trPr>
          <w:trHeight w:val="362"/>
        </w:trPr>
        <w:tc>
          <w:tcPr>
            <w:tcW w:w="10315" w:type="dxa"/>
            <w:gridSpan w:val="6"/>
            <w:shd w:val="clear" w:color="auto" w:fill="D9D9D9"/>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INFORMACJE O INSTYTUCJI POŚREDNICZĄCEJ/ZARZĄDZAJĄCEJ</w:t>
            </w:r>
          </w:p>
        </w:tc>
      </w:tr>
      <w:tr w:rsidR="0025143B" w:rsidRPr="009823E4" w:rsidTr="0025143B">
        <w:trPr>
          <w:trHeight w:val="511"/>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Numer i nazwa osi priorytetowej</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VI Rynek pracy</w:t>
            </w:r>
          </w:p>
        </w:tc>
      </w:tr>
      <w:tr w:rsidR="0025143B" w:rsidRPr="009823E4" w:rsidTr="0025143B">
        <w:trPr>
          <w:trHeight w:val="519"/>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Instytucja Pośrednicząca</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Wojewódzki Urząd Pracy w Szczecinie</w:t>
            </w:r>
          </w:p>
        </w:tc>
      </w:tr>
      <w:tr w:rsidR="0025143B" w:rsidRPr="009823E4" w:rsidTr="0025143B">
        <w:trPr>
          <w:trHeight w:val="348"/>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Adres korespondencyjny</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ul. A. Mickiewicza 41</w:t>
            </w:r>
            <w:r w:rsidRPr="009823E4">
              <w:rPr>
                <w:rFonts w:ascii="Arial" w:hAnsi="Arial" w:cs="Arial"/>
                <w:sz w:val="18"/>
                <w:szCs w:val="18"/>
              </w:rPr>
              <w:br/>
              <w:t>70-383 Szczecin</w:t>
            </w:r>
          </w:p>
        </w:tc>
      </w:tr>
      <w:tr w:rsidR="0025143B" w:rsidRPr="009823E4" w:rsidTr="0025143B">
        <w:trPr>
          <w:trHeight w:val="358"/>
        </w:trPr>
        <w:tc>
          <w:tcPr>
            <w:tcW w:w="3034" w:type="dxa"/>
            <w:tcBorders>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Telefon</w:t>
            </w:r>
          </w:p>
        </w:tc>
        <w:tc>
          <w:tcPr>
            <w:tcW w:w="804"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91</w:t>
            </w:r>
          </w:p>
        </w:tc>
        <w:tc>
          <w:tcPr>
            <w:tcW w:w="1977"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42 56 101</w:t>
            </w:r>
          </w:p>
        </w:tc>
        <w:tc>
          <w:tcPr>
            <w:tcW w:w="1524" w:type="dxa"/>
            <w:tcBorders>
              <w:bottom w:val="single" w:sz="2" w:space="0" w:color="auto"/>
            </w:tcBorders>
            <w:shd w:val="clear" w:color="auto" w:fill="D9D9D9"/>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Faks</w:t>
            </w:r>
          </w:p>
        </w:tc>
        <w:tc>
          <w:tcPr>
            <w:tcW w:w="836"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91</w:t>
            </w:r>
          </w:p>
        </w:tc>
        <w:tc>
          <w:tcPr>
            <w:tcW w:w="2140"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42 56 103</w:t>
            </w:r>
          </w:p>
        </w:tc>
      </w:tr>
      <w:tr w:rsidR="0025143B" w:rsidRPr="009823E4" w:rsidTr="0025143B">
        <w:trPr>
          <w:trHeight w:val="354"/>
        </w:trPr>
        <w:tc>
          <w:tcPr>
            <w:tcW w:w="3034" w:type="dxa"/>
            <w:tcBorders>
              <w:top w:val="single" w:sz="2" w:space="0" w:color="auto"/>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sekretariat@wup.pl</w:t>
            </w:r>
          </w:p>
        </w:tc>
      </w:tr>
      <w:tr w:rsidR="0025143B" w:rsidRPr="00C862FC" w:rsidTr="002514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5143B" w:rsidRPr="009823E4" w:rsidRDefault="0025143B" w:rsidP="0025143B">
            <w:pPr>
              <w:jc w:val="center"/>
              <w:rPr>
                <w:rFonts w:ascii="Arial" w:hAnsi="Arial" w:cs="Arial"/>
                <w:sz w:val="18"/>
                <w:szCs w:val="18"/>
                <w:lang w:val="en-US"/>
              </w:rPr>
            </w:pPr>
            <w:proofErr w:type="spellStart"/>
            <w:r w:rsidRPr="009823E4">
              <w:rPr>
                <w:rFonts w:ascii="Arial" w:hAnsi="Arial" w:cs="Arial"/>
                <w:sz w:val="18"/>
                <w:szCs w:val="18"/>
                <w:lang w:val="en-US"/>
              </w:rPr>
              <w:t>Milena</w:t>
            </w:r>
            <w:proofErr w:type="spellEnd"/>
            <w:r w:rsidRPr="009823E4">
              <w:rPr>
                <w:rFonts w:ascii="Arial" w:hAnsi="Arial" w:cs="Arial"/>
                <w:sz w:val="18"/>
                <w:szCs w:val="18"/>
                <w:lang w:val="en-US"/>
              </w:rPr>
              <w:t xml:space="preserve"> </w:t>
            </w:r>
            <w:proofErr w:type="spellStart"/>
            <w:r w:rsidRPr="009823E4">
              <w:rPr>
                <w:rFonts w:ascii="Arial" w:hAnsi="Arial" w:cs="Arial"/>
                <w:sz w:val="18"/>
                <w:szCs w:val="18"/>
                <w:lang w:val="en-US"/>
              </w:rPr>
              <w:t>Jerchewicz</w:t>
            </w:r>
            <w:proofErr w:type="spellEnd"/>
            <w:r w:rsidRPr="009823E4">
              <w:rPr>
                <w:rFonts w:ascii="Arial" w:hAnsi="Arial" w:cs="Arial"/>
                <w:sz w:val="18"/>
                <w:szCs w:val="18"/>
                <w:lang w:val="en-US"/>
              </w:rPr>
              <w:t>-Rom</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tel. 91-42-56-173</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milena_jerchewicz-rom@wup.pl</w:t>
            </w:r>
          </w:p>
        </w:tc>
      </w:tr>
    </w:tbl>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Pr="009823E4" w:rsidRDefault="0025143B" w:rsidP="0025143B">
      <w:pPr>
        <w:jc w:val="both"/>
        <w:rPr>
          <w:rFonts w:ascii="Arial" w:hAnsi="Arial" w:cs="Arial"/>
          <w:b/>
          <w:sz w:val="18"/>
          <w:szCs w:val="18"/>
          <w:lang w:val="en-US"/>
        </w:rPr>
      </w:pP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30"/>
      </w:tblGrid>
      <w:tr w:rsidR="0025143B" w:rsidRPr="009823E4" w:rsidTr="0025143B">
        <w:trPr>
          <w:trHeight w:val="362"/>
        </w:trPr>
        <w:tc>
          <w:tcPr>
            <w:tcW w:w="9730" w:type="dxa"/>
            <w:shd w:val="clear" w:color="auto" w:fill="E77B39"/>
            <w:vAlign w:val="center"/>
          </w:tcPr>
          <w:p w:rsidR="0025143B" w:rsidRPr="007E53CB" w:rsidRDefault="0025143B" w:rsidP="0025143B">
            <w:pPr>
              <w:jc w:val="center"/>
              <w:rPr>
                <w:rFonts w:ascii="Arial" w:hAnsi="Arial" w:cs="Arial"/>
                <w:b/>
                <w:sz w:val="20"/>
                <w:szCs w:val="20"/>
              </w:rPr>
            </w:pPr>
            <w:r w:rsidRPr="007E53CB">
              <w:rPr>
                <w:rFonts w:ascii="Arial" w:hAnsi="Arial" w:cs="Arial"/>
                <w:b/>
                <w:sz w:val="20"/>
                <w:szCs w:val="20"/>
              </w:rPr>
              <w:lastRenderedPageBreak/>
              <w:t>KARTA DZIAŁANIA</w:t>
            </w:r>
          </w:p>
          <w:p w:rsidR="0025143B" w:rsidRPr="002C653A" w:rsidRDefault="0025143B" w:rsidP="007E53CB">
            <w:pPr>
              <w:pStyle w:val="Nagwek2"/>
              <w:jc w:val="both"/>
              <w:rPr>
                <w:b/>
                <w:sz w:val="20"/>
                <w:szCs w:val="20"/>
              </w:rPr>
            </w:pPr>
            <w:bookmarkStart w:id="35" w:name="_Toc52269934"/>
            <w:r w:rsidRPr="007E53CB">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r w:rsidR="002C653A" w:rsidRPr="007E53CB">
              <w:rPr>
                <w:b/>
                <w:sz w:val="20"/>
                <w:szCs w:val="20"/>
              </w:rPr>
              <w:t xml:space="preserve"> - typ 3</w:t>
            </w:r>
            <w:bookmarkEnd w:id="35"/>
          </w:p>
        </w:tc>
      </w:tr>
    </w:tbl>
    <w:p w:rsidR="0025143B" w:rsidRDefault="0025143B" w:rsidP="0025143B">
      <w:pPr>
        <w:jc w:val="both"/>
        <w:rPr>
          <w:rFonts w:ascii="Arial" w:hAnsi="Arial" w:cs="Arial"/>
          <w:b/>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17"/>
        <w:gridCol w:w="741"/>
        <w:gridCol w:w="1468"/>
        <w:gridCol w:w="70"/>
        <w:gridCol w:w="348"/>
        <w:gridCol w:w="1170"/>
        <w:gridCol w:w="191"/>
        <w:gridCol w:w="521"/>
        <w:gridCol w:w="415"/>
        <w:gridCol w:w="670"/>
        <w:gridCol w:w="618"/>
        <w:gridCol w:w="546"/>
        <w:gridCol w:w="604"/>
        <w:gridCol w:w="658"/>
        <w:gridCol w:w="729"/>
      </w:tblGrid>
      <w:tr w:rsidR="0025143B" w:rsidRPr="009823E4" w:rsidTr="0025143B">
        <w:trPr>
          <w:trHeight w:val="218"/>
        </w:trPr>
        <w:tc>
          <w:tcPr>
            <w:tcW w:w="654" w:type="pct"/>
            <w:tcBorders>
              <w:top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 xml:space="preserve">LP. Konkursu: </w:t>
            </w:r>
          </w:p>
        </w:tc>
        <w:tc>
          <w:tcPr>
            <w:tcW w:w="368"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i/>
                <w:sz w:val="18"/>
                <w:szCs w:val="18"/>
              </w:rPr>
            </w:pPr>
          </w:p>
        </w:tc>
        <w:tc>
          <w:tcPr>
            <w:tcW w:w="1613" w:type="pct"/>
            <w:gridSpan w:val="5"/>
            <w:tcBorders>
              <w:top w:val="single" w:sz="12" w:space="0" w:color="auto"/>
              <w:left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 kw.</w:t>
            </w:r>
          </w:p>
        </w:tc>
        <w:tc>
          <w:tcPr>
            <w:tcW w:w="206" w:type="pct"/>
            <w:tcBorders>
              <w:top w:val="single" w:sz="12" w:space="0" w:color="auto"/>
              <w:left w:val="single" w:sz="6"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33"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 kw.</w:t>
            </w:r>
          </w:p>
        </w:tc>
        <w:tc>
          <w:tcPr>
            <w:tcW w:w="307"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271"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III kw.</w:t>
            </w:r>
          </w:p>
        </w:tc>
        <w:tc>
          <w:tcPr>
            <w:tcW w:w="300"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27"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IV kw.</w:t>
            </w:r>
          </w:p>
        </w:tc>
        <w:tc>
          <w:tcPr>
            <w:tcW w:w="362" w:type="pct"/>
            <w:tcBorders>
              <w:top w:val="single" w:sz="12" w:space="0" w:color="auto"/>
              <w:bottom w:val="single" w:sz="12" w:space="0" w:color="auto"/>
            </w:tcBorders>
            <w:vAlign w:val="center"/>
          </w:tcPr>
          <w:p w:rsidR="0025143B" w:rsidRPr="009823E4" w:rsidRDefault="0025143B" w:rsidP="0025143B">
            <w:pPr>
              <w:jc w:val="both"/>
              <w:rPr>
                <w:rFonts w:ascii="Arial" w:hAnsi="Arial" w:cs="Arial"/>
                <w:b/>
                <w:sz w:val="18"/>
                <w:szCs w:val="18"/>
              </w:rPr>
            </w:pPr>
            <w:r>
              <w:rPr>
                <w:rFonts w:ascii="Arial" w:hAnsi="Arial" w:cs="Arial"/>
                <w:b/>
                <w:sz w:val="18"/>
                <w:szCs w:val="18"/>
              </w:rPr>
              <w:t>X</w:t>
            </w:r>
          </w:p>
        </w:tc>
      </w:tr>
      <w:tr w:rsidR="0025143B" w:rsidRPr="009823E4" w:rsidTr="0025143B">
        <w:trPr>
          <w:cantSplit/>
          <w:trHeight w:val="67"/>
        </w:trPr>
        <w:tc>
          <w:tcPr>
            <w:tcW w:w="1022" w:type="pct"/>
            <w:gridSpan w:val="2"/>
            <w:vMerge w:val="restart"/>
            <w:tcBorders>
              <w:top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Typ konkursu</w:t>
            </w: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p>
        </w:tc>
        <w:tc>
          <w:tcPr>
            <w:tcW w:w="3041" w:type="pct"/>
            <w:gridSpan w:val="10"/>
            <w:vMerge w:val="restart"/>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rPr>
          <w:cantSplit/>
          <w:trHeight w:val="112"/>
        </w:trPr>
        <w:tc>
          <w:tcPr>
            <w:tcW w:w="1022" w:type="pct"/>
            <w:gridSpan w:val="2"/>
            <w:vMerge/>
            <w:tcBorders>
              <w:bottom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X</w:t>
            </w:r>
          </w:p>
        </w:tc>
        <w:tc>
          <w:tcPr>
            <w:tcW w:w="3041" w:type="pct"/>
            <w:gridSpan w:val="10"/>
            <w:vMerge/>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Planowana alokacja</w:t>
            </w:r>
          </w:p>
        </w:tc>
        <w:tc>
          <w:tcPr>
            <w:tcW w:w="3978" w:type="pct"/>
            <w:gridSpan w:val="13"/>
            <w:vAlign w:val="center"/>
          </w:tcPr>
          <w:p w:rsidR="0025143B" w:rsidRPr="009823E4" w:rsidRDefault="0025143B" w:rsidP="0025143B">
            <w:pPr>
              <w:ind w:left="57"/>
              <w:jc w:val="both"/>
              <w:rPr>
                <w:rFonts w:ascii="Arial" w:hAnsi="Arial" w:cs="Arial"/>
                <w:b/>
                <w:color w:val="FF0000"/>
                <w:sz w:val="18"/>
                <w:szCs w:val="18"/>
              </w:rPr>
            </w:pPr>
            <w:r>
              <w:rPr>
                <w:rFonts w:ascii="Arial" w:hAnsi="Arial" w:cs="Arial"/>
                <w:b/>
                <w:sz w:val="18"/>
                <w:szCs w:val="18"/>
              </w:rPr>
              <w:t>1 867 958,19 EUR</w:t>
            </w:r>
          </w:p>
        </w:tc>
      </w:tr>
      <w:tr w:rsidR="0025143B" w:rsidRPr="009823E4" w:rsidTr="0025143B">
        <w:trPr>
          <w:trHeight w:val="261"/>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Typy projektów   przewidziane do realizacji w ramach konkursu</w:t>
            </w:r>
          </w:p>
        </w:tc>
        <w:tc>
          <w:tcPr>
            <w:tcW w:w="3978" w:type="pct"/>
            <w:gridSpan w:val="13"/>
            <w:vAlign w:val="center"/>
          </w:tcPr>
          <w:p w:rsidR="004437A2" w:rsidRPr="004437A2" w:rsidRDefault="004437A2" w:rsidP="00C716BF">
            <w:pPr>
              <w:pStyle w:val="Akapitzlist"/>
              <w:numPr>
                <w:ilvl w:val="0"/>
                <w:numId w:val="195"/>
              </w:numPr>
              <w:autoSpaceDE/>
              <w:autoSpaceDN/>
              <w:spacing w:before="60" w:after="60"/>
              <w:contextualSpacing/>
              <w:rPr>
                <w:rFonts w:ascii="Arial" w:hAnsi="Arial" w:cs="Arial"/>
                <w:sz w:val="18"/>
                <w:szCs w:val="18"/>
              </w:rPr>
            </w:pPr>
            <w:r w:rsidRPr="004437A2">
              <w:rPr>
                <w:rFonts w:ascii="Arial" w:hAnsi="Arial" w:cs="Arial"/>
                <w:sz w:val="18"/>
                <w:szCs w:val="18"/>
              </w:rPr>
              <w:t>Rozwój profilaktyki nowotworowej w kierunku wykrywania raka piersi, szyjki macicy i raka jelita grubego:</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realizacja usług zdrowotnych,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działania informacyjno-edukacyjne oraz dotyczące edukacji prozdrowotnej o charakterze lokalnym polegające na zachęcaniu do badań profilaktycznych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 xml:space="preserve"> działania edukacyjne z zakresu profilaktyki nowotworowej w kierunku wykrywania raka piersi, szyjki macicy kierowane do lekarzy POZ</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dojazdu z miejsca zamieszkania do miejsca wykonania badania i z powrotem,</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opieki nad osobą potrzebująca wsparcia w codziennym funkcjonowaniu, którą opiekuje się osoba objęta wsparciem w ramach projektu, w czasie korzystania ze wsparcia.</w:t>
            </w:r>
          </w:p>
          <w:p w:rsidR="0025143B" w:rsidRPr="004437A2" w:rsidRDefault="004437A2" w:rsidP="00C716BF">
            <w:pPr>
              <w:pStyle w:val="Akapitzlist"/>
              <w:numPr>
                <w:ilvl w:val="0"/>
                <w:numId w:val="189"/>
              </w:numPr>
              <w:tabs>
                <w:tab w:val="left" w:pos="4865"/>
              </w:tabs>
              <w:autoSpaceDE/>
              <w:autoSpaceDN/>
              <w:spacing w:before="120" w:after="40"/>
              <w:contextualSpacing/>
              <w:jc w:val="both"/>
            </w:pPr>
            <w:r w:rsidRPr="004437A2">
              <w:rPr>
                <w:rFonts w:ascii="Arial" w:hAnsi="Arial" w:cs="Arial"/>
                <w:sz w:val="18"/>
                <w:szCs w:val="18"/>
              </w:rPr>
              <w:t xml:space="preserve">zakup aparatury i sprzętu medycznego oraz wykonanie innych inwestycji koniecznych do realizacji zadań wynikających z realizowanego programu (m.in. </w:t>
            </w:r>
            <w:proofErr w:type="spellStart"/>
            <w:r w:rsidRPr="004437A2">
              <w:rPr>
                <w:rFonts w:ascii="Arial" w:hAnsi="Arial" w:cs="Arial"/>
                <w:sz w:val="18"/>
                <w:szCs w:val="18"/>
              </w:rPr>
              <w:t>mammobus</w:t>
            </w:r>
            <w:proofErr w:type="spellEnd"/>
            <w:r w:rsidRPr="004437A2">
              <w:rPr>
                <w:rFonts w:ascii="Arial" w:hAnsi="Arial" w:cs="Arial"/>
                <w:sz w:val="18"/>
                <w:szCs w:val="18"/>
              </w:rPr>
              <w:t xml:space="preserve">, </w:t>
            </w:r>
            <w:proofErr w:type="spellStart"/>
            <w:r w:rsidRPr="004437A2">
              <w:rPr>
                <w:rFonts w:ascii="Arial" w:hAnsi="Arial" w:cs="Arial"/>
                <w:sz w:val="18"/>
                <w:szCs w:val="18"/>
              </w:rPr>
              <w:t>cytobus</w:t>
            </w:r>
            <w:proofErr w:type="spellEnd"/>
            <w:r w:rsidRPr="004437A2">
              <w:rPr>
                <w:rFonts w:ascii="Arial" w:hAnsi="Arial" w:cs="Arial"/>
                <w:sz w:val="18"/>
                <w:szCs w:val="18"/>
              </w:rPr>
              <w:t xml:space="preserve">, </w:t>
            </w:r>
            <w:proofErr w:type="spellStart"/>
            <w:r w:rsidRPr="004437A2">
              <w:rPr>
                <w:rFonts w:ascii="Arial" w:hAnsi="Arial" w:cs="Arial"/>
                <w:sz w:val="18"/>
                <w:szCs w:val="18"/>
              </w:rPr>
              <w:t>kolonoskop</w:t>
            </w:r>
            <w:proofErr w:type="spellEnd"/>
            <w:r w:rsidRPr="004437A2">
              <w:rPr>
                <w:rFonts w:ascii="Arial" w:hAnsi="Arial" w:cs="Arial"/>
                <w:sz w:val="18"/>
                <w:szCs w:val="18"/>
              </w:rPr>
              <w:t>).</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Wnioskodawcy do których skierowany jest  konkurs</w:t>
            </w:r>
          </w:p>
        </w:tc>
        <w:tc>
          <w:tcPr>
            <w:tcW w:w="3978" w:type="pct"/>
            <w:gridSpan w:val="13"/>
            <w:vAlign w:val="center"/>
          </w:tcPr>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jednostki samorządu terytorialnego  i ich jednostki organizacyjne</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podmioty lecznicze wykonujące działalność leczniczą,</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organizacje pozarządowe, których działalność statutowa dotyczy promocji i ochrony zdrowia.</w:t>
            </w:r>
          </w:p>
          <w:p w:rsidR="0025143B" w:rsidRPr="009823E4" w:rsidRDefault="0025143B" w:rsidP="00C716BF">
            <w:pPr>
              <w:pStyle w:val="Akapitzlist"/>
              <w:numPr>
                <w:ilvl w:val="0"/>
                <w:numId w:val="190"/>
              </w:numPr>
              <w:jc w:val="both"/>
              <w:rPr>
                <w:rFonts w:ascii="Arial" w:hAnsi="Arial" w:cs="Arial"/>
                <w:sz w:val="18"/>
                <w:szCs w:val="18"/>
              </w:rPr>
            </w:pPr>
            <w:r w:rsidRPr="009823E4">
              <w:rPr>
                <w:rFonts w:ascii="Arial" w:hAnsi="Arial" w:cs="Arial"/>
                <w:sz w:val="18"/>
                <w:szCs w:val="18"/>
              </w:rPr>
              <w:t xml:space="preserve"> podmioty ekonomii społecznej, których założenia statutowe przewidują działania w zakresie lecznictwa lub promocji zdrowia.</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Szczegółowy opis, zakładany cel konkursu</w:t>
            </w:r>
          </w:p>
        </w:tc>
        <w:tc>
          <w:tcPr>
            <w:tcW w:w="3978" w:type="pct"/>
            <w:gridSpan w:val="13"/>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Celem konkursu jest wdrożenie programów profilaktycznych skoncentrowanych na chorobach negatywnie wpływających na rynek pracy, dedykowanych osobom w wieku aktywności zawodowej. Realizacja interwencji ma na celu wydłużenie aktywności zawodowej oraz niwelowanie ryzyka jej przerwania z powodów zdrowotnych. Działania podejmowane w ramach EFS mają charakter uzupełniający i rozszerzający w stosunku do realizowanych programów profilaktycznych  dotyczących nowotworów szyjki macicy, piersi i jelita grubego oraz do programów pilotażowych w ramach PO WER.</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Dokonując analizy dokumentów opracowanych przez instytuty naukowe oraz ośrodki zajmujące się monitorowaniem zachorowalności na nowotwory należy zauważyć konieczność wzmocnienia działań prowadzonych w ramach standardowej profilaktyki zapewnionej w ramach NFZ.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Prognoza na lata 2020-2025 wskazuje przede wszystkim, na wzrost zachorowalności na raka piersi (dane z Centrum Onkologii Instytut i. M. Skłodowskiej-Curie, </w:t>
            </w:r>
            <w:r w:rsidRPr="009823E4">
              <w:rPr>
                <w:rFonts w:ascii="Arial" w:hAnsi="Arial" w:cs="Arial"/>
                <w:i/>
                <w:iCs/>
                <w:sz w:val="18"/>
                <w:szCs w:val="18"/>
              </w:rPr>
              <w:t>Prognozy zachorowalności i umieralności na nowotwory złośliwe w Polsce do 2025 roku</w:t>
            </w:r>
            <w:r w:rsidRPr="009823E4">
              <w:rPr>
                <w:rFonts w:ascii="Arial" w:hAnsi="Arial" w:cs="Arial"/>
                <w:sz w:val="18"/>
                <w:szCs w:val="18"/>
              </w:rPr>
              <w:t xml:space="preserve">). Największego wzrostu zachorowalności należy spodziewać się u kobiet pomiędzy 50-69 rokiem życia. Z dokumentu tego wynika również, że prognozowana liczba zachorowań na nowotwory piersi jest o ponad 50% większa niż obserwowana w roku 2006.  Zauważalny jest zarówno spadek zachorowalności na nowotwory złośliwe szyjki macicy w odniesieniu do roku bazowego 2006, co nie zmienia faktu iż poziom zachorowalności w kraju nadal jest wysoki.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 diagnozy zawartej w Narodowym Programie Zwalczania Chorób Nowotworowych, przygotowanym przez Ministerstwo Zdrowia, wynika że liczba zachorowań na nowotwory złośliwe będzie systematycznie wzrastać. Jest to skorelowane ze starzeniem się społeczeństwa oraz wzrostem narażenia na czynniki ryzyka związane ze stylem życia, np. nadmierna otyłość, palenie tytoniu, nadmierna konsumpcja alkoholu. </w:t>
            </w:r>
          </w:p>
          <w:p w:rsidR="0025143B" w:rsidRPr="009823E4" w:rsidRDefault="0025143B" w:rsidP="0025143B">
            <w:pPr>
              <w:jc w:val="both"/>
              <w:rPr>
                <w:rFonts w:ascii="Arial" w:hAnsi="Arial" w:cs="Arial"/>
                <w:sz w:val="18"/>
                <w:szCs w:val="18"/>
              </w:rPr>
            </w:pPr>
            <w:r w:rsidRPr="009823E4">
              <w:rPr>
                <w:rFonts w:ascii="Arial" w:hAnsi="Arial" w:cs="Arial"/>
                <w:sz w:val="18"/>
                <w:szCs w:val="18"/>
              </w:rPr>
              <w:t>Wskaźnik zgonów monitorowany na poziomie krajowym oraz w podziale na poszczególne województwa dodatkowo wskazuje, że województwo zachodniopomorskie ma jedną z wyższych umieralności z tytułu zachorowalności na nowotwory złośliwe. Reasumując, wdrożenie programów profilaktycznych skoncentrowanych na chorobach negatywnie wpływających na rynek pracy, dedykowanych osobom w wieku aktywności zawodowej</w:t>
            </w:r>
            <w:r>
              <w:rPr>
                <w:rFonts w:ascii="Arial" w:hAnsi="Arial" w:cs="Arial"/>
                <w:sz w:val="18"/>
                <w:szCs w:val="18"/>
              </w:rPr>
              <w:t xml:space="preserve"> będących w grupie podwyższonego ryzyka,</w:t>
            </w:r>
            <w:r w:rsidRPr="009823E4">
              <w:rPr>
                <w:rFonts w:ascii="Arial" w:hAnsi="Arial" w:cs="Arial"/>
                <w:sz w:val="18"/>
                <w:szCs w:val="18"/>
              </w:rPr>
              <w:t xml:space="preserve"> wpłynie znacząco na poprawę dostępu do badań profilaktycznych co może przełożyć się na wydłużenie aktywności zawodowej oraz niwelowanie ryzyka jej przerwania z powodów zdrowotnych.</w:t>
            </w:r>
          </w:p>
        </w:tc>
      </w:tr>
      <w:tr w:rsidR="0025143B" w:rsidRPr="009823E4" w:rsidTr="0025143B">
        <w:trPr>
          <w:cantSplit/>
        </w:trPr>
        <w:tc>
          <w:tcPr>
            <w:tcW w:w="1022" w:type="pct"/>
            <w:gridSpan w:val="2"/>
            <w:vMerge w:val="restart"/>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Specyficzne dla </w:t>
            </w:r>
            <w:r w:rsidRPr="009823E4">
              <w:rPr>
                <w:rFonts w:ascii="Arial" w:hAnsi="Arial" w:cs="Arial"/>
                <w:sz w:val="18"/>
                <w:szCs w:val="18"/>
              </w:rPr>
              <w:lastRenderedPageBreak/>
              <w:t>konkursu kryteria wyboru projektów</w:t>
            </w:r>
          </w:p>
        </w:tc>
        <w:tc>
          <w:tcPr>
            <w:tcW w:w="3978" w:type="pct"/>
            <w:gridSpan w:val="13"/>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lastRenderedPageBreak/>
              <w:t>Kryteria dopuszczalności</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numPr>
                <w:ilvl w:val="0"/>
                <w:numId w:val="194"/>
              </w:numPr>
              <w:spacing w:before="40" w:after="40"/>
              <w:ind w:left="357" w:hanging="357"/>
              <w:jc w:val="both"/>
              <w:rPr>
                <w:rFonts w:ascii="Arial" w:hAnsi="Arial" w:cs="Arial"/>
                <w:sz w:val="18"/>
                <w:szCs w:val="18"/>
              </w:rPr>
            </w:pPr>
            <w:r w:rsidRPr="00D4594A">
              <w:rPr>
                <w:rFonts w:ascii="Arial" w:hAnsi="Arial" w:cs="Arial"/>
                <w:sz w:val="18"/>
                <w:szCs w:val="18"/>
              </w:rPr>
              <w:t>Jeden podmiot może wystąpić w ramach konkursu – jako wnioskodawca albo partner nie więcej niż 1 raz we wniosku o dofinansowanie.</w:t>
            </w:r>
          </w:p>
        </w:tc>
      </w:tr>
      <w:tr w:rsidR="0025143B" w:rsidRPr="00D4594A" w:rsidTr="0025143B">
        <w:trPr>
          <w:cantSplit/>
          <w:trHeight w:val="202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autoSpaceDE w:val="0"/>
              <w:autoSpaceDN w:val="0"/>
              <w:adjustRightInd w:val="0"/>
              <w:jc w:val="both"/>
              <w:rPr>
                <w:rFonts w:ascii="Arial" w:hAnsi="Arial" w:cs="Arial"/>
                <w:sz w:val="18"/>
                <w:szCs w:val="18"/>
              </w:rPr>
            </w:pPr>
            <w:r w:rsidRPr="009823E4">
              <w:rPr>
                <w:rFonts w:ascii="Arial" w:hAnsi="Arial" w:cs="Arial"/>
                <w:sz w:val="18"/>
                <w:szCs w:val="18"/>
              </w:rPr>
              <w:t xml:space="preserve">Zgodnie z kryterium wnioskodawca, który złoży w odpowiedzi na konkurs wniosek o dofinansowanie, nie może jednocześnie wystąpić jako partner w żadnym innym wniosku </w:t>
            </w:r>
            <w:r w:rsidRPr="009823E4">
              <w:rPr>
                <w:rFonts w:ascii="Arial" w:hAnsi="Arial" w:cs="Arial"/>
                <w:sz w:val="18"/>
                <w:szCs w:val="18"/>
              </w:rPr>
              <w:br/>
              <w:t xml:space="preserve">o dofinansowanie składanym w ramach przedmiotowego konkursu oraz ma możliwość złożenia wyłącznie jednego wniosku. Ponadto, podmiot, który wystąpi w ramach konkursu jako partner </w:t>
            </w:r>
            <w:r w:rsidRPr="009823E4">
              <w:rPr>
                <w:rFonts w:ascii="Arial" w:hAnsi="Arial" w:cs="Arial"/>
                <w:sz w:val="18"/>
                <w:szCs w:val="18"/>
              </w:rPr>
              <w:br/>
              <w:t>w dowolnym projekcie, nie może jednocześnie być partnerem innego projektu.</w:t>
            </w:r>
          </w:p>
          <w:p w:rsidR="0025143B" w:rsidRPr="009823E4" w:rsidRDefault="0025143B" w:rsidP="0025143B">
            <w:pPr>
              <w:pStyle w:val="Default"/>
              <w:spacing w:before="20" w:after="20"/>
              <w:jc w:val="both"/>
              <w:rPr>
                <w:rFonts w:ascii="Arial" w:hAnsi="Arial" w:cs="Arial"/>
                <w:sz w:val="18"/>
                <w:szCs w:val="18"/>
              </w:rPr>
            </w:pPr>
            <w:r w:rsidRPr="009823E4">
              <w:rPr>
                <w:rFonts w:ascii="Arial" w:hAnsi="Arial" w:cs="Arial"/>
                <w:sz w:val="18"/>
                <w:szCs w:val="18"/>
              </w:rPr>
              <w:t>Kryterium zostanie zweryfikowane na podstawie rejestru wniosków złożonych w ramach danego konkursu, na etapie oceny wniosku. W przypadku spółek cywilnych weryfikacja kryterium nastąpi również na podstawie danych zawartych w załączniku nr 7.1.1.</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piersi co najmniej 20% uczestników projektu, tj. osób, które wzięły udział w badaniu w wyniku działań realizowanych w projekcie,</w:t>
            </w:r>
            <w:r w:rsidRPr="00654361" w:rsidDel="00F16102">
              <w:rPr>
                <w:rFonts w:ascii="Arial" w:hAnsi="Arial" w:cs="Arial"/>
                <w:sz w:val="18"/>
                <w:szCs w:val="18"/>
              </w:rPr>
              <w:t xml:space="preserve"> </w:t>
            </w:r>
            <w:r w:rsidRPr="00654361">
              <w:rPr>
                <w:rFonts w:ascii="Arial" w:hAnsi="Arial" w:cs="Arial"/>
                <w:sz w:val="18"/>
                <w:szCs w:val="18"/>
              </w:rPr>
              <w:t>stanowią kobiety, które na podstawie Systemu Informatycznego Monitorowania Profilaktyki nigdy nie wykonywały badań profilaktycznych w kierunku wykrycia raka piersi, a które kwalifikują się do udziału w programie.</w:t>
            </w:r>
            <w:r w:rsidRPr="009823E4">
              <w:rPr>
                <w:rFonts w:ascii="Arial" w:hAnsi="Arial" w:cs="Arial"/>
                <w:sz w:val="18"/>
                <w:szCs w:val="18"/>
              </w:rPr>
              <w:t xml:space="preserve">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Kryterium zapewni obligatoryjne ukierunkowanie wsparcia na wskazanym poziomie dla kobiet, które nie wykonywały badań profilaktycznych w kierunku raka piersi. </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zapewni obligatoryjne ukierunkowanie wsparcia na wskazanym poziomie dla kobiet, które nie wykonywały badań profilaktycznych w kierunku raka szyjki macicy.</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 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296" w:hanging="284"/>
              <w:jc w:val="both"/>
              <w:rPr>
                <w:rFonts w:ascii="Arial" w:hAnsi="Arial" w:cs="Arial"/>
                <w:sz w:val="18"/>
                <w:szCs w:val="18"/>
              </w:rPr>
            </w:pPr>
            <w:r w:rsidRPr="009823E4">
              <w:rPr>
                <w:rFonts w:ascii="Arial" w:hAnsi="Arial" w:cs="Arial"/>
                <w:sz w:val="18"/>
                <w:szCs w:val="18"/>
              </w:rPr>
              <w:t xml:space="preserve">Projekt zakłada, iż realizacja świadczeń zdrowotnych odbywać się będzie wyłącznie przez podmioty </w:t>
            </w:r>
            <w:r>
              <w:rPr>
                <w:rFonts w:ascii="Arial" w:hAnsi="Arial" w:cs="Arial"/>
                <w:sz w:val="18"/>
                <w:szCs w:val="18"/>
              </w:rPr>
              <w:t xml:space="preserve">wykonujące działalność leczniczą uprawnione </w:t>
            </w:r>
            <w:r w:rsidRPr="009823E4">
              <w:rPr>
                <w:rFonts w:ascii="Arial" w:hAnsi="Arial" w:cs="Arial"/>
                <w:sz w:val="18"/>
                <w:szCs w:val="18"/>
              </w:rPr>
              <w:t>do tego na mocy przepisów prawa</w:t>
            </w:r>
            <w:r>
              <w:rPr>
                <w:rFonts w:ascii="Arial" w:hAnsi="Arial" w:cs="Arial"/>
                <w:sz w:val="18"/>
                <w:szCs w:val="18"/>
              </w:rPr>
              <w:t xml:space="preserve"> powszechnie obowiązującego</w:t>
            </w:r>
            <w:r w:rsidRPr="009823E4">
              <w:rPr>
                <w:rFonts w:ascii="Arial" w:hAnsi="Arial" w:cs="Arial"/>
                <w:sz w:val="18"/>
                <w:szCs w:val="18"/>
              </w:rPr>
              <w:t>.</w:t>
            </w:r>
          </w:p>
        </w:tc>
      </w:tr>
      <w:tr w:rsidR="0025143B" w:rsidRPr="009823E4" w:rsidTr="0025143B">
        <w:trPr>
          <w:cantSplit/>
          <w:trHeight w:val="426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będzie weryfikowane na podstawie treści wniosku o dofinansowanie projektu  </w:t>
            </w:r>
            <w:r w:rsidRPr="00540C5F">
              <w:rPr>
                <w:rFonts w:ascii="Arial" w:hAnsi="Arial" w:cs="Arial"/>
                <w:sz w:val="18"/>
                <w:szCs w:val="18"/>
              </w:rPr>
              <w:t>oraz danych zawartych w rejestrze podmiotów wykonujących działalność leczniczą znajdującym się na stronie www.rpwdl.csioz.gov.pl</w:t>
            </w:r>
            <w:r>
              <w:rPr>
                <w:rFonts w:ascii="Arial" w:hAnsi="Arial" w:cs="Arial"/>
                <w:sz w:val="18"/>
                <w:szCs w:val="18"/>
              </w:rPr>
              <w:t>.</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94" w:hanging="283"/>
              <w:rPr>
                <w:rFonts w:ascii="Arial" w:hAnsi="Arial" w:cs="Arial"/>
                <w:sz w:val="18"/>
                <w:szCs w:val="18"/>
              </w:rPr>
            </w:pPr>
            <w:r w:rsidRPr="00654361">
              <w:rPr>
                <w:rFonts w:ascii="Arial" w:hAnsi="Arial" w:cs="Arial"/>
                <w:sz w:val="18"/>
                <w:szCs w:val="18"/>
              </w:rPr>
              <w:t xml:space="preserve">Wsparcie skierowane jest do osób w wieku aktywności zawodowej – zamieszkujących, uczących się  lub pracujących na terenie województwa zachodniopomorskiego, będących  w grupie podwyższonego ryzyka, które zostaną objęte badaniami </w:t>
            </w:r>
            <w:proofErr w:type="spellStart"/>
            <w:r w:rsidRPr="00654361">
              <w:rPr>
                <w:rFonts w:ascii="Arial" w:hAnsi="Arial" w:cs="Arial"/>
                <w:sz w:val="18"/>
                <w:szCs w:val="18"/>
              </w:rPr>
              <w:t>skriningowymi</w:t>
            </w:r>
            <w:proofErr w:type="spellEnd"/>
            <w:r w:rsidRPr="00654361">
              <w:rPr>
                <w:rFonts w:ascii="Arial" w:hAnsi="Arial" w:cs="Arial"/>
                <w:sz w:val="18"/>
                <w:szCs w:val="18"/>
              </w:rPr>
              <w:t xml:space="preserve"> w celu wczesnego wykrycia choroby.</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ma za zadanie wdrożenie programów profilaktycznych skoncentrowanych na chorobach negatywnie wpływających na rynek pracy, dedykowanych osobom w wieku aktywności zawodowej z terenu województwa zachodniopomorskiego. Realizacja projektów skierowanych  wyłącznie  do mieszkańców województwa jest uzasadniona regionalnym charakterem   przewidzianego wsparcia.</w:t>
            </w:r>
            <w:r>
              <w:rPr>
                <w:rFonts w:ascii="Arial" w:hAnsi="Arial" w:cs="Arial"/>
                <w:sz w:val="18"/>
                <w:szCs w:val="18"/>
              </w:rPr>
              <w:t xml:space="preserve"> Kryterium zapewni</w:t>
            </w:r>
            <w:r w:rsidRPr="0013651E">
              <w:rPr>
                <w:rFonts w:ascii="Arial" w:hAnsi="Arial" w:cs="Arial"/>
                <w:sz w:val="18"/>
                <w:szCs w:val="18"/>
              </w:rPr>
              <w:t>, że gru</w:t>
            </w:r>
            <w:r>
              <w:rPr>
                <w:rFonts w:ascii="Arial" w:hAnsi="Arial" w:cs="Arial"/>
                <w:sz w:val="18"/>
                <w:szCs w:val="18"/>
              </w:rPr>
              <w:t>pę docelową w projekcie stanowić będą</w:t>
            </w:r>
            <w:r w:rsidRPr="0013651E">
              <w:rPr>
                <w:rFonts w:ascii="Arial" w:hAnsi="Arial" w:cs="Arial"/>
                <w:sz w:val="18"/>
                <w:szCs w:val="18"/>
              </w:rPr>
              <w:t xml:space="preserve"> osoby w wieku aktywności zawodowej, będące w grupie podwyższonego ryzyka, które zostaną objęte badaniami </w:t>
            </w:r>
            <w:proofErr w:type="spellStart"/>
            <w:r w:rsidRPr="0013651E">
              <w:rPr>
                <w:rFonts w:ascii="Arial" w:hAnsi="Arial" w:cs="Arial"/>
                <w:sz w:val="18"/>
                <w:szCs w:val="18"/>
              </w:rPr>
              <w:t>skriningowymi</w:t>
            </w:r>
            <w:proofErr w:type="spellEnd"/>
            <w:r w:rsidRPr="0013651E">
              <w:rPr>
                <w:rFonts w:ascii="Arial" w:hAnsi="Arial" w:cs="Arial"/>
                <w:sz w:val="18"/>
                <w:szCs w:val="18"/>
              </w:rPr>
              <w:t xml:space="preserve"> (przesiewowymi) w celu wczesnego wykrycia choroby, o ile projekt obejmuje badania </w:t>
            </w:r>
            <w:proofErr w:type="spellStart"/>
            <w:r w:rsidRPr="0013651E">
              <w:rPr>
                <w:rFonts w:ascii="Arial" w:hAnsi="Arial" w:cs="Arial"/>
                <w:sz w:val="18"/>
                <w:szCs w:val="18"/>
              </w:rPr>
              <w:t>skriningowe</w:t>
            </w:r>
            <w:proofErr w:type="spellEnd"/>
            <w:r w:rsidRPr="0013651E">
              <w:rPr>
                <w:rFonts w:ascii="Arial" w:hAnsi="Arial" w:cs="Arial"/>
                <w:sz w:val="18"/>
                <w:szCs w:val="18"/>
              </w:rPr>
              <w:t>.</w:t>
            </w:r>
          </w:p>
          <w:p w:rsidR="0025143B" w:rsidRPr="009823E4" w:rsidRDefault="0025143B" w:rsidP="0025143B">
            <w:pPr>
              <w:jc w:val="both"/>
              <w:rPr>
                <w:rFonts w:ascii="Arial" w:hAnsi="Arial" w:cs="Arial"/>
                <w:sz w:val="18"/>
                <w:szCs w:val="18"/>
              </w:rPr>
            </w:pP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C716BF">
            <w:pPr>
              <w:pStyle w:val="Akapitzlist"/>
              <w:numPr>
                <w:ilvl w:val="0"/>
                <w:numId w:val="194"/>
              </w:numPr>
              <w:ind w:left="324" w:hanging="284"/>
              <w:jc w:val="both"/>
              <w:rPr>
                <w:rFonts w:ascii="Arial" w:hAnsi="Arial" w:cs="Arial"/>
                <w:sz w:val="18"/>
                <w:szCs w:val="18"/>
              </w:rPr>
            </w:pPr>
            <w:r w:rsidRPr="009823E4">
              <w:rPr>
                <w:rFonts w:ascii="Arial" w:hAnsi="Arial" w:cs="Arial"/>
                <w:sz w:val="18"/>
                <w:szCs w:val="18"/>
              </w:rPr>
              <w:t>W przypadku realizacji projektu przez podmioty nie będące POZ realizacja projektu w zakresie profilaktyki raka piersi i/lub profilaktyki raka szyjki macicy odbywa się w partnerstwie z co najmniej jedną placówką POZ.</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za zadanie zapewnić odpowiedni potencjał do realizacji projektu: potencjał beneficjenta zostanie wzmocniony o potencjał co najmniej jednej placówki POZ w celu zagwarantowania wysokiej jakości oferowanych usług w ramach profilaktyki raka piersi lub profilaktyki raka szyjki macicy.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ind w:left="438" w:hanging="398"/>
              <w:jc w:val="both"/>
              <w:rPr>
                <w:rFonts w:ascii="Arial" w:hAnsi="Arial" w:cs="Arial"/>
                <w:sz w:val="18"/>
                <w:szCs w:val="18"/>
              </w:rPr>
            </w:pPr>
            <w:r w:rsidRPr="009823E4" w:rsidDel="00094346">
              <w:rPr>
                <w:rFonts w:ascii="Arial" w:hAnsi="Arial" w:cs="Arial"/>
                <w:sz w:val="18"/>
                <w:szCs w:val="18"/>
              </w:rPr>
              <w:t>Beneficjent</w:t>
            </w:r>
            <w:r w:rsidRPr="009823E4">
              <w:rPr>
                <w:rFonts w:ascii="Arial" w:hAnsi="Arial" w:cs="Arial"/>
                <w:sz w:val="18"/>
                <w:szCs w:val="18"/>
              </w:rPr>
              <w:t xml:space="preserve"> </w:t>
            </w:r>
            <w:r w:rsidRPr="009823E4" w:rsidDel="00094346">
              <w:rPr>
                <w:rFonts w:ascii="Arial" w:hAnsi="Arial" w:cs="Arial"/>
                <w:sz w:val="18"/>
                <w:szCs w:val="18"/>
              </w:rPr>
              <w:t xml:space="preserve"> wniesie wkład własn</w:t>
            </w:r>
            <w:r w:rsidRPr="009823E4">
              <w:rPr>
                <w:rFonts w:ascii="Arial" w:hAnsi="Arial" w:cs="Arial"/>
                <w:sz w:val="18"/>
                <w:szCs w:val="18"/>
              </w:rPr>
              <w:t>y</w:t>
            </w:r>
            <w:r w:rsidRPr="009823E4"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10%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t>
            </w:r>
            <w:r w:rsidRPr="009823E4">
              <w:rPr>
                <w:rFonts w:ascii="Arial" w:hAnsi="Arial" w:cs="Arial"/>
                <w:sz w:val="18"/>
                <w:szCs w:val="18"/>
              </w:rPr>
              <w:t xml:space="preserve">w </w:t>
            </w:r>
            <w:r w:rsidRPr="009823E4">
              <w:rPr>
                <w:rFonts w:ascii="Arial" w:hAnsi="Arial" w:cs="Arial"/>
                <w:i/>
                <w:sz w:val="18"/>
                <w:szCs w:val="18"/>
              </w:rPr>
              <w:t>Szczegółowym Opisie Osi Priorytetowych  Regionalnego Programu Operacyjnego  Województwa</w:t>
            </w:r>
            <w:r>
              <w:rPr>
                <w:rFonts w:ascii="Arial" w:hAnsi="Arial" w:cs="Arial"/>
                <w:i/>
                <w:sz w:val="18"/>
                <w:szCs w:val="18"/>
              </w:rPr>
              <w:t xml:space="preserve"> </w:t>
            </w:r>
            <w:r w:rsidRPr="009823E4">
              <w:rPr>
                <w:rFonts w:ascii="Arial" w:hAnsi="Arial" w:cs="Arial"/>
                <w:i/>
                <w:sz w:val="18"/>
                <w:szCs w:val="18"/>
              </w:rPr>
              <w:t xml:space="preserve">Zachodniopomorskiego  2014-2020.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wprowadzono celem zaangażowania potencjału tak społecznego jak i finansowego beneficjenta/partnera na rzecz budowania trwałych efektów </w:t>
            </w:r>
            <w:r w:rsidRPr="009823E4">
              <w:rPr>
                <w:rFonts w:ascii="Arial" w:hAnsi="Arial" w:cs="Arial"/>
                <w:sz w:val="18"/>
                <w:szCs w:val="18"/>
              </w:rPr>
              <w:br/>
              <w:t>w poszczególnych obszarach interwencji EFS poprzez zwiększenie partycypacji beneficjenta/partnera w budżecie projektu EFS w ramach wkładu własnego.</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Partycypacja beneficjenta/partnera </w:t>
            </w:r>
            <w:r w:rsidRPr="009823E4">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63" w:hanging="363"/>
              <w:jc w:val="both"/>
              <w:rPr>
                <w:rFonts w:ascii="Arial" w:hAnsi="Arial" w:cs="Arial"/>
                <w:sz w:val="18"/>
                <w:szCs w:val="18"/>
              </w:rPr>
            </w:pPr>
            <w:r w:rsidRPr="009823E4">
              <w:rPr>
                <w:rFonts w:ascii="Arial" w:hAnsi="Arial" w:cs="Arial"/>
                <w:sz w:val="18"/>
                <w:szCs w:val="18"/>
              </w:rPr>
              <w:t xml:space="preserve">W przypadku </w:t>
            </w:r>
            <w:r>
              <w:rPr>
                <w:rFonts w:ascii="Arial" w:hAnsi="Arial" w:cs="Arial"/>
                <w:sz w:val="18"/>
                <w:szCs w:val="18"/>
              </w:rPr>
              <w:t xml:space="preserve">działań z zakresu profilaktyki raka jelita grubego realizowane one są </w:t>
            </w:r>
            <w:r w:rsidRPr="009823E4">
              <w:rPr>
                <w:rFonts w:ascii="Arial" w:hAnsi="Arial" w:cs="Arial"/>
                <w:sz w:val="18"/>
                <w:szCs w:val="18"/>
              </w:rPr>
              <w:t xml:space="preserve"> wyłącznie w systemie oportunistycznym.</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na celu zapewnienie efektywnego wydatkowania środków oraz  skutecznego dotarcia do grupy docelowej.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288" w:hanging="284"/>
              <w:jc w:val="both"/>
              <w:rPr>
                <w:rFonts w:ascii="Arial" w:hAnsi="Arial" w:cs="Arial"/>
                <w:sz w:val="18"/>
                <w:szCs w:val="18"/>
              </w:rPr>
            </w:pPr>
            <w:r w:rsidRPr="00000F8B">
              <w:rPr>
                <w:rFonts w:ascii="Arial" w:hAnsi="Arial" w:cs="Arial"/>
                <w:bCs/>
                <w:sz w:val="18"/>
                <w:szCs w:val="18"/>
              </w:rPr>
              <w:t xml:space="preserve"> </w:t>
            </w:r>
            <w:r>
              <w:rPr>
                <w:rFonts w:ascii="Arial" w:hAnsi="Arial" w:cs="Arial"/>
                <w:bCs/>
                <w:sz w:val="18"/>
                <w:szCs w:val="18"/>
              </w:rPr>
              <w:t>Działania realizowane w projekcie są skoncentrowane na wsparciu osób pracujących, uczących się lub posiadających miejsce zamieszkania na obszarze gminy/gmin wskazanych jako „biała plama” w zakresie profilaktyki raka piersi/raka szyki macicy.</w:t>
            </w:r>
            <w:r w:rsidRPr="00000F8B">
              <w:rPr>
                <w:rFonts w:ascii="Arial" w:hAnsi="Arial" w:cs="Arial"/>
                <w:bCs/>
                <w:sz w:val="18"/>
                <w:szCs w:val="18"/>
              </w:rPr>
              <w:t xml:space="preserve"> Odsetek ww. osób objętych wsparciem w projekcie nie może być niższy niż 30% wszystkich uczestników projektu dla każdej z profilaktyk.</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cytologiczne /badania mammograficzne. Dzięki przedmiotowemu kryterium poziom zgłaszalności na badania ulegnie podwyższeniu, co korzystnie wpłynie na obniżenie wskaźnika umieralności z powodu raka szyjki macicy/raka piersi.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429" w:hanging="355"/>
              <w:jc w:val="both"/>
              <w:rPr>
                <w:rFonts w:ascii="Arial" w:hAnsi="Arial" w:cs="Arial"/>
                <w:sz w:val="18"/>
                <w:szCs w:val="18"/>
              </w:rPr>
            </w:pPr>
            <w:r>
              <w:rPr>
                <w:rFonts w:ascii="Arial" w:hAnsi="Arial" w:cs="Arial"/>
                <w:bCs/>
                <w:sz w:val="18"/>
                <w:szCs w:val="18"/>
              </w:rPr>
              <w:t>Działania realizowane z zakresu profilaktyki raka jelita grubego skierowane są wyłącznie</w:t>
            </w:r>
            <w:r w:rsidRPr="00000F8B">
              <w:rPr>
                <w:rFonts w:ascii="Arial" w:hAnsi="Arial" w:cs="Arial"/>
                <w:bCs/>
                <w:sz w:val="18"/>
                <w:szCs w:val="18"/>
              </w:rPr>
              <w:t xml:space="preserve"> </w:t>
            </w:r>
            <w:r>
              <w:rPr>
                <w:rFonts w:ascii="Arial" w:hAnsi="Arial" w:cs="Arial"/>
                <w:bCs/>
                <w:sz w:val="18"/>
                <w:szCs w:val="18"/>
              </w:rPr>
              <w:t xml:space="preserve">do </w:t>
            </w:r>
            <w:r w:rsidRPr="00000F8B">
              <w:rPr>
                <w:rFonts w:ascii="Arial" w:hAnsi="Arial" w:cs="Arial"/>
                <w:bCs/>
                <w:sz w:val="18"/>
                <w:szCs w:val="18"/>
              </w:rPr>
              <w:t>os</w:t>
            </w:r>
            <w:r>
              <w:rPr>
                <w:rFonts w:ascii="Arial" w:hAnsi="Arial" w:cs="Arial"/>
                <w:bCs/>
                <w:sz w:val="18"/>
                <w:szCs w:val="18"/>
              </w:rPr>
              <w:t>ób</w:t>
            </w:r>
            <w:r w:rsidRPr="00000F8B">
              <w:rPr>
                <w:rFonts w:ascii="Arial" w:hAnsi="Arial" w:cs="Arial"/>
                <w:bCs/>
                <w:sz w:val="18"/>
                <w:szCs w:val="18"/>
              </w:rPr>
              <w:t xml:space="preserve"> </w:t>
            </w:r>
            <w:r>
              <w:rPr>
                <w:rFonts w:ascii="Arial" w:hAnsi="Arial" w:cs="Arial"/>
                <w:bCs/>
                <w:sz w:val="18"/>
                <w:szCs w:val="18"/>
              </w:rPr>
              <w:t xml:space="preserve">pracujących, uczących się lub posiadających miejsce zamieszkania na obszarze gminy/gmin wskazanych jako „biała plama” w </w:t>
            </w:r>
            <w:r w:rsidRPr="00000F8B">
              <w:rPr>
                <w:rFonts w:ascii="Arial" w:hAnsi="Arial" w:cs="Arial"/>
                <w:bCs/>
                <w:sz w:val="18"/>
                <w:szCs w:val="18"/>
              </w:rPr>
              <w:t xml:space="preserve">zakresie profilaktyki raka jelita grubego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w:t>
            </w:r>
            <w:proofErr w:type="spellStart"/>
            <w:r w:rsidRPr="009823E4">
              <w:rPr>
                <w:rFonts w:ascii="Arial" w:hAnsi="Arial" w:cs="Arial"/>
                <w:sz w:val="18"/>
                <w:szCs w:val="18"/>
              </w:rPr>
              <w:t>kolonoskopowe</w:t>
            </w:r>
            <w:proofErr w:type="spellEnd"/>
            <w:r w:rsidRPr="009823E4">
              <w:rPr>
                <w:rFonts w:ascii="Arial" w:hAnsi="Arial" w:cs="Arial"/>
                <w:sz w:val="18"/>
                <w:szCs w:val="18"/>
              </w:rPr>
              <w:t xml:space="preserve">. Dzięki przedmiotowemu kryterium poziom zgłaszalności na badania ulegnie podwyższeniu, co korzystnie wpłynie na obniżenie wskaźnika umieralności z powodu raka jelita grubego.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654361" w:rsidRDefault="0025143B" w:rsidP="00C716BF">
            <w:pPr>
              <w:pStyle w:val="Akapitzlist"/>
              <w:numPr>
                <w:ilvl w:val="0"/>
                <w:numId w:val="194"/>
              </w:numPr>
              <w:ind w:left="459" w:hanging="459"/>
              <w:jc w:val="both"/>
              <w:rPr>
                <w:rFonts w:ascii="Arial" w:hAnsi="Arial" w:cs="Arial"/>
                <w:sz w:val="18"/>
                <w:szCs w:val="18"/>
              </w:rPr>
            </w:pPr>
            <w:r w:rsidRPr="00654361">
              <w:rPr>
                <w:rFonts w:ascii="Arial" w:hAnsi="Arial" w:cs="Arial"/>
                <w:sz w:val="18"/>
                <w:szCs w:val="18"/>
              </w:rPr>
              <w:t>W projekcie obligatoryjne jest zagwarantowanie uczestnikom dostępu do usług zdrowotnych właściwych dla danej profilaktyki nowotworowej, przy czym usługi zdrowotne nie mogą stanowić jedynej formy wsparcia w projekcie.</w:t>
            </w:r>
          </w:p>
          <w:p w:rsidR="0025143B" w:rsidRPr="00530090" w:rsidRDefault="0025143B" w:rsidP="0025143B">
            <w:pPr>
              <w:pStyle w:val="Akapitzlist"/>
              <w:ind w:left="459"/>
              <w:jc w:val="both"/>
              <w:rPr>
                <w:rFonts w:ascii="Arial" w:hAnsi="Arial" w:cs="Arial"/>
                <w:sz w:val="18"/>
                <w:szCs w:val="18"/>
              </w:rPr>
            </w:pP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 xml:space="preserve">Wprowadzenie kryterium zapewni realizację projektów o kompleksowym charakterze, które w pełni będą </w:t>
            </w:r>
            <w:r w:rsidRPr="00654361">
              <w:rPr>
                <w:rFonts w:ascii="Arial" w:hAnsi="Arial" w:cs="Arial"/>
                <w:sz w:val="18"/>
                <w:szCs w:val="18"/>
              </w:rPr>
              <w:t xml:space="preserve">odpowiadały na rzeczywiste potrzeby </w:t>
            </w:r>
            <w:r w:rsidRPr="00F21340">
              <w:rPr>
                <w:rFonts w:ascii="Arial" w:hAnsi="Arial" w:cs="Arial"/>
                <w:sz w:val="18"/>
                <w:szCs w:val="18"/>
              </w:rPr>
              <w:t>uczestników. Za kompleksowe wsparcie uznaje się realizację przynajmniej dwóch elementów w ramach typu 3, przy czym obligatoryjne jest realizowanie usług zdrowotnych.</w:t>
            </w:r>
          </w:p>
          <w:p w:rsidR="0025143B" w:rsidRDefault="0025143B" w:rsidP="0025143B">
            <w:pPr>
              <w:jc w:val="both"/>
              <w:rPr>
                <w:rFonts w:ascii="Arial" w:hAnsi="Arial" w:cs="Arial"/>
                <w:sz w:val="18"/>
                <w:szCs w:val="18"/>
              </w:rPr>
            </w:pPr>
            <w:r>
              <w:rPr>
                <w:rFonts w:ascii="Arial" w:hAnsi="Arial" w:cs="Arial"/>
                <w:sz w:val="18"/>
                <w:szCs w:val="18"/>
              </w:rPr>
              <w:t>Ukierunkowanie wsparcia na realizuję usług zdrowotnych zwiększy skalę oddziaływania profilaktyki nowotworowej w regionie, a także przyczyni się do propagowania badań profilaktycznych wśród mieszkańców województwa zachodniopomorskiego.</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2F2BD4" w:rsidRDefault="0025143B" w:rsidP="00C716BF">
            <w:pPr>
              <w:pStyle w:val="Akapitzlist"/>
              <w:numPr>
                <w:ilvl w:val="0"/>
                <w:numId w:val="194"/>
              </w:numPr>
              <w:ind w:left="459" w:hanging="426"/>
              <w:jc w:val="both"/>
              <w:rPr>
                <w:rFonts w:ascii="Arial" w:hAnsi="Arial" w:cs="Arial"/>
                <w:sz w:val="18"/>
                <w:szCs w:val="18"/>
              </w:rPr>
            </w:pPr>
            <w:r>
              <w:rPr>
                <w:rFonts w:ascii="Arial" w:hAnsi="Arial" w:cs="Arial"/>
                <w:sz w:val="18"/>
                <w:szCs w:val="18"/>
              </w:rPr>
              <w:t>W przypadku realizacji projektów ukierunkowanych na wczesne wykrywanie raka jelita grubego obligatoryjne jest zastosowanie stawek jednostkowych na usługi zdrowotne określonych w Uchwale Komitetu Sterującego ds. koordynacji interwencji EFSI w sektorze zdrowia.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Wprowadzenie kryterium przyczyni się do efektywniejszego i szybszego rozliczania kosztów usług zdrowotnych realizowanych w projektach dotyczących profilaktyki raka jelita grubego.</w:t>
            </w:r>
          </w:p>
          <w:p w:rsidR="0025143B" w:rsidRDefault="0025143B" w:rsidP="0025143B">
            <w:pPr>
              <w:jc w:val="both"/>
              <w:rPr>
                <w:rFonts w:ascii="Arial" w:hAnsi="Arial" w:cs="Arial"/>
                <w:sz w:val="18"/>
                <w:szCs w:val="18"/>
              </w:rPr>
            </w:pPr>
            <w:r>
              <w:rPr>
                <w:rFonts w:ascii="Arial" w:hAnsi="Arial" w:cs="Arial"/>
                <w:sz w:val="18"/>
                <w:szCs w:val="18"/>
              </w:rPr>
              <w:t>Kryterium zostanie zweryfikowane na podstawie budżetu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88488F" w:rsidRDefault="0025143B" w:rsidP="0025143B">
            <w:pPr>
              <w:pStyle w:val="Akapitzlist"/>
              <w:adjustRightInd w:val="0"/>
              <w:spacing w:after="200" w:line="276" w:lineRule="auto"/>
              <w:ind w:left="323"/>
              <w:contextualSpacing/>
              <w:jc w:val="both"/>
              <w:rPr>
                <w:rFonts w:ascii="Arial" w:hAnsi="Arial" w:cs="Arial"/>
                <w:sz w:val="18"/>
                <w:szCs w:val="18"/>
              </w:rPr>
            </w:pPr>
            <w:r w:rsidRPr="0088488F">
              <w:rPr>
                <w:rFonts w:ascii="Arial" w:hAnsi="Arial" w:cs="Arial"/>
                <w:sz w:val="18"/>
                <w:szCs w:val="18"/>
              </w:rPr>
              <w:t>13. Koszty bezpośrednie projektu są/ nie są rozliczane w całości kwotami ryczałtowymi określonymi przez Beneficjenta.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5F0307">
              <w:rPr>
                <w:rStyle w:val="Odwoanieprzypisudolnego"/>
                <w:rFonts w:ascii="Arial" w:hAnsi="Arial" w:cs="Arial"/>
                <w:sz w:val="18"/>
                <w:szCs w:val="18"/>
              </w:rPr>
              <w:footnoteReference w:id="9"/>
            </w:r>
            <w:r w:rsidRPr="005F0307">
              <w:rPr>
                <w:rFonts w:ascii="Arial" w:hAnsi="Arial" w:cs="Arial"/>
                <w:sz w:val="18"/>
                <w:szCs w:val="18"/>
              </w:rPr>
              <w:t xml:space="preserve"> i musi być stosowana dla wszystkich projektów składanych w ramach danego naboru</w:t>
            </w:r>
            <w:r w:rsidRPr="005F0307">
              <w:rPr>
                <w:rStyle w:val="Odwoanieprzypisudolnego"/>
                <w:rFonts w:ascii="Arial" w:hAnsi="Arial" w:cs="Arial"/>
                <w:sz w:val="18"/>
                <w:szCs w:val="18"/>
              </w:rPr>
              <w:footnoteReference w:id="10"/>
            </w:r>
            <w:r w:rsidRPr="005F0307">
              <w:rPr>
                <w:rFonts w:ascii="Arial" w:hAnsi="Arial" w:cs="Arial"/>
                <w:sz w:val="18"/>
                <w:szCs w:val="18"/>
              </w:rPr>
              <w:t>.</w:t>
            </w:r>
          </w:p>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są</w:t>
            </w:r>
            <w:r w:rsidRPr="005F0307">
              <w:rPr>
                <w:rFonts w:ascii="Arial" w:hAnsi="Arial" w:cs="Arial"/>
                <w:sz w:val="18"/>
                <w:szCs w:val="18"/>
              </w:rPr>
              <w:t xml:space="preserve"> – dla naborów, w których wartość dofinansowania projektu nie może przekroczyć wyrażonej w PLN równowartości 100 tys. EUR;</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nie są</w:t>
            </w:r>
            <w:r w:rsidRPr="005F0307">
              <w:rPr>
                <w:rFonts w:ascii="Arial" w:hAnsi="Arial" w:cs="Arial"/>
                <w:sz w:val="18"/>
                <w:szCs w:val="18"/>
              </w:rPr>
              <w:t xml:space="preserve"> – dla naborów, w których wartość dofinansowania projektu musi być wyższa od wyrażonej w PLN równowartości 100 tys. EUR.</w:t>
            </w:r>
          </w:p>
          <w:p w:rsidR="0025143B" w:rsidRDefault="0025143B" w:rsidP="0025143B">
            <w:pPr>
              <w:jc w:val="both"/>
              <w:rPr>
                <w:rFonts w:ascii="Arial" w:hAnsi="Arial" w:cs="Arial"/>
                <w:sz w:val="18"/>
                <w:szCs w:val="18"/>
              </w:rPr>
            </w:pPr>
            <w:r w:rsidRPr="005F0307">
              <w:rPr>
                <w:rFonts w:ascii="Arial" w:hAnsi="Arial" w:cs="Arial"/>
                <w:sz w:val="18"/>
                <w:szCs w:val="18"/>
              </w:rPr>
              <w:t xml:space="preserve">Kryterium </w:t>
            </w:r>
            <w:r>
              <w:rPr>
                <w:rFonts w:ascii="Arial" w:hAnsi="Arial" w:cs="Arial"/>
                <w:sz w:val="18"/>
                <w:szCs w:val="18"/>
              </w:rPr>
              <w:t>będzie</w:t>
            </w:r>
            <w:r w:rsidRPr="005F0307">
              <w:rPr>
                <w:rFonts w:ascii="Arial" w:hAnsi="Arial" w:cs="Arial"/>
                <w:sz w:val="18"/>
                <w:szCs w:val="18"/>
              </w:rPr>
              <w:t xml:space="preserve"> weryfikowane na etapie</w:t>
            </w:r>
            <w:r>
              <w:rPr>
                <w:rFonts w:ascii="Arial" w:hAnsi="Arial" w:cs="Arial"/>
                <w:sz w:val="18"/>
                <w:szCs w:val="18"/>
              </w:rPr>
              <w:t xml:space="preserve"> KOP</w:t>
            </w:r>
            <w:r w:rsidRPr="005F0307">
              <w:rPr>
                <w:rFonts w:ascii="Arial" w:hAnsi="Arial" w:cs="Arial"/>
                <w:sz w:val="18"/>
                <w:szCs w:val="18"/>
              </w:rPr>
              <w:t>.</w:t>
            </w:r>
          </w:p>
          <w:p w:rsidR="0025143B" w:rsidRDefault="0025143B" w:rsidP="0025143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Kryteria premiujące</w:t>
            </w:r>
          </w:p>
        </w:tc>
      </w:tr>
      <w:tr w:rsidR="0025143B" w:rsidRPr="009823E4" w:rsidTr="0025143B">
        <w:trPr>
          <w:cantSplit/>
          <w:trHeight w:val="1159"/>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ind w:left="429" w:hanging="425"/>
              <w:jc w:val="both"/>
              <w:rPr>
                <w:rFonts w:ascii="Arial" w:hAnsi="Arial" w:cs="Arial"/>
                <w:sz w:val="18"/>
                <w:szCs w:val="18"/>
              </w:rPr>
            </w:pPr>
            <w:r w:rsidRPr="005151B3">
              <w:rPr>
                <w:rFonts w:ascii="Arial" w:hAnsi="Arial" w:cs="Arial"/>
                <w:vanish/>
                <w:sz w:val="18"/>
                <w:szCs w:val="18"/>
              </w:rPr>
              <w:t>drowiadnie z rekomendacją KS ds.ie z rekomendacjami KS ds.</w:t>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5151B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4E7F01">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4E7F01">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7E53CB" w:rsidRDefault="0025143B" w:rsidP="0025143B">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25143B" w:rsidRPr="007E53CB" w:rsidRDefault="0025143B" w:rsidP="0025143B">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w:t>
            </w:r>
            <w:r w:rsidRPr="007E53C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25143B" w:rsidRPr="009823E4" w:rsidRDefault="0025143B" w:rsidP="0025143B">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spacing w:before="40" w:after="40"/>
              <w:ind w:left="288" w:hanging="284"/>
              <w:jc w:val="both"/>
              <w:rPr>
                <w:rFonts w:ascii="Arial" w:hAnsi="Arial" w:cs="Arial"/>
                <w:sz w:val="18"/>
                <w:szCs w:val="18"/>
              </w:rPr>
            </w:pPr>
            <w:r w:rsidRPr="005151B3">
              <w:rPr>
                <w:rFonts w:ascii="Arial" w:hAnsi="Arial" w:cs="Arial"/>
                <w:sz w:val="18"/>
                <w:szCs w:val="18"/>
              </w:rPr>
              <w:t xml:space="preserve">Projekt, realizowany jest w partnerstwie z co najmniej jedną organizacją pozarządową reprezentującą interesy pacjentów i posiadającą co najmniej 2 letnie doświadczenie w zakresie działań profilaktycznych z zakresu grupy chorób, których dotyczy projekt.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ma na celu promować partnerstwa z doświadczonymi organizacjami pozarządowymi w celu zapewnienia wysokiej jakości i kompleksowości udzielanego wsparcia.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2"/>
              </w:numPr>
              <w:ind w:left="288" w:hanging="284"/>
              <w:jc w:val="both"/>
              <w:rPr>
                <w:rFonts w:ascii="Arial" w:hAnsi="Arial" w:cs="Arial"/>
                <w:sz w:val="18"/>
                <w:szCs w:val="18"/>
              </w:rPr>
            </w:pPr>
            <w:r>
              <w:rPr>
                <w:rFonts w:ascii="Arial" w:hAnsi="Arial" w:cs="Arial"/>
                <w:sz w:val="18"/>
                <w:szCs w:val="18"/>
              </w:rPr>
              <w:t>W ramach p</w:t>
            </w:r>
            <w:r w:rsidRPr="009823E4">
              <w:rPr>
                <w:rFonts w:ascii="Arial" w:hAnsi="Arial" w:cs="Arial"/>
                <w:sz w:val="18"/>
                <w:szCs w:val="18"/>
              </w:rPr>
              <w:t>rojekt</w:t>
            </w:r>
            <w:r>
              <w:rPr>
                <w:rFonts w:ascii="Arial" w:hAnsi="Arial" w:cs="Arial"/>
                <w:sz w:val="18"/>
                <w:szCs w:val="18"/>
              </w:rPr>
              <w:t>u</w:t>
            </w:r>
            <w:r w:rsidRPr="009823E4">
              <w:rPr>
                <w:rFonts w:ascii="Arial" w:hAnsi="Arial" w:cs="Arial"/>
                <w:sz w:val="18"/>
                <w:szCs w:val="18"/>
              </w:rPr>
              <w:t xml:space="preserve"> wykonywane będą badania przesiewowe w kierunku </w:t>
            </w:r>
            <w:r>
              <w:rPr>
                <w:rFonts w:ascii="Arial" w:hAnsi="Arial" w:cs="Arial"/>
                <w:sz w:val="18"/>
                <w:szCs w:val="18"/>
              </w:rPr>
              <w:t xml:space="preserve">wczesnego wykrywania </w:t>
            </w:r>
            <w:r w:rsidRPr="009823E4">
              <w:rPr>
                <w:rFonts w:ascii="Arial" w:hAnsi="Arial" w:cs="Arial"/>
                <w:sz w:val="18"/>
                <w:szCs w:val="18"/>
              </w:rPr>
              <w:t>raka jelita grubego</w:t>
            </w:r>
            <w:r>
              <w:rPr>
                <w:rFonts w:ascii="Arial" w:hAnsi="Arial" w:cs="Arial"/>
                <w:sz w:val="18"/>
                <w:szCs w:val="18"/>
              </w:rPr>
              <w:t xml:space="preserve"> w lokalizacji znajdującej się na terytorium powiatu, który stanowi </w:t>
            </w:r>
            <w:proofErr w:type="spellStart"/>
            <w:r>
              <w:rPr>
                <w:rFonts w:ascii="Arial" w:hAnsi="Arial" w:cs="Arial"/>
                <w:sz w:val="18"/>
                <w:szCs w:val="18"/>
              </w:rPr>
              <w:t>tzw</w:t>
            </w:r>
            <w:proofErr w:type="spellEnd"/>
            <w:r>
              <w:rPr>
                <w:rFonts w:ascii="Arial" w:hAnsi="Arial" w:cs="Arial"/>
                <w:sz w:val="18"/>
                <w:szCs w:val="18"/>
              </w:rPr>
              <w:t xml:space="preserve">/. „biała plamę” przez podmioty wykonujące działalność leczniczą, które obecnie nie realizują świadczeń zdrowotnych w zakresie </w:t>
            </w:r>
            <w:proofErr w:type="spellStart"/>
            <w:r>
              <w:rPr>
                <w:rFonts w:ascii="Arial" w:hAnsi="Arial" w:cs="Arial"/>
                <w:sz w:val="18"/>
                <w:szCs w:val="18"/>
              </w:rPr>
              <w:t>kolonoskopii</w:t>
            </w:r>
            <w:proofErr w:type="spellEnd"/>
            <w:r>
              <w:rPr>
                <w:rFonts w:ascii="Arial" w:hAnsi="Arial" w:cs="Arial"/>
                <w:sz w:val="18"/>
                <w:szCs w:val="18"/>
              </w:rPr>
              <w:t xml:space="preserve"> finansowanych ze środków publicznych, w tym środków europejskich na tym terytorium.</w:t>
            </w:r>
            <w:r w:rsidRPr="009823E4">
              <w:rPr>
                <w:rFonts w:ascii="Arial" w:hAnsi="Arial" w:cs="Arial"/>
                <w:sz w:val="18"/>
                <w:szCs w:val="18"/>
              </w:rPr>
              <w:t xml:space="preserve">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zapewnienie szerokiej dostępności do badań profilaktycznych na obszarze niskiej zgłaszalności na badania </w:t>
            </w:r>
            <w:proofErr w:type="spellStart"/>
            <w:r w:rsidRPr="009823E4">
              <w:rPr>
                <w:rFonts w:ascii="Arial" w:hAnsi="Arial" w:cs="Arial"/>
                <w:sz w:val="18"/>
                <w:szCs w:val="18"/>
              </w:rPr>
              <w:t>kolonoskopowe</w:t>
            </w:r>
            <w:proofErr w:type="spellEnd"/>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sz w:val="18"/>
                <w:szCs w:val="18"/>
              </w:rPr>
            </w:pPr>
            <w:r w:rsidRPr="00000F8B">
              <w:rPr>
                <w:rFonts w:ascii="Arial" w:hAnsi="Arial" w:cs="Arial"/>
                <w:sz w:val="18"/>
                <w:szCs w:val="18"/>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25143B" w:rsidRPr="00173329"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od 30% do 50% (włącznie) grupy docelowej – 5 punktów</w:t>
            </w:r>
          </w:p>
          <w:p w:rsidR="0025143B"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powyżej 50% do 75% (włącznie) grupy docelowej – 7 punktów,</w:t>
            </w:r>
          </w:p>
          <w:p w:rsidR="0025143B" w:rsidRPr="00D47B14" w:rsidRDefault="0025143B" w:rsidP="00C716BF">
            <w:pPr>
              <w:pStyle w:val="Akapitzlist"/>
              <w:numPr>
                <w:ilvl w:val="0"/>
                <w:numId w:val="191"/>
              </w:numPr>
              <w:jc w:val="both"/>
              <w:rPr>
                <w:rFonts w:ascii="Arial" w:hAnsi="Arial" w:cs="Arial"/>
                <w:sz w:val="18"/>
                <w:szCs w:val="18"/>
              </w:rPr>
            </w:pPr>
            <w:r w:rsidRPr="009823E4">
              <w:rPr>
                <w:rFonts w:ascii="Arial" w:hAnsi="Arial" w:cs="Arial"/>
                <w:sz w:val="18"/>
                <w:szCs w:val="18"/>
              </w:rPr>
              <w:t>powyżej 75% grupy docelowej – 10 punktów</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pStyle w:val="Akapitzlist"/>
              <w:ind w:left="0"/>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10/7/5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right w:val="single" w:sz="4" w:space="0" w:color="auto"/>
            </w:tcBorders>
            <w:shd w:val="clear" w:color="auto" w:fill="CCFFCC"/>
            <w:vAlign w:val="center"/>
          </w:tcPr>
          <w:p w:rsidR="0025143B" w:rsidRPr="00D448BF" w:rsidRDefault="0025143B" w:rsidP="0025143B">
            <w:pPr>
              <w:rPr>
                <w:rFonts w:ascii="Arial" w:hAnsi="Arial" w:cs="Arial"/>
                <w:sz w:val="18"/>
                <w:szCs w:val="18"/>
              </w:rPr>
            </w:pPr>
            <w:r w:rsidRPr="00D448BF">
              <w:rPr>
                <w:rFonts w:ascii="Arial" w:hAnsi="Arial" w:cs="Arial"/>
                <w:sz w:val="18"/>
                <w:szCs w:val="18"/>
              </w:rPr>
              <w:t>Uzasadnienie:</w:t>
            </w:r>
          </w:p>
        </w:tc>
        <w:tc>
          <w:tcPr>
            <w:tcW w:w="1647" w:type="pct"/>
            <w:gridSpan w:val="6"/>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będzie premiować ukierunkowanie wsparcia dla osób, które zamieszkują obszary wiejskie, gdzie dostęp do badań jest mniejszy. Dzięki przedmiotowemu kryterium poziom zgłaszalności na badania profilaktyczne ulegnie podwyższeniu, co korzystnie wpłynie na obniżenie wskaźnika umieralności z powodu chorób nowotworowych.</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b/>
                <w:sz w:val="18"/>
                <w:szCs w:val="18"/>
              </w:rPr>
            </w:pPr>
            <w:r w:rsidRPr="00093914">
              <w:rPr>
                <w:rFonts w:ascii="Arial" w:hAnsi="Arial" w:cs="Arial"/>
                <w:sz w:val="18"/>
                <w:szCs w:val="18"/>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5</w:t>
            </w:r>
          </w:p>
        </w:tc>
      </w:tr>
      <w:tr w:rsidR="0025143B" w:rsidRPr="009823E4" w:rsidTr="0025143B">
        <w:trPr>
          <w:cantSplit/>
          <w:trHeight w:val="3057"/>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29" w:type="pct"/>
            <w:tcBorders>
              <w:top w:val="single" w:sz="6" w:space="0" w:color="auto"/>
              <w:bottom w:val="single" w:sz="6" w:space="0" w:color="auto"/>
              <w:right w:val="single" w:sz="4" w:space="0" w:color="auto"/>
            </w:tcBorders>
            <w:shd w:val="clear" w:color="auto" w:fill="FFFFFF" w:themeFill="background1"/>
            <w:vAlign w:val="center"/>
          </w:tcPr>
          <w:p w:rsidR="0025143B" w:rsidRPr="00173329" w:rsidRDefault="0025143B" w:rsidP="0025143B">
            <w:pPr>
              <w:jc w:val="both"/>
              <w:rPr>
                <w:rFonts w:ascii="Arial" w:hAnsi="Arial" w:cs="Arial"/>
                <w:sz w:val="18"/>
                <w:szCs w:val="18"/>
              </w:rPr>
            </w:pPr>
            <w:r w:rsidRPr="00173329">
              <w:rPr>
                <w:rFonts w:ascii="Arial" w:hAnsi="Arial" w:cs="Arial"/>
                <w:sz w:val="18"/>
                <w:szCs w:val="18"/>
              </w:rPr>
              <w:t>Uzasadnienie:</w:t>
            </w:r>
          </w:p>
        </w:tc>
        <w:tc>
          <w:tcPr>
            <w:tcW w:w="1681" w:type="pct"/>
            <w:gridSpan w:val="7"/>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a także w oparciu o informacje zawarte na stronie NFZ zgodnie z linkiem:</w:t>
            </w:r>
          </w:p>
          <w:p w:rsidR="0025143B" w:rsidRPr="009823E4" w:rsidRDefault="0025143B" w:rsidP="0025143B">
            <w:pPr>
              <w:jc w:val="both"/>
              <w:rPr>
                <w:rFonts w:ascii="Arial" w:hAnsi="Arial" w:cs="Arial"/>
                <w:sz w:val="18"/>
                <w:szCs w:val="18"/>
              </w:rPr>
            </w:pPr>
            <w:r w:rsidRPr="00D448BF">
              <w:rPr>
                <w:rFonts w:ascii="Arial" w:hAnsi="Arial" w:cs="Arial"/>
                <w:sz w:val="18"/>
                <w:szCs w:val="18"/>
              </w:rPr>
              <w:t>http://www.nfz.gov.pl/o-nfz/informator-o-zawartych-umowach/</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87A22" w:rsidRDefault="0025143B" w:rsidP="00C716BF">
            <w:pPr>
              <w:pStyle w:val="Akapitzlist"/>
              <w:numPr>
                <w:ilvl w:val="0"/>
                <w:numId w:val="192"/>
              </w:numPr>
              <w:ind w:left="429" w:hanging="283"/>
              <w:jc w:val="both"/>
              <w:rPr>
                <w:rFonts w:ascii="Arial" w:hAnsi="Arial" w:cs="Arial"/>
                <w:b/>
                <w:sz w:val="18"/>
                <w:szCs w:val="18"/>
              </w:rPr>
            </w:pPr>
            <w:r w:rsidRPr="00587A22">
              <w:rPr>
                <w:rFonts w:ascii="Arial" w:hAnsi="Arial" w:cs="Arial"/>
                <w:sz w:val="18"/>
                <w:szCs w:val="18"/>
              </w:rPr>
              <w:t xml:space="preserve">W ramach projektu realizowane jest wsparcie również w godzinach popołudniowych i wieczornych oraz w soboty.  </w:t>
            </w:r>
          </w:p>
        </w:tc>
        <w:tc>
          <w:tcPr>
            <w:tcW w:w="878" w:type="pct"/>
            <w:gridSpan w:val="3"/>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67"/>
              <w:jc w:val="center"/>
              <w:rPr>
                <w:rFonts w:ascii="Arial" w:hAnsi="Arial" w:cs="Arial"/>
                <w:b/>
                <w:sz w:val="18"/>
                <w:szCs w:val="18"/>
              </w:rPr>
            </w:pPr>
            <w:r w:rsidRPr="00587A22">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394"/>
              <w:jc w:val="both"/>
              <w:rPr>
                <w:rFonts w:ascii="Arial" w:hAnsi="Arial" w:cs="Arial"/>
                <w:b/>
                <w:sz w:val="18"/>
                <w:szCs w:val="18"/>
              </w:rPr>
            </w:pPr>
            <w:r w:rsidRPr="00587A22">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Uzasadnienie:</w:t>
            </w:r>
          </w:p>
        </w:tc>
        <w:tc>
          <w:tcPr>
            <w:tcW w:w="1647" w:type="pct"/>
            <w:gridSpan w:val="6"/>
            <w:tcBorders>
              <w:bottom w:val="single" w:sz="6" w:space="0" w:color="auto"/>
            </w:tcBorders>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Kryterium zgodne z rekomendacjami Komitetu Sterującego do spraw koordynacji interwencji EFSI w sektorze zdrowia.</w:t>
            </w:r>
          </w:p>
          <w:p w:rsidR="0025143B" w:rsidRPr="00587A22" w:rsidRDefault="0025143B" w:rsidP="0025143B">
            <w:pPr>
              <w:ind w:left="16" w:firstLine="24"/>
              <w:jc w:val="both"/>
              <w:rPr>
                <w:rFonts w:ascii="Arial" w:hAnsi="Arial" w:cs="Arial"/>
                <w:sz w:val="18"/>
                <w:szCs w:val="18"/>
              </w:rPr>
            </w:pPr>
            <w:r w:rsidRPr="00587A22">
              <w:rPr>
                <w:rFonts w:ascii="Arial" w:hAnsi="Arial" w:cs="Arial"/>
                <w:sz w:val="18"/>
                <w:szCs w:val="18"/>
              </w:rPr>
              <w:t xml:space="preserve">Kryterium zapewni upowszechnienie badań oraz większą dostępność do wsparcia dla osób w wieku aktywności zawodowej w województwie zachodniopomorskim. </w:t>
            </w:r>
          </w:p>
          <w:p w:rsidR="0025143B" w:rsidRPr="00587A22" w:rsidRDefault="0025143B" w:rsidP="0025143B">
            <w:pPr>
              <w:jc w:val="both"/>
              <w:rPr>
                <w:rFonts w:ascii="Arial" w:hAnsi="Arial" w:cs="Arial"/>
                <w:sz w:val="18"/>
                <w:szCs w:val="18"/>
              </w:rPr>
            </w:pPr>
            <w:r w:rsidRPr="00587A22">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3</w:t>
            </w:r>
          </w:p>
        </w:tc>
      </w:tr>
      <w:tr w:rsidR="0025143B" w:rsidRPr="009823E4" w:rsidTr="0025143B">
        <w:trPr>
          <w:cantSplit/>
        </w:trPr>
        <w:tc>
          <w:tcPr>
            <w:tcW w:w="1022" w:type="pct"/>
            <w:gridSpan w:val="2"/>
            <w:tcBorders>
              <w:bottom w:val="single" w:sz="6" w:space="0" w:color="auto"/>
            </w:tcBorders>
            <w:vAlign w:val="center"/>
          </w:tcPr>
          <w:p w:rsidR="0025143B" w:rsidRPr="009823E4" w:rsidRDefault="0025143B" w:rsidP="0025143B">
            <w:pPr>
              <w:jc w:val="both"/>
              <w:rPr>
                <w:rFonts w:ascii="Arial" w:hAnsi="Arial" w:cs="Arial"/>
                <w:sz w:val="18"/>
                <w:szCs w:val="18"/>
              </w:rPr>
            </w:pPr>
            <w:proofErr w:type="spellStart"/>
            <w:r w:rsidRPr="009823E4">
              <w:rPr>
                <w:rFonts w:ascii="Arial" w:hAnsi="Arial" w:cs="Arial"/>
                <w:sz w:val="18"/>
                <w:szCs w:val="18"/>
              </w:rPr>
              <w:t>Kwalifikowalność</w:t>
            </w:r>
            <w:proofErr w:type="spellEnd"/>
            <w:r w:rsidRPr="009823E4">
              <w:rPr>
                <w:rFonts w:ascii="Arial" w:hAnsi="Arial" w:cs="Arial"/>
                <w:sz w:val="18"/>
                <w:szCs w:val="18"/>
              </w:rPr>
              <w:t xml:space="preserve"> wydatków</w:t>
            </w: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Zgodnie z </w:t>
            </w:r>
            <w:r w:rsidRPr="009823E4">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9823E4">
              <w:rPr>
                <w:rFonts w:ascii="Arial" w:hAnsi="Arial" w:cs="Arial"/>
                <w:sz w:val="18"/>
                <w:szCs w:val="18"/>
              </w:rPr>
              <w:t>.</w:t>
            </w:r>
          </w:p>
        </w:tc>
      </w:tr>
      <w:tr w:rsidR="0025143B" w:rsidRPr="009823E4" w:rsidTr="0025143B">
        <w:trPr>
          <w:cantSplit/>
        </w:trPr>
        <w:tc>
          <w:tcPr>
            <w:tcW w:w="5000" w:type="pct"/>
            <w:gridSpan w:val="15"/>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Wskaźniki produktu i rezultatu planowane do osiągnięcia w ramach konkursu</w:t>
            </w:r>
          </w:p>
        </w:tc>
      </w:tr>
      <w:tr w:rsidR="0025143B" w:rsidRPr="009823E4" w:rsidTr="0025143B">
        <w:trPr>
          <w:cantSplit/>
          <w:trHeight w:val="236"/>
        </w:trPr>
        <w:tc>
          <w:tcPr>
            <w:tcW w:w="1022"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Nazwa wskaźnika</w:t>
            </w:r>
          </w:p>
        </w:tc>
        <w:tc>
          <w:tcPr>
            <w:tcW w:w="764"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Jednostka</w:t>
            </w:r>
          </w:p>
        </w:tc>
        <w:tc>
          <w:tcPr>
            <w:tcW w:w="1647" w:type="pct"/>
            <w:gridSpan w:val="6"/>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 wskaźnika planowana do osiągnięcia w ramach konkursu w podziale na lata</w:t>
            </w:r>
          </w:p>
        </w:tc>
        <w:tc>
          <w:tcPr>
            <w:tcW w:w="1567" w:type="pct"/>
            <w:gridSpan w:val="5"/>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Wskaźnik realizujący ramy wykonania</w:t>
            </w:r>
          </w:p>
          <w:p w:rsidR="0025143B" w:rsidRPr="009823E4" w:rsidRDefault="0025143B" w:rsidP="0025143B">
            <w:pPr>
              <w:jc w:val="center"/>
              <w:rPr>
                <w:rFonts w:ascii="Arial" w:hAnsi="Arial" w:cs="Arial"/>
                <w:sz w:val="18"/>
                <w:szCs w:val="18"/>
              </w:rPr>
            </w:pPr>
            <w:r w:rsidRPr="009823E4">
              <w:rPr>
                <w:rFonts w:ascii="Arial" w:hAnsi="Arial" w:cs="Arial"/>
                <w:sz w:val="18"/>
                <w:szCs w:val="18"/>
              </w:rPr>
              <w:t>T/N</w:t>
            </w:r>
          </w:p>
        </w:tc>
      </w:tr>
      <w:tr w:rsidR="0025143B" w:rsidRPr="009823E4" w:rsidTr="0025143B">
        <w:trPr>
          <w:cantSplit/>
          <w:trHeight w:val="236"/>
        </w:trPr>
        <w:tc>
          <w:tcPr>
            <w:tcW w:w="1022"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64"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5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Rok</w:t>
            </w:r>
          </w:p>
        </w:tc>
        <w:tc>
          <w:tcPr>
            <w:tcW w:w="893" w:type="pct"/>
            <w:gridSpan w:val="4"/>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w:t>
            </w:r>
          </w:p>
        </w:tc>
        <w:tc>
          <w:tcPr>
            <w:tcW w:w="1567" w:type="pct"/>
            <w:gridSpan w:val="5"/>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r>
      <w:tr w:rsidR="0025143B" w:rsidRPr="009823E4" w:rsidTr="0025143B">
        <w:trPr>
          <w:cantSplit/>
          <w:trHeight w:val="978"/>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t>Liczba osób, które dzięki interwencji EFS zgłosiły się na badanie profilaktyczne</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60%</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r w:rsidR="0025143B" w:rsidRPr="009823E4" w:rsidTr="0025143B">
        <w:trPr>
          <w:cantSplit/>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lastRenderedPageBreak/>
              <w:t>Liczba osób objętych programem zdrowotnym dzięki EFS</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9 624</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bl>
    <w:p w:rsidR="0025143B" w:rsidRDefault="0025143B" w:rsidP="002C653A">
      <w:pPr>
        <w:jc w:val="both"/>
        <w:rPr>
          <w:rFonts w:ascii="Arial" w:hAnsi="Arial" w:cs="Arial"/>
          <w:b/>
          <w:sz w:val="18"/>
          <w:szCs w:val="18"/>
        </w:rPr>
      </w:pPr>
    </w:p>
    <w:p w:rsidR="001734FA" w:rsidRDefault="001734FA" w:rsidP="002C653A">
      <w:pPr>
        <w:jc w:val="both"/>
        <w:rPr>
          <w:rFonts w:ascii="Arial" w:hAnsi="Arial" w:cs="Arial"/>
          <w:b/>
          <w:sz w:val="18"/>
          <w:szCs w:val="18"/>
        </w:rPr>
        <w:sectPr w:rsidR="001734FA" w:rsidSect="00133BBD">
          <w:pgSz w:w="11906" w:h="16838"/>
          <w:pgMar w:top="1417" w:right="1417" w:bottom="1417" w:left="1417" w:header="708" w:footer="708" w:gutter="0"/>
          <w:cols w:space="708"/>
          <w:docGrid w:linePitch="360"/>
        </w:sectPr>
      </w:pPr>
    </w:p>
    <w:p w:rsidR="00F361C3" w:rsidRPr="00DB584A" w:rsidRDefault="00F361C3" w:rsidP="00F361C3">
      <w:pPr>
        <w:ind w:right="-157"/>
        <w:jc w:val="center"/>
        <w:rPr>
          <w:rFonts w:ascii="Arial" w:hAnsi="Arial" w:cs="Arial"/>
          <w:sz w:val="20"/>
          <w:szCs w:val="20"/>
        </w:rPr>
      </w:pPr>
    </w:p>
    <w:p w:rsidR="00F361C3" w:rsidRPr="00C44392" w:rsidRDefault="00F361C3" w:rsidP="00F361C3">
      <w:pPr>
        <w:ind w:right="-157"/>
        <w:jc w:val="center"/>
        <w:rPr>
          <w:rFonts w:ascii="Arial" w:hAnsi="Arial" w:cs="Arial"/>
          <w:sz w:val="30"/>
          <w:szCs w:val="30"/>
        </w:rPr>
      </w:pPr>
    </w:p>
    <w:p w:rsidR="00F361C3" w:rsidRPr="00C44392" w:rsidRDefault="00F361C3" w:rsidP="00F361C3">
      <w:pPr>
        <w:jc w:val="center"/>
        <w:rPr>
          <w:rFonts w:ascii="Arial" w:hAnsi="Arial" w:cs="Arial"/>
          <w:sz w:val="30"/>
          <w:szCs w:val="30"/>
        </w:rPr>
      </w:pPr>
    </w:p>
    <w:p w:rsidR="00F361C3" w:rsidRPr="00C44392" w:rsidRDefault="00F361C3" w:rsidP="00F361C3">
      <w:pPr>
        <w:jc w:val="center"/>
        <w:rPr>
          <w:rFonts w:ascii="Arial" w:hAnsi="Arial" w:cs="Arial"/>
          <w:b/>
          <w:sz w:val="40"/>
          <w:szCs w:val="40"/>
        </w:rPr>
      </w:pPr>
      <w:r w:rsidRPr="00C44392">
        <w:rPr>
          <w:rFonts w:ascii="Arial" w:hAnsi="Arial" w:cs="Arial"/>
          <w:b/>
          <w:sz w:val="40"/>
          <w:szCs w:val="40"/>
        </w:rPr>
        <w:t>Plan działania na rok 2020</w:t>
      </w:r>
    </w:p>
    <w:p w:rsidR="00F361C3" w:rsidRPr="00C44392" w:rsidRDefault="00F361C3" w:rsidP="00F361C3">
      <w:pPr>
        <w:jc w:val="center"/>
        <w:rPr>
          <w:rFonts w:ascii="Arial" w:hAnsi="Arial" w:cs="Arial"/>
          <w:b/>
          <w:sz w:val="30"/>
          <w:szCs w:val="30"/>
        </w:rPr>
      </w:pPr>
    </w:p>
    <w:p w:rsidR="00F361C3" w:rsidRPr="00C44392" w:rsidRDefault="00F361C3" w:rsidP="00F361C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F361C3" w:rsidRPr="00DB584A" w:rsidRDefault="00F361C3" w:rsidP="00F361C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9"/>
        <w:gridCol w:w="760"/>
        <w:gridCol w:w="1804"/>
        <w:gridCol w:w="1418"/>
        <w:gridCol w:w="788"/>
        <w:gridCol w:w="1947"/>
      </w:tblGrid>
      <w:tr w:rsidR="00F361C3" w:rsidRPr="00DB584A" w:rsidTr="000322DB">
        <w:trPr>
          <w:trHeight w:val="362"/>
        </w:trPr>
        <w:tc>
          <w:tcPr>
            <w:tcW w:w="10315" w:type="dxa"/>
            <w:gridSpan w:val="6"/>
            <w:shd w:val="clear" w:color="auto" w:fill="D9D9D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INFORMACJE O INSTYTUCJI POŚREDNICZĄCEJ</w:t>
            </w:r>
          </w:p>
        </w:tc>
      </w:tr>
      <w:tr w:rsidR="00F361C3" w:rsidRPr="00DB584A" w:rsidTr="000322DB">
        <w:trPr>
          <w:trHeight w:val="511"/>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VI Rynek pracy</w:t>
            </w:r>
          </w:p>
        </w:tc>
      </w:tr>
      <w:tr w:rsidR="00F361C3" w:rsidRPr="00DB584A" w:rsidTr="000322DB">
        <w:trPr>
          <w:trHeight w:val="519"/>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Wojewódzki Urząd Pracy w Szczecinie</w:t>
            </w:r>
          </w:p>
        </w:tc>
      </w:tr>
      <w:tr w:rsidR="00F361C3" w:rsidRPr="00DB584A" w:rsidTr="000322DB">
        <w:trPr>
          <w:trHeight w:val="348"/>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F361C3" w:rsidRPr="00DB584A" w:rsidTr="000322DB">
        <w:trPr>
          <w:trHeight w:val="358"/>
        </w:trPr>
        <w:tc>
          <w:tcPr>
            <w:tcW w:w="303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42 56 103</w:t>
            </w:r>
          </w:p>
        </w:tc>
      </w:tr>
      <w:tr w:rsidR="00F361C3" w:rsidRPr="00DB584A" w:rsidTr="000322DB">
        <w:trPr>
          <w:trHeight w:val="354"/>
        </w:trPr>
        <w:tc>
          <w:tcPr>
            <w:tcW w:w="3034" w:type="dxa"/>
            <w:tcBorders>
              <w:top w:val="single" w:sz="2" w:space="0" w:color="auto"/>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sekretariat@wup.pl</w:t>
            </w:r>
          </w:p>
        </w:tc>
      </w:tr>
      <w:tr w:rsidR="00F361C3" w:rsidRPr="00C862FC" w:rsidTr="000322D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361C3" w:rsidRPr="00DB584A" w:rsidRDefault="00F361C3" w:rsidP="000322DB">
            <w:pPr>
              <w:jc w:val="center"/>
              <w:rPr>
                <w:rFonts w:ascii="Arial" w:hAnsi="Arial" w:cs="Arial"/>
                <w:sz w:val="20"/>
                <w:szCs w:val="20"/>
                <w:lang w:val="en-US"/>
              </w:rPr>
            </w:pPr>
            <w:proofErr w:type="spellStart"/>
            <w:r w:rsidRPr="00DB584A">
              <w:rPr>
                <w:rFonts w:ascii="Arial" w:hAnsi="Arial" w:cs="Arial"/>
                <w:sz w:val="20"/>
                <w:szCs w:val="20"/>
                <w:lang w:val="en-US"/>
              </w:rPr>
              <w:t>Milena</w:t>
            </w:r>
            <w:proofErr w:type="spellEnd"/>
            <w:r w:rsidRPr="00DB584A">
              <w:rPr>
                <w:rFonts w:ascii="Arial" w:hAnsi="Arial" w:cs="Arial"/>
                <w:sz w:val="20"/>
                <w:szCs w:val="20"/>
                <w:lang w:val="en-US"/>
              </w:rPr>
              <w:t xml:space="preserve"> </w:t>
            </w:r>
            <w:proofErr w:type="spellStart"/>
            <w:r w:rsidRPr="00DB584A">
              <w:rPr>
                <w:rFonts w:ascii="Arial" w:hAnsi="Arial" w:cs="Arial"/>
                <w:sz w:val="20"/>
                <w:szCs w:val="20"/>
                <w:lang w:val="en-US"/>
              </w:rPr>
              <w:t>Jerchewicz</w:t>
            </w:r>
            <w:proofErr w:type="spellEnd"/>
            <w:r w:rsidRPr="00DB584A">
              <w:rPr>
                <w:rFonts w:ascii="Arial" w:hAnsi="Arial" w:cs="Arial"/>
                <w:sz w:val="20"/>
                <w:szCs w:val="20"/>
                <w:lang w:val="en-US"/>
              </w:rPr>
              <w:t>-Rom</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tel. 91 42 56 173</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F361C3" w:rsidRPr="00DB584A" w:rsidRDefault="00F361C3" w:rsidP="00F361C3">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F361C3" w:rsidRPr="00DB584A" w:rsidTr="000322DB">
        <w:trPr>
          <w:trHeight w:val="362"/>
        </w:trPr>
        <w:tc>
          <w:tcPr>
            <w:tcW w:w="9781" w:type="dxa"/>
            <w:shd w:val="clear" w:color="auto" w:fill="E77B39"/>
            <w:vAlign w:val="center"/>
          </w:tcPr>
          <w:p w:rsidR="00F361C3" w:rsidRPr="00C44392" w:rsidRDefault="00F361C3" w:rsidP="000322DB">
            <w:pPr>
              <w:jc w:val="center"/>
              <w:rPr>
                <w:rFonts w:ascii="Arial" w:hAnsi="Arial" w:cs="Arial"/>
                <w:b/>
              </w:rPr>
            </w:pPr>
            <w:r w:rsidRPr="00C44392">
              <w:rPr>
                <w:rFonts w:ascii="Arial" w:hAnsi="Arial" w:cs="Arial"/>
                <w:b/>
              </w:rPr>
              <w:t xml:space="preserve">KARTA DZIAŁANIA </w:t>
            </w:r>
          </w:p>
          <w:p w:rsidR="00DE187D" w:rsidRDefault="00DC083E">
            <w:pPr>
              <w:pStyle w:val="Nagwek2"/>
              <w:rPr>
                <w:b/>
                <w:sz w:val="20"/>
                <w:szCs w:val="20"/>
              </w:rPr>
            </w:pPr>
            <w:bookmarkStart w:id="36" w:name="_Toc52269935"/>
            <w:r w:rsidRPr="00DC083E">
              <w:rPr>
                <w:b/>
                <w:sz w:val="20"/>
                <w:szCs w:val="20"/>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bookmarkEnd w:id="36"/>
          </w:p>
        </w:tc>
      </w:tr>
    </w:tbl>
    <w:p w:rsidR="00F361C3" w:rsidRPr="00DB584A" w:rsidRDefault="00F361C3" w:rsidP="00F361C3">
      <w:pPr>
        <w:rPr>
          <w:rFonts w:ascii="Arial" w:hAnsi="Arial" w:cs="Arial"/>
          <w:b/>
          <w:spacing w:val="24"/>
          <w:sz w:val="20"/>
          <w:szCs w:val="20"/>
        </w:rPr>
      </w:pPr>
    </w:p>
    <w:p w:rsidR="00F361C3" w:rsidRPr="00DB584A" w:rsidRDefault="00F361C3" w:rsidP="00F361C3">
      <w:pPr>
        <w:rPr>
          <w:rFonts w:ascii="Arial" w:hAnsi="Arial" w:cs="Arial"/>
          <w:b/>
          <w:spacing w:val="24"/>
          <w:sz w:val="20"/>
          <w:szCs w:val="20"/>
        </w:rPr>
      </w:pPr>
      <w:r w:rsidRPr="00DB584A">
        <w:rPr>
          <w:rFonts w:ascii="Arial" w:hAnsi="Arial" w:cs="Arial"/>
          <w:b/>
          <w:spacing w:val="24"/>
          <w:sz w:val="20"/>
          <w:szCs w:val="20"/>
        </w:rPr>
        <w:t>Projekty pozakonkursowe</w:t>
      </w:r>
    </w:p>
    <w:p w:rsidR="00F361C3" w:rsidRPr="00DB584A" w:rsidRDefault="00F361C3" w:rsidP="00F361C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842"/>
        <w:gridCol w:w="1408"/>
        <w:gridCol w:w="957"/>
      </w:tblGrid>
      <w:tr w:rsidR="00F361C3" w:rsidRPr="00DB584A" w:rsidTr="000322DB">
        <w:trPr>
          <w:trHeight w:val="362"/>
        </w:trPr>
        <w:tc>
          <w:tcPr>
            <w:tcW w:w="9736" w:type="dxa"/>
            <w:gridSpan w:val="9"/>
            <w:tcBorders>
              <w:top w:val="single" w:sz="1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F361C3" w:rsidRPr="00DB584A" w:rsidTr="000322DB">
        <w:trPr>
          <w:trHeight w:val="703"/>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F361C3" w:rsidRPr="00D05D76" w:rsidRDefault="00F361C3" w:rsidP="000322DB">
            <w:pPr>
              <w:jc w:val="both"/>
              <w:rPr>
                <w:rFonts w:ascii="Arial" w:hAnsi="Arial" w:cs="Arial"/>
                <w:sz w:val="20"/>
                <w:szCs w:val="20"/>
              </w:rPr>
            </w:pPr>
            <w:r w:rsidRPr="00D05D76">
              <w:rPr>
                <w:rFonts w:ascii="Arial" w:hAnsi="Arial" w:cs="Arial"/>
                <w:sz w:val="20"/>
                <w:szCs w:val="20"/>
              </w:rPr>
              <w:t>Priorytet Inwestycyjny 8iv, Cel 1 Wdrożenie programów zdrowotnych dla osób w wieku aktywności zawodowej</w:t>
            </w:r>
          </w:p>
        </w:tc>
      </w:tr>
      <w:tr w:rsidR="00F361C3" w:rsidRPr="00DB584A" w:rsidTr="000322DB">
        <w:trPr>
          <w:trHeight w:val="234"/>
        </w:trPr>
        <w:tc>
          <w:tcPr>
            <w:tcW w:w="2495"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F361C3" w:rsidRPr="00C952AC" w:rsidRDefault="00F361C3" w:rsidP="000322DB">
            <w:pPr>
              <w:spacing w:before="60" w:after="60"/>
              <w:rPr>
                <w:rFonts w:ascii="Arial" w:hAnsi="Arial" w:cs="Arial"/>
                <w:sz w:val="20"/>
                <w:szCs w:val="20"/>
              </w:rPr>
            </w:pPr>
            <w:r w:rsidRPr="00C952AC">
              <w:rPr>
                <w:rFonts w:ascii="Arial" w:hAnsi="Arial" w:cs="Arial"/>
                <w:sz w:val="20"/>
                <w:szCs w:val="20"/>
              </w:rPr>
              <w:t>6. Realizacja przedsięwzięć związanych z walką i skutkami COVID-19 na terenie województwa zachodniopomorskiego.</w:t>
            </w:r>
          </w:p>
          <w:p w:rsidR="00F361C3" w:rsidRPr="00DB584A" w:rsidRDefault="00F361C3" w:rsidP="000322D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Cs w:val="20"/>
              </w:rPr>
            </w:pPr>
          </w:p>
        </w:tc>
      </w:tr>
      <w:tr w:rsidR="00F361C3" w:rsidRPr="00DB584A" w:rsidTr="000322DB">
        <w:trPr>
          <w:trHeight w:val="519"/>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Beneficjent pozakonkursowy</w:t>
            </w:r>
          </w:p>
        </w:tc>
        <w:tc>
          <w:tcPr>
            <w:tcW w:w="7241" w:type="dxa"/>
            <w:gridSpan w:val="8"/>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Wojewódzki Urząd Pracy w Szczecinie</w:t>
            </w:r>
          </w:p>
        </w:tc>
      </w:tr>
      <w:tr w:rsidR="00F361C3" w:rsidRPr="00DB584A" w:rsidTr="000322DB">
        <w:trPr>
          <w:trHeight w:val="572"/>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F361C3" w:rsidRPr="00DB584A" w:rsidRDefault="00F361C3" w:rsidP="000322DB">
            <w:pPr>
              <w:jc w:val="center"/>
              <w:rPr>
                <w:rFonts w:ascii="Arial" w:hAnsi="Arial" w:cs="Arial"/>
                <w:b/>
                <w:sz w:val="20"/>
                <w:szCs w:val="20"/>
              </w:rPr>
            </w:pPr>
          </w:p>
          <w:p w:rsidR="00F361C3" w:rsidRPr="00DB584A" w:rsidRDefault="00F361C3" w:rsidP="000322DB">
            <w:pPr>
              <w:jc w:val="center"/>
              <w:rPr>
                <w:rFonts w:ascii="Arial" w:hAnsi="Arial" w:cs="Arial"/>
                <w:b/>
                <w:sz w:val="20"/>
                <w:szCs w:val="20"/>
              </w:rPr>
            </w:pPr>
            <w:r>
              <w:rPr>
                <w:rFonts w:ascii="Arial" w:hAnsi="Arial" w:cs="Arial"/>
                <w:b/>
                <w:sz w:val="20"/>
                <w:szCs w:val="20"/>
              </w:rPr>
              <w:t>01.02.2020 - 31.12.2020</w:t>
            </w:r>
          </w:p>
          <w:p w:rsidR="00F361C3" w:rsidRPr="00DB584A" w:rsidRDefault="00F361C3" w:rsidP="000322DB">
            <w:pPr>
              <w:jc w:val="center"/>
              <w:rPr>
                <w:rFonts w:ascii="Arial" w:hAnsi="Arial" w:cs="Arial"/>
                <w:b/>
                <w:sz w:val="20"/>
                <w:szCs w:val="20"/>
              </w:rPr>
            </w:pP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Kwota planowanych wydatków w projekcie</w:t>
            </w:r>
          </w:p>
        </w:tc>
      </w:tr>
      <w:tr w:rsidR="00F361C3" w:rsidRPr="00DB584A" w:rsidTr="000322DB">
        <w:trPr>
          <w:trHeight w:val="618"/>
        </w:trPr>
        <w:tc>
          <w:tcPr>
            <w:tcW w:w="5094" w:type="dxa"/>
            <w:gridSpan w:val="5"/>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 roku 2020</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ogółem w projekcie</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w:t>
            </w:r>
            <w:proofErr w:type="spellStart"/>
            <w:r>
              <w:rPr>
                <w:rFonts w:ascii="Arial" w:hAnsi="Arial" w:cs="Arial"/>
                <w:b/>
                <w:sz w:val="20"/>
                <w:szCs w:val="20"/>
              </w:rPr>
              <w:t>EFS+BP</w:t>
            </w:r>
            <w:proofErr w:type="spellEnd"/>
            <w:r w:rsidRPr="00DB584A">
              <w:rPr>
                <w:rFonts w:ascii="Arial" w:hAnsi="Arial" w:cs="Arial"/>
                <w:b/>
                <w:sz w:val="20"/>
                <w:szCs w:val="20"/>
              </w:rPr>
              <w:t>)</w:t>
            </w:r>
          </w:p>
        </w:tc>
      </w:tr>
      <w:tr w:rsidR="00F361C3" w:rsidRPr="00D05D76" w:rsidTr="000322DB">
        <w:trPr>
          <w:trHeight w:val="481"/>
        </w:trPr>
        <w:tc>
          <w:tcPr>
            <w:tcW w:w="5094" w:type="dxa"/>
            <w:gridSpan w:val="5"/>
            <w:tcBorders>
              <w:top w:val="single" w:sz="2" w:space="0" w:color="auto"/>
              <w:bottom w:val="single" w:sz="2" w:space="0" w:color="auto"/>
            </w:tcBorders>
            <w:shd w:val="clear" w:color="auto" w:fill="FFFFFF"/>
            <w:vAlign w:val="center"/>
          </w:tcPr>
          <w:p w:rsidR="00F361C3" w:rsidRPr="00DB584A" w:rsidRDefault="00F361C3" w:rsidP="000322DB">
            <w:pPr>
              <w:jc w:val="center"/>
              <w:rPr>
                <w:rFonts w:ascii="Arial" w:hAnsi="Arial" w:cs="Arial"/>
                <w:b/>
                <w:sz w:val="20"/>
                <w:szCs w:val="20"/>
              </w:rPr>
            </w:pPr>
            <w:r>
              <w:rPr>
                <w:rFonts w:ascii="Arial" w:hAnsi="Arial" w:cs="Arial"/>
                <w:b/>
                <w:sz w:val="20"/>
                <w:szCs w:val="20"/>
              </w:rPr>
              <w:t xml:space="preserve">5 000 </w:t>
            </w:r>
            <w:proofErr w:type="spellStart"/>
            <w:r>
              <w:rPr>
                <w:rFonts w:ascii="Arial" w:hAnsi="Arial" w:cs="Arial"/>
                <w:b/>
                <w:sz w:val="20"/>
                <w:szCs w:val="20"/>
              </w:rPr>
              <w:t>000</w:t>
            </w:r>
            <w:proofErr w:type="spellEnd"/>
            <w:r>
              <w:rPr>
                <w:rFonts w:ascii="Arial" w:hAnsi="Arial" w:cs="Arial"/>
                <w:b/>
                <w:sz w:val="20"/>
                <w:szCs w:val="20"/>
              </w:rPr>
              <w:t xml:space="preserve"> zł</w:t>
            </w:r>
          </w:p>
        </w:tc>
        <w:tc>
          <w:tcPr>
            <w:tcW w:w="4642" w:type="dxa"/>
            <w:gridSpan w:val="4"/>
            <w:tcBorders>
              <w:top w:val="single" w:sz="2" w:space="0" w:color="auto"/>
              <w:bottom w:val="single" w:sz="2" w:space="0" w:color="auto"/>
            </w:tcBorders>
            <w:shd w:val="clear" w:color="auto" w:fill="FFFFFF"/>
            <w:vAlign w:val="center"/>
          </w:tcPr>
          <w:p w:rsidR="00F361C3" w:rsidRPr="00D05D76" w:rsidRDefault="00F361C3" w:rsidP="000322DB">
            <w:pPr>
              <w:jc w:val="center"/>
              <w:rPr>
                <w:rFonts w:ascii="Arial" w:hAnsi="Arial" w:cs="Arial"/>
                <w:b/>
                <w:sz w:val="20"/>
                <w:szCs w:val="20"/>
              </w:rPr>
            </w:pPr>
            <w:r>
              <w:rPr>
                <w:rFonts w:ascii="Arial" w:hAnsi="Arial" w:cs="Arial"/>
                <w:b/>
                <w:sz w:val="20"/>
                <w:szCs w:val="20"/>
              </w:rPr>
              <w:t xml:space="preserve">30 000 </w:t>
            </w:r>
            <w:proofErr w:type="spellStart"/>
            <w:r>
              <w:rPr>
                <w:rFonts w:ascii="Arial" w:hAnsi="Arial" w:cs="Arial"/>
                <w:b/>
                <w:sz w:val="20"/>
                <w:szCs w:val="20"/>
              </w:rPr>
              <w:t>000</w:t>
            </w:r>
            <w:proofErr w:type="spellEnd"/>
            <w:r>
              <w:rPr>
                <w:rFonts w:ascii="Arial" w:hAnsi="Arial" w:cs="Arial"/>
                <w:b/>
                <w:sz w:val="20"/>
                <w:szCs w:val="20"/>
              </w:rPr>
              <w:t xml:space="preserve"> zł</w:t>
            </w: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F361C3" w:rsidRPr="00DB584A" w:rsidTr="000322DB">
        <w:trPr>
          <w:trHeight w:val="478"/>
        </w:trPr>
        <w:tc>
          <w:tcPr>
            <w:tcW w:w="3119" w:type="dxa"/>
            <w:gridSpan w:val="3"/>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Wskaźnik realizujący ramy wykonania</w:t>
            </w:r>
          </w:p>
          <w:p w:rsidR="00F361C3" w:rsidRPr="00DB584A" w:rsidRDefault="00F361C3" w:rsidP="000322DB">
            <w:pPr>
              <w:jc w:val="center"/>
              <w:rPr>
                <w:rFonts w:ascii="Arial" w:hAnsi="Arial" w:cs="Arial"/>
                <w:sz w:val="20"/>
                <w:szCs w:val="20"/>
              </w:rPr>
            </w:pPr>
            <w:r w:rsidRPr="00DB584A">
              <w:rPr>
                <w:rFonts w:ascii="Arial" w:hAnsi="Arial" w:cs="Arial"/>
                <w:sz w:val="20"/>
                <w:szCs w:val="20"/>
              </w:rPr>
              <w:t>T/N</w:t>
            </w:r>
          </w:p>
        </w:tc>
      </w:tr>
      <w:tr w:rsidR="00F361C3" w:rsidRPr="00DB584A" w:rsidTr="000322DB">
        <w:trPr>
          <w:trHeight w:val="1172"/>
        </w:trPr>
        <w:tc>
          <w:tcPr>
            <w:tcW w:w="3119" w:type="dxa"/>
            <w:gridSpan w:val="3"/>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F361C3" w:rsidRDefault="00F361C3" w:rsidP="000322DB">
            <w:pPr>
              <w:jc w:val="center"/>
              <w:rPr>
                <w:rFonts w:ascii="Arial" w:hAnsi="Arial" w:cs="Arial"/>
                <w:sz w:val="20"/>
                <w:szCs w:val="20"/>
              </w:rPr>
            </w:pPr>
          </w:p>
          <w:p w:rsidR="00F361C3" w:rsidRDefault="00F361C3" w:rsidP="000322DB">
            <w:pPr>
              <w:jc w:val="center"/>
              <w:rPr>
                <w:rFonts w:ascii="Arial" w:hAnsi="Arial" w:cs="Arial"/>
                <w:sz w:val="20"/>
                <w:szCs w:val="20"/>
              </w:rPr>
            </w:pPr>
          </w:p>
          <w:p w:rsidR="00F361C3" w:rsidRPr="00DB584A" w:rsidRDefault="00F361C3" w:rsidP="000322DB">
            <w:pPr>
              <w:jc w:val="center"/>
              <w:rPr>
                <w:rFonts w:ascii="Arial" w:hAnsi="Arial" w:cs="Arial"/>
                <w:sz w:val="20"/>
                <w:szCs w:val="20"/>
              </w:rPr>
            </w:pPr>
            <w:r w:rsidRPr="00DB584A">
              <w:rPr>
                <w:rFonts w:ascii="Arial" w:hAnsi="Arial" w:cs="Arial"/>
                <w:sz w:val="20"/>
                <w:szCs w:val="20"/>
              </w:rPr>
              <w:t>Rok</w:t>
            </w:r>
          </w:p>
          <w:p w:rsidR="00F361C3" w:rsidRPr="001047D3" w:rsidRDefault="00F361C3" w:rsidP="000322DB">
            <w:pPr>
              <w:tabs>
                <w:tab w:val="left" w:pos="292"/>
              </w:tabs>
              <w:ind w:right="-108"/>
              <w:rPr>
                <w:rFonts w:ascii="Arial" w:hAnsi="Arial" w:cs="Arial"/>
                <w:i/>
                <w:sz w:val="18"/>
                <w:szCs w:val="18"/>
              </w:rPr>
            </w:pPr>
            <w:r>
              <w:rPr>
                <w:rFonts w:ascii="Arial" w:hAnsi="Arial" w:cs="Arial"/>
                <w:i/>
                <w:sz w:val="18"/>
                <w:szCs w:val="18"/>
              </w:rPr>
              <w:t xml:space="preserve">    </w:t>
            </w:r>
          </w:p>
          <w:p w:rsidR="00F361C3" w:rsidRPr="00DB584A" w:rsidRDefault="00F361C3" w:rsidP="000322D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r>
      <w:tr w:rsidR="00F361C3" w:rsidRPr="00DB584A" w:rsidTr="00E13187">
        <w:trPr>
          <w:trHeight w:val="427"/>
        </w:trPr>
        <w:tc>
          <w:tcPr>
            <w:tcW w:w="3119" w:type="dxa"/>
            <w:gridSpan w:val="3"/>
            <w:vMerge w:val="restart"/>
            <w:shd w:val="clear" w:color="auto" w:fill="FFFFFF"/>
            <w:vAlign w:val="center"/>
          </w:tcPr>
          <w:p w:rsidR="009F615B" w:rsidRDefault="00F361C3" w:rsidP="009F615B">
            <w:pPr>
              <w:numPr>
                <w:ilvl w:val="0"/>
                <w:numId w:val="254"/>
              </w:numPr>
              <w:spacing w:before="60" w:after="60"/>
              <w:rPr>
                <w:rFonts w:ascii="Arial" w:hAnsi="Arial" w:cs="Arial"/>
                <w:sz w:val="20"/>
                <w:szCs w:val="20"/>
              </w:rPr>
            </w:pPr>
            <w:r w:rsidRPr="00C952AC">
              <w:rPr>
                <w:rFonts w:ascii="Arial" w:hAnsi="Arial" w:cs="Arial"/>
                <w:sz w:val="20"/>
                <w:szCs w:val="20"/>
              </w:rPr>
              <w:t>Liczba osób objętych wsparciem w zakresie zwalczania lub przeciwdziałania skutkom pandemii COVID-19 [osoby].</w:t>
            </w:r>
          </w:p>
          <w:p w:rsidR="00F361C3" w:rsidRPr="00461D4B" w:rsidRDefault="00F361C3" w:rsidP="000322DB">
            <w:pPr>
              <w:pStyle w:val="Akapitzlist"/>
              <w:ind w:left="414"/>
              <w:rPr>
                <w:rFonts w:ascii="Arial" w:hAnsi="Arial" w:cs="Arial"/>
                <w:iCs/>
                <w:szCs w:val="20"/>
              </w:rPr>
            </w:pPr>
          </w:p>
        </w:tc>
        <w:tc>
          <w:tcPr>
            <w:tcW w:w="1417" w:type="dxa"/>
            <w:vMerge w:val="restart"/>
            <w:shd w:val="clear" w:color="auto" w:fill="FFFFFF"/>
            <w:vAlign w:val="center"/>
          </w:tcPr>
          <w:p w:rsidR="00F361C3" w:rsidRDefault="00F361C3" w:rsidP="000322DB">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2020</w:t>
            </w:r>
          </w:p>
        </w:tc>
        <w:tc>
          <w:tcPr>
            <w:tcW w:w="1842"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1408"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957" w:type="dxa"/>
            <w:vMerge w:val="restart"/>
            <w:shd w:val="clear" w:color="auto" w:fill="FFFFFF"/>
            <w:vAlign w:val="center"/>
          </w:tcPr>
          <w:p w:rsidR="00F361C3" w:rsidRDefault="00F361C3" w:rsidP="000322DB">
            <w:pPr>
              <w:ind w:left="-108"/>
              <w:jc w:val="center"/>
              <w:rPr>
                <w:rFonts w:ascii="Arial" w:hAnsi="Arial" w:cs="Arial"/>
                <w:i/>
                <w:sz w:val="20"/>
                <w:szCs w:val="20"/>
              </w:rPr>
            </w:pPr>
            <w:r>
              <w:rPr>
                <w:rFonts w:ascii="Arial" w:hAnsi="Arial" w:cs="Arial"/>
                <w:i/>
                <w:sz w:val="20"/>
                <w:szCs w:val="20"/>
              </w:rPr>
              <w:t>N</w:t>
            </w:r>
          </w:p>
        </w:tc>
      </w:tr>
      <w:tr w:rsidR="00F361C3" w:rsidRPr="00DB584A" w:rsidTr="00E13187">
        <w:trPr>
          <w:trHeight w:val="34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2021</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E13187">
        <w:trPr>
          <w:trHeight w:val="57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2022</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trHeight w:val="172"/>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2023</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cantSplit/>
          <w:trHeight w:val="348"/>
        </w:trPr>
        <w:tc>
          <w:tcPr>
            <w:tcW w:w="3074" w:type="dxa"/>
            <w:gridSpan w:val="2"/>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F361C3" w:rsidRPr="00DB584A" w:rsidRDefault="00F361C3" w:rsidP="000322DB">
            <w:pPr>
              <w:ind w:left="720"/>
              <w:rPr>
                <w:rFonts w:ascii="Arial" w:hAnsi="Arial" w:cs="Arial"/>
                <w:b/>
                <w:sz w:val="20"/>
                <w:szCs w:val="20"/>
              </w:rPr>
            </w:pP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rPr>
                <w:rFonts w:ascii="Arial" w:hAnsi="Arial" w:cs="Arial"/>
                <w:szCs w:val="20"/>
              </w:rPr>
            </w:pPr>
            <w:r w:rsidRPr="00D05D76">
              <w:rPr>
                <w:rFonts w:ascii="Arial" w:hAnsi="Arial" w:cs="Arial"/>
                <w:szCs w:val="20"/>
              </w:rPr>
              <w:t>W ramach projektu realizowane jest wsparcie oparte o zidentyfikowane potrzeby związane z zapobieganiem</w:t>
            </w:r>
            <w:r>
              <w:rPr>
                <w:rFonts w:ascii="Arial" w:hAnsi="Arial" w:cs="Arial"/>
                <w:szCs w:val="20"/>
              </w:rPr>
              <w:t xml:space="preserve"> i zwalczaniem skutków</w:t>
            </w:r>
            <w:r w:rsidRPr="00D05D76">
              <w:rPr>
                <w:rFonts w:ascii="Arial" w:hAnsi="Arial" w:cs="Arial"/>
                <w:szCs w:val="20"/>
              </w:rPr>
              <w:t xml:space="preserve"> pandemii COVID 19.</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36E9E">
              <w:rPr>
                <w:rFonts w:ascii="Arial" w:hAnsi="Arial" w:cs="Arial"/>
                <w:szCs w:val="20"/>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283"/>
              <w:rPr>
                <w:rFonts w:ascii="Arial" w:hAnsi="Arial" w:cs="Arial"/>
                <w:szCs w:val="20"/>
              </w:rPr>
            </w:pPr>
            <w:r w:rsidRPr="009B773A">
              <w:rPr>
                <w:rFonts w:ascii="Arial" w:hAnsi="Arial" w:cs="Arial"/>
                <w:szCs w:val="20"/>
              </w:rPr>
              <w:t>Projekt zakłada, iż realizacja świadczeń zdrowotnych odbywać się będzie wyłącznie przez podmioty wykonujące działalność leczniczą uprawnione do tego na mocy przepisów prawa powszechnie obowiązującego.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9F615B" w:rsidRDefault="00F361C3" w:rsidP="009F615B">
            <w:pPr>
              <w:pStyle w:val="Akapitzlist"/>
              <w:numPr>
                <w:ilvl w:val="0"/>
                <w:numId w:val="255"/>
              </w:numPr>
              <w:spacing w:before="40" w:after="40"/>
              <w:ind w:left="336" w:hanging="302"/>
              <w:rPr>
                <w:rFonts w:ascii="Arial" w:hAnsi="Arial" w:cs="Arial"/>
                <w:szCs w:val="20"/>
              </w:rPr>
            </w:pPr>
            <w:r w:rsidRPr="00DB584A">
              <w:rPr>
                <w:rFonts w:ascii="Arial" w:hAnsi="Arial" w:cs="Arial"/>
                <w:szCs w:val="20"/>
              </w:rPr>
              <w:t>Okres realizacji projektu trwa nie dłużej niż do 3</w:t>
            </w:r>
            <w:r>
              <w:rPr>
                <w:rFonts w:ascii="Arial" w:hAnsi="Arial" w:cs="Arial"/>
                <w:szCs w:val="20"/>
              </w:rPr>
              <w:t>1</w:t>
            </w:r>
            <w:r w:rsidRPr="00DB584A">
              <w:rPr>
                <w:rFonts w:ascii="Arial" w:hAnsi="Arial" w:cs="Arial"/>
                <w:szCs w:val="20"/>
              </w:rPr>
              <w:t>.</w:t>
            </w:r>
            <w:r>
              <w:rPr>
                <w:rFonts w:ascii="Arial" w:hAnsi="Arial" w:cs="Arial"/>
                <w:szCs w:val="20"/>
              </w:rPr>
              <w:t>12</w:t>
            </w:r>
            <w:r w:rsidRPr="00DB584A">
              <w:rPr>
                <w:rFonts w:ascii="Arial" w:hAnsi="Arial" w:cs="Arial"/>
                <w:szCs w:val="20"/>
              </w:rPr>
              <w:t>.202</w:t>
            </w:r>
            <w:r>
              <w:rPr>
                <w:rFonts w:ascii="Arial" w:hAnsi="Arial" w:cs="Arial"/>
                <w:szCs w:val="20"/>
              </w:rPr>
              <w:t>0</w:t>
            </w:r>
            <w:r w:rsidRPr="00DB584A">
              <w:rPr>
                <w:rFonts w:ascii="Arial" w:hAnsi="Arial" w:cs="Arial"/>
                <w:szCs w:val="20"/>
              </w:rPr>
              <w:t xml:space="preserve">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w:t>
            </w:r>
            <w:r>
              <w:rPr>
                <w:rFonts w:ascii="Arial" w:hAnsi="Arial" w:cs="Arial"/>
                <w:szCs w:val="20"/>
              </w:rPr>
              <w:t>1.12.</w:t>
            </w:r>
            <w:r w:rsidRPr="001B27CC">
              <w:rPr>
                <w:rFonts w:ascii="Arial" w:hAnsi="Arial" w:cs="Arial"/>
                <w:szCs w:val="20"/>
              </w:rPr>
              <w:t>202</w:t>
            </w:r>
            <w:r>
              <w:rPr>
                <w:rFonts w:ascii="Arial" w:hAnsi="Arial" w:cs="Arial"/>
                <w:szCs w:val="20"/>
              </w:rPr>
              <w:t>0</w:t>
            </w:r>
            <w:r w:rsidRPr="001B27CC">
              <w:rPr>
                <w:rFonts w:ascii="Arial" w:hAnsi="Arial" w:cs="Arial"/>
                <w:szCs w:val="20"/>
              </w:rPr>
              <w:t xml:space="preserve"> roku</w:t>
            </w:r>
            <w:r>
              <w:rPr>
                <w:rFonts w:ascii="Arial" w:hAnsi="Arial" w:cs="Arial"/>
                <w:szCs w:val="20"/>
              </w:rPr>
              <w:t>.</w:t>
            </w:r>
            <w:r w:rsidRPr="001B27CC">
              <w:rPr>
                <w:rFonts w:ascii="Arial" w:hAnsi="Arial" w:cs="Arial"/>
                <w:szCs w:val="20"/>
              </w:rPr>
              <w:t xml:space="preserve"> </w:t>
            </w:r>
          </w:p>
        </w:tc>
      </w:tr>
    </w:tbl>
    <w:p w:rsidR="00F361C3" w:rsidRPr="00DB584A" w:rsidRDefault="00F361C3" w:rsidP="00F361C3">
      <w:pPr>
        <w:rPr>
          <w:rFonts w:ascii="Arial" w:hAnsi="Arial" w:cs="Arial"/>
          <w:sz w:val="20"/>
          <w:szCs w:val="20"/>
        </w:rPr>
      </w:pPr>
    </w:p>
    <w:p w:rsidR="00F361C3" w:rsidRPr="00DB584A" w:rsidRDefault="00F361C3" w:rsidP="00F361C3">
      <w:pPr>
        <w:rPr>
          <w:sz w:val="20"/>
          <w:szCs w:val="20"/>
        </w:rPr>
      </w:pPr>
    </w:p>
    <w:p w:rsidR="00F361C3" w:rsidRPr="00DB584A" w:rsidRDefault="00F361C3" w:rsidP="00F361C3">
      <w:pPr>
        <w:rPr>
          <w:sz w:val="20"/>
          <w:szCs w:val="20"/>
        </w:rPr>
      </w:pPr>
    </w:p>
    <w:p w:rsidR="001734FA" w:rsidRPr="002C653A" w:rsidRDefault="001734FA" w:rsidP="002C653A">
      <w:pPr>
        <w:jc w:val="both"/>
        <w:rPr>
          <w:rFonts w:ascii="Arial" w:hAnsi="Arial" w:cs="Arial"/>
          <w:b/>
          <w:sz w:val="18"/>
          <w:szCs w:val="18"/>
        </w:rPr>
        <w:sectPr w:rsidR="001734FA" w:rsidRPr="002C653A" w:rsidSect="00133BBD">
          <w:pgSz w:w="11906" w:h="16838"/>
          <w:pgMar w:top="1417" w:right="1417" w:bottom="1417" w:left="1417" w:header="708" w:footer="708" w:gutter="0"/>
          <w:cols w:space="708"/>
          <w:docGrid w:linePitch="360"/>
        </w:sectPr>
      </w:pPr>
    </w:p>
    <w:p w:rsidR="00D31799" w:rsidRPr="0025143B" w:rsidRDefault="00D31799" w:rsidP="00D31799">
      <w:pPr>
        <w:rPr>
          <w:rFonts w:ascii="Arial" w:hAnsi="Arial" w:cs="Arial"/>
        </w:rPr>
      </w:pPr>
    </w:p>
    <w:p w:rsidR="00D31799" w:rsidRPr="0025143B" w:rsidRDefault="00D31799" w:rsidP="00D31799">
      <w:pPr>
        <w:rPr>
          <w:rFonts w:ascii="Arial" w:hAnsi="Arial" w:cs="Arial"/>
        </w:rPr>
      </w:pPr>
    </w:p>
    <w:p w:rsidR="00D31799" w:rsidRPr="0025143B" w:rsidRDefault="00D31799" w:rsidP="00D35C6C">
      <w:pPr>
        <w:rPr>
          <w:rFonts w:ascii="Arial" w:hAnsi="Arial" w:cs="Arial"/>
        </w:rPr>
      </w:pPr>
    </w:p>
    <w:p w:rsidR="00D31799" w:rsidRDefault="00D31799" w:rsidP="00D31799">
      <w:pPr>
        <w:jc w:val="center"/>
        <w:rPr>
          <w:rFonts w:ascii="Arial" w:hAnsi="Arial" w:cs="Arial"/>
          <w:b/>
          <w:sz w:val="40"/>
          <w:szCs w:val="40"/>
        </w:rPr>
      </w:pPr>
      <w:r>
        <w:rPr>
          <w:rFonts w:ascii="Arial" w:hAnsi="Arial" w:cs="Arial"/>
          <w:b/>
          <w:sz w:val="40"/>
          <w:szCs w:val="40"/>
        </w:rPr>
        <w:t>Plan działania na rok 2019</w:t>
      </w:r>
    </w:p>
    <w:p w:rsidR="00D31799" w:rsidRDefault="00D31799" w:rsidP="00D31799">
      <w:pPr>
        <w:jc w:val="center"/>
        <w:rPr>
          <w:rFonts w:ascii="Arial" w:hAnsi="Arial" w:cs="Arial"/>
          <w:b/>
          <w:sz w:val="12"/>
          <w:szCs w:val="12"/>
        </w:rPr>
      </w:pPr>
    </w:p>
    <w:p w:rsidR="00D31799" w:rsidRDefault="00D31799" w:rsidP="00D3179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31799" w:rsidRDefault="00D31799" w:rsidP="00D3179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5"/>
        <w:gridCol w:w="738"/>
        <w:gridCol w:w="1777"/>
        <w:gridCol w:w="1419"/>
        <w:gridCol w:w="766"/>
        <w:gridCol w:w="1921"/>
      </w:tblGrid>
      <w:tr w:rsidR="00D31799" w:rsidTr="00FE2E0F">
        <w:trPr>
          <w:trHeight w:val="362"/>
        </w:trPr>
        <w:tc>
          <w:tcPr>
            <w:tcW w:w="9606" w:type="dxa"/>
            <w:gridSpan w:val="6"/>
            <w:shd w:val="clear" w:color="auto" w:fill="D9D9D9"/>
            <w:vAlign w:val="center"/>
          </w:tcPr>
          <w:p w:rsidR="00D31799" w:rsidRDefault="00D31799" w:rsidP="00FE2E0F">
            <w:pPr>
              <w:jc w:val="center"/>
              <w:rPr>
                <w:rFonts w:ascii="Arial" w:hAnsi="Arial" w:cs="Arial"/>
                <w:b/>
                <w:sz w:val="18"/>
                <w:szCs w:val="18"/>
              </w:rPr>
            </w:pPr>
            <w:r>
              <w:rPr>
                <w:rFonts w:ascii="Arial" w:hAnsi="Arial" w:cs="Arial"/>
                <w:b/>
                <w:sz w:val="18"/>
                <w:szCs w:val="18"/>
              </w:rPr>
              <w:t>INFORMACJE O INSTYTUCJI POŚREDNICZĄCEJ/ZARZĄDZAJĄCEJ</w:t>
            </w:r>
          </w:p>
        </w:tc>
      </w:tr>
      <w:tr w:rsidR="00D31799" w:rsidTr="00FE2E0F">
        <w:trPr>
          <w:trHeight w:val="511"/>
        </w:trPr>
        <w:tc>
          <w:tcPr>
            <w:tcW w:w="2985" w:type="dxa"/>
            <w:shd w:val="clear" w:color="auto" w:fill="D9D9D9"/>
            <w:vAlign w:val="center"/>
          </w:tcPr>
          <w:p w:rsidR="00D31799" w:rsidRPr="003532EC" w:rsidRDefault="00D31799" w:rsidP="00FE2E0F">
            <w:pPr>
              <w:rPr>
                <w:rFonts w:ascii="Arial" w:hAnsi="Arial" w:cs="Arial"/>
                <w:sz w:val="18"/>
                <w:szCs w:val="18"/>
              </w:rPr>
            </w:pPr>
            <w:r w:rsidRPr="003532EC">
              <w:rPr>
                <w:rFonts w:ascii="Arial" w:hAnsi="Arial" w:cs="Arial"/>
                <w:sz w:val="18"/>
                <w:szCs w:val="18"/>
              </w:rPr>
              <w:t>Numer i nazwa osi priorytetowej</w:t>
            </w:r>
          </w:p>
        </w:tc>
        <w:tc>
          <w:tcPr>
            <w:tcW w:w="6621" w:type="dxa"/>
            <w:gridSpan w:val="5"/>
            <w:vAlign w:val="center"/>
          </w:tcPr>
          <w:p w:rsidR="00D31799" w:rsidRPr="00165524" w:rsidRDefault="00D31799" w:rsidP="00FE2E0F">
            <w:pPr>
              <w:pStyle w:val="Nagwek1"/>
              <w:jc w:val="center"/>
              <w:rPr>
                <w:sz w:val="20"/>
                <w:szCs w:val="20"/>
              </w:rPr>
            </w:pPr>
            <w:bookmarkStart w:id="37" w:name="_Toc52269936"/>
            <w:r w:rsidRPr="00165524">
              <w:rPr>
                <w:sz w:val="20"/>
                <w:szCs w:val="20"/>
              </w:rPr>
              <w:t>VII Włączenie społeczne</w:t>
            </w:r>
            <w:bookmarkEnd w:id="37"/>
          </w:p>
        </w:tc>
      </w:tr>
      <w:tr w:rsidR="00D31799" w:rsidTr="00FE2E0F">
        <w:trPr>
          <w:trHeight w:val="519"/>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Instytucja Pośrednicząca/Zarządzająca*</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Wojewódzki Urząd Pracy w Szczecinie</w:t>
            </w:r>
          </w:p>
        </w:tc>
      </w:tr>
      <w:tr w:rsidR="00D31799" w:rsidTr="00FE2E0F">
        <w:trPr>
          <w:trHeight w:val="348"/>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1799" w:rsidTr="00FE2E0F">
        <w:trPr>
          <w:trHeight w:val="358"/>
        </w:trPr>
        <w:tc>
          <w:tcPr>
            <w:tcW w:w="2985"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91</w:t>
            </w:r>
          </w:p>
        </w:tc>
        <w:tc>
          <w:tcPr>
            <w:tcW w:w="1777"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42 56</w:t>
            </w:r>
            <w:r>
              <w:rPr>
                <w:rFonts w:ascii="Arial" w:hAnsi="Arial" w:cs="Arial"/>
                <w:sz w:val="18"/>
                <w:szCs w:val="18"/>
              </w:rPr>
              <w:t xml:space="preserve"> 101</w:t>
            </w:r>
          </w:p>
        </w:tc>
        <w:tc>
          <w:tcPr>
            <w:tcW w:w="1419"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91</w:t>
            </w:r>
          </w:p>
        </w:tc>
        <w:tc>
          <w:tcPr>
            <w:tcW w:w="1921"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42 56 103</w:t>
            </w:r>
          </w:p>
        </w:tc>
      </w:tr>
      <w:tr w:rsidR="00D31799" w:rsidTr="00FE2E0F">
        <w:trPr>
          <w:trHeight w:val="354"/>
        </w:trPr>
        <w:tc>
          <w:tcPr>
            <w:tcW w:w="2985" w:type="dxa"/>
            <w:tcBorders>
              <w:top w:val="single" w:sz="2" w:space="0" w:color="auto"/>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sekretariat@wup.pl</w:t>
            </w:r>
          </w:p>
        </w:tc>
      </w:tr>
      <w:tr w:rsidR="00D31799" w:rsidRPr="003826D4"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6621" w:type="dxa"/>
            <w:gridSpan w:val="5"/>
            <w:tcBorders>
              <w:top w:val="single" w:sz="2" w:space="0" w:color="auto"/>
              <w:left w:val="single" w:sz="2" w:space="0" w:color="auto"/>
              <w:bottom w:val="single" w:sz="12" w:space="0" w:color="auto"/>
            </w:tcBorders>
            <w:vAlign w:val="center"/>
          </w:tcPr>
          <w:p w:rsidR="00D31799" w:rsidRDefault="00D31799" w:rsidP="00FE2E0F">
            <w:pPr>
              <w:jc w:val="center"/>
              <w:rPr>
                <w:rFonts w:ascii="Arial" w:hAnsi="Arial" w:cs="Arial"/>
                <w:sz w:val="18"/>
                <w:szCs w:val="18"/>
              </w:rPr>
            </w:pPr>
            <w:r w:rsidRPr="00430D20">
              <w:rPr>
                <w:rFonts w:ascii="Arial" w:hAnsi="Arial" w:cs="Arial"/>
                <w:sz w:val="18"/>
                <w:szCs w:val="18"/>
              </w:rPr>
              <w:t xml:space="preserve"> </w:t>
            </w: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D31799" w:rsidRDefault="00D31799" w:rsidP="00FE2E0F">
            <w:pPr>
              <w:jc w:val="center"/>
              <w:rPr>
                <w:rFonts w:ascii="Arial" w:hAnsi="Arial" w:cs="Arial"/>
                <w:sz w:val="18"/>
                <w:szCs w:val="18"/>
              </w:rPr>
            </w:pPr>
            <w:r>
              <w:rPr>
                <w:rFonts w:ascii="Arial" w:hAnsi="Arial" w:cs="Arial"/>
                <w:sz w:val="18"/>
                <w:szCs w:val="18"/>
              </w:rPr>
              <w:t>Tel. 91 42 56 166</w:t>
            </w:r>
          </w:p>
          <w:p w:rsidR="00D31799" w:rsidRPr="00430D20" w:rsidRDefault="00D31799" w:rsidP="00FE2E0F">
            <w:pPr>
              <w:jc w:val="center"/>
              <w:rPr>
                <w:rFonts w:ascii="Arial" w:hAnsi="Arial" w:cs="Arial"/>
                <w:sz w:val="18"/>
                <w:szCs w:val="18"/>
              </w:rPr>
            </w:pPr>
            <w:r>
              <w:rPr>
                <w:rFonts w:ascii="Arial" w:hAnsi="Arial" w:cs="Arial"/>
                <w:sz w:val="18"/>
                <w:szCs w:val="18"/>
              </w:rPr>
              <w:t>e-mail: milena_stefanska@wup.pl</w:t>
            </w:r>
          </w:p>
        </w:tc>
      </w:tr>
    </w:tbl>
    <w:p w:rsidR="00133BBD" w:rsidRPr="00430D20" w:rsidRDefault="00133BBD" w:rsidP="00D35C6C">
      <w:pPr>
        <w:rPr>
          <w:rFonts w:ascii="Arial" w:hAnsi="Arial" w:cs="Arial"/>
          <w:b/>
        </w:rPr>
      </w:pPr>
      <w:r w:rsidRPr="00D31799">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133BBD" w:rsidTr="00133BBD">
        <w:trPr>
          <w:trHeight w:val="362"/>
        </w:trPr>
        <w:tc>
          <w:tcPr>
            <w:tcW w:w="9889" w:type="dxa"/>
            <w:shd w:val="clear" w:color="auto" w:fill="E77B39"/>
            <w:vAlign w:val="center"/>
          </w:tcPr>
          <w:p w:rsidR="00133BBD" w:rsidRPr="00456597" w:rsidRDefault="00133BBD" w:rsidP="00853326">
            <w:pPr>
              <w:spacing w:line="276" w:lineRule="auto"/>
              <w:jc w:val="center"/>
              <w:rPr>
                <w:rFonts w:ascii="Arial" w:hAnsi="Arial" w:cs="Arial"/>
                <w:b/>
                <w:sz w:val="20"/>
                <w:szCs w:val="20"/>
              </w:rPr>
            </w:pPr>
            <w:r w:rsidRPr="00456597">
              <w:rPr>
                <w:rFonts w:ascii="Arial" w:hAnsi="Arial" w:cs="Arial"/>
                <w:b/>
                <w:sz w:val="20"/>
                <w:szCs w:val="20"/>
              </w:rPr>
              <w:t>KARTA DZIAŁANIA</w:t>
            </w:r>
          </w:p>
          <w:p w:rsidR="00133BBD" w:rsidRDefault="00133BBD" w:rsidP="007E53CB">
            <w:pPr>
              <w:pStyle w:val="Nagwek2"/>
              <w:jc w:val="both"/>
              <w:rPr>
                <w:b/>
                <w:sz w:val="28"/>
                <w:szCs w:val="28"/>
              </w:rPr>
            </w:pPr>
            <w:bookmarkStart w:id="38" w:name="_Toc52269937"/>
            <w:r w:rsidRPr="00456597">
              <w:rPr>
                <w:b/>
                <w:sz w:val="20"/>
                <w:szCs w:val="20"/>
              </w:rPr>
              <w:t xml:space="preserve">7.1 </w:t>
            </w:r>
            <w:r w:rsidRPr="00456597">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324B3">
              <w:rPr>
                <w:b/>
                <w:bCs/>
                <w:sz w:val="20"/>
                <w:szCs w:val="20"/>
              </w:rPr>
              <w:t xml:space="preserve"> – typ 1</w:t>
            </w:r>
            <w:bookmarkEnd w:id="38"/>
          </w:p>
        </w:tc>
      </w:tr>
    </w:tbl>
    <w:p w:rsidR="00133BBD" w:rsidRDefault="00133BBD" w:rsidP="00D35C6C">
      <w:pPr>
        <w:rPr>
          <w:rFonts w:ascii="Arial" w:hAnsi="Arial" w:cs="Arial"/>
          <w:b/>
          <w:spacing w:val="24"/>
          <w:sz w:val="28"/>
          <w:szCs w:val="28"/>
        </w:rPr>
      </w:pPr>
    </w:p>
    <w:p w:rsidR="00133BBD" w:rsidRDefault="00133BBD" w:rsidP="00D35C6C">
      <w:pPr>
        <w:rPr>
          <w:rFonts w:ascii="Arial" w:hAnsi="Arial" w:cs="Arial"/>
          <w:b/>
          <w:spacing w:val="24"/>
          <w:sz w:val="28"/>
          <w:szCs w:val="28"/>
        </w:rPr>
      </w:pPr>
    </w:p>
    <w:p w:rsidR="00133BBD" w:rsidRPr="00CE6F01" w:rsidRDefault="00133BBD">
      <w:pPr>
        <w:rPr>
          <w:b/>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11"/>
        <w:gridCol w:w="869"/>
        <w:gridCol w:w="1355"/>
        <w:gridCol w:w="100"/>
        <w:gridCol w:w="156"/>
        <w:gridCol w:w="565"/>
        <w:gridCol w:w="57"/>
        <w:gridCol w:w="706"/>
        <w:gridCol w:w="567"/>
        <w:gridCol w:w="710"/>
        <w:gridCol w:w="274"/>
        <w:gridCol w:w="291"/>
        <w:gridCol w:w="141"/>
        <w:gridCol w:w="10"/>
        <w:gridCol w:w="22"/>
        <w:gridCol w:w="690"/>
        <w:gridCol w:w="565"/>
        <w:gridCol w:w="288"/>
        <w:gridCol w:w="18"/>
        <w:gridCol w:w="548"/>
        <w:gridCol w:w="403"/>
        <w:gridCol w:w="59"/>
        <w:gridCol w:w="6"/>
        <w:gridCol w:w="12"/>
        <w:gridCol w:w="14"/>
        <w:gridCol w:w="43"/>
      </w:tblGrid>
      <w:tr w:rsidR="009E6CE9" w:rsidTr="002A3F57">
        <w:trPr>
          <w:trHeight w:val="218"/>
        </w:trPr>
        <w:tc>
          <w:tcPr>
            <w:tcW w:w="671" w:type="pct"/>
            <w:tcBorders>
              <w:top w:val="single" w:sz="12" w:space="0" w:color="auto"/>
              <w:bottom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 xml:space="preserve">LP. Konkursu: </w:t>
            </w:r>
          </w:p>
        </w:tc>
        <w:tc>
          <w:tcPr>
            <w:tcW w:w="444"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i/>
                <w:sz w:val="18"/>
                <w:szCs w:val="18"/>
              </w:rPr>
            </w:pPr>
          </w:p>
        </w:tc>
        <w:tc>
          <w:tcPr>
            <w:tcW w:w="1142" w:type="pct"/>
            <w:gridSpan w:val="5"/>
            <w:tcBorders>
              <w:left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Planowany termin ogłoszenia konkursu</w:t>
            </w:r>
          </w:p>
        </w:tc>
        <w:tc>
          <w:tcPr>
            <w:tcW w:w="361" w:type="pct"/>
            <w:tcBorders>
              <w:top w:val="single" w:sz="12" w:space="0" w:color="auto"/>
              <w:left w:val="single" w:sz="12" w:space="0" w:color="auto"/>
              <w:bottom w:val="single" w:sz="12" w:space="0" w:color="auto"/>
              <w:right w:val="single" w:sz="6"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 kw.</w:t>
            </w:r>
          </w:p>
        </w:tc>
        <w:tc>
          <w:tcPr>
            <w:tcW w:w="290" w:type="pct"/>
            <w:tcBorders>
              <w:top w:val="single" w:sz="12" w:space="0" w:color="auto"/>
              <w:left w:val="single" w:sz="6"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363" w:type="pct"/>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 kw.</w:t>
            </w:r>
          </w:p>
        </w:tc>
        <w:tc>
          <w:tcPr>
            <w:tcW w:w="289" w:type="pct"/>
            <w:gridSpan w:val="2"/>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441" w:type="pct"/>
            <w:gridSpan w:val="4"/>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436" w:type="pct"/>
            <w:gridSpan w:val="3"/>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IV kw.</w:t>
            </w:r>
          </w:p>
        </w:tc>
        <w:tc>
          <w:tcPr>
            <w:tcW w:w="275" w:type="pct"/>
            <w:gridSpan w:val="6"/>
            <w:tcBorders>
              <w:top w:val="single" w:sz="12" w:space="0" w:color="auto"/>
              <w:bottom w:val="single" w:sz="12" w:space="0" w:color="auto"/>
            </w:tcBorders>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3"/>
        </w:trPr>
        <w:tc>
          <w:tcPr>
            <w:tcW w:w="1116" w:type="pct"/>
            <w:gridSpan w:val="2"/>
            <w:vMerge w:val="restart"/>
            <w:tcBorders>
              <w:top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Typ konkursu</w:t>
            </w: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Otwarty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p>
        </w:tc>
        <w:tc>
          <w:tcPr>
            <w:tcW w:w="2748" w:type="pct"/>
            <w:gridSpan w:val="19"/>
            <w:vMerge w:val="restart"/>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2"/>
        </w:trPr>
        <w:tc>
          <w:tcPr>
            <w:tcW w:w="1116" w:type="pct"/>
            <w:gridSpan w:val="2"/>
            <w:vMerge/>
            <w:tcBorders>
              <w:bottom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Zamknięty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2748" w:type="pct"/>
            <w:gridSpan w:val="19"/>
            <w:vMerge/>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Planowana alokacja</w:t>
            </w:r>
          </w:p>
        </w:tc>
        <w:tc>
          <w:tcPr>
            <w:tcW w:w="3861" w:type="pct"/>
            <w:gridSpan w:val="23"/>
            <w:vAlign w:val="center"/>
          </w:tcPr>
          <w:p w:rsidR="009E6CE9" w:rsidRPr="008245C2" w:rsidRDefault="009E6CE9" w:rsidP="002A3F57">
            <w:pPr>
              <w:ind w:left="57"/>
              <w:rPr>
                <w:rFonts w:ascii="Arial" w:hAnsi="Arial" w:cs="Arial"/>
                <w:b/>
                <w:sz w:val="20"/>
                <w:szCs w:val="20"/>
              </w:rPr>
            </w:pPr>
            <w:r>
              <w:rPr>
                <w:rFonts w:ascii="Arial" w:hAnsi="Arial" w:cs="Arial"/>
                <w:sz w:val="20"/>
                <w:szCs w:val="20"/>
              </w:rPr>
              <w:t xml:space="preserve">2 300 000 </w:t>
            </w:r>
            <w:r w:rsidRPr="008245C2">
              <w:rPr>
                <w:rFonts w:ascii="Arial" w:hAnsi="Arial" w:cs="Arial"/>
                <w:sz w:val="20"/>
                <w:szCs w:val="20"/>
              </w:rPr>
              <w:t xml:space="preserve">EUR </w:t>
            </w:r>
          </w:p>
        </w:tc>
      </w:tr>
      <w:tr w:rsidR="009E6CE9" w:rsidTr="002A3F57">
        <w:trPr>
          <w:gridAfter w:val="1"/>
          <w:wAfter w:w="23" w:type="pct"/>
          <w:trHeight w:val="261"/>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Typy projektów   przewidziane do realizacji w ramach konkursu</w:t>
            </w:r>
          </w:p>
        </w:tc>
        <w:tc>
          <w:tcPr>
            <w:tcW w:w="3861" w:type="pct"/>
            <w:gridSpan w:val="23"/>
            <w:vAlign w:val="center"/>
          </w:tcPr>
          <w:p w:rsidR="009E6CE9" w:rsidRPr="00165524" w:rsidRDefault="009E6CE9" w:rsidP="00C716BF">
            <w:pPr>
              <w:numPr>
                <w:ilvl w:val="0"/>
                <w:numId w:val="154"/>
              </w:numPr>
              <w:tabs>
                <w:tab w:val="left" w:pos="284"/>
              </w:tabs>
              <w:spacing w:before="60" w:after="60"/>
              <w:ind w:left="0" w:firstLine="0"/>
              <w:rPr>
                <w:rFonts w:ascii="Arial" w:hAnsi="Arial" w:cs="Arial"/>
                <w:bCs/>
                <w:sz w:val="18"/>
                <w:szCs w:val="18"/>
              </w:rPr>
            </w:pPr>
            <w:r w:rsidRPr="00165524">
              <w:rPr>
                <w:rFonts w:ascii="Arial" w:hAnsi="Arial" w:cs="Arial"/>
                <w:bCs/>
                <w:sz w:val="18"/>
                <w:szCs w:val="18"/>
              </w:rPr>
              <w:t>Kompleksowe programy aktywizacji społeczno-zawodowej na rzecz integracji osób i rodzin zagrożonych ubóstwem i/lub wykluczeniem społecznym obejmujące następujące typy operacji:</w:t>
            </w:r>
          </w:p>
          <w:p w:rsidR="009E6CE9" w:rsidRPr="00165524" w:rsidRDefault="009E6CE9" w:rsidP="00C716BF">
            <w:pPr>
              <w:numPr>
                <w:ilvl w:val="0"/>
                <w:numId w:val="152"/>
              </w:numPr>
              <w:spacing w:before="60" w:after="60"/>
              <w:ind w:left="714" w:hanging="357"/>
              <w:rPr>
                <w:rFonts w:ascii="Arial" w:hAnsi="Arial" w:cs="Arial"/>
                <w:sz w:val="18"/>
                <w:szCs w:val="18"/>
              </w:rPr>
            </w:pPr>
            <w:r w:rsidRPr="00165524">
              <w:rPr>
                <w:rFonts w:ascii="Arial" w:hAnsi="Arial" w:cs="Arial"/>
                <w:sz w:val="18"/>
                <w:szCs w:val="18"/>
              </w:rPr>
              <w:t>Instrumenty aktywizacji zawodowej uwzględniające wsparcie osób i rodzin zagrożonych ubóstwem i/lub wykluczeniem społecznym w ramach usług Centrum Integracji Społecznej, Klubu Integracji Społecznej,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Instrumenty aktywizacji zawodowej uwzględniające wsparcie osób i rodzin osób niepełnosprawnych w ramach usług Zakładu Aktywności Zawodowej  oraz Warsztatów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Kompleksowe programy, realizowane na podstawie indywidualnych planów działań, obejmujące co najmniej dwie formy wsparcia spośród następujących:</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wspierające aktywizację zawodową w tym m.in.: finansowanie trenera pracy, doradcy zawodowego,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psychologiczne i psychospołeczne, prowadzące do integracji społecznej i zawodowej,</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Kursy i szkolenia umożliwiające nabycie, podniesienie lub zmianę kwalifikacji i kompetencji, zawodowych oraz rozwijanie umiejętności i kompetencji społecznych, niezbędnych na rynku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Pośrednictwo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Zatrudnienie wspomagane obejmujące wsparcie osoby z niepełnosprawnością przez trenera pracy/asystenta zawodowego u pracodawcy,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Staże i praktyki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Subsydiowane zatrudnienie,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Skierowanie do pracy w Zakładzie Aktywności Zawodowej i sfinansowanie kosztów zatrudnienia w ZAZ,</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przezwyciężające indywidualne bariery w integracji społecznej i powrocie na rynek pracy, w tym usługi asystenta osobistego,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Jednorazowy dodatek relokacyjny,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Wsparcie w zakresie przygotowania do uczestnictwa w warsztatach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Wsparcie realizowane przez środowiskowe domy samopomocy w celu przygotowania do uczestnictwa w warsztatach terapii zajęciowej lub podjęcia zatrudnienia</w:t>
            </w:r>
            <w:r w:rsidRPr="00165524">
              <w:rPr>
                <w:rStyle w:val="Odwoaniedokomentarza"/>
                <w:rFonts w:ascii="Arial" w:hAnsi="Arial" w:cs="Arial"/>
                <w:sz w:val="18"/>
                <w:szCs w:val="18"/>
              </w:rPr>
              <w:t>.</w:t>
            </w:r>
          </w:p>
          <w:p w:rsidR="009E6CE9" w:rsidRPr="00664E6B" w:rsidRDefault="009E6CE9" w:rsidP="002A3F57">
            <w:pPr>
              <w:pStyle w:val="Akapitzlist"/>
              <w:autoSpaceDE/>
              <w:autoSpaceDN/>
              <w:spacing w:before="40" w:after="40" w:line="276" w:lineRule="auto"/>
              <w:ind w:left="778"/>
              <w:contextualSpacing/>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Wnioskodawcy do których skierowany jest  konkurs</w:t>
            </w:r>
          </w:p>
        </w:tc>
        <w:tc>
          <w:tcPr>
            <w:tcW w:w="3861" w:type="pct"/>
            <w:gridSpan w:val="23"/>
            <w:vAlign w:val="center"/>
          </w:tcPr>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jednostki samorządu terytorialnego i ich jednostki organizacyjne, związki, porozumienia i stowarzyszenia JST,</w:t>
            </w:r>
          </w:p>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 xml:space="preserve">podmioty ekonomii społecznej zajmujące się aktywizacją społeczno-zawodową </w:t>
            </w:r>
            <w:r w:rsidRPr="00165524">
              <w:rPr>
                <w:rFonts w:ascii="Arial" w:hAnsi="Arial" w:cs="Arial"/>
                <w:sz w:val="18"/>
                <w:szCs w:val="18"/>
              </w:rPr>
              <w:lastRenderedPageBreak/>
              <w:t>osób i rodzin zagrożonych ubóstwem i/lub wykluczeniem społecznym,</w:t>
            </w:r>
          </w:p>
          <w:p w:rsidR="009E6CE9" w:rsidRPr="00165524" w:rsidRDefault="009E6CE9" w:rsidP="005B6842">
            <w:pPr>
              <w:numPr>
                <w:ilvl w:val="0"/>
                <w:numId w:val="20"/>
              </w:numPr>
              <w:spacing w:before="60" w:after="60"/>
              <w:ind w:left="357" w:hanging="1"/>
              <w:rPr>
                <w:rFonts w:ascii="Arial" w:hAnsi="Arial" w:cs="Arial"/>
                <w:sz w:val="18"/>
                <w:szCs w:val="18"/>
              </w:rPr>
            </w:pPr>
            <w:r w:rsidRPr="00165524">
              <w:rPr>
                <w:rFonts w:ascii="Arial" w:hAnsi="Arial" w:cs="Arial"/>
                <w:sz w:val="18"/>
                <w:szCs w:val="18"/>
              </w:rPr>
              <w:t>podmioty działające na rzecz aktywizacji społeczno-zawodowej, których podstawowym zadaniem nie jest działalność gospodarcza.</w:t>
            </w:r>
          </w:p>
          <w:p w:rsidR="009E6CE9" w:rsidRPr="000D1DD7" w:rsidRDefault="009E6CE9" w:rsidP="002A3F57">
            <w:pPr>
              <w:ind w:left="720"/>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lastRenderedPageBreak/>
              <w:t>Szczegółowy opis, zakładany cel konkursu</w:t>
            </w:r>
          </w:p>
        </w:tc>
        <w:tc>
          <w:tcPr>
            <w:tcW w:w="3861" w:type="pct"/>
            <w:gridSpan w:val="23"/>
            <w:vAlign w:val="center"/>
          </w:tcPr>
          <w:p w:rsidR="009E6CE9" w:rsidRDefault="009E6CE9" w:rsidP="002A3F57">
            <w:pPr>
              <w:autoSpaceDE w:val="0"/>
              <w:autoSpaceDN w:val="0"/>
              <w:adjustRightInd w:val="0"/>
              <w:jc w:val="both"/>
              <w:rPr>
                <w:rFonts w:ascii="Arial" w:eastAsia="Calibri" w:hAnsi="Arial" w:cs="Arial"/>
                <w:sz w:val="18"/>
                <w:szCs w:val="18"/>
              </w:rPr>
            </w:pPr>
          </w:p>
          <w:p w:rsidR="009E6CE9" w:rsidRDefault="009E6CE9" w:rsidP="002A3F57">
            <w:pPr>
              <w:ind w:left="57"/>
              <w:rPr>
                <w:rFonts w:ascii="Arial" w:hAnsi="Arial" w:cs="Arial"/>
                <w:bCs/>
                <w:sz w:val="18"/>
                <w:szCs w:val="18"/>
              </w:rPr>
            </w:pPr>
            <w:r w:rsidRPr="00F83874">
              <w:rPr>
                <w:rFonts w:ascii="Arial" w:hAnsi="Arial" w:cs="Arial"/>
                <w:bCs/>
                <w:sz w:val="18"/>
                <w:szCs w:val="18"/>
              </w:rPr>
              <w:t xml:space="preserve">Spośród najważniejszych współczesnych problemów społecznych można wskazać zagrożenie ubóstwem lub wykluczeniem społecznym. Jedną z głównych przyczyn tych zjawisk jest brak pracy. Prowadzi on do braku zaspokojenia podstawowych potrzeb człowieka. Brak pracy związany jest często z problemami zdrowotnymi oraz niepełnosprawnością. Wsparcie lub wyeliminowanie przeszkód stanowiących bariery w skutecznej aktywizacji </w:t>
            </w:r>
            <w:r>
              <w:rPr>
                <w:rFonts w:ascii="Arial" w:hAnsi="Arial" w:cs="Arial"/>
                <w:bCs/>
                <w:sz w:val="18"/>
                <w:szCs w:val="18"/>
              </w:rPr>
              <w:t xml:space="preserve">społecznej i </w:t>
            </w:r>
            <w:r w:rsidRPr="00F83874">
              <w:rPr>
                <w:rFonts w:ascii="Arial" w:hAnsi="Arial" w:cs="Arial"/>
                <w:bCs/>
                <w:sz w:val="18"/>
                <w:szCs w:val="18"/>
              </w:rPr>
              <w:t>zawodowej stanowi istotny element w zmianie sytuacji osób zagrożonych ubóstwem lub wykluczeniem społecznym.</w:t>
            </w:r>
          </w:p>
          <w:p w:rsidR="009E6CE9" w:rsidRDefault="009E6CE9" w:rsidP="002A3F57">
            <w:pPr>
              <w:ind w:left="57"/>
              <w:rPr>
                <w:rFonts w:ascii="Arial" w:hAnsi="Arial" w:cs="Arial"/>
                <w:bCs/>
                <w:sz w:val="18"/>
                <w:szCs w:val="18"/>
              </w:rPr>
            </w:pPr>
          </w:p>
          <w:p w:rsidR="009E6CE9" w:rsidRPr="004640DB" w:rsidRDefault="009E6CE9" w:rsidP="002A3F57">
            <w:pPr>
              <w:autoSpaceDE w:val="0"/>
              <w:autoSpaceDN w:val="0"/>
              <w:adjustRightInd w:val="0"/>
              <w:jc w:val="both"/>
              <w:rPr>
                <w:rFonts w:ascii="Arial" w:eastAsia="Calibri" w:hAnsi="Arial" w:cs="Arial"/>
                <w:sz w:val="18"/>
                <w:szCs w:val="18"/>
              </w:rPr>
            </w:pPr>
            <w:r w:rsidRPr="00FE1F6C">
              <w:rPr>
                <w:rFonts w:ascii="Arial" w:hAnsi="Arial" w:cs="Arial"/>
                <w:sz w:val="18"/>
                <w:szCs w:val="18"/>
              </w:rPr>
              <w:t>Najczęstszym powodem trudnej sytuacji życiowej zachodniopomorskich rodzin jest ubóstwo. W 2015 roku problem ten zaistniał w przypadku 35 596 rodzin w województwie, a dotyczył 86 502 tworzących je osób. Następnym, najczęstszym powodem trudnej sytuacji jest bezrobocie, które dotyczyło 31 362 rodzin (ogółem: 87 247 osób). Brak pracy jest istotnym czynnikiem zwiększającym zagrożenie ubóstwem, brak dochodów powoduje powstawanie niestabilności finansowej gospodarstw domowych. Problem alkoholizmu dotyczył 4 645 rodzin (ogółem: 9 162 osoby).</w:t>
            </w:r>
            <w:r w:rsidRPr="00B94825">
              <w:rPr>
                <w:rFonts w:ascii="Arial" w:eastAsia="Calibri" w:hAnsi="Arial" w:cs="Arial"/>
                <w:sz w:val="18"/>
                <w:szCs w:val="18"/>
              </w:rPr>
              <w:t xml:space="preserve"> Z kolei bezdomność jest przyczyną trudnej sytuacji życiowej 2 930 osób w województwie zachodniopomorskim, które współtworzą 3 464 rodzin. Zdecydowana większość osób w </w:t>
            </w:r>
            <w:r w:rsidRPr="004640DB">
              <w:rPr>
                <w:rFonts w:ascii="Arial" w:eastAsia="Calibri" w:hAnsi="Arial" w:cs="Arial"/>
                <w:sz w:val="18"/>
                <w:szCs w:val="18"/>
              </w:rPr>
              <w:t>trudnej sytuacji życiowej to mieszkańcy miast</w:t>
            </w:r>
            <w:r w:rsidRPr="00E501C9">
              <w:rPr>
                <w:rFonts w:ascii="Arial" w:eastAsia="Calibri" w:hAnsi="Arial" w:cs="Arial"/>
                <w:sz w:val="18"/>
                <w:szCs w:val="18"/>
              </w:rPr>
              <w:t xml:space="preserve"> (</w:t>
            </w:r>
            <w:r w:rsidRPr="009204A0">
              <w:rPr>
                <w:rFonts w:ascii="Arial" w:hAnsi="Arial" w:cs="Arial"/>
                <w:sz w:val="18"/>
                <w:szCs w:val="18"/>
              </w:rPr>
              <w:t xml:space="preserve">Źródło: </w:t>
            </w:r>
            <w:r w:rsidRPr="009204A0">
              <w:rPr>
                <w:rFonts w:ascii="Arial" w:hAnsi="Arial" w:cs="Arial"/>
                <w:i/>
                <w:sz w:val="18"/>
                <w:szCs w:val="18"/>
              </w:rPr>
              <w:t>Diagnoza osób zagrożonych ubóstwem lub wykluczeniem społecznym. Rok 2017 r</w:t>
            </w:r>
            <w:r w:rsidRPr="009204A0">
              <w:rPr>
                <w:rFonts w:ascii="Arial" w:hAnsi="Arial" w:cs="Arial"/>
                <w:sz w:val="18"/>
                <w:szCs w:val="18"/>
              </w:rPr>
              <w:t>., Wojewódzki Urząd Pracy w Szczecinie Wydział Badań i Analiz Biuro Zachodniopomorskie Obserwatorium Rynku Pracy)</w:t>
            </w:r>
            <w:r w:rsidRPr="004640DB">
              <w:rPr>
                <w:rFonts w:ascii="Arial" w:eastAsia="Calibri"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jc w:val="both"/>
              <w:rPr>
                <w:rFonts w:ascii="Arial" w:hAnsi="Arial" w:cs="Arial"/>
                <w:sz w:val="18"/>
                <w:szCs w:val="18"/>
              </w:rPr>
            </w:pPr>
            <w:r>
              <w:rPr>
                <w:rFonts w:ascii="Arial" w:hAnsi="Arial" w:cs="Arial"/>
                <w:sz w:val="18"/>
                <w:szCs w:val="18"/>
              </w:rPr>
              <w:t xml:space="preserve">O zapotrzebowaniu na zaplanowane typy wsparcia może świadczyć również wskaźnik dot. ustawowej granicy ubóstwa oraz wskaźnik dot. </w:t>
            </w:r>
            <w:r w:rsidRPr="00F83874">
              <w:rPr>
                <w:rFonts w:ascii="Arial" w:hAnsi="Arial" w:cs="Arial"/>
                <w:sz w:val="18"/>
                <w:szCs w:val="18"/>
              </w:rPr>
              <w:t>osób w gospodarstwach domowych poniżej minimum egzystencji (ubóstwa skrajnego)</w:t>
            </w:r>
            <w:r>
              <w:rPr>
                <w:rFonts w:ascii="Arial" w:hAnsi="Arial" w:cs="Arial"/>
                <w:sz w:val="18"/>
                <w:szCs w:val="18"/>
              </w:rPr>
              <w:t xml:space="preserve">. </w:t>
            </w:r>
            <w:r w:rsidRPr="00F83874">
              <w:rPr>
                <w:rFonts w:ascii="Arial" w:hAnsi="Arial" w:cs="Arial"/>
                <w:sz w:val="18"/>
                <w:szCs w:val="18"/>
              </w:rPr>
              <w:t>W 201</w:t>
            </w:r>
            <w:r>
              <w:rPr>
                <w:rFonts w:ascii="Arial" w:hAnsi="Arial" w:cs="Arial"/>
                <w:sz w:val="18"/>
                <w:szCs w:val="18"/>
              </w:rPr>
              <w:t>7</w:t>
            </w:r>
            <w:r w:rsidRPr="00F83874">
              <w:rPr>
                <w:rFonts w:ascii="Arial" w:hAnsi="Arial" w:cs="Arial"/>
                <w:sz w:val="18"/>
                <w:szCs w:val="18"/>
              </w:rPr>
              <w:t xml:space="preserve"> roku, w województwie zachodniopomorskim </w:t>
            </w:r>
            <w:r>
              <w:rPr>
                <w:rFonts w:ascii="Arial" w:hAnsi="Arial" w:cs="Arial"/>
                <w:sz w:val="18"/>
                <w:szCs w:val="18"/>
              </w:rPr>
              <w:t>2,4</w:t>
            </w:r>
            <w:r w:rsidRPr="00F83874">
              <w:rPr>
                <w:rFonts w:ascii="Arial" w:hAnsi="Arial" w:cs="Arial"/>
                <w:sz w:val="18"/>
                <w:szCs w:val="18"/>
              </w:rPr>
              <w:t>% osób w gospodarstwach domowych znajdowało się poniżej minimum egzystencji (ubóstwa skrajnego)</w:t>
            </w:r>
            <w:r>
              <w:rPr>
                <w:rFonts w:ascii="Arial" w:hAnsi="Arial" w:cs="Arial"/>
                <w:sz w:val="18"/>
                <w:szCs w:val="18"/>
              </w:rPr>
              <w:t xml:space="preserve">, co daje 3 </w:t>
            </w:r>
            <w:r w:rsidRPr="003F5DB8">
              <w:rPr>
                <w:rFonts w:ascii="Arial" w:hAnsi="Arial" w:cs="Arial"/>
                <w:sz w:val="18"/>
                <w:szCs w:val="18"/>
              </w:rPr>
              <w:t>miejsce w kraju (w roku 2014 województwo zachodniopomorskie znajdowało się na miejscu 7).</w:t>
            </w:r>
            <w:r w:rsidRPr="003F5DB8">
              <w:rPr>
                <w:rFonts w:ascii="Arial" w:eastAsia="Calibri" w:hAnsi="Arial" w:cs="Arial"/>
                <w:sz w:val="18"/>
                <w:szCs w:val="18"/>
              </w:rPr>
              <w:t xml:space="preserve"> Najwyższy udział osób w gospodarstwach domowych znajdujących się poniżej poziomu egzystencji odnotowano w woj. warmińsko-mazurskim (</w:t>
            </w:r>
            <w:r>
              <w:rPr>
                <w:rFonts w:ascii="Arial" w:eastAsia="Calibri" w:hAnsi="Arial" w:cs="Arial"/>
                <w:sz w:val="18"/>
                <w:szCs w:val="18"/>
              </w:rPr>
              <w:t>8,7</w:t>
            </w:r>
            <w:r w:rsidRPr="003F5DB8">
              <w:rPr>
                <w:rFonts w:ascii="Arial" w:eastAsia="Calibri" w:hAnsi="Arial" w:cs="Arial"/>
                <w:sz w:val="18"/>
                <w:szCs w:val="18"/>
              </w:rPr>
              <w:t>%), natomiast najniższy w śląskim (</w:t>
            </w:r>
            <w:r>
              <w:rPr>
                <w:rFonts w:ascii="Arial" w:eastAsia="Calibri" w:hAnsi="Arial" w:cs="Arial"/>
                <w:sz w:val="18"/>
                <w:szCs w:val="18"/>
              </w:rPr>
              <w:t>1,8</w:t>
            </w:r>
            <w:r w:rsidRPr="003F5DB8">
              <w:rPr>
                <w:rFonts w:ascii="Arial" w:eastAsia="Calibri" w:hAnsi="Arial" w:cs="Arial"/>
                <w:sz w:val="18"/>
                <w:szCs w:val="18"/>
              </w:rPr>
              <w:t>%)</w:t>
            </w:r>
            <w:r>
              <w:rPr>
                <w:rFonts w:ascii="Arial" w:eastAsia="Calibri" w:hAnsi="Arial" w:cs="Arial"/>
                <w:sz w:val="18"/>
                <w:szCs w:val="18"/>
              </w:rPr>
              <w:t xml:space="preserve"> (dane za 2017 r.).</w:t>
            </w:r>
            <w:r w:rsidRPr="003F5DB8">
              <w:rPr>
                <w:rFonts w:ascii="Arial" w:hAnsi="Arial" w:cs="Arial"/>
                <w:sz w:val="18"/>
                <w:szCs w:val="18"/>
              </w:rPr>
              <w:t xml:space="preserve"> </w:t>
            </w:r>
            <w:r w:rsidRPr="003F5DB8">
              <w:rPr>
                <w:rFonts w:ascii="Arial" w:eastAsia="Calibri" w:hAnsi="Arial" w:cs="Arial"/>
                <w:sz w:val="18"/>
                <w:szCs w:val="18"/>
              </w:rPr>
              <w:t>W 201</w:t>
            </w:r>
            <w:r>
              <w:rPr>
                <w:rFonts w:ascii="Arial" w:eastAsia="Calibri" w:hAnsi="Arial" w:cs="Arial"/>
                <w:sz w:val="18"/>
                <w:szCs w:val="18"/>
              </w:rPr>
              <w:t>7</w:t>
            </w:r>
            <w:r w:rsidRPr="003F5DB8">
              <w:rPr>
                <w:rFonts w:ascii="Arial" w:eastAsia="Calibri" w:hAnsi="Arial" w:cs="Arial"/>
                <w:sz w:val="18"/>
                <w:szCs w:val="18"/>
              </w:rPr>
              <w:t xml:space="preserve"> roku udział osób żyjących w województwie zachodniopomorskim poniżej ustawowej granicy ubóstwa wyniósł </w:t>
            </w:r>
            <w:r>
              <w:rPr>
                <w:rFonts w:ascii="Arial" w:eastAsia="Calibri" w:hAnsi="Arial" w:cs="Arial"/>
                <w:sz w:val="18"/>
                <w:szCs w:val="18"/>
              </w:rPr>
              <w:t>7,4</w:t>
            </w:r>
            <w:r w:rsidRPr="003F5DB8">
              <w:rPr>
                <w:rFonts w:ascii="Arial" w:eastAsia="Calibri" w:hAnsi="Arial" w:cs="Arial"/>
                <w:sz w:val="18"/>
                <w:szCs w:val="18"/>
              </w:rPr>
              <w:t xml:space="preserve">% i był o </w:t>
            </w:r>
            <w:r>
              <w:rPr>
                <w:rFonts w:ascii="Arial" w:eastAsia="Calibri" w:hAnsi="Arial" w:cs="Arial"/>
                <w:sz w:val="18"/>
                <w:szCs w:val="18"/>
              </w:rPr>
              <w:t>2,3</w:t>
            </w:r>
            <w:r w:rsidRPr="003F5DB8">
              <w:rPr>
                <w:rFonts w:ascii="Arial" w:eastAsia="Calibri" w:hAnsi="Arial" w:cs="Arial"/>
                <w:sz w:val="18"/>
                <w:szCs w:val="18"/>
              </w:rPr>
              <w:t xml:space="preserve"> pkt. proc. niższy niż w roku poprzednim. W skali kraju zachodniopomorskie zajęło </w:t>
            </w:r>
            <w:r>
              <w:rPr>
                <w:rFonts w:ascii="Arial" w:eastAsia="Calibri" w:hAnsi="Arial" w:cs="Arial"/>
                <w:sz w:val="18"/>
                <w:szCs w:val="18"/>
              </w:rPr>
              <w:t>3</w:t>
            </w:r>
            <w:r w:rsidRPr="003F5DB8">
              <w:rPr>
                <w:rFonts w:ascii="Arial" w:eastAsia="Calibri" w:hAnsi="Arial" w:cs="Arial"/>
                <w:sz w:val="18"/>
                <w:szCs w:val="18"/>
              </w:rPr>
              <w:t xml:space="preserve"> miejsce. Udział osób znajdujących się poniżej ustawowej granicy ubóstwa w woj. zachodniopomorskim był wyższy o </w:t>
            </w:r>
            <w:r>
              <w:rPr>
                <w:rFonts w:ascii="Arial" w:eastAsia="Calibri" w:hAnsi="Arial" w:cs="Arial"/>
                <w:sz w:val="18"/>
                <w:szCs w:val="18"/>
              </w:rPr>
              <w:t>2,2</w:t>
            </w:r>
            <w:r w:rsidRPr="003F5DB8">
              <w:rPr>
                <w:rFonts w:ascii="Arial" w:eastAsia="Calibri" w:hAnsi="Arial" w:cs="Arial"/>
                <w:sz w:val="18"/>
                <w:szCs w:val="18"/>
              </w:rPr>
              <w:t xml:space="preserve"> pkt proc. od najniższego w kraju (woj. </w:t>
            </w:r>
            <w:r>
              <w:rPr>
                <w:rFonts w:ascii="Arial" w:eastAsia="Calibri" w:hAnsi="Arial" w:cs="Arial"/>
                <w:sz w:val="18"/>
                <w:szCs w:val="18"/>
              </w:rPr>
              <w:t>łódzkie</w:t>
            </w:r>
            <w:r w:rsidRPr="003F5DB8">
              <w:rPr>
                <w:rFonts w:ascii="Arial" w:eastAsia="Calibri" w:hAnsi="Arial" w:cs="Arial"/>
                <w:sz w:val="18"/>
                <w:szCs w:val="18"/>
              </w:rPr>
              <w:t>) oraz o 1</w:t>
            </w:r>
            <w:r>
              <w:rPr>
                <w:rFonts w:ascii="Arial" w:eastAsia="Calibri" w:hAnsi="Arial" w:cs="Arial"/>
                <w:sz w:val="18"/>
                <w:szCs w:val="18"/>
              </w:rPr>
              <w:t>0</w:t>
            </w:r>
            <w:r w:rsidRPr="003F5DB8">
              <w:rPr>
                <w:rFonts w:ascii="Arial" w:eastAsia="Calibri" w:hAnsi="Arial" w:cs="Arial"/>
                <w:sz w:val="18"/>
                <w:szCs w:val="18"/>
              </w:rPr>
              <w:t xml:space="preserve">,0 pkt proc. niższy od najwyższego w kraju (woj. </w:t>
            </w:r>
            <w:r>
              <w:rPr>
                <w:rFonts w:ascii="Arial" w:eastAsia="Calibri" w:hAnsi="Arial" w:cs="Arial"/>
                <w:sz w:val="18"/>
                <w:szCs w:val="18"/>
              </w:rPr>
              <w:t>podkarpackie</w:t>
            </w:r>
            <w:r w:rsidRPr="003F5DB8">
              <w:rPr>
                <w:rFonts w:ascii="Arial" w:eastAsia="Calibri" w:hAnsi="Arial" w:cs="Arial"/>
                <w:sz w:val="18"/>
                <w:szCs w:val="18"/>
              </w:rPr>
              <w:t xml:space="preserve">). </w:t>
            </w:r>
            <w:r w:rsidRPr="003F5DB8">
              <w:rPr>
                <w:rFonts w:ascii="Arial" w:hAnsi="Arial" w:cs="Arial"/>
                <w:sz w:val="18"/>
                <w:szCs w:val="18"/>
              </w:rPr>
              <w:t>Innym ważnym wskaźnikiem świadczącym o zapotrzebowaniu na przedmiotowe formy wsparcia to wskaźnik dotyczący liczby przyznanych</w:t>
            </w:r>
            <w:r>
              <w:rPr>
                <w:rFonts w:ascii="Arial" w:hAnsi="Arial" w:cs="Arial"/>
                <w:sz w:val="18"/>
                <w:szCs w:val="18"/>
              </w:rPr>
              <w:t xml:space="preserve"> </w:t>
            </w:r>
            <w:r w:rsidRPr="00F83F8C">
              <w:rPr>
                <w:rFonts w:ascii="Arial" w:hAnsi="Arial" w:cs="Arial"/>
                <w:sz w:val="18"/>
                <w:szCs w:val="18"/>
              </w:rPr>
              <w:t>świadcze</w:t>
            </w:r>
            <w:r>
              <w:rPr>
                <w:rFonts w:ascii="Arial" w:hAnsi="Arial" w:cs="Arial"/>
                <w:sz w:val="18"/>
                <w:szCs w:val="18"/>
              </w:rPr>
              <w:t>ń</w:t>
            </w:r>
            <w:r w:rsidRPr="00F83F8C">
              <w:rPr>
                <w:rFonts w:ascii="Arial" w:hAnsi="Arial" w:cs="Arial"/>
                <w:sz w:val="18"/>
                <w:szCs w:val="18"/>
              </w:rPr>
              <w:t xml:space="preserve"> pomocy społecznej</w:t>
            </w:r>
            <w:r>
              <w:rPr>
                <w:rFonts w:ascii="Arial" w:hAnsi="Arial" w:cs="Arial"/>
                <w:sz w:val="18"/>
                <w:szCs w:val="18"/>
              </w:rPr>
              <w:t>.</w:t>
            </w:r>
            <w:r w:rsidRPr="00F83F8C">
              <w:rPr>
                <w:rFonts w:ascii="Arial" w:hAnsi="Arial" w:cs="Arial"/>
                <w:sz w:val="18"/>
                <w:szCs w:val="18"/>
              </w:rPr>
              <w:t xml:space="preserve"> W województwie zachodniopomorskim w 201</w:t>
            </w:r>
            <w:r>
              <w:rPr>
                <w:rFonts w:ascii="Arial" w:hAnsi="Arial" w:cs="Arial"/>
                <w:sz w:val="18"/>
                <w:szCs w:val="18"/>
              </w:rPr>
              <w:t>7</w:t>
            </w:r>
            <w:r w:rsidRPr="00F83F8C">
              <w:rPr>
                <w:rFonts w:ascii="Arial" w:hAnsi="Arial" w:cs="Arial"/>
                <w:sz w:val="18"/>
                <w:szCs w:val="18"/>
              </w:rPr>
              <w:t xml:space="preserve"> roku świadczenia pomocy społecznej przyznano </w:t>
            </w:r>
            <w:r>
              <w:rPr>
                <w:rFonts w:ascii="Arial" w:hAnsi="Arial" w:cs="Arial"/>
                <w:sz w:val="18"/>
                <w:szCs w:val="18"/>
              </w:rPr>
              <w:t>100011</w:t>
            </w:r>
            <w:r w:rsidRPr="00F83F8C">
              <w:rPr>
                <w:rFonts w:ascii="Arial" w:hAnsi="Arial" w:cs="Arial"/>
                <w:sz w:val="18"/>
                <w:szCs w:val="18"/>
              </w:rPr>
              <w:t xml:space="preserve"> osobom. W zdecydowanej większości była to pomoc pieniężna (</w:t>
            </w:r>
            <w:r>
              <w:rPr>
                <w:rFonts w:ascii="Arial" w:hAnsi="Arial" w:cs="Arial"/>
                <w:sz w:val="18"/>
                <w:szCs w:val="18"/>
              </w:rPr>
              <w:t>68214</w:t>
            </w:r>
            <w:r w:rsidRPr="00F83F8C">
              <w:rPr>
                <w:rFonts w:ascii="Arial" w:hAnsi="Arial" w:cs="Arial"/>
                <w:sz w:val="18"/>
                <w:szCs w:val="18"/>
              </w:rPr>
              <w:t xml:space="preserve"> </w:t>
            </w:r>
            <w:r>
              <w:rPr>
                <w:rFonts w:ascii="Arial" w:hAnsi="Arial" w:cs="Arial"/>
                <w:sz w:val="18"/>
                <w:szCs w:val="18"/>
              </w:rPr>
              <w:t>osób</w:t>
            </w:r>
            <w:r w:rsidRPr="00F83F8C">
              <w:rPr>
                <w:rFonts w:ascii="Arial" w:hAnsi="Arial" w:cs="Arial"/>
                <w:sz w:val="18"/>
                <w:szCs w:val="18"/>
              </w:rPr>
              <w:t xml:space="preserve">), </w:t>
            </w:r>
            <w:r>
              <w:rPr>
                <w:rFonts w:ascii="Arial" w:hAnsi="Arial" w:cs="Arial"/>
                <w:sz w:val="18"/>
                <w:szCs w:val="18"/>
              </w:rPr>
              <w:t xml:space="preserve">w tym </w:t>
            </w:r>
            <w:r w:rsidRPr="00F83F8C">
              <w:rPr>
                <w:rFonts w:ascii="Arial" w:hAnsi="Arial" w:cs="Arial"/>
                <w:sz w:val="18"/>
                <w:szCs w:val="18"/>
              </w:rPr>
              <w:t>bardzo popularna</w:t>
            </w:r>
            <w:r>
              <w:rPr>
                <w:rFonts w:ascii="Arial" w:hAnsi="Arial" w:cs="Arial"/>
                <w:sz w:val="18"/>
                <w:szCs w:val="18"/>
              </w:rPr>
              <w:t xml:space="preserve"> okazała się </w:t>
            </w:r>
            <w:r w:rsidRPr="00F83F8C">
              <w:rPr>
                <w:rFonts w:ascii="Arial" w:hAnsi="Arial" w:cs="Arial"/>
                <w:sz w:val="18"/>
                <w:szCs w:val="18"/>
              </w:rPr>
              <w:t>pomoc pieniężna w formie zasiłków celowych (</w:t>
            </w:r>
            <w:r>
              <w:rPr>
                <w:rFonts w:ascii="Arial" w:hAnsi="Arial" w:cs="Arial"/>
                <w:sz w:val="18"/>
                <w:szCs w:val="18"/>
              </w:rPr>
              <w:t>35078 osób</w:t>
            </w:r>
            <w:r w:rsidRPr="00F83F8C">
              <w:rPr>
                <w:rFonts w:ascii="Arial"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rPr>
                <w:rFonts w:ascii="Arial" w:hAnsi="Arial" w:cs="Arial"/>
                <w:sz w:val="18"/>
                <w:szCs w:val="18"/>
              </w:rPr>
            </w:pPr>
            <w:r w:rsidRPr="00A4243D">
              <w:rPr>
                <w:rFonts w:ascii="Arial" w:hAnsi="Arial" w:cs="Arial"/>
                <w:sz w:val="18"/>
                <w:szCs w:val="18"/>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Pr>
                <w:rFonts w:ascii="Arial" w:hAnsi="Arial" w:cs="Arial"/>
                <w:sz w:val="18"/>
                <w:szCs w:val="18"/>
              </w:rPr>
              <w:t>W związku z czym w</w:t>
            </w:r>
            <w:r w:rsidRPr="00A4243D">
              <w:rPr>
                <w:rFonts w:ascii="Arial" w:hAnsi="Arial" w:cs="Arial"/>
                <w:sz w:val="18"/>
                <w:szCs w:val="18"/>
              </w:rPr>
              <w:t xml:space="preserve"> ramach przedmiotowego priorytetu inwestycyjnego planowana interwencja ukierunkowana będzie przede wszystkim na aktywizację społeczno-zawodową z wykorzystaniem m.in. instrumentów aktywizacji: edukacyjnej, społecznej czy zawodowej.</w:t>
            </w:r>
          </w:p>
          <w:p w:rsidR="009E6CE9" w:rsidRDefault="009E6CE9" w:rsidP="002A3F57">
            <w:pPr>
              <w:ind w:left="57"/>
              <w:rPr>
                <w:rFonts w:ascii="Arial" w:hAnsi="Arial" w:cs="Arial"/>
                <w:sz w:val="18"/>
                <w:szCs w:val="18"/>
              </w:rPr>
            </w:pPr>
          </w:p>
        </w:tc>
      </w:tr>
      <w:tr w:rsidR="009E6CE9" w:rsidTr="002A3F57">
        <w:trPr>
          <w:gridAfter w:val="1"/>
          <w:wAfter w:w="23" w:type="pct"/>
          <w:cantSplit/>
        </w:trPr>
        <w:tc>
          <w:tcPr>
            <w:tcW w:w="1116" w:type="pct"/>
            <w:gridSpan w:val="2"/>
            <w:vMerge w:val="restart"/>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Specyficzne dla konkursu kryteria wyboru projektów</w:t>
            </w:r>
          </w:p>
        </w:tc>
        <w:tc>
          <w:tcPr>
            <w:tcW w:w="3861" w:type="pct"/>
            <w:gridSpan w:val="23"/>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 xml:space="preserve">Kryteria dopuszczalności </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Projektodawca</w:t>
            </w:r>
            <w:r w:rsidRPr="00A4243D">
              <w:rPr>
                <w:rFonts w:ascii="Arial" w:hAnsi="Arial" w:cs="Arial"/>
                <w:bCs/>
                <w:sz w:val="18"/>
                <w:szCs w:val="18"/>
              </w:rPr>
              <w:t xml:space="preserve"> składa nie więcej niż jeden wniosek o dofinansowanie.</w:t>
            </w:r>
            <w:r w:rsidRPr="00385C2A">
              <w:rPr>
                <w:rFonts w:ascii="Arial" w:hAnsi="Arial" w:cs="Arial"/>
                <w:bCs/>
                <w:sz w:val="18"/>
                <w:szCs w:val="18"/>
              </w:rPr>
              <w:t xml:space="preserve"> W przypadku zidentyfikowania projektów gdzie ten sam podmiot występuje więcej niż 1 raz jako Wnioskodawca - wszystkie projekty tego podmiotu zostają odrzucone.</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stwarza możliwość </w:t>
            </w:r>
            <w:r>
              <w:rPr>
                <w:rFonts w:ascii="Arial" w:hAnsi="Arial" w:cs="Arial"/>
                <w:sz w:val="18"/>
                <w:szCs w:val="18"/>
              </w:rPr>
              <w:t>wyłonienia</w:t>
            </w:r>
            <w:r w:rsidRPr="00A4243D">
              <w:rPr>
                <w:rFonts w:ascii="Arial" w:hAnsi="Arial" w:cs="Arial"/>
                <w:sz w:val="18"/>
                <w:szCs w:val="18"/>
              </w:rPr>
              <w:t xml:space="preserve"> większej liczby potencjalnych projektodawców, a także wyboru najlepszych projektów, które odpowiadają na potrzeby regionu.</w:t>
            </w:r>
          </w:p>
          <w:p w:rsidR="009E6CE9" w:rsidRPr="00A4243D" w:rsidRDefault="009E6CE9" w:rsidP="002A3F57">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E6CE9" w:rsidRDefault="009E6CE9" w:rsidP="002A3F57">
            <w:pPr>
              <w:jc w:val="both"/>
              <w:rPr>
                <w:rFonts w:ascii="Arial" w:hAnsi="Arial" w:cs="Arial"/>
                <w:sz w:val="18"/>
                <w:szCs w:val="18"/>
              </w:rPr>
            </w:pPr>
            <w:r w:rsidRPr="00A4243D">
              <w:rPr>
                <w:rFonts w:ascii="Arial" w:hAnsi="Arial" w:cs="Arial"/>
                <w:sz w:val="18"/>
                <w:szCs w:val="18"/>
              </w:rPr>
              <w:t>Kryterium odnosi się wyłącznie do występowania danego podmiotu w charakterze</w:t>
            </w:r>
            <w:r>
              <w:rPr>
                <w:rFonts w:ascii="Arial" w:hAnsi="Arial" w:cs="Arial"/>
                <w:sz w:val="18"/>
                <w:szCs w:val="18"/>
              </w:rPr>
              <w:t xml:space="preserve"> Wnioskodawcy</w:t>
            </w:r>
            <w:r w:rsidRPr="00A4243D">
              <w:rPr>
                <w:rFonts w:ascii="Arial" w:hAnsi="Arial" w:cs="Arial"/>
                <w:sz w:val="18"/>
                <w:szCs w:val="18"/>
              </w:rPr>
              <w:t>, a nie partnera.</w:t>
            </w:r>
          </w:p>
          <w:p w:rsidR="009E6CE9" w:rsidRPr="00132B87" w:rsidRDefault="009E6CE9" w:rsidP="002A3F57">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798" w:type="pct"/>
            <w:gridSpan w:val="4"/>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31" w:type="pct"/>
            <w:gridSpan w:val="6"/>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jc w:val="both"/>
              <w:rPr>
                <w:rFonts w:ascii="Arial" w:hAnsi="Arial" w:cs="Arial"/>
                <w:sz w:val="18"/>
                <w:szCs w:val="18"/>
              </w:rPr>
            </w:pPr>
            <w:r w:rsidRPr="00045252">
              <w:rPr>
                <w:rFonts w:ascii="Arial" w:hAnsi="Arial" w:cs="Arial"/>
                <w:bCs/>
                <w:sz w:val="18"/>
                <w:szCs w:val="18"/>
              </w:rPr>
              <w:t>Projekt skierowany do grup docelowych z obszaru województwa zachodniopomorskiego (</w:t>
            </w:r>
            <w:r>
              <w:rPr>
                <w:rFonts w:ascii="Arial" w:hAnsi="Arial" w:cs="Arial"/>
                <w:bCs/>
                <w:sz w:val="18"/>
                <w:szCs w:val="18"/>
              </w:rPr>
              <w:t xml:space="preserve">osób </w:t>
            </w:r>
            <w:r w:rsidRPr="00045252">
              <w:rPr>
                <w:rFonts w:ascii="Arial" w:hAnsi="Arial" w:cs="Arial"/>
                <w:bCs/>
                <w:sz w:val="18"/>
                <w:szCs w:val="18"/>
              </w:rPr>
              <w:t>pracujących, uczących się lub zamieszkujących na obszarze województwa zachodniopomorskiego w rozumieniu przepisów Kodeksu Cywilnego).</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bottom w:val="single" w:sz="6" w:space="0" w:color="auto"/>
            </w:tcBorders>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tcBorders>
              <w:bottom w:val="single" w:sz="6" w:space="0" w:color="auto"/>
            </w:tcBorders>
            <w:vAlign w:val="center"/>
          </w:tcPr>
          <w:p w:rsidR="009E6CE9" w:rsidRPr="00E14BDE" w:rsidRDefault="009E6CE9" w:rsidP="002A3F57">
            <w:pPr>
              <w:autoSpaceDE w:val="0"/>
              <w:autoSpaceDN w:val="0"/>
              <w:adjustRightInd w:val="0"/>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E6CE9" w:rsidRDefault="009E6CE9" w:rsidP="002A3F57">
            <w:pPr>
              <w:pStyle w:val="Default"/>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zagrożonych wykluczeniem społecznym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98" w:type="pct"/>
            <w:gridSpan w:val="4"/>
            <w:tcBorders>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24" w:type="pct"/>
            <w:gridSpan w:val="5"/>
            <w:tcBorders>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3854" w:type="pct"/>
            <w:gridSpan w:val="22"/>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sz w:val="18"/>
                <w:szCs w:val="18"/>
              </w:rPr>
            </w:pPr>
            <w:r>
              <w:rPr>
                <w:rFonts w:ascii="Arial" w:hAnsi="Arial" w:cs="Arial"/>
                <w:sz w:val="18"/>
                <w:szCs w:val="18"/>
              </w:rPr>
              <w:t xml:space="preserve">Projektodawca </w:t>
            </w:r>
            <w:r w:rsidRPr="0042237F">
              <w:rPr>
                <w:rFonts w:ascii="Arial" w:hAnsi="Arial" w:cs="Arial"/>
                <w:sz w:val="18"/>
                <w:szCs w:val="18"/>
              </w:rPr>
              <w:t>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E1C0D">
              <w:rPr>
                <w:rFonts w:ascii="Arial" w:hAnsi="Arial" w:cs="Arial"/>
                <w:sz w:val="18"/>
                <w:szCs w:val="18"/>
              </w:rPr>
              <w:t>5% wartości projektu, zgodnie z zapisami zawartymi w Szczegółowym Opisie Osi Priorytetowych Regionalnego Programu Operacyjnego Województwa Zachodniopomorskiego 2014-2020</w:t>
            </w:r>
            <w:r>
              <w:rPr>
                <w:rFonts w:ascii="Arial" w:hAnsi="Arial" w:cs="Arial"/>
                <w:sz w:val="18"/>
                <w:szCs w:val="18"/>
              </w:rPr>
              <w:t>.</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8" w:type="pct"/>
            <w:gridSpan w:val="10"/>
            <w:tcBorders>
              <w:top w:val="single" w:sz="6" w:space="0" w:color="auto"/>
              <w:bottom w:val="single" w:sz="6" w:space="0" w:color="auto"/>
            </w:tcBorders>
            <w:vAlign w:val="center"/>
          </w:tcPr>
          <w:p w:rsidR="009E6CE9" w:rsidRPr="00A4243D" w:rsidRDefault="009E6CE9" w:rsidP="002A3F57">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 budżecie projektu EFS w ramach wkładu własnego.</w:t>
            </w:r>
          </w:p>
          <w:p w:rsidR="009E6CE9" w:rsidRDefault="009E6CE9" w:rsidP="002A3F57">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/partnera w finansowaniu projektu zwiększy ich odpowiedzialność o jakość realizowanych działań jak również pozwoli na zapewnienie większej trwałości działań finansowanych z EFS.</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9"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8"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3849" w:type="pct"/>
            <w:gridSpan w:val="21"/>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C</w:t>
            </w:r>
            <w:r w:rsidRPr="00A4243D">
              <w:rPr>
                <w:rFonts w:ascii="Arial" w:hAnsi="Arial" w:cs="Arial"/>
                <w:sz w:val="18"/>
                <w:szCs w:val="18"/>
              </w:rPr>
              <w:t xml:space="preserve">o najmniej 10% </w:t>
            </w:r>
            <w:r>
              <w:rPr>
                <w:rFonts w:ascii="Arial" w:hAnsi="Arial" w:cs="Arial"/>
                <w:sz w:val="18"/>
                <w:szCs w:val="18"/>
              </w:rPr>
              <w:t>grupy docelowej</w:t>
            </w:r>
            <w:r w:rsidRPr="00A4243D">
              <w:rPr>
                <w:rFonts w:ascii="Arial" w:hAnsi="Arial" w:cs="Arial"/>
                <w:sz w:val="18"/>
                <w:szCs w:val="18"/>
              </w:rPr>
              <w:t xml:space="preserve"> stanowi</w:t>
            </w:r>
            <w:r>
              <w:rPr>
                <w:rFonts w:ascii="Arial" w:hAnsi="Arial" w:cs="Arial"/>
                <w:sz w:val="18"/>
                <w:szCs w:val="18"/>
              </w:rPr>
              <w:t xml:space="preserve">ć </w:t>
            </w:r>
            <w:r w:rsidRPr="00A4243D">
              <w:rPr>
                <w:rFonts w:ascii="Arial" w:hAnsi="Arial" w:cs="Arial"/>
                <w:sz w:val="18"/>
                <w:szCs w:val="18"/>
              </w:rPr>
              <w:t xml:space="preserve"> </w:t>
            </w:r>
            <w:r>
              <w:rPr>
                <w:rFonts w:ascii="Arial" w:hAnsi="Arial" w:cs="Arial"/>
                <w:sz w:val="18"/>
                <w:szCs w:val="18"/>
              </w:rPr>
              <w:t xml:space="preserve">będą </w:t>
            </w:r>
            <w:r w:rsidRPr="00A4243D">
              <w:rPr>
                <w:rFonts w:ascii="Arial" w:hAnsi="Arial" w:cs="Arial"/>
                <w:sz w:val="18"/>
                <w:szCs w:val="18"/>
              </w:rPr>
              <w:t>osob</w:t>
            </w:r>
            <w:r>
              <w:rPr>
                <w:rFonts w:ascii="Arial" w:hAnsi="Arial" w:cs="Arial"/>
                <w:sz w:val="18"/>
                <w:szCs w:val="18"/>
              </w:rPr>
              <w:t>y</w:t>
            </w:r>
            <w:r w:rsidRPr="00A4243D">
              <w:rPr>
                <w:rFonts w:ascii="Arial" w:hAnsi="Arial" w:cs="Arial"/>
                <w:sz w:val="18"/>
                <w:szCs w:val="18"/>
              </w:rPr>
              <w:t xml:space="preserve"> z niepełnosprawnościami. </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14" w:type="pct"/>
            <w:gridSpan w:val="6"/>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5" w:type="pct"/>
            <w:gridSpan w:val="3"/>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bCs/>
                <w:sz w:val="18"/>
                <w:szCs w:val="18"/>
              </w:rPr>
            </w:pPr>
            <w:r w:rsidRPr="00EC4A6F">
              <w:rPr>
                <w:rFonts w:ascii="Arial" w:hAnsi="Arial" w:cs="Arial"/>
                <w:bCs/>
                <w:sz w:val="18"/>
                <w:szCs w:val="18"/>
              </w:rPr>
              <w:t xml:space="preserve">Projekt zakłada osiągnięcie </w:t>
            </w:r>
            <w:r>
              <w:rPr>
                <w:rFonts w:ascii="Arial" w:hAnsi="Arial" w:cs="Arial"/>
                <w:bCs/>
                <w:sz w:val="18"/>
                <w:szCs w:val="18"/>
              </w:rPr>
              <w:t>wskaźnika efektywności społecznej</w:t>
            </w:r>
            <w:r w:rsidRPr="00EC4A6F">
              <w:rPr>
                <w:rFonts w:ascii="Arial" w:hAnsi="Arial" w:cs="Arial"/>
                <w:bCs/>
                <w:sz w:val="18"/>
                <w:szCs w:val="18"/>
              </w:rPr>
              <w:t xml:space="preserve"> </w:t>
            </w:r>
            <w:r>
              <w:rPr>
                <w:rFonts w:ascii="Arial" w:hAnsi="Arial" w:cs="Arial"/>
                <w:bCs/>
                <w:sz w:val="18"/>
                <w:szCs w:val="18"/>
              </w:rPr>
              <w:t>i</w:t>
            </w:r>
            <w:r w:rsidRPr="00EC4A6F">
              <w:rPr>
                <w:rFonts w:ascii="Arial" w:hAnsi="Arial" w:cs="Arial"/>
                <w:bCs/>
                <w:sz w:val="18"/>
                <w:szCs w:val="18"/>
              </w:rPr>
              <w:t xml:space="preserve"> zatrudnieniowej dla uczestników na poziomie </w:t>
            </w:r>
            <w:r w:rsidRPr="00295C73">
              <w:rPr>
                <w:rFonts w:ascii="Arial" w:hAnsi="Arial" w:cs="Arial"/>
                <w:bCs/>
                <w:sz w:val="18"/>
                <w:szCs w:val="18"/>
              </w:rPr>
              <w:t xml:space="preserve">zgodnym z Komunikatem Ministra Rozwoju w sprawie wyznaczenia minimalnych poziomów </w:t>
            </w:r>
            <w:r>
              <w:rPr>
                <w:rFonts w:ascii="Arial" w:hAnsi="Arial" w:cs="Arial"/>
                <w:bCs/>
                <w:sz w:val="18"/>
                <w:szCs w:val="18"/>
              </w:rPr>
              <w:t>kryteriów efektywności społecznej</w:t>
            </w:r>
            <w:r w:rsidRPr="00295C73">
              <w:rPr>
                <w:rFonts w:ascii="Arial" w:hAnsi="Arial" w:cs="Arial"/>
                <w:bCs/>
                <w:sz w:val="18"/>
                <w:szCs w:val="18"/>
              </w:rPr>
              <w:t xml:space="preserve"> </w:t>
            </w:r>
            <w:r>
              <w:rPr>
                <w:rFonts w:ascii="Arial" w:hAnsi="Arial" w:cs="Arial"/>
                <w:bCs/>
                <w:sz w:val="18"/>
                <w:szCs w:val="18"/>
              </w:rPr>
              <w:t>i</w:t>
            </w:r>
            <w:r w:rsidRPr="00295C73">
              <w:rPr>
                <w:rFonts w:ascii="Arial" w:hAnsi="Arial" w:cs="Arial"/>
                <w:bCs/>
                <w:sz w:val="18"/>
                <w:szCs w:val="18"/>
              </w:rPr>
              <w:t xml:space="preserve"> zatrudnieniowej dla Regionalnych Programów Operacyjnych</w:t>
            </w:r>
            <w:r w:rsidRPr="00EC4A6F">
              <w:rPr>
                <w:rFonts w:ascii="Arial" w:hAnsi="Arial" w:cs="Arial"/>
                <w:bCs/>
                <w:sz w:val="18"/>
                <w:szCs w:val="18"/>
              </w:rPr>
              <w:t>:</w:t>
            </w:r>
          </w:p>
          <w:p w:rsidR="009E6CE9"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CF0B50">
              <w:rPr>
                <w:rFonts w:ascii="Arial" w:hAnsi="Arial" w:cs="Arial"/>
                <w:bCs/>
                <w:sz w:val="18"/>
                <w:szCs w:val="18"/>
              </w:rPr>
              <w:t xml:space="preserve">w odniesieniu do osób </w:t>
            </w:r>
            <w:r>
              <w:rPr>
                <w:rFonts w:ascii="Arial" w:hAnsi="Arial" w:cs="Arial"/>
                <w:bCs/>
                <w:sz w:val="18"/>
                <w:szCs w:val="18"/>
              </w:rPr>
              <w:t>z niepełnosprawnościami</w:t>
            </w:r>
            <w:r w:rsidRPr="00CF0B50">
              <w:rPr>
                <w:rFonts w:ascii="Arial" w:hAnsi="Arial" w:cs="Arial"/>
                <w:bCs/>
                <w:sz w:val="18"/>
                <w:szCs w:val="18"/>
              </w:rPr>
              <w:t>,</w:t>
            </w:r>
            <w:r>
              <w:rPr>
                <w:rFonts w:ascii="Arial" w:hAnsi="Arial" w:cs="Arial"/>
                <w:bCs/>
                <w:sz w:val="18"/>
                <w:szCs w:val="18"/>
              </w:rPr>
              <w:t xml:space="preserve"> </w:t>
            </w:r>
          </w:p>
          <w:p w:rsidR="009E6CE9" w:rsidRPr="00664E6B"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664E6B">
              <w:rPr>
                <w:rFonts w:ascii="Arial" w:hAnsi="Arial" w:cs="Arial"/>
                <w:bCs/>
                <w:sz w:val="18"/>
                <w:szCs w:val="18"/>
              </w:rPr>
              <w:t xml:space="preserve">w odniesieniu do </w:t>
            </w:r>
            <w:r>
              <w:rPr>
                <w:rFonts w:ascii="Arial" w:hAnsi="Arial" w:cs="Arial"/>
                <w:bCs/>
                <w:sz w:val="18"/>
                <w:szCs w:val="18"/>
              </w:rPr>
              <w:t xml:space="preserve">pozostałych </w:t>
            </w:r>
            <w:r w:rsidRPr="00664E6B">
              <w:rPr>
                <w:rFonts w:ascii="Arial" w:hAnsi="Arial" w:cs="Arial"/>
                <w:bCs/>
                <w:sz w:val="18"/>
                <w:szCs w:val="18"/>
              </w:rPr>
              <w:t xml:space="preserve">osób </w:t>
            </w:r>
            <w:r>
              <w:rPr>
                <w:rFonts w:ascii="Arial" w:hAnsi="Arial" w:cs="Arial"/>
                <w:bCs/>
                <w:sz w:val="18"/>
                <w:szCs w:val="18"/>
              </w:rPr>
              <w:t>zagrożonych ubóstwem lub wykluczeniem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 xml:space="preserve">Niezbędne jest zatem ukierunkowanie wsparcia </w:t>
            </w:r>
            <w:r>
              <w:rPr>
                <w:rFonts w:ascii="Arial" w:hAnsi="Arial" w:cs="Arial"/>
                <w:bCs/>
                <w:sz w:val="18"/>
                <w:szCs w:val="18"/>
              </w:rPr>
              <w:t>na</w:t>
            </w:r>
            <w:r w:rsidRPr="00D83AD8">
              <w:rPr>
                <w:rFonts w:ascii="Arial" w:hAnsi="Arial" w:cs="Arial"/>
                <w:bCs/>
                <w:sz w:val="18"/>
                <w:szCs w:val="18"/>
              </w:rPr>
              <w:t xml:space="preserve"> ww. grup</w:t>
            </w:r>
            <w:r>
              <w:rPr>
                <w:rFonts w:ascii="Arial" w:hAnsi="Arial" w:cs="Arial"/>
                <w:bCs/>
                <w:sz w:val="18"/>
                <w:szCs w:val="18"/>
              </w:rPr>
              <w:t>y</w:t>
            </w:r>
            <w:r w:rsidRPr="00D83AD8">
              <w:rPr>
                <w:rFonts w:ascii="Arial" w:hAnsi="Arial" w:cs="Arial"/>
                <w:bCs/>
                <w:sz w:val="18"/>
                <w:szCs w:val="18"/>
              </w:rPr>
              <w:t xml:space="preserve"> docelow</w:t>
            </w:r>
            <w:r>
              <w:rPr>
                <w:rFonts w:ascii="Arial" w:hAnsi="Arial" w:cs="Arial"/>
                <w:bCs/>
                <w:sz w:val="18"/>
                <w:szCs w:val="18"/>
              </w:rPr>
              <w:t>e</w:t>
            </w:r>
            <w:r w:rsidRPr="00D83AD8">
              <w:rPr>
                <w:rFonts w:ascii="Arial" w:hAnsi="Arial" w:cs="Arial"/>
                <w:bCs/>
                <w:sz w:val="18"/>
                <w:szCs w:val="18"/>
              </w:rPr>
              <w:t>.</w:t>
            </w:r>
          </w:p>
          <w:p w:rsidR="009E6CE9" w:rsidRPr="00A4243D" w:rsidRDefault="009E6CE9" w:rsidP="002A3F57">
            <w:pPr>
              <w:jc w:val="both"/>
              <w:rPr>
                <w:rFonts w:ascii="Arial" w:hAnsi="Arial" w:cs="Arial"/>
                <w:bCs/>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582DD0" w:rsidRDefault="009E6CE9" w:rsidP="00C716BF">
            <w:pPr>
              <w:pStyle w:val="Akapitzlist"/>
              <w:numPr>
                <w:ilvl w:val="0"/>
                <w:numId w:val="27"/>
              </w:numPr>
              <w:ind w:left="284" w:hanging="284"/>
              <w:jc w:val="both"/>
              <w:rPr>
                <w:rFonts w:ascii="Arial" w:hAnsi="Arial" w:cs="Arial"/>
                <w:sz w:val="18"/>
                <w:szCs w:val="18"/>
              </w:rPr>
            </w:pPr>
            <w:r>
              <w:rPr>
                <w:rFonts w:ascii="Arial" w:hAnsi="Arial" w:cs="Arial"/>
                <w:bCs/>
                <w:sz w:val="18"/>
                <w:szCs w:val="18"/>
              </w:rPr>
              <w:t>R</w:t>
            </w:r>
            <w:r w:rsidRPr="00582DD0">
              <w:rPr>
                <w:rFonts w:ascii="Arial" w:hAnsi="Arial" w:cs="Arial"/>
                <w:bCs/>
                <w:sz w:val="18"/>
                <w:szCs w:val="18"/>
              </w:rPr>
              <w:t xml:space="preserve">ealizowane w ramach projektu </w:t>
            </w:r>
            <w:r>
              <w:rPr>
                <w:rFonts w:ascii="Arial" w:hAnsi="Arial" w:cs="Arial"/>
                <w:bCs/>
                <w:sz w:val="18"/>
                <w:szCs w:val="18"/>
              </w:rPr>
              <w:t xml:space="preserve">formy wsparcia prowadzące do nabycia/podniesienia kwalifikacji </w:t>
            </w:r>
            <w:r w:rsidRPr="00582DD0">
              <w:rPr>
                <w:rFonts w:ascii="Arial" w:hAnsi="Arial" w:cs="Arial"/>
                <w:bCs/>
                <w:sz w:val="18"/>
                <w:szCs w:val="18"/>
              </w:rPr>
              <w:t>kończą się uzyskaniem dokumentu potwierdzając</w:t>
            </w:r>
            <w:r>
              <w:rPr>
                <w:rFonts w:ascii="Arial" w:hAnsi="Arial" w:cs="Arial"/>
                <w:bCs/>
                <w:sz w:val="18"/>
                <w:szCs w:val="18"/>
              </w:rPr>
              <w:t>ego</w:t>
            </w:r>
            <w:r w:rsidRPr="00582DD0">
              <w:rPr>
                <w:rFonts w:ascii="Arial" w:hAnsi="Arial" w:cs="Arial"/>
                <w:bCs/>
                <w:sz w:val="18"/>
                <w:szCs w:val="18"/>
              </w:rPr>
              <w:t xml:space="preserve"> nabyte kwalifikacje </w:t>
            </w:r>
            <w:r w:rsidRPr="00582DD0">
              <w:rPr>
                <w:rFonts w:ascii="Arial" w:hAnsi="Arial" w:cs="Arial"/>
                <w:sz w:val="18"/>
                <w:szCs w:val="18"/>
              </w:rPr>
              <w:t xml:space="preserve">w rozumieniu </w:t>
            </w:r>
            <w:r w:rsidRPr="00582DD0">
              <w:rPr>
                <w:rFonts w:ascii="Arial" w:hAnsi="Arial" w:cs="Arial"/>
                <w:i/>
                <w:sz w:val="18"/>
                <w:szCs w:val="18"/>
              </w:rPr>
              <w:t>Wytycznych w zakresie monitorowania postępu rzeczowego realizacji programów operacyjnych na lata 2014-2020</w:t>
            </w:r>
            <w:r w:rsidRPr="00582DD0">
              <w:rPr>
                <w:rFonts w:ascii="Arial" w:hAnsi="Arial" w:cs="Arial"/>
                <w:bCs/>
                <w:sz w:val="18"/>
                <w:szCs w:val="18"/>
              </w:rPr>
              <w:t>.</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przyczyni się do </w:t>
            </w:r>
            <w:r>
              <w:rPr>
                <w:rFonts w:ascii="Arial" w:hAnsi="Arial" w:cs="Arial"/>
                <w:sz w:val="18"/>
                <w:szCs w:val="18"/>
              </w:rPr>
              <w:t>wzrostu atrakcyjności uczestników projektu na rynku pracy,</w:t>
            </w:r>
            <w:r w:rsidRPr="00A4243D">
              <w:rPr>
                <w:rFonts w:ascii="Arial" w:hAnsi="Arial" w:cs="Arial"/>
                <w:sz w:val="18"/>
                <w:szCs w:val="18"/>
              </w:rPr>
              <w:t xml:space="preserve"> rozwoju kapitału ludzkiego w regionie</w:t>
            </w:r>
            <w:r>
              <w:rPr>
                <w:rFonts w:ascii="Arial" w:hAnsi="Arial" w:cs="Arial"/>
                <w:sz w:val="18"/>
                <w:szCs w:val="18"/>
              </w:rPr>
              <w:t xml:space="preserve"> </w:t>
            </w:r>
            <w:r w:rsidRPr="00A4243D">
              <w:rPr>
                <w:rFonts w:ascii="Arial" w:hAnsi="Arial" w:cs="Arial"/>
                <w:sz w:val="18"/>
                <w:szCs w:val="18"/>
              </w:rPr>
              <w:t>oraz</w:t>
            </w:r>
            <w:r>
              <w:rPr>
                <w:rFonts w:ascii="Arial" w:hAnsi="Arial" w:cs="Arial"/>
                <w:sz w:val="18"/>
                <w:szCs w:val="18"/>
              </w:rPr>
              <w:t xml:space="preserve"> do</w:t>
            </w:r>
            <w:r w:rsidRPr="00A4243D">
              <w:rPr>
                <w:rFonts w:ascii="Arial" w:hAnsi="Arial" w:cs="Arial"/>
                <w:sz w:val="18"/>
                <w:szCs w:val="18"/>
              </w:rPr>
              <w:t xml:space="preserve"> zwiększenia aktywności  zawodowej mieszkańców województwa</w:t>
            </w:r>
            <w:r>
              <w:rPr>
                <w:rFonts w:ascii="Arial" w:hAnsi="Arial" w:cs="Arial"/>
                <w:sz w:val="18"/>
                <w:szCs w:val="18"/>
              </w:rPr>
              <w:t xml:space="preserve"> </w:t>
            </w:r>
            <w:r w:rsidRPr="00A4243D">
              <w:rPr>
                <w:rFonts w:ascii="Arial" w:hAnsi="Arial" w:cs="Arial"/>
                <w:sz w:val="18"/>
                <w:szCs w:val="18"/>
              </w:rPr>
              <w:t xml:space="preserve">zachodniopomorskiego. </w:t>
            </w:r>
          </w:p>
          <w:p w:rsidR="009E6CE9" w:rsidRPr="00A4243D" w:rsidRDefault="009E6CE9" w:rsidP="002A3F57">
            <w:pPr>
              <w:jc w:val="both"/>
              <w:rPr>
                <w:rFonts w:ascii="Arial" w:hAnsi="Arial" w:cs="Arial"/>
                <w:bCs/>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ind w:left="425" w:hanging="425"/>
              <w:rPr>
                <w:rFonts w:ascii="Arial" w:hAnsi="Arial" w:cs="Arial"/>
                <w:sz w:val="18"/>
                <w:szCs w:val="18"/>
              </w:rPr>
            </w:pPr>
            <w:r>
              <w:rPr>
                <w:rFonts w:ascii="Arial" w:hAnsi="Arial" w:cs="Arial"/>
                <w:sz w:val="18"/>
                <w:szCs w:val="18"/>
              </w:rPr>
              <w:t>Okres realizacji projektu</w:t>
            </w:r>
            <w:r w:rsidRPr="007137BE">
              <w:rPr>
                <w:rFonts w:ascii="Arial" w:hAnsi="Arial" w:cs="Arial"/>
                <w:sz w:val="18"/>
                <w:szCs w:val="18"/>
              </w:rPr>
              <w:t xml:space="preserve"> rozpoczyna się nie później niż 8 miesięcy od daty zakończenia naboru. W szczególnie uzasadnionych przypadkach, po rozstrzygnięciu konkursu, za zgodą Instytucji Pośredniczącej RPO WZ, dopuszcza się możliwość odstąpienia od kryterium.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i/>
                <w:sz w:val="18"/>
                <w:szCs w:val="18"/>
              </w:rPr>
            </w:pPr>
            <w:r>
              <w:rPr>
                <w:rFonts w:ascii="Arial" w:hAnsi="Arial" w:cs="Arial"/>
                <w:sz w:val="18"/>
                <w:szCs w:val="18"/>
              </w:rPr>
              <w:t>Wprowadzenie kryterium ma na celu skłonienie Beneficjentów do jak najszybszego rozpoczęcia realizacji projektu, a</w:t>
            </w:r>
            <w:r w:rsidRPr="00C02140">
              <w:rPr>
                <w:rFonts w:ascii="Arial" w:hAnsi="Arial" w:cs="Arial"/>
                <w:sz w:val="18"/>
                <w:szCs w:val="18"/>
              </w:rPr>
              <w:t xml:space="preserve"> </w:t>
            </w:r>
            <w:r>
              <w:rPr>
                <w:rFonts w:ascii="Arial" w:hAnsi="Arial" w:cs="Arial"/>
                <w:sz w:val="18"/>
                <w:szCs w:val="18"/>
              </w:rPr>
              <w:t xml:space="preserve">także </w:t>
            </w:r>
            <w:r w:rsidRPr="00C02140">
              <w:rPr>
                <w:rFonts w:ascii="Arial" w:hAnsi="Arial" w:cs="Arial"/>
                <w:sz w:val="18"/>
                <w:szCs w:val="18"/>
              </w:rPr>
              <w:t>efektywne</w:t>
            </w:r>
            <w:r>
              <w:rPr>
                <w:rFonts w:ascii="Arial" w:hAnsi="Arial" w:cs="Arial"/>
                <w:sz w:val="18"/>
                <w:szCs w:val="18"/>
              </w:rPr>
              <w:t>go</w:t>
            </w:r>
            <w:r w:rsidRPr="00C02140">
              <w:rPr>
                <w:rFonts w:ascii="Arial" w:hAnsi="Arial" w:cs="Arial"/>
                <w:sz w:val="18"/>
                <w:szCs w:val="18"/>
              </w:rPr>
              <w:t xml:space="preserve"> wydatkowani</w:t>
            </w:r>
            <w:r>
              <w:rPr>
                <w:rFonts w:ascii="Arial" w:hAnsi="Arial" w:cs="Arial"/>
                <w:sz w:val="18"/>
                <w:szCs w:val="18"/>
              </w:rPr>
              <w:t>a</w:t>
            </w:r>
            <w:r w:rsidRPr="00C02140">
              <w:rPr>
                <w:rFonts w:ascii="Arial" w:hAnsi="Arial" w:cs="Arial"/>
                <w:sz w:val="18"/>
                <w:szCs w:val="18"/>
              </w:rPr>
              <w:t xml:space="preserve"> środków</w:t>
            </w:r>
            <w:r>
              <w:rPr>
                <w:rFonts w:ascii="Arial" w:hAnsi="Arial" w:cs="Arial"/>
                <w:sz w:val="18"/>
                <w:szCs w:val="18"/>
              </w:rPr>
              <w:t xml:space="preserve">.  Niniejsze kryterium stanowi także gwarancję ciągłości wsparcia świadczonego w ramach PI 9i </w:t>
            </w:r>
            <w:r>
              <w:rPr>
                <w:rFonts w:ascii="Arial" w:hAnsi="Arial" w:cs="Arial"/>
                <w:i/>
                <w:sz w:val="18"/>
                <w:szCs w:val="18"/>
              </w:rPr>
              <w:t>Aktywna integracja osób zagrożonych ubóstwem i/lub wykluczeniem społecznym zwiększająca ich zatrudnienie.</w:t>
            </w:r>
          </w:p>
          <w:p w:rsidR="009E6CE9" w:rsidRDefault="009E6CE9" w:rsidP="002A3F57">
            <w:pPr>
              <w:autoSpaceDE w:val="0"/>
              <w:autoSpaceDN w:val="0"/>
              <w:adjustRightInd w:val="0"/>
              <w:jc w:val="both"/>
              <w:rPr>
                <w:rFonts w:ascii="Arial" w:hAnsi="Arial" w:cs="Arial"/>
                <w:sz w:val="18"/>
                <w:szCs w:val="18"/>
              </w:rPr>
            </w:pPr>
            <w:r>
              <w:rPr>
                <w:rFonts w:ascii="Arial" w:hAnsi="Arial" w:cs="Arial"/>
                <w:sz w:val="18"/>
                <w:szCs w:val="18"/>
              </w:rPr>
              <w:t>Zasadnym jest, aby okres realizacji projektu bezpośrednio korespondował z uzasadnieniem celu i rezultatów realizacji projektu opartym na aktualnej diagnozie sytuacji problemowej, wskazanej we wniosku o dofinansowanie.</w:t>
            </w:r>
            <w:r w:rsidRPr="00383E50">
              <w:rPr>
                <w:rFonts w:ascii="Arial" w:hAnsi="Arial" w:cs="Arial"/>
                <w:sz w:val="18"/>
                <w:szCs w:val="18"/>
              </w:rPr>
              <w:t xml:space="preserve"> Okres realizacji projektu winien być wskazany precyzyjnie i racjonalnie, stosownie do działań projektowych. </w:t>
            </w:r>
          </w:p>
          <w:p w:rsidR="009E6CE9" w:rsidRPr="007137BE" w:rsidRDefault="009E6CE9" w:rsidP="002A3F57">
            <w:pPr>
              <w:jc w:val="both"/>
              <w:rPr>
                <w:rFonts w:ascii="Arial" w:hAnsi="Arial" w:cs="Arial"/>
                <w:sz w:val="18"/>
                <w:szCs w:val="18"/>
              </w:rPr>
            </w:pPr>
          </w:p>
          <w:p w:rsidR="009E6CE9" w:rsidRPr="00A4243D" w:rsidRDefault="009E6CE9" w:rsidP="002A3F57">
            <w:pPr>
              <w:jc w:val="both"/>
              <w:rPr>
                <w:rFonts w:ascii="Arial" w:hAnsi="Arial" w:cs="Arial"/>
                <w:sz w:val="18"/>
                <w:szCs w:val="18"/>
              </w:rPr>
            </w:pPr>
            <w:r>
              <w:rPr>
                <w:rFonts w:ascii="Arial" w:hAnsi="Arial" w:cs="Arial"/>
                <w:sz w:val="18"/>
                <w:szCs w:val="18"/>
              </w:rPr>
              <w:t xml:space="preserve"> 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jc w:val="both"/>
              <w:rPr>
                <w:rFonts w:ascii="Arial" w:hAnsi="Arial" w:cs="Arial"/>
                <w:sz w:val="18"/>
                <w:szCs w:val="18"/>
              </w:rPr>
            </w:pPr>
            <w:r>
              <w:rPr>
                <w:rFonts w:ascii="Arial" w:hAnsi="Arial" w:cs="Arial"/>
                <w:sz w:val="18"/>
                <w:szCs w:val="18"/>
              </w:rPr>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9E6CE9" w:rsidRPr="00040A10" w:rsidRDefault="009E6CE9" w:rsidP="002A3F57">
            <w:pPr>
              <w:pStyle w:val="Akapitzlist"/>
              <w:ind w:left="720"/>
              <w:jc w:val="both"/>
              <w:rPr>
                <w:rFonts w:ascii="Arial" w:hAnsi="Arial" w:cs="Arial"/>
                <w:sz w:val="18"/>
                <w:szCs w:val="18"/>
              </w:rPr>
            </w:pPr>
            <w:r>
              <w:rPr>
                <w:rFonts w:ascii="Arial" w:hAnsi="Arial" w:cs="Arial"/>
                <w:sz w:val="18"/>
                <w:szCs w:val="18"/>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demarkacja grupy odbiorców wsparcia, jakimi są osoby bezrobotne, pomiędzy projektami CT8 i CT9.</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A20878" w:rsidRDefault="009E6CE9" w:rsidP="00C716BF">
            <w:pPr>
              <w:pStyle w:val="Akapitzlist"/>
              <w:numPr>
                <w:ilvl w:val="0"/>
                <w:numId w:val="27"/>
              </w:numPr>
              <w:jc w:val="both"/>
              <w:rPr>
                <w:rFonts w:ascii="Arial" w:hAnsi="Arial" w:cs="Arial"/>
                <w:sz w:val="18"/>
                <w:szCs w:val="18"/>
              </w:rPr>
            </w:pPr>
            <w:r w:rsidRPr="00A20878">
              <w:rPr>
                <w:rFonts w:ascii="Arial" w:hAnsi="Arial" w:cs="Arial"/>
                <w:sz w:val="18"/>
                <w:szCs w:val="18"/>
              </w:rPr>
              <w:t>W p</w:t>
            </w:r>
            <w:r w:rsidRPr="00A76BD6">
              <w:rPr>
                <w:rFonts w:ascii="Arial" w:hAnsi="Arial" w:cs="Arial"/>
                <w:sz w:val="18"/>
                <w:szCs w:val="18"/>
              </w:rPr>
              <w:t>rzypadku realizacji projektu przez OPS/PCPR</w:t>
            </w:r>
            <w:r w:rsidRPr="00A20878">
              <w:rPr>
                <w:rFonts w:ascii="Arial" w:hAnsi="Arial" w:cs="Arial"/>
                <w:sz w:val="18"/>
                <w:szCs w:val="18"/>
              </w:rPr>
              <w:t xml:space="preserve"> o</w:t>
            </w:r>
            <w:r w:rsidRPr="00A76BD6">
              <w:rPr>
                <w:rFonts w:ascii="Arial" w:hAnsi="Arial" w:cs="Arial"/>
                <w:sz w:val="18"/>
                <w:szCs w:val="18"/>
              </w:rPr>
              <w:t xml:space="preserve">kresy realizacji oraz grupy docelowe </w:t>
            </w:r>
            <w:r>
              <w:rPr>
                <w:rFonts w:ascii="Arial" w:hAnsi="Arial" w:cs="Arial"/>
                <w:sz w:val="18"/>
                <w:szCs w:val="18"/>
              </w:rPr>
              <w:t>projektów</w:t>
            </w:r>
            <w:r w:rsidRPr="00A76BD6">
              <w:rPr>
                <w:rFonts w:ascii="Arial" w:hAnsi="Arial" w:cs="Arial"/>
                <w:sz w:val="18"/>
                <w:szCs w:val="18"/>
              </w:rPr>
              <w:t xml:space="preserve"> realizowanych przez ten sam OPS/PCPR nie nakładają się na siebie w stosunku do projektów dotychczas przyjętych do realizacji przez Wojewódzki Urząd Pracy w Szczecinie w zakresie Osi</w:t>
            </w:r>
            <w:r>
              <w:rPr>
                <w:rFonts w:ascii="Arial" w:hAnsi="Arial" w:cs="Arial"/>
                <w:sz w:val="18"/>
                <w:szCs w:val="18"/>
              </w:rPr>
              <w:t xml:space="preserve"> Priorytetowej VII Działania 7.1.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demarkację okresów realizacji wsparcia oraz  grup odbiorców wsparcia, na danym terytorium i wspieranych przez jednego wnioskodawcę.</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1F72B0" w:rsidRDefault="009E6CE9" w:rsidP="00C716BF">
            <w:pPr>
              <w:pStyle w:val="Akapitzlist"/>
              <w:numPr>
                <w:ilvl w:val="0"/>
                <w:numId w:val="51"/>
              </w:numPr>
              <w:adjustRightInd w:val="0"/>
              <w:spacing w:before="40" w:after="40"/>
              <w:ind w:left="484"/>
              <w:jc w:val="both"/>
              <w:rPr>
                <w:rFonts w:ascii="Arial" w:hAnsi="Arial" w:cs="Arial"/>
                <w:bCs/>
                <w:sz w:val="18"/>
                <w:szCs w:val="18"/>
              </w:rPr>
            </w:pPr>
            <w:r w:rsidRPr="001F72B0">
              <w:rPr>
                <w:rFonts w:ascii="Arial" w:hAnsi="Arial" w:cs="Arial"/>
                <w:bCs/>
                <w:sz w:val="18"/>
                <w:szCs w:val="18"/>
              </w:rPr>
              <w:t xml:space="preserve">Efektywność społeczna i zatrudnieniowa jest co najmniej o 10 </w:t>
            </w:r>
            <w:proofErr w:type="spellStart"/>
            <w:r w:rsidRPr="001F72B0">
              <w:rPr>
                <w:rFonts w:ascii="Arial" w:hAnsi="Arial" w:cs="Arial"/>
                <w:bCs/>
                <w:sz w:val="18"/>
                <w:szCs w:val="18"/>
              </w:rPr>
              <w:t>pp</w:t>
            </w:r>
            <w:proofErr w:type="spellEnd"/>
            <w:r w:rsidRPr="001F72B0">
              <w:rPr>
                <w:rFonts w:ascii="Arial" w:hAnsi="Arial" w:cs="Arial"/>
                <w:bCs/>
                <w:sz w:val="18"/>
                <w:szCs w:val="18"/>
              </w:rPr>
              <w:t xml:space="preserve"> większa, niż określona w Komunikacie Ministra Rozwoju w sprawie wyznaczenia minimalnych poziomów kryteriów efektywności społecznej i zatrudnieniowej dla Regionalnych Programów Operacyjnych:</w:t>
            </w:r>
          </w:p>
          <w:p w:rsidR="009E6CE9" w:rsidRPr="00E929A1" w:rsidRDefault="009E6CE9" w:rsidP="00C716BF">
            <w:pPr>
              <w:pStyle w:val="Akapitzlist"/>
              <w:numPr>
                <w:ilvl w:val="0"/>
                <w:numId w:val="26"/>
              </w:numPr>
              <w:adjustRightInd w:val="0"/>
              <w:spacing w:before="40" w:after="40"/>
              <w:jc w:val="both"/>
              <w:rPr>
                <w:rFonts w:ascii="Arial" w:hAnsi="Arial" w:cs="Arial"/>
                <w:bCs/>
                <w:sz w:val="18"/>
                <w:szCs w:val="18"/>
              </w:rPr>
            </w:pPr>
            <w:r w:rsidRPr="00E929A1">
              <w:rPr>
                <w:rFonts w:ascii="Arial" w:hAnsi="Arial" w:cs="Arial"/>
                <w:bCs/>
                <w:sz w:val="18"/>
                <w:szCs w:val="18"/>
              </w:rPr>
              <w:t xml:space="preserve">w odniesieniu do osób z niepełnosprawnościami, </w:t>
            </w:r>
          </w:p>
          <w:p w:rsidR="009E6CE9" w:rsidRDefault="009E6CE9" w:rsidP="00C716BF">
            <w:pPr>
              <w:numPr>
                <w:ilvl w:val="0"/>
                <w:numId w:val="26"/>
              </w:numPr>
              <w:jc w:val="both"/>
              <w:rPr>
                <w:rFonts w:ascii="Arial" w:hAnsi="Arial" w:cs="Arial"/>
                <w:sz w:val="18"/>
                <w:szCs w:val="18"/>
              </w:rPr>
            </w:pPr>
            <w:r w:rsidRPr="001F72B0">
              <w:rPr>
                <w:rFonts w:ascii="Arial" w:hAnsi="Arial" w:cs="Arial"/>
                <w:bCs/>
                <w:sz w:val="18"/>
                <w:szCs w:val="18"/>
              </w:rPr>
              <w:t>w odniesieniu do pozostałych osób zagrożonych ubóstwem lub wykluczeniem społecznym</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b/>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Niezbędne jest zatem ukierunkowanie wsparcia dla ww. grup docelowych.</w:t>
            </w:r>
          </w:p>
          <w:p w:rsidR="009E6CE9" w:rsidRPr="00A4243D" w:rsidRDefault="009E6CE9" w:rsidP="002A3F57">
            <w:pPr>
              <w:jc w:val="both"/>
              <w:rPr>
                <w:rFonts w:ascii="Arial" w:hAnsi="Arial" w:cs="Arial"/>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9F21DC" w:rsidRDefault="009E6CE9" w:rsidP="00C716BF">
            <w:pPr>
              <w:pStyle w:val="Akapitzlist"/>
              <w:numPr>
                <w:ilvl w:val="0"/>
                <w:numId w:val="51"/>
              </w:numPr>
              <w:adjustRightInd w:val="0"/>
              <w:ind w:left="309" w:hanging="284"/>
              <w:jc w:val="both"/>
              <w:rPr>
                <w:rFonts w:ascii="Arial" w:hAnsi="Arial" w:cs="Arial"/>
                <w:sz w:val="18"/>
                <w:szCs w:val="18"/>
              </w:rPr>
            </w:pPr>
            <w:r w:rsidRPr="009F21DC">
              <w:rPr>
                <w:rFonts w:ascii="Arial" w:hAnsi="Arial" w:cs="Arial"/>
                <w:sz w:val="18"/>
                <w:szCs w:val="18"/>
              </w:rPr>
              <w:t>Projekt skierowany jest do osób: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o znacznym lub umiarkowanym stopniu niepełnosprawności; </w:t>
            </w:r>
          </w:p>
          <w:p w:rsidR="009E6CE9" w:rsidRPr="00521105" w:rsidRDefault="009E6CE9" w:rsidP="002A3F57">
            <w:pPr>
              <w:pStyle w:val="Akapitzlist"/>
              <w:adjustRightInd w:val="0"/>
              <w:ind w:left="720"/>
              <w:jc w:val="both"/>
              <w:rPr>
                <w:rFonts w:ascii="Arial" w:hAnsi="Arial" w:cs="Arial"/>
                <w:sz w:val="18"/>
                <w:szCs w:val="18"/>
              </w:rPr>
            </w:pPr>
            <w:r>
              <w:rPr>
                <w:rFonts w:ascii="Arial" w:hAnsi="Arial" w:cs="Arial"/>
                <w:sz w:val="18"/>
                <w:szCs w:val="18"/>
              </w:rPr>
              <w:t>i/lub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z niepełnosprawnością sprzężoną </w:t>
            </w:r>
            <w:r>
              <w:rPr>
                <w:rFonts w:ascii="Arial" w:hAnsi="Arial" w:cs="Arial"/>
                <w:sz w:val="18"/>
                <w:szCs w:val="18"/>
              </w:rPr>
              <w:t>;</w:t>
            </w:r>
          </w:p>
          <w:p w:rsidR="009E6CE9" w:rsidRDefault="009E6CE9" w:rsidP="002A3F57">
            <w:pPr>
              <w:pStyle w:val="Akapitzlist"/>
              <w:adjustRightInd w:val="0"/>
              <w:ind w:left="720"/>
              <w:jc w:val="both"/>
              <w:rPr>
                <w:rFonts w:ascii="Arial" w:hAnsi="Arial" w:cs="Arial"/>
                <w:sz w:val="18"/>
                <w:szCs w:val="18"/>
              </w:rPr>
            </w:pPr>
            <w:r>
              <w:rPr>
                <w:rFonts w:ascii="Arial" w:hAnsi="Arial" w:cs="Arial"/>
                <w:sz w:val="18"/>
                <w:szCs w:val="18"/>
              </w:rPr>
              <w:t xml:space="preserve">i/lub </w:t>
            </w:r>
          </w:p>
          <w:p w:rsidR="009E6CE9" w:rsidRPr="00521105"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 z zaburzeniami psychicznymi, w tym os</w:t>
            </w:r>
            <w:r>
              <w:rPr>
                <w:rFonts w:ascii="Arial" w:hAnsi="Arial" w:cs="Arial"/>
                <w:sz w:val="18"/>
                <w:szCs w:val="18"/>
              </w:rPr>
              <w:t>ób</w:t>
            </w:r>
            <w:r w:rsidRPr="00521105">
              <w:rPr>
                <w:rFonts w:ascii="Arial" w:hAnsi="Arial" w:cs="Arial"/>
                <w:sz w:val="18"/>
                <w:szCs w:val="18"/>
              </w:rPr>
              <w:t xml:space="preserve"> z niepełnosprawnością intelektualną i os</w:t>
            </w:r>
            <w:r>
              <w:rPr>
                <w:rFonts w:ascii="Arial" w:hAnsi="Arial" w:cs="Arial"/>
                <w:sz w:val="18"/>
                <w:szCs w:val="18"/>
              </w:rPr>
              <w:t>ób</w:t>
            </w:r>
            <w:r w:rsidRPr="00521105">
              <w:rPr>
                <w:rFonts w:ascii="Arial" w:hAnsi="Arial" w:cs="Arial"/>
                <w:sz w:val="18"/>
                <w:szCs w:val="18"/>
              </w:rPr>
              <w:t xml:space="preserve"> z całościowymi zaburzeniami rozwojowymi</w:t>
            </w:r>
          </w:p>
          <w:p w:rsidR="009E6CE9" w:rsidRDefault="009E6CE9" w:rsidP="002A3F57">
            <w:pPr>
              <w:pStyle w:val="Akapitzlist"/>
              <w:autoSpaceDE/>
              <w:autoSpaceDN/>
              <w:spacing w:before="40" w:after="40"/>
              <w:ind w:left="357"/>
              <w:jc w:val="both"/>
              <w:rPr>
                <w:rFonts w:ascii="Arial" w:hAnsi="Arial" w:cs="Arial"/>
                <w:sz w:val="18"/>
                <w:szCs w:val="18"/>
              </w:rPr>
            </w:pPr>
            <w:r w:rsidRPr="009F21DC">
              <w:rPr>
                <w:rFonts w:ascii="Arial" w:hAnsi="Arial" w:cs="Arial"/>
                <w:sz w:val="18"/>
                <w:szCs w:val="18"/>
              </w:rPr>
              <w:t>na poziomie minimum 10% z ogółu uczestników projektu.</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w:t>
            </w:r>
            <w:r>
              <w:rPr>
                <w:rFonts w:ascii="Arial" w:hAnsi="Arial" w:cs="Arial"/>
                <w:sz w:val="18"/>
                <w:szCs w:val="18"/>
              </w:rPr>
              <w:t>n</w:t>
            </w:r>
            <w:r w:rsidRPr="00A4243D">
              <w:rPr>
                <w:rFonts w:ascii="Arial" w:hAnsi="Arial" w:cs="Arial"/>
                <w:sz w:val="18"/>
                <w:szCs w:val="18"/>
              </w:rPr>
              <w:t>a rynku pracy. Pozwoli to również na wyrównywanie szans osób, które znajdują się z założenia w gorszej sytuacji, choćby ze względu na dostęp do oferowanego wsparcia.</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Pr>
                <w:rFonts w:ascii="Arial" w:hAnsi="Arial" w:cs="Arial"/>
                <w:sz w:val="18"/>
                <w:szCs w:val="18"/>
                <w:lang w:eastAsia="en-US"/>
              </w:rPr>
              <w:t>C</w:t>
            </w:r>
            <w:r w:rsidRPr="00CF0B50">
              <w:rPr>
                <w:rFonts w:ascii="Arial" w:hAnsi="Arial" w:cs="Arial"/>
                <w:sz w:val="18"/>
                <w:szCs w:val="18"/>
                <w:lang w:eastAsia="en-US"/>
              </w:rPr>
              <w:t xml:space="preserve">o najmniej 50% </w:t>
            </w:r>
            <w:r>
              <w:rPr>
                <w:rFonts w:ascii="Arial" w:hAnsi="Arial" w:cs="Arial"/>
                <w:sz w:val="18"/>
                <w:szCs w:val="18"/>
                <w:lang w:eastAsia="en-US"/>
              </w:rPr>
              <w:t xml:space="preserve">grupy docelowej stanowić będą </w:t>
            </w:r>
            <w:r w:rsidRPr="00CF0B50">
              <w:rPr>
                <w:rFonts w:ascii="Arial" w:hAnsi="Arial" w:cs="Arial"/>
                <w:sz w:val="18"/>
                <w:szCs w:val="18"/>
                <w:lang w:eastAsia="en-US"/>
              </w:rPr>
              <w:t>osob</w:t>
            </w:r>
            <w:r>
              <w:rPr>
                <w:rFonts w:ascii="Arial" w:hAnsi="Arial" w:cs="Arial"/>
                <w:sz w:val="18"/>
                <w:szCs w:val="18"/>
                <w:lang w:eastAsia="en-US"/>
              </w:rPr>
              <w:t>y</w:t>
            </w:r>
            <w:r w:rsidRPr="00CF0B50">
              <w:rPr>
                <w:rFonts w:ascii="Arial" w:hAnsi="Arial" w:cs="Arial"/>
                <w:sz w:val="18"/>
                <w:szCs w:val="18"/>
                <w:lang w:eastAsia="en-US"/>
              </w:rPr>
              <w:t xml:space="preserve"> z</w:t>
            </w:r>
            <w:r>
              <w:rPr>
                <w:rFonts w:ascii="Arial" w:hAnsi="Arial" w:cs="Arial"/>
                <w:sz w:val="18"/>
                <w:szCs w:val="18"/>
                <w:lang w:eastAsia="en-US"/>
              </w:rPr>
              <w:t>e Specjalnej Strefy Włączenia</w:t>
            </w:r>
            <w:r w:rsidRPr="00CF0B50">
              <w:rPr>
                <w:rFonts w:ascii="Arial" w:hAnsi="Arial" w:cs="Arial"/>
                <w:sz w:val="18"/>
                <w:szCs w:val="18"/>
                <w:lang w:eastAsia="en-US"/>
              </w:rPr>
              <w:t>.</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A76BD6"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Specjalna Strefa Włączenia (SSW)</w:t>
            </w:r>
            <w:r w:rsidRPr="006D30C0">
              <w:rPr>
                <w:rFonts w:ascii="Arial" w:hAnsi="Arial" w:cs="Arial"/>
                <w:sz w:val="18"/>
                <w:szCs w:val="18"/>
                <w:lang w:eastAsia="en-US"/>
              </w:rPr>
              <w:t xml:space="preserve"> </w:t>
            </w:r>
            <w:r>
              <w:rPr>
                <w:rFonts w:ascii="Arial" w:hAnsi="Arial" w:cs="Arial"/>
                <w:sz w:val="18"/>
                <w:szCs w:val="18"/>
                <w:lang w:eastAsia="en-US"/>
              </w:rPr>
              <w:t xml:space="preserve"> </w:t>
            </w:r>
            <w:r w:rsidRPr="006D30C0">
              <w:rPr>
                <w:rFonts w:ascii="Arial" w:hAnsi="Arial" w:cs="Arial"/>
                <w:sz w:val="18"/>
                <w:szCs w:val="18"/>
                <w:lang w:eastAsia="en-US"/>
              </w:rPr>
              <w:t xml:space="preserve">to </w:t>
            </w:r>
            <w:r>
              <w:rPr>
                <w:rFonts w:ascii="Arial" w:hAnsi="Arial" w:cs="Arial"/>
                <w:sz w:val="18"/>
                <w:szCs w:val="18"/>
                <w:lang w:eastAsia="en-US"/>
              </w:rPr>
              <w:t>o</w:t>
            </w:r>
            <w:r w:rsidRPr="00A76BD6">
              <w:rPr>
                <w:rFonts w:ascii="Arial" w:hAnsi="Arial" w:cs="Arial"/>
                <w:sz w:val="18"/>
                <w:szCs w:val="18"/>
                <w:lang w:eastAsia="en-US"/>
              </w:rPr>
              <w:t xml:space="preserve">bszary problemowe o relatywnie niższym poziomie </w:t>
            </w:r>
          </w:p>
          <w:p w:rsidR="009E6CE9" w:rsidRDefault="009E6CE9" w:rsidP="002A3F57">
            <w:pPr>
              <w:spacing w:line="276" w:lineRule="auto"/>
              <w:jc w:val="both"/>
              <w:rPr>
                <w:rFonts w:ascii="Arial" w:hAnsi="Arial" w:cs="Arial"/>
                <w:sz w:val="18"/>
                <w:szCs w:val="18"/>
                <w:lang w:eastAsia="en-US"/>
              </w:rPr>
            </w:pPr>
            <w:r w:rsidRPr="00A76BD6">
              <w:rPr>
                <w:rFonts w:ascii="Arial" w:hAnsi="Arial" w:cs="Arial"/>
                <w:sz w:val="18"/>
                <w:szCs w:val="18"/>
                <w:lang w:eastAsia="en-US"/>
              </w:rPr>
              <w:t>rozwoju, w ty</w:t>
            </w:r>
            <w:r>
              <w:rPr>
                <w:rFonts w:ascii="Arial" w:hAnsi="Arial" w:cs="Arial"/>
                <w:sz w:val="18"/>
                <w:szCs w:val="18"/>
                <w:lang w:eastAsia="en-US"/>
              </w:rPr>
              <w:t>m o postępującej marginalizacji,</w:t>
            </w:r>
            <w:r w:rsidRPr="006D30C0">
              <w:rPr>
                <w:rFonts w:ascii="Arial" w:hAnsi="Arial" w:cs="Arial"/>
                <w:sz w:val="18"/>
                <w:szCs w:val="18"/>
                <w:lang w:eastAsia="en-US"/>
              </w:rPr>
              <w:t xml:space="preserve"> charakteryzujące się</w:t>
            </w:r>
            <w:r>
              <w:rPr>
                <w:rFonts w:ascii="Arial" w:hAnsi="Arial" w:cs="Arial"/>
                <w:sz w:val="18"/>
                <w:szCs w:val="18"/>
                <w:lang w:eastAsia="en-US"/>
              </w:rPr>
              <w:t xml:space="preserve"> także: w</w:t>
            </w:r>
            <w:r w:rsidRPr="006D30C0">
              <w:rPr>
                <w:rFonts w:ascii="Arial" w:hAnsi="Arial" w:cs="Arial"/>
                <w:sz w:val="18"/>
                <w:szCs w:val="18"/>
                <w:lang w:eastAsia="en-US"/>
              </w:rPr>
              <w:t>ysokim bezrobociem, ubóstwem</w:t>
            </w:r>
            <w:r>
              <w:rPr>
                <w:rFonts w:ascii="Arial" w:hAnsi="Arial" w:cs="Arial"/>
                <w:sz w:val="18"/>
                <w:szCs w:val="18"/>
                <w:lang w:eastAsia="en-US"/>
              </w:rPr>
              <w:t>,</w:t>
            </w:r>
            <w:r w:rsidRPr="006D30C0">
              <w:rPr>
                <w:rFonts w:ascii="Arial" w:hAnsi="Arial" w:cs="Arial"/>
                <w:sz w:val="18"/>
                <w:szCs w:val="18"/>
                <w:lang w:eastAsia="en-US"/>
              </w:rPr>
              <w:t xml:space="preserve"> zagrożeniem depopulacją</w:t>
            </w:r>
            <w:r>
              <w:rPr>
                <w:rFonts w:ascii="Arial" w:hAnsi="Arial" w:cs="Arial"/>
                <w:sz w:val="18"/>
                <w:szCs w:val="18"/>
                <w:lang w:eastAsia="en-US"/>
              </w:rPr>
              <w:t xml:space="preserve">, niskim </w:t>
            </w:r>
            <w:r w:rsidRPr="00A76BD6">
              <w:rPr>
                <w:rFonts w:ascii="Arial" w:hAnsi="Arial" w:cs="Arial"/>
                <w:sz w:val="18"/>
                <w:szCs w:val="18"/>
                <w:lang w:eastAsia="en-US"/>
              </w:rPr>
              <w:t>poziomem  aktywności  go</w:t>
            </w:r>
            <w:r>
              <w:rPr>
                <w:rFonts w:ascii="Arial" w:hAnsi="Arial" w:cs="Arial"/>
                <w:sz w:val="18"/>
                <w:szCs w:val="18"/>
                <w:lang w:eastAsia="en-US"/>
              </w:rPr>
              <w:t xml:space="preserve">spodarczej oraz  postępującym  wykluczeniem </w:t>
            </w:r>
            <w:r w:rsidRPr="00A76BD6">
              <w:rPr>
                <w:rFonts w:ascii="Arial" w:hAnsi="Arial" w:cs="Arial"/>
                <w:sz w:val="18"/>
                <w:szCs w:val="18"/>
                <w:lang w:eastAsia="en-US"/>
              </w:rPr>
              <w:t>społecznym</w:t>
            </w:r>
            <w:r w:rsidRPr="006D30C0">
              <w:rPr>
                <w:rFonts w:ascii="Arial" w:hAnsi="Arial" w:cs="Arial"/>
                <w:sz w:val="18"/>
                <w:szCs w:val="18"/>
                <w:lang w:eastAsia="en-US"/>
              </w:rPr>
              <w:t>.</w:t>
            </w:r>
            <w:r>
              <w:rPr>
                <w:rFonts w:ascii="Arial" w:hAnsi="Arial" w:cs="Arial"/>
                <w:sz w:val="18"/>
                <w:szCs w:val="18"/>
                <w:lang w:eastAsia="en-US"/>
              </w:rPr>
              <w:t xml:space="preserve"> </w:t>
            </w:r>
            <w:r w:rsidRPr="006D30C0">
              <w:rPr>
                <w:rFonts w:ascii="Arial" w:hAnsi="Arial" w:cs="Arial"/>
                <w:sz w:val="18"/>
                <w:szCs w:val="18"/>
                <w:lang w:eastAsia="en-US"/>
              </w:rPr>
              <w:t>Przedmiotowy obszar charakteryzuj</w:t>
            </w:r>
            <w:r>
              <w:rPr>
                <w:rFonts w:ascii="Arial" w:hAnsi="Arial" w:cs="Arial"/>
                <w:sz w:val="18"/>
                <w:szCs w:val="18"/>
                <w:lang w:eastAsia="en-US"/>
              </w:rPr>
              <w:t>e</w:t>
            </w:r>
            <w:r w:rsidRPr="006D30C0">
              <w:rPr>
                <w:rFonts w:ascii="Arial" w:hAnsi="Arial" w:cs="Arial"/>
                <w:sz w:val="18"/>
                <w:szCs w:val="18"/>
                <w:lang w:eastAsia="en-US"/>
              </w:rPr>
              <w:t xml:space="preserve"> się </w:t>
            </w:r>
            <w:r>
              <w:rPr>
                <w:rFonts w:ascii="Arial" w:hAnsi="Arial" w:cs="Arial"/>
                <w:sz w:val="18"/>
                <w:szCs w:val="18"/>
                <w:lang w:eastAsia="en-US"/>
              </w:rPr>
              <w:t xml:space="preserve">zatem </w:t>
            </w:r>
            <w:r w:rsidRPr="006D30C0">
              <w:rPr>
                <w:rFonts w:ascii="Arial" w:hAnsi="Arial" w:cs="Arial"/>
                <w:sz w:val="18"/>
                <w:szCs w:val="18"/>
                <w:lang w:eastAsia="en-US"/>
              </w:rPr>
              <w:t>koncentracją negatywnych zjawisk</w:t>
            </w:r>
            <w:r>
              <w:rPr>
                <w:rFonts w:ascii="Arial" w:hAnsi="Arial" w:cs="Arial"/>
                <w:sz w:val="18"/>
                <w:szCs w:val="18"/>
                <w:lang w:eastAsia="en-US"/>
              </w:rPr>
              <w:t xml:space="preserve"> </w:t>
            </w:r>
            <w:r w:rsidRPr="006D30C0">
              <w:rPr>
                <w:rFonts w:ascii="Arial" w:hAnsi="Arial" w:cs="Arial"/>
                <w:sz w:val="18"/>
                <w:szCs w:val="18"/>
                <w:lang w:eastAsia="en-US"/>
              </w:rPr>
              <w:t xml:space="preserve">rozwojowych, których ograniczenie wymaga interwencji. </w:t>
            </w:r>
            <w:r>
              <w:rPr>
                <w:rFonts w:ascii="Arial" w:hAnsi="Arial" w:cs="Arial"/>
                <w:sz w:val="18"/>
                <w:szCs w:val="18"/>
              </w:rPr>
              <w:t>Lista gmin podlegających pod SSW zawarta jest w dokumencie „Specjalna Strefa Włączenia na obszarze Województwa Zachodniopomorskiego oraz planowane kierunki działań interwencyjnych” przyjętego uchwałą Zarządu Województwa Zachodniopomorskiego nr 545/19 z dnia 29 marca 2019 r.</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sidRPr="00CF0B50">
              <w:rPr>
                <w:rFonts w:ascii="Arial" w:hAnsi="Arial" w:cs="Arial"/>
                <w:sz w:val="18"/>
                <w:szCs w:val="18"/>
                <w:lang w:eastAsia="en-US"/>
              </w:rPr>
              <w:t xml:space="preserve">Projekt jest realizowany przez </w:t>
            </w:r>
            <w:r>
              <w:rPr>
                <w:rFonts w:ascii="Arial" w:hAnsi="Arial" w:cs="Arial"/>
                <w:sz w:val="18"/>
                <w:szCs w:val="18"/>
                <w:lang w:eastAsia="en-US"/>
              </w:rPr>
              <w:t>OPS/PCPR</w:t>
            </w:r>
            <w:r w:rsidRPr="00CF0B50">
              <w:rPr>
                <w:rFonts w:ascii="Arial" w:hAnsi="Arial" w:cs="Arial"/>
                <w:sz w:val="18"/>
                <w:szCs w:val="18"/>
                <w:lang w:eastAsia="en-US"/>
              </w:rPr>
              <w:t xml:space="preserve"> w partnerstwie</w:t>
            </w:r>
            <w:r>
              <w:rPr>
                <w:rFonts w:ascii="Arial" w:hAnsi="Arial" w:cs="Arial"/>
                <w:sz w:val="18"/>
                <w:szCs w:val="18"/>
                <w:lang w:eastAsia="en-US"/>
              </w:rPr>
              <w:t xml:space="preserve"> </w:t>
            </w:r>
            <w:r w:rsidRPr="00CF0B50">
              <w:rPr>
                <w:rFonts w:ascii="Arial" w:hAnsi="Arial" w:cs="Arial"/>
                <w:sz w:val="18"/>
                <w:szCs w:val="18"/>
                <w:lang w:eastAsia="en-US"/>
              </w:rPr>
              <w:t xml:space="preserve">z podmiotem ekonomii społecznej. </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tcBorders>
            <w:vAlign w:val="center"/>
          </w:tcPr>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społecznej na obszarze województwa i zaoferowanie bardziej kompleksowej oferty wsparcia dla uczestników. Zgodnie z </w:t>
            </w:r>
            <w:r w:rsidRPr="00DB6550">
              <w:rPr>
                <w:rFonts w:ascii="Arial" w:hAnsi="Arial" w:cs="Arial"/>
                <w:i/>
                <w:sz w:val="18"/>
                <w:szCs w:val="18"/>
                <w:lang w:eastAsia="en-US"/>
              </w:rPr>
              <w:t>Wieloletnim regionalnym planem działań na rzecz promocji i upowszechniania ekonomii społecznej oraz rozwoju instytucji sektora ekonomii społecznej i jej otoczenia w województwie zachodniopomorskim na lata 2012 – 2020</w:t>
            </w:r>
            <w:r>
              <w:rPr>
                <w:rFonts w:ascii="Arial" w:hAnsi="Arial" w:cs="Arial"/>
                <w:sz w:val="18"/>
                <w:szCs w:val="18"/>
                <w:lang w:eastAsia="en-US"/>
              </w:rPr>
              <w:t xml:space="preserve"> podmioty ekonomii społecznej mają istotne znaczenie we wspieraniu osób stanowiących grupę docelową określoną dla konkursu. </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restart"/>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9D2A8C" w:rsidRDefault="009E6CE9" w:rsidP="00C716BF">
            <w:pPr>
              <w:pStyle w:val="Akapitzlist"/>
              <w:numPr>
                <w:ilvl w:val="0"/>
                <w:numId w:val="51"/>
              </w:numPr>
              <w:jc w:val="both"/>
              <w:rPr>
                <w:rFonts w:ascii="Arial" w:hAnsi="Arial" w:cs="Arial"/>
                <w:sz w:val="18"/>
                <w:szCs w:val="18"/>
                <w:lang w:eastAsia="en-US"/>
              </w:rPr>
            </w:pPr>
            <w:r>
              <w:rPr>
                <w:rFonts w:ascii="Arial" w:hAnsi="Arial" w:cs="Arial"/>
                <w:sz w:val="18"/>
                <w:szCs w:val="18"/>
              </w:rPr>
              <w:t>Projektodawca od minimum 1 roku do dnia złożenia wniosku posiada: siedzibę i adres podmiotu, oddział, główne miejsce wykonywania działalności lub dodatkowe miejsce wykonywania działalności na terenie województwa zachodniopomorskiego.</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9D2A8C" w:rsidRDefault="009E6CE9" w:rsidP="002A3F57">
            <w:pPr>
              <w:jc w:val="both"/>
              <w:rPr>
                <w:rFonts w:ascii="Arial" w:hAnsi="Arial" w:cs="Arial"/>
                <w:sz w:val="18"/>
                <w:szCs w:val="18"/>
                <w:lang w:eastAsia="en-US"/>
              </w:rPr>
            </w:pPr>
            <w:r w:rsidRPr="009D2A8C">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pStyle w:val="Akapitzlist"/>
              <w:ind w:left="0"/>
              <w:jc w:val="both"/>
              <w:rPr>
                <w:rFonts w:ascii="Arial" w:hAnsi="Arial" w:cs="Arial"/>
                <w:sz w:val="18"/>
                <w:szCs w:val="18"/>
                <w:lang w:eastAsia="en-US"/>
              </w:rPr>
            </w:pPr>
            <w:r>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sidRPr="00EC062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E6CE9" w:rsidRDefault="009E6CE9" w:rsidP="002A3F57">
            <w:pPr>
              <w:rPr>
                <w:rFonts w:ascii="Arial" w:hAnsi="Arial" w:cs="Arial"/>
                <w:sz w:val="18"/>
                <w:szCs w:val="18"/>
              </w:rPr>
            </w:pPr>
          </w:p>
          <w:p w:rsidR="009E6CE9" w:rsidRPr="001700D3" w:rsidRDefault="009E6CE9" w:rsidP="002A3F57">
            <w:pPr>
              <w:rPr>
                <w:rFonts w:ascii="Arial" w:hAnsi="Arial" w:cs="Arial"/>
                <w:sz w:val="18"/>
                <w:szCs w:val="18"/>
              </w:rPr>
            </w:pPr>
            <w:r w:rsidRPr="00B411EE">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w:t>
            </w:r>
            <w:r w:rsidRPr="00A20878">
              <w:rPr>
                <w:rFonts w:ascii="Arial" w:hAnsi="Arial" w:cs="Arial"/>
                <w:sz w:val="18"/>
                <w:szCs w:val="18"/>
              </w:rPr>
              <w:t xml:space="preserve"> znajduje się</w:t>
            </w:r>
            <w:r w:rsidRPr="00B411EE">
              <w:rPr>
                <w:rFonts w:ascii="Arial" w:hAnsi="Arial" w:cs="Arial"/>
                <w:sz w:val="18"/>
                <w:szCs w:val="18"/>
              </w:rPr>
              <w:t xml:space="preserve"> na terenie województwa zachodniopomorskiego od minimum 1 ro</w:t>
            </w:r>
            <w:r>
              <w:rPr>
                <w:rFonts w:ascii="Arial" w:hAnsi="Arial" w:cs="Arial"/>
                <w:sz w:val="18"/>
                <w:szCs w:val="18"/>
              </w:rPr>
              <w:t>ku przed dniem złożenia wniosku</w:t>
            </w:r>
            <w:r w:rsidRPr="00B411EE">
              <w:rPr>
                <w:rFonts w:ascii="Arial" w:hAnsi="Arial" w:cs="Arial"/>
                <w:sz w:val="18"/>
                <w:szCs w:val="18"/>
              </w:rPr>
              <w:t>.</w:t>
            </w:r>
          </w:p>
          <w:p w:rsidR="009E6CE9" w:rsidRPr="001700D3" w:rsidRDefault="009E6CE9" w:rsidP="002A3F57">
            <w:pPr>
              <w:rPr>
                <w:rFonts w:ascii="Arial" w:hAnsi="Arial" w:cs="Arial"/>
                <w:color w:val="000000"/>
                <w:sz w:val="18"/>
                <w:szCs w:val="18"/>
              </w:rPr>
            </w:pPr>
          </w:p>
          <w:p w:rsidR="009E6CE9" w:rsidRPr="001700D3" w:rsidRDefault="009E6CE9" w:rsidP="002A3F57">
            <w:pPr>
              <w:rPr>
                <w:rFonts w:ascii="Arial" w:hAnsi="Arial" w:cs="Arial"/>
                <w:color w:val="1F497D"/>
                <w:sz w:val="18"/>
                <w:szCs w:val="18"/>
              </w:rPr>
            </w:pPr>
            <w:r w:rsidRPr="001700D3">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1700D3">
              <w:rPr>
                <w:rFonts w:ascii="Arial" w:hAnsi="Arial" w:cs="Arial"/>
                <w:color w:val="000000"/>
                <w:sz w:val="18"/>
                <w:szCs w:val="18"/>
              </w:rPr>
              <w:t>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9E6CE9"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Pr>
                <w:rFonts w:ascii="Arial" w:hAnsi="Arial" w:cs="Arial"/>
                <w:sz w:val="18"/>
                <w:szCs w:val="18"/>
                <w:lang w:eastAsia="en-US"/>
              </w:rPr>
              <w:t xml:space="preserve">Projektodawca jest zobowiązany do wskazania w treści wniosku o dofinansowanie deklaracji spełniania kryterium oraz </w:t>
            </w:r>
            <w:r w:rsidRPr="00EC0622">
              <w:rPr>
                <w:rFonts w:ascii="Arial" w:hAnsi="Arial" w:cs="Arial"/>
                <w:sz w:val="18"/>
                <w:szCs w:val="18"/>
              </w:rPr>
              <w:t xml:space="preserve">w przypadku gdy informacja ta  nie będzie możliwa  do weryfikacji w oparciu o powszechnie dostępne rejestry publiczne tj.:  KRS i CEIDG, </w:t>
            </w:r>
            <w:r>
              <w:rPr>
                <w:rFonts w:ascii="Arial" w:hAnsi="Arial" w:cs="Arial"/>
                <w:sz w:val="18"/>
                <w:szCs w:val="18"/>
                <w:lang w:eastAsia="en-US"/>
              </w:rPr>
              <w:t xml:space="preserve">przedłożenia wraz z wnioskiem dokumentu potwierdzającego posiadanie od minimum 1 roku </w:t>
            </w:r>
            <w:r>
              <w:rPr>
                <w:rFonts w:ascii="Arial" w:hAnsi="Arial" w:cs="Arial"/>
                <w:sz w:val="18"/>
                <w:szCs w:val="18"/>
              </w:rPr>
              <w:t xml:space="preserve">od dnia złożenia wniosku: siedziby i adresu podmiotu, oddziału, głównego miejsca wykonywania działalności lub dodatkowego miejsca wykonywania działalności na terenie województwa zachodniopomorskiego. </w:t>
            </w:r>
            <w:r w:rsidRPr="00EC0622">
              <w:rPr>
                <w:rFonts w:ascii="Arial" w:hAnsi="Arial" w:cs="Arial"/>
                <w:sz w:val="18"/>
                <w:szCs w:val="18"/>
              </w:rPr>
              <w:t>Weryfikacja spełnienia kryterium będzie możliwa na każdym etapie postępowania konkursowego.</w:t>
            </w:r>
          </w:p>
          <w:p w:rsidR="009E6CE9" w:rsidRPr="00703592" w:rsidRDefault="009E6CE9" w:rsidP="002A3F57">
            <w:pPr>
              <w:pStyle w:val="Akapitzlist"/>
              <w:ind w:left="0"/>
              <w:jc w:val="both"/>
              <w:rPr>
                <w:rFonts w:ascii="Arial" w:hAnsi="Arial" w:cs="Arial"/>
                <w:sz w:val="18"/>
                <w:szCs w:val="18"/>
              </w:rPr>
            </w:pPr>
          </w:p>
          <w:p w:rsidR="009E6CE9" w:rsidRPr="00703592"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rPr>
            </w:pPr>
          </w:p>
          <w:p w:rsidR="009E6CE9" w:rsidRDefault="009E6CE9" w:rsidP="002A3F57">
            <w:pPr>
              <w:rPr>
                <w:color w:val="1F497D"/>
              </w:rPr>
            </w:pPr>
          </w:p>
          <w:p w:rsidR="009E6CE9" w:rsidRDefault="009E6CE9" w:rsidP="002A3F57">
            <w:pPr>
              <w:rPr>
                <w:rFonts w:ascii="Arial" w:hAnsi="Arial" w:cs="Arial"/>
                <w:sz w:val="18"/>
                <w:szCs w:val="18"/>
              </w:rPr>
            </w:pPr>
            <w:r w:rsidRPr="00D06FD2">
              <w:rPr>
                <w:rFonts w:ascii="Arial" w:hAnsi="Arial" w:cs="Arial"/>
                <w:sz w:val="18"/>
                <w:szCs w:val="18"/>
              </w:rPr>
              <w:t>W przypadku gdy zakres wymaganych danych  nie będzie możliwy do zweryfikowania  w oparciu</w:t>
            </w:r>
            <w:r w:rsidRPr="00EC0622">
              <w:rPr>
                <w:rFonts w:ascii="Arial" w:hAnsi="Arial" w:cs="Arial"/>
                <w:sz w:val="18"/>
                <w:szCs w:val="18"/>
              </w:rPr>
              <w:t xml:space="preserve"> </w:t>
            </w:r>
            <w:r w:rsidRPr="00EC0622">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E6CE9" w:rsidRPr="009D2A8C" w:rsidRDefault="009E6CE9" w:rsidP="002A3F57">
            <w:pPr>
              <w:pStyle w:val="Akapitzlist"/>
              <w:ind w:left="0"/>
              <w:jc w:val="both"/>
              <w:rPr>
                <w:rFonts w:ascii="Arial" w:hAnsi="Arial" w:cs="Arial"/>
                <w:sz w:val="18"/>
                <w:szCs w:val="18"/>
                <w:lang w:eastAsia="en-US"/>
              </w:rPr>
            </w:pP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b/>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A20878" w:rsidRDefault="009E6CE9" w:rsidP="00C716BF">
            <w:pPr>
              <w:pStyle w:val="Akapitzlist"/>
              <w:numPr>
                <w:ilvl w:val="0"/>
                <w:numId w:val="51"/>
              </w:numPr>
              <w:jc w:val="both"/>
              <w:rPr>
                <w:rFonts w:ascii="Arial" w:hAnsi="Arial" w:cs="Arial"/>
                <w:sz w:val="18"/>
                <w:szCs w:val="18"/>
              </w:rPr>
            </w:pPr>
            <w:r w:rsidRPr="00A20878">
              <w:rPr>
                <w:rFonts w:ascii="Arial" w:hAnsi="Arial" w:cs="Arial"/>
                <w:sz w:val="18"/>
                <w:szCs w:val="18"/>
              </w:rPr>
              <w:t>Minimum 35</w:t>
            </w:r>
            <w:r w:rsidRPr="00556CD2">
              <w:rPr>
                <w:rFonts w:ascii="Arial" w:hAnsi="Arial" w:cs="Arial"/>
                <w:sz w:val="18"/>
                <w:szCs w:val="18"/>
              </w:rPr>
              <w:t>%</w:t>
            </w:r>
            <w:r w:rsidRPr="00A20878">
              <w:rPr>
                <w:rFonts w:ascii="Arial" w:hAnsi="Arial" w:cs="Arial"/>
                <w:sz w:val="18"/>
                <w:szCs w:val="18"/>
              </w:rPr>
              <w:t xml:space="preserve"> grupy docelowej projektu uzyska </w:t>
            </w:r>
            <w:r w:rsidRPr="00263F16">
              <w:rPr>
                <w:rFonts w:ascii="Arial" w:hAnsi="Arial" w:cs="Arial"/>
                <w:sz w:val="18"/>
                <w:szCs w:val="18"/>
              </w:rPr>
              <w:t>po opuszczeniu programu</w:t>
            </w:r>
            <w:r w:rsidRPr="006B4A69">
              <w:rPr>
                <w:rFonts w:ascii="Arial" w:hAnsi="Arial" w:cs="Arial"/>
                <w:sz w:val="18"/>
                <w:szCs w:val="18"/>
              </w:rPr>
              <w:t xml:space="preserve"> </w:t>
            </w:r>
            <w:r w:rsidRPr="00A20878">
              <w:rPr>
                <w:rFonts w:ascii="Arial" w:hAnsi="Arial" w:cs="Arial"/>
                <w:sz w:val="18"/>
                <w:szCs w:val="18"/>
              </w:rPr>
              <w:t>kwalifikacje</w:t>
            </w:r>
            <w:r>
              <w:rPr>
                <w:rFonts w:ascii="Arial" w:hAnsi="Arial" w:cs="Arial"/>
                <w:sz w:val="18"/>
                <w:szCs w:val="18"/>
              </w:rPr>
              <w:t xml:space="preserve"> </w:t>
            </w:r>
            <w:r w:rsidRPr="003A189C">
              <w:rPr>
                <w:rFonts w:ascii="Arial" w:hAnsi="Arial" w:cs="Arial"/>
                <w:sz w:val="18"/>
                <w:szCs w:val="18"/>
              </w:rPr>
              <w:t xml:space="preserve">zawodowe kończące się uzyskaniem dokumentu potwierdzającego nabyte kwalifikacje w rozumieniu </w:t>
            </w:r>
            <w:r w:rsidRPr="00A20878">
              <w:rPr>
                <w:rFonts w:ascii="Arial" w:hAnsi="Arial" w:cs="Arial"/>
                <w:i/>
                <w:sz w:val="18"/>
                <w:szCs w:val="18"/>
              </w:rPr>
              <w:t>Wytycznych w zakresie monitorowania postępu rzeczowego realizacji programów operacyjnych na lata 2014-2020</w:t>
            </w:r>
            <w:r w:rsidRPr="00A20878">
              <w:rPr>
                <w:rFonts w:ascii="Arial" w:hAnsi="Arial" w:cs="Arial"/>
                <w:sz w:val="18"/>
                <w:szCs w:val="18"/>
              </w:rPr>
              <w:t xml:space="preserve">. </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873862">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20</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Default="009E6CE9" w:rsidP="002A3F57">
            <w:pPr>
              <w:jc w:val="both"/>
              <w:rPr>
                <w:rFonts w:ascii="Arial" w:hAnsi="Arial" w:cs="Arial"/>
                <w:sz w:val="18"/>
                <w:szCs w:val="18"/>
              </w:rPr>
            </w:pPr>
            <w:r>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przyczyni się do </w:t>
            </w:r>
            <w:r>
              <w:rPr>
                <w:rFonts w:ascii="Arial" w:hAnsi="Arial" w:cs="Arial"/>
                <w:sz w:val="18"/>
                <w:szCs w:val="18"/>
              </w:rPr>
              <w:t xml:space="preserve">realnej poprawy sytuacji </w:t>
            </w:r>
            <w:r w:rsidRPr="00A20878">
              <w:rPr>
                <w:rFonts w:ascii="Arial" w:hAnsi="Arial" w:cs="Arial"/>
                <w:sz w:val="18"/>
                <w:szCs w:val="18"/>
              </w:rPr>
              <w:t>osób zagrożonych ubóstwem lub wykluczeniem społecznym</w:t>
            </w:r>
            <w:r w:rsidRPr="00AD3232">
              <w:rPr>
                <w:rFonts w:ascii="Arial" w:hAnsi="Arial" w:cs="Arial"/>
                <w:sz w:val="18"/>
                <w:szCs w:val="18"/>
              </w:rPr>
              <w:t xml:space="preserve"> </w:t>
            </w:r>
            <w:r>
              <w:rPr>
                <w:rFonts w:ascii="Arial" w:hAnsi="Arial" w:cs="Arial"/>
                <w:sz w:val="18"/>
                <w:szCs w:val="18"/>
              </w:rPr>
              <w:t xml:space="preserve">na rynku pracy </w:t>
            </w:r>
            <w:r w:rsidRPr="00A4243D">
              <w:rPr>
                <w:rFonts w:ascii="Arial" w:hAnsi="Arial" w:cs="Arial"/>
                <w:sz w:val="18"/>
                <w:szCs w:val="18"/>
              </w:rPr>
              <w:t>a tym samym wpłyn</w:t>
            </w:r>
            <w:r>
              <w:rPr>
                <w:rFonts w:ascii="Arial" w:hAnsi="Arial" w:cs="Arial"/>
                <w:sz w:val="18"/>
                <w:szCs w:val="18"/>
              </w:rPr>
              <w:t>ie</w:t>
            </w:r>
            <w:r w:rsidRPr="00A4243D">
              <w:rPr>
                <w:rFonts w:ascii="Arial" w:hAnsi="Arial" w:cs="Arial"/>
                <w:sz w:val="18"/>
                <w:szCs w:val="18"/>
              </w:rPr>
              <w:t xml:space="preserve"> na poprawę ich sytuacji społeczno – zawodowej.</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roofErr w:type="spellStart"/>
            <w:r w:rsidRPr="00A4243D">
              <w:rPr>
                <w:rFonts w:ascii="Arial" w:hAnsi="Arial" w:cs="Arial"/>
                <w:sz w:val="18"/>
                <w:szCs w:val="18"/>
              </w:rPr>
              <w:t>Kwalifikowalność</w:t>
            </w:r>
            <w:proofErr w:type="spellEnd"/>
            <w:r w:rsidRPr="00A4243D">
              <w:rPr>
                <w:rFonts w:ascii="Arial" w:hAnsi="Arial" w:cs="Arial"/>
                <w:sz w:val="18"/>
                <w:szCs w:val="18"/>
              </w:rPr>
              <w:t xml:space="preserve"> wydatków</w:t>
            </w:r>
          </w:p>
        </w:tc>
        <w:tc>
          <w:tcPr>
            <w:tcW w:w="3846" w:type="pct"/>
            <w:gridSpan w:val="20"/>
            <w:tcBorders>
              <w:top w:val="single" w:sz="6" w:space="0" w:color="auto"/>
            </w:tcBorders>
            <w:shd w:val="clear" w:color="auto" w:fill="auto"/>
            <w:vAlign w:val="center"/>
          </w:tcPr>
          <w:p w:rsidR="009E6CE9" w:rsidRDefault="009E6CE9" w:rsidP="002A3F57">
            <w:pPr>
              <w:rPr>
                <w:rFonts w:ascii="Arial" w:hAnsi="Arial" w:cs="Arial"/>
                <w:sz w:val="18"/>
                <w:szCs w:val="18"/>
              </w:rPr>
            </w:pPr>
            <w:r w:rsidRPr="008F0D70">
              <w:rPr>
                <w:rFonts w:ascii="Arial" w:hAnsi="Arial" w:cs="Arial"/>
                <w:sz w:val="18"/>
                <w:szCs w:val="18"/>
              </w:rPr>
              <w:t xml:space="preserve">Zgodnie z </w:t>
            </w:r>
            <w:r w:rsidRPr="008F0D70">
              <w:rPr>
                <w:rFonts w:ascii="Arial" w:hAnsi="Arial" w:cs="Arial"/>
                <w:bCs/>
                <w:i/>
                <w:sz w:val="18"/>
                <w:szCs w:val="18"/>
              </w:rPr>
              <w:t>Wytycznymi w zakresie kwalifikowalno</w:t>
            </w:r>
            <w:r w:rsidRPr="008F0D70">
              <w:rPr>
                <w:rFonts w:ascii="Arial" w:hAnsi="Arial" w:cs="Arial"/>
                <w:i/>
                <w:sz w:val="18"/>
                <w:szCs w:val="18"/>
              </w:rPr>
              <w:t>ś</w:t>
            </w:r>
            <w:r w:rsidRPr="008F0D70">
              <w:rPr>
                <w:rFonts w:ascii="Arial" w:hAnsi="Arial" w:cs="Arial"/>
                <w:bCs/>
                <w:i/>
                <w:sz w:val="18"/>
                <w:szCs w:val="18"/>
              </w:rPr>
              <w:t>ci wydatków w ramach Europejskiego Funduszu Rozwoju Regionalnego, Europejskiego Funduszu Społecznego oraz Funduszu Spójno</w:t>
            </w:r>
            <w:r w:rsidRPr="008F0D70">
              <w:rPr>
                <w:rFonts w:ascii="Arial" w:hAnsi="Arial" w:cs="Arial"/>
                <w:i/>
                <w:sz w:val="18"/>
                <w:szCs w:val="18"/>
              </w:rPr>
              <w:t>ś</w:t>
            </w:r>
            <w:r w:rsidRPr="008F0D70">
              <w:rPr>
                <w:rFonts w:ascii="Arial" w:hAnsi="Arial" w:cs="Arial"/>
                <w:bCs/>
                <w:i/>
                <w:sz w:val="18"/>
                <w:szCs w:val="18"/>
              </w:rPr>
              <w:t>ci na lata 2014-2020.</w:t>
            </w:r>
          </w:p>
        </w:tc>
      </w:tr>
      <w:tr w:rsidR="009E6CE9" w:rsidTr="002A3F57">
        <w:trPr>
          <w:gridAfter w:val="4"/>
          <w:wAfter w:w="38" w:type="pct"/>
          <w:cantSplit/>
        </w:trPr>
        <w:tc>
          <w:tcPr>
            <w:tcW w:w="4962" w:type="pct"/>
            <w:gridSpan w:val="22"/>
            <w:tcBorders>
              <w:top w:val="single" w:sz="6" w:space="0" w:color="auto"/>
              <w:bottom w:val="single" w:sz="6" w:space="0" w:color="auto"/>
            </w:tcBorders>
            <w:shd w:val="clear" w:color="auto" w:fill="CCFFCC"/>
            <w:vAlign w:val="center"/>
          </w:tcPr>
          <w:p w:rsidR="009E6CE9" w:rsidRPr="00406AC9" w:rsidRDefault="009E6CE9" w:rsidP="002A3F57">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9E6CE9" w:rsidTr="002A3F57">
        <w:trPr>
          <w:gridAfter w:val="5"/>
          <w:wAfter w:w="67" w:type="pct"/>
          <w:cantSplit/>
          <w:trHeight w:val="236"/>
        </w:trPr>
        <w:tc>
          <w:tcPr>
            <w:tcW w:w="1116" w:type="pct"/>
            <w:gridSpan w:val="2"/>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Nazwa wskaźnika</w:t>
            </w:r>
          </w:p>
        </w:tc>
        <w:tc>
          <w:tcPr>
            <w:tcW w:w="693" w:type="pct"/>
            <w:vMerge w:val="restart"/>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p w:rsidR="009E6CE9" w:rsidRPr="00BE6BE9" w:rsidRDefault="009E6CE9" w:rsidP="002A3F57">
            <w:pPr>
              <w:jc w:val="center"/>
              <w:rPr>
                <w:rFonts w:ascii="Arial" w:hAnsi="Arial" w:cs="Arial"/>
                <w:color w:val="FF0000"/>
                <w:sz w:val="18"/>
                <w:szCs w:val="18"/>
              </w:rPr>
            </w:pPr>
            <w:r w:rsidRPr="00A20878">
              <w:rPr>
                <w:rFonts w:ascii="Arial" w:hAnsi="Arial" w:cs="Arial"/>
                <w:i/>
                <w:sz w:val="16"/>
                <w:szCs w:val="16"/>
              </w:rPr>
              <w:t>Jednostka miary</w:t>
            </w:r>
          </w:p>
        </w:tc>
        <w:tc>
          <w:tcPr>
            <w:tcW w:w="1603" w:type="pct"/>
            <w:gridSpan w:val="8"/>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521" w:type="pct"/>
            <w:gridSpan w:val="10"/>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Wskaźnik realizujący ramy wykonania</w:t>
            </w:r>
          </w:p>
          <w:p w:rsidR="009E6CE9" w:rsidRPr="00500CE7" w:rsidRDefault="009E6CE9" w:rsidP="002A3F57">
            <w:pPr>
              <w:jc w:val="center"/>
              <w:rPr>
                <w:rFonts w:ascii="Arial" w:hAnsi="Arial" w:cs="Arial"/>
                <w:sz w:val="18"/>
                <w:szCs w:val="18"/>
              </w:rPr>
            </w:pPr>
            <w:r w:rsidRPr="00500CE7">
              <w:rPr>
                <w:rFonts w:ascii="Arial" w:hAnsi="Arial" w:cs="Arial"/>
                <w:sz w:val="18"/>
                <w:szCs w:val="18"/>
              </w:rPr>
              <w:t>T/N</w:t>
            </w:r>
          </w:p>
        </w:tc>
      </w:tr>
      <w:tr w:rsidR="009E6CE9" w:rsidTr="002A3F57">
        <w:trPr>
          <w:gridAfter w:val="5"/>
          <w:wAfter w:w="67" w:type="pct"/>
          <w:cantSplit/>
          <w:trHeight w:val="236"/>
        </w:trPr>
        <w:tc>
          <w:tcPr>
            <w:tcW w:w="1116" w:type="pct"/>
            <w:gridSpan w:val="2"/>
            <w:vMerge/>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tc>
        <w:tc>
          <w:tcPr>
            <w:tcW w:w="693" w:type="pct"/>
            <w:vMerge/>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color w:val="FF0000"/>
                <w:sz w:val="18"/>
                <w:szCs w:val="18"/>
              </w:rPr>
            </w:pPr>
          </w:p>
        </w:tc>
        <w:tc>
          <w:tcPr>
            <w:tcW w:w="810" w:type="pct"/>
            <w:gridSpan w:val="5"/>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Rok</w:t>
            </w:r>
          </w:p>
        </w:tc>
        <w:tc>
          <w:tcPr>
            <w:tcW w:w="793" w:type="pct"/>
            <w:gridSpan w:val="3"/>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w:t>
            </w:r>
          </w:p>
        </w:tc>
        <w:tc>
          <w:tcPr>
            <w:tcW w:w="1521" w:type="pct"/>
            <w:gridSpan w:val="10"/>
            <w:vMerge/>
            <w:tcBorders>
              <w:bottom w:val="single" w:sz="6" w:space="0" w:color="auto"/>
            </w:tcBorders>
            <w:shd w:val="clear" w:color="auto" w:fill="CCFFCC"/>
            <w:vAlign w:val="center"/>
          </w:tcPr>
          <w:p w:rsidR="009E6CE9" w:rsidRPr="00E750C0" w:rsidRDefault="009E6CE9" w:rsidP="002A3F57">
            <w:pPr>
              <w:jc w:val="center"/>
              <w:rPr>
                <w:rFonts w:ascii="Arial" w:hAnsi="Arial" w:cs="Arial"/>
                <w:color w:val="FF0000"/>
                <w:sz w:val="18"/>
                <w:szCs w:val="18"/>
              </w:rPr>
            </w:pP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1.Liczba osób zagrożonych ubóstwem lub wykluczeniem społecznym, które uzyskały kwalifikacje po opuszczeniu programu</w:t>
            </w:r>
          </w:p>
        </w:tc>
        <w:tc>
          <w:tcPr>
            <w:tcW w:w="693" w:type="pct"/>
            <w:tcBorders>
              <w:top w:val="single" w:sz="6" w:space="0" w:color="auto"/>
              <w:bottom w:val="single" w:sz="12" w:space="0" w:color="auto"/>
            </w:tcBorders>
            <w:shd w:val="clear" w:color="auto" w:fill="FFFFFF"/>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2018</w:t>
            </w:r>
          </w:p>
        </w:tc>
        <w:tc>
          <w:tcPr>
            <w:tcW w:w="793" w:type="pct"/>
            <w:gridSpan w:val="3"/>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31%</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44927">
              <w:rPr>
                <w:rFonts w:ascii="Arial" w:hAnsi="Arial" w:cs="Arial"/>
                <w:i/>
                <w:sz w:val="18"/>
                <w:szCs w:val="18"/>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377DEE">
              <w:rPr>
                <w:rFonts w:ascii="Arial" w:hAnsi="Arial" w:cs="Arial"/>
                <w:i/>
                <w:sz w:val="18"/>
                <w:szCs w:val="18"/>
              </w:rPr>
              <w:t>2.Liczba osób zagrożonych ubóstwem lub wykluczeniem społecznym poszukujących pracy po opuszczeniu programu</w:t>
            </w:r>
            <w:r w:rsidRPr="00BE6BE9">
              <w:rPr>
                <w:rFonts w:ascii="Arial" w:hAnsi="Arial" w:cs="Arial"/>
                <w:i/>
                <w:color w:val="D9D9D9"/>
                <w:sz w:val="16"/>
                <w:szCs w:val="16"/>
              </w:rPr>
              <w:t xml:space="preserve"> </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D90C0F">
              <w:rPr>
                <w:rFonts w:ascii="Arial" w:hAnsi="Arial" w:cs="Arial"/>
                <w:i/>
                <w:sz w:val="18"/>
                <w:szCs w:val="18"/>
              </w:rPr>
              <w:t>201</w:t>
            </w:r>
            <w:r>
              <w:rPr>
                <w:rFonts w:ascii="Arial" w:hAnsi="Arial" w:cs="Arial"/>
                <w:i/>
                <w:sz w:val="18"/>
                <w:szCs w:val="18"/>
              </w:rPr>
              <w:t>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25%</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204A0">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3.</w:t>
            </w:r>
            <w:r w:rsidRPr="00377DEE">
              <w:rPr>
                <w:rFonts w:ascii="Arial" w:hAnsi="Arial" w:cs="Arial"/>
                <w:i/>
                <w:sz w:val="18"/>
                <w:szCs w:val="18"/>
              </w:rPr>
              <w:t>Liczba osób zagrożonych ubóstwem lub wykluczeniem społecznym pracujących po opuszczeniu programu (łącznie z pracującymi na własny rachunek)</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15%</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4.</w:t>
            </w:r>
            <w:r w:rsidRPr="00A4243D">
              <w:rPr>
                <w:rFonts w:ascii="Arial" w:hAnsi="Arial" w:cs="Arial"/>
                <w:i/>
                <w:sz w:val="18"/>
                <w:szCs w:val="18"/>
              </w:rPr>
              <w:t>Liczba osób zagrożonych ubóstwem lub wykluczeniem społecznym objętych wsparciem w programie</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 xml:space="preserve">535 </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T</w:t>
            </w:r>
          </w:p>
        </w:tc>
      </w:tr>
      <w:tr w:rsidR="009E6CE9" w:rsidTr="002A3F57">
        <w:trPr>
          <w:gridAfter w:val="5"/>
          <w:wAfter w:w="67" w:type="pct"/>
          <w:cantSplit/>
        </w:trPr>
        <w:tc>
          <w:tcPr>
            <w:tcW w:w="1116" w:type="pct"/>
            <w:gridSpan w:val="2"/>
            <w:tcBorders>
              <w:top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5.</w:t>
            </w:r>
            <w:r w:rsidRPr="00A4243D">
              <w:rPr>
                <w:rFonts w:ascii="Arial" w:hAnsi="Arial" w:cs="Arial"/>
                <w:i/>
                <w:sz w:val="18"/>
                <w:szCs w:val="18"/>
              </w:rPr>
              <w:t xml:space="preserve">Liczba osób z niepełnosprawnościami objętych wsparciem </w:t>
            </w:r>
            <w:r>
              <w:rPr>
                <w:rFonts w:ascii="Arial" w:hAnsi="Arial" w:cs="Arial"/>
                <w:i/>
                <w:sz w:val="18"/>
                <w:szCs w:val="18"/>
              </w:rPr>
              <w:br/>
            </w:r>
            <w:r w:rsidRPr="00A4243D">
              <w:rPr>
                <w:rFonts w:ascii="Arial" w:hAnsi="Arial" w:cs="Arial"/>
                <w:i/>
                <w:sz w:val="18"/>
                <w:szCs w:val="18"/>
              </w:rPr>
              <w:t>w programie (CI)</w:t>
            </w:r>
          </w:p>
        </w:tc>
        <w:tc>
          <w:tcPr>
            <w:tcW w:w="693" w:type="pct"/>
            <w:tcBorders>
              <w:top w:val="single" w:sz="6" w:space="0" w:color="auto"/>
              <w:bottom w:val="single" w:sz="12"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53</w:t>
            </w:r>
          </w:p>
        </w:tc>
        <w:tc>
          <w:tcPr>
            <w:tcW w:w="1521" w:type="pct"/>
            <w:gridSpan w:val="10"/>
            <w:tcBorders>
              <w:top w:val="single" w:sz="6" w:space="0" w:color="auto"/>
              <w:bottom w:val="single" w:sz="12"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bl>
    <w:p w:rsidR="00133BBD" w:rsidRDefault="00133BBD" w:rsidP="0086305F">
      <w:pPr>
        <w:tabs>
          <w:tab w:val="left" w:pos="1110"/>
        </w:tabs>
        <w:rPr>
          <w:rFonts w:ascii="Arial" w:hAnsi="Arial" w:cs="Arial"/>
          <w:sz w:val="20"/>
          <w:szCs w:val="20"/>
        </w:rPr>
        <w:sectPr w:rsidR="00133BBD" w:rsidSect="00133BBD">
          <w:footerReference w:type="default" r:id="rId14"/>
          <w:pgSz w:w="11906" w:h="16838"/>
          <w:pgMar w:top="1417" w:right="1417" w:bottom="1417" w:left="1417" w:header="708" w:footer="708" w:gutter="0"/>
          <w:cols w:space="708"/>
          <w:docGrid w:linePitch="360"/>
        </w:sectPr>
      </w:pPr>
    </w:p>
    <w:p w:rsidR="00133BBD" w:rsidRPr="00017EEA" w:rsidRDefault="00133BBD" w:rsidP="00133BBD">
      <w:pPr>
        <w:ind w:right="-157"/>
        <w:jc w:val="both"/>
        <w:rPr>
          <w:rFonts w:ascii="Arial" w:hAnsi="Arial" w:cs="Arial"/>
          <w:sz w:val="20"/>
          <w:szCs w:val="20"/>
        </w:rPr>
      </w:pPr>
    </w:p>
    <w:p w:rsidR="00133BBD" w:rsidRPr="00017EEA" w:rsidRDefault="00133BBD" w:rsidP="00133BBD">
      <w:pPr>
        <w:ind w:right="-157"/>
        <w:jc w:val="both"/>
        <w:rPr>
          <w:rFonts w:ascii="Arial" w:hAnsi="Arial" w:cs="Arial"/>
          <w:sz w:val="20"/>
          <w:szCs w:val="20"/>
        </w:rPr>
      </w:pPr>
    </w:p>
    <w:p w:rsidR="00133BBD" w:rsidRPr="00017EEA" w:rsidRDefault="00133BBD" w:rsidP="00133BBD">
      <w:pPr>
        <w:jc w:val="both"/>
        <w:rPr>
          <w:rFonts w:ascii="Arial" w:hAnsi="Arial" w:cs="Arial"/>
          <w:sz w:val="20"/>
          <w:szCs w:val="20"/>
        </w:rPr>
      </w:pPr>
    </w:p>
    <w:p w:rsidR="00133BBD" w:rsidRPr="00017EEA" w:rsidRDefault="00133BBD" w:rsidP="00133BBD">
      <w:pPr>
        <w:jc w:val="center"/>
        <w:rPr>
          <w:rFonts w:ascii="Arial" w:hAnsi="Arial" w:cs="Arial"/>
          <w:b/>
          <w:sz w:val="20"/>
          <w:szCs w:val="20"/>
        </w:rPr>
      </w:pPr>
      <w:r w:rsidRPr="00017EEA">
        <w:rPr>
          <w:rFonts w:ascii="Arial" w:hAnsi="Arial" w:cs="Arial"/>
          <w:b/>
          <w:sz w:val="20"/>
          <w:szCs w:val="20"/>
        </w:rPr>
        <w:t>Plan działania na rok 2018</w:t>
      </w:r>
    </w:p>
    <w:p w:rsidR="00133BBD" w:rsidRPr="00017EEA" w:rsidRDefault="00133BBD" w:rsidP="00133BBD">
      <w:pPr>
        <w:jc w:val="both"/>
        <w:rPr>
          <w:rFonts w:ascii="Arial" w:hAnsi="Arial" w:cs="Arial"/>
          <w:b/>
          <w:sz w:val="20"/>
          <w:szCs w:val="20"/>
        </w:rPr>
      </w:pPr>
    </w:p>
    <w:p w:rsidR="00133BBD" w:rsidRPr="00017EEA" w:rsidRDefault="00133BBD" w:rsidP="00133BBD">
      <w:pPr>
        <w:jc w:val="center"/>
        <w:rPr>
          <w:rFonts w:ascii="Arial" w:hAnsi="Arial" w:cs="Arial"/>
          <w:b/>
          <w:spacing w:val="20"/>
          <w:sz w:val="20"/>
          <w:szCs w:val="20"/>
        </w:rPr>
      </w:pPr>
      <w:r w:rsidRPr="00017EEA">
        <w:rPr>
          <w:rFonts w:ascii="Arial" w:hAnsi="Arial" w:cs="Arial"/>
          <w:b/>
          <w:spacing w:val="20"/>
          <w:sz w:val="20"/>
          <w:szCs w:val="20"/>
        </w:rPr>
        <w:t xml:space="preserve">REGIONALNY PROGRAM OPERACYJNY </w:t>
      </w:r>
      <w:r w:rsidRPr="00017EEA">
        <w:rPr>
          <w:rFonts w:ascii="Arial" w:hAnsi="Arial" w:cs="Arial"/>
          <w:b/>
          <w:spacing w:val="20"/>
          <w:sz w:val="20"/>
          <w:szCs w:val="20"/>
        </w:rPr>
        <w:br/>
        <w:t>WOJEWÓDZTWA ZACHODNIOPOMORSKIEGO</w:t>
      </w:r>
    </w:p>
    <w:p w:rsidR="00133BBD" w:rsidRPr="00017EEA" w:rsidRDefault="00133BBD" w:rsidP="00133BBD">
      <w:pPr>
        <w:jc w:val="both"/>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6"/>
        <w:gridCol w:w="761"/>
        <w:gridCol w:w="1805"/>
        <w:gridCol w:w="1419"/>
        <w:gridCol w:w="788"/>
        <w:gridCol w:w="1947"/>
      </w:tblGrid>
      <w:tr w:rsidR="00133BBD" w:rsidRPr="00017EEA" w:rsidTr="00133BBD">
        <w:trPr>
          <w:trHeight w:val="362"/>
        </w:trPr>
        <w:tc>
          <w:tcPr>
            <w:tcW w:w="10315" w:type="dxa"/>
            <w:gridSpan w:val="6"/>
            <w:shd w:val="clear" w:color="auto" w:fill="D9D9D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INFORMACJE O INSTYTUCJI POŚREDNICZĄCEJ</w:t>
            </w:r>
          </w:p>
        </w:tc>
      </w:tr>
      <w:tr w:rsidR="00133BBD" w:rsidRPr="00017EEA" w:rsidTr="00133BBD">
        <w:trPr>
          <w:trHeight w:val="511"/>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Numer i nazwa osi priorytetowej</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VII Włączenie społeczne</w:t>
            </w:r>
          </w:p>
        </w:tc>
      </w:tr>
      <w:tr w:rsidR="00133BBD" w:rsidRPr="00017EEA" w:rsidTr="00133BBD">
        <w:trPr>
          <w:trHeight w:val="519"/>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Instytucja Pośrednicząca</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Wojewódzki Urząd Pracy w Szczecinie</w:t>
            </w:r>
          </w:p>
        </w:tc>
      </w:tr>
      <w:tr w:rsidR="00133BBD" w:rsidRPr="00017EEA" w:rsidTr="00133BBD">
        <w:trPr>
          <w:trHeight w:val="348"/>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Adres korespondencyjny</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ul. A. Mickiewicza 41</w:t>
            </w:r>
            <w:r w:rsidRPr="00017EEA">
              <w:rPr>
                <w:rFonts w:ascii="Arial" w:hAnsi="Arial" w:cs="Arial"/>
                <w:sz w:val="20"/>
                <w:szCs w:val="20"/>
              </w:rPr>
              <w:br/>
              <w:t>70-383 Szczecin</w:t>
            </w:r>
          </w:p>
        </w:tc>
      </w:tr>
      <w:tr w:rsidR="00133BBD" w:rsidRPr="00017EEA" w:rsidTr="00133BBD">
        <w:trPr>
          <w:trHeight w:val="358"/>
        </w:trPr>
        <w:tc>
          <w:tcPr>
            <w:tcW w:w="3034" w:type="dxa"/>
            <w:tcBorders>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Telefon</w:t>
            </w:r>
          </w:p>
        </w:tc>
        <w:tc>
          <w:tcPr>
            <w:tcW w:w="804"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91</w:t>
            </w:r>
          </w:p>
        </w:tc>
        <w:tc>
          <w:tcPr>
            <w:tcW w:w="1977"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42 56 101</w:t>
            </w:r>
          </w:p>
        </w:tc>
        <w:tc>
          <w:tcPr>
            <w:tcW w:w="1524" w:type="dxa"/>
            <w:tcBorders>
              <w:bottom w:val="single" w:sz="2" w:space="0" w:color="auto"/>
            </w:tcBorders>
            <w:shd w:val="clear" w:color="auto" w:fill="D9D9D9"/>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Faks</w:t>
            </w:r>
          </w:p>
        </w:tc>
        <w:tc>
          <w:tcPr>
            <w:tcW w:w="836"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91</w:t>
            </w:r>
          </w:p>
        </w:tc>
        <w:tc>
          <w:tcPr>
            <w:tcW w:w="2140"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42 56 103</w:t>
            </w:r>
          </w:p>
        </w:tc>
      </w:tr>
      <w:tr w:rsidR="00133BBD" w:rsidRPr="00017EEA" w:rsidTr="00133BBD">
        <w:trPr>
          <w:trHeight w:val="354"/>
        </w:trPr>
        <w:tc>
          <w:tcPr>
            <w:tcW w:w="3034" w:type="dxa"/>
            <w:tcBorders>
              <w:top w:val="single" w:sz="2" w:space="0" w:color="auto"/>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sekretariat@wup.pl</w:t>
            </w:r>
          </w:p>
        </w:tc>
      </w:tr>
      <w:tr w:rsidR="00133BBD" w:rsidRPr="00A9245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Marta Baranowska</w:t>
            </w:r>
          </w:p>
          <w:p w:rsidR="00133BBD" w:rsidRPr="00F31156" w:rsidRDefault="00133BBD" w:rsidP="00133BBD">
            <w:pPr>
              <w:jc w:val="center"/>
              <w:rPr>
                <w:rFonts w:ascii="Arial" w:hAnsi="Arial" w:cs="Arial"/>
                <w:sz w:val="20"/>
                <w:szCs w:val="20"/>
              </w:rPr>
            </w:pPr>
            <w:r w:rsidRPr="00A411EA">
              <w:rPr>
                <w:rFonts w:ascii="Arial" w:hAnsi="Arial" w:cs="Arial"/>
                <w:sz w:val="20"/>
                <w:szCs w:val="20"/>
              </w:rPr>
              <w:t>t</w:t>
            </w:r>
            <w:r w:rsidRPr="00F31156">
              <w:rPr>
                <w:rFonts w:ascii="Arial" w:hAnsi="Arial" w:cs="Arial"/>
                <w:sz w:val="20"/>
                <w:szCs w:val="20"/>
              </w:rPr>
              <w:t>el. 91 4256 166</w:t>
            </w:r>
          </w:p>
          <w:p w:rsidR="00133BBD" w:rsidRPr="00F31156" w:rsidRDefault="00133BBD" w:rsidP="00133BBD">
            <w:pPr>
              <w:jc w:val="center"/>
              <w:rPr>
                <w:rFonts w:ascii="Arial" w:hAnsi="Arial" w:cs="Arial"/>
                <w:sz w:val="20"/>
                <w:szCs w:val="20"/>
              </w:rPr>
            </w:pPr>
            <w:r w:rsidRPr="00F31156">
              <w:rPr>
                <w:rFonts w:ascii="Arial" w:hAnsi="Arial" w:cs="Arial"/>
                <w:sz w:val="20"/>
                <w:szCs w:val="20"/>
              </w:rPr>
              <w:t>marta_baranowska@wup.pl</w:t>
            </w:r>
          </w:p>
        </w:tc>
      </w:tr>
    </w:tbl>
    <w:p w:rsidR="00133BBD" w:rsidRPr="00F31156" w:rsidRDefault="00133BBD" w:rsidP="00133BBD">
      <w:pPr>
        <w:jc w:val="both"/>
        <w:rPr>
          <w:rFonts w:ascii="Arial" w:hAnsi="Arial" w:cs="Arial"/>
          <w:b/>
          <w:sz w:val="20"/>
          <w:szCs w:val="20"/>
        </w:rPr>
      </w:pPr>
      <w:r w:rsidRPr="00F31156">
        <w:rPr>
          <w:rFonts w:ascii="Arial" w:hAnsi="Arial" w:cs="Arial"/>
          <w:b/>
          <w:sz w:val="20"/>
          <w:szCs w:val="20"/>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133BBD" w:rsidRPr="00017EEA" w:rsidTr="00133BBD">
        <w:trPr>
          <w:trHeight w:val="362"/>
        </w:trPr>
        <w:tc>
          <w:tcPr>
            <w:tcW w:w="9889" w:type="dxa"/>
            <w:shd w:val="clear" w:color="auto" w:fill="E77B39"/>
            <w:vAlign w:val="center"/>
          </w:tcPr>
          <w:p w:rsidR="00133BBD" w:rsidRPr="002F22FE" w:rsidRDefault="00133BBD" w:rsidP="002F22FE">
            <w:pPr>
              <w:spacing w:line="276" w:lineRule="auto"/>
              <w:jc w:val="center"/>
              <w:rPr>
                <w:rFonts w:ascii="Arial" w:hAnsi="Arial" w:cs="Arial"/>
                <w:b/>
                <w:sz w:val="20"/>
                <w:szCs w:val="20"/>
              </w:rPr>
            </w:pPr>
            <w:r w:rsidRPr="002F22FE">
              <w:rPr>
                <w:rFonts w:ascii="Arial" w:hAnsi="Arial" w:cs="Arial"/>
                <w:b/>
                <w:sz w:val="20"/>
                <w:szCs w:val="20"/>
              </w:rPr>
              <w:t>KARTA DZIAŁANIA</w:t>
            </w:r>
          </w:p>
          <w:p w:rsidR="00133BBD" w:rsidRPr="003532EC" w:rsidRDefault="00133BBD" w:rsidP="007E53CB">
            <w:pPr>
              <w:pStyle w:val="Nagwek2"/>
              <w:jc w:val="both"/>
              <w:rPr>
                <w:b/>
                <w:sz w:val="20"/>
                <w:szCs w:val="20"/>
              </w:rPr>
            </w:pPr>
            <w:bookmarkStart w:id="39" w:name="_Toc52269938"/>
            <w:r w:rsidRPr="002F22FE">
              <w:rPr>
                <w:b/>
                <w:sz w:val="20"/>
                <w:szCs w:val="20"/>
              </w:rPr>
              <w:t xml:space="preserve">7.1 </w:t>
            </w:r>
            <w:r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B430A">
              <w:rPr>
                <w:b/>
                <w:bCs/>
                <w:sz w:val="20"/>
                <w:szCs w:val="20"/>
              </w:rPr>
              <w:t xml:space="preserve"> – typ 2</w:t>
            </w:r>
            <w:bookmarkEnd w:id="39"/>
          </w:p>
        </w:tc>
      </w:tr>
    </w:tbl>
    <w:p w:rsidR="00133BBD" w:rsidRPr="00017EEA" w:rsidRDefault="00133BBD" w:rsidP="00133BBD">
      <w:pPr>
        <w:jc w:val="center"/>
        <w:rPr>
          <w:rFonts w:ascii="Arial" w:hAnsi="Arial" w:cs="Arial"/>
          <w:b/>
          <w:spacing w:val="24"/>
          <w:sz w:val="20"/>
          <w:szCs w:val="20"/>
        </w:rPr>
      </w:pPr>
    </w:p>
    <w:p w:rsidR="00133BBD" w:rsidRPr="00017EEA" w:rsidRDefault="00133BBD" w:rsidP="00133BBD">
      <w:pPr>
        <w:jc w:val="center"/>
        <w:rPr>
          <w:rFonts w:ascii="Arial" w:hAnsi="Arial" w:cs="Arial"/>
          <w:b/>
          <w:spacing w:val="24"/>
          <w:sz w:val="20"/>
          <w:szCs w:val="20"/>
        </w:rPr>
      </w:pPr>
      <w:r w:rsidRPr="00017EEA">
        <w:rPr>
          <w:rFonts w:ascii="Arial" w:hAnsi="Arial" w:cs="Arial"/>
          <w:b/>
          <w:spacing w:val="24"/>
          <w:sz w:val="20"/>
          <w:szCs w:val="20"/>
        </w:rPr>
        <w:t>Projekty pozakonkursowe</w:t>
      </w:r>
    </w:p>
    <w:p w:rsidR="00133BBD" w:rsidRPr="00017EEA" w:rsidRDefault="00133BBD" w:rsidP="00133BBD">
      <w:pPr>
        <w:jc w:val="both"/>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656"/>
        <w:gridCol w:w="1559"/>
        <w:gridCol w:w="992"/>
      </w:tblGrid>
      <w:tr w:rsidR="00133BBD" w:rsidRPr="00017EEA" w:rsidTr="00133BBD">
        <w:trPr>
          <w:trHeight w:val="362"/>
        </w:trPr>
        <w:tc>
          <w:tcPr>
            <w:tcW w:w="9736" w:type="dxa"/>
            <w:gridSpan w:val="9"/>
            <w:tcBorders>
              <w:top w:val="single" w:sz="1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133BBD" w:rsidRPr="00017EEA" w:rsidTr="00133BBD">
        <w:trPr>
          <w:trHeight w:val="54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Planowany tytuł projektu</w:t>
            </w:r>
          </w:p>
        </w:tc>
        <w:tc>
          <w:tcPr>
            <w:tcW w:w="7241" w:type="dxa"/>
            <w:gridSpan w:val="8"/>
            <w:tcBorders>
              <w:top w:val="single" w:sz="2" w:space="0" w:color="auto"/>
            </w:tcBorders>
          </w:tcPr>
          <w:p w:rsidR="00133BBD" w:rsidRPr="00017EEA" w:rsidRDefault="00133BBD" w:rsidP="00133BBD">
            <w:pPr>
              <w:jc w:val="both"/>
              <w:rPr>
                <w:rFonts w:ascii="Arial" w:hAnsi="Arial" w:cs="Arial"/>
                <w:b/>
                <w:sz w:val="20"/>
                <w:szCs w:val="20"/>
              </w:rPr>
            </w:pPr>
          </w:p>
          <w:p w:rsidR="00133BBD" w:rsidRPr="00017EEA" w:rsidRDefault="00133BBD" w:rsidP="00133BBD">
            <w:pPr>
              <w:jc w:val="both"/>
              <w:rPr>
                <w:rFonts w:ascii="Arial" w:hAnsi="Arial" w:cs="Arial"/>
                <w:b/>
                <w:sz w:val="20"/>
                <w:szCs w:val="20"/>
              </w:rPr>
            </w:pPr>
            <w:r w:rsidRPr="00017EEA">
              <w:rPr>
                <w:rFonts w:ascii="Arial" w:hAnsi="Arial" w:cs="Arial"/>
                <w:b/>
                <w:sz w:val="20"/>
                <w:szCs w:val="20"/>
              </w:rPr>
              <w:t>Nie dotyczy.</w:t>
            </w:r>
          </w:p>
        </w:tc>
      </w:tr>
      <w:tr w:rsidR="00133BBD" w:rsidRPr="00017EEA" w:rsidTr="00133BBD">
        <w:trPr>
          <w:trHeight w:val="703"/>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133BBD" w:rsidRPr="00017EEA" w:rsidRDefault="00133BBD" w:rsidP="00C716BF">
            <w:pPr>
              <w:numPr>
                <w:ilvl w:val="0"/>
                <w:numId w:val="29"/>
              </w:numPr>
              <w:ind w:left="329" w:hanging="283"/>
              <w:jc w:val="both"/>
              <w:rPr>
                <w:rFonts w:ascii="Arial" w:hAnsi="Arial" w:cs="Arial"/>
                <w:sz w:val="20"/>
                <w:szCs w:val="20"/>
              </w:rPr>
            </w:pPr>
            <w:r w:rsidRPr="00017EEA">
              <w:rPr>
                <w:rFonts w:ascii="Arial" w:hAnsi="Arial" w:cs="Arial"/>
                <w:sz w:val="20"/>
                <w:szCs w:val="20"/>
              </w:rPr>
              <w:t xml:space="preserve">Aktywna integracja osób zagrożonych ubóstwem i/lub wykluczeniem społecznym zwiększająca ich szanse na  zatrudnienie. </w:t>
            </w:r>
          </w:p>
          <w:p w:rsidR="00133BBD" w:rsidRPr="00017EEA" w:rsidRDefault="00133BBD" w:rsidP="00133BBD">
            <w:pPr>
              <w:jc w:val="both"/>
              <w:rPr>
                <w:rFonts w:ascii="Arial" w:hAnsi="Arial" w:cs="Arial"/>
                <w:sz w:val="20"/>
                <w:szCs w:val="20"/>
              </w:rPr>
            </w:pPr>
          </w:p>
        </w:tc>
      </w:tr>
      <w:tr w:rsidR="00133BBD" w:rsidRPr="00017EEA" w:rsidTr="00133BBD">
        <w:trPr>
          <w:trHeight w:val="234"/>
        </w:trPr>
        <w:tc>
          <w:tcPr>
            <w:tcW w:w="2495" w:type="dxa"/>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133BBD" w:rsidRPr="00017EEA" w:rsidRDefault="00133BBD" w:rsidP="00C716BF">
            <w:pPr>
              <w:numPr>
                <w:ilvl w:val="0"/>
                <w:numId w:val="52"/>
              </w:numPr>
              <w:tabs>
                <w:tab w:val="left" w:pos="284"/>
              </w:tabs>
              <w:ind w:left="329" w:hanging="283"/>
              <w:jc w:val="both"/>
              <w:rPr>
                <w:rFonts w:ascii="Arial" w:hAnsi="Arial" w:cs="Arial"/>
                <w:sz w:val="20"/>
                <w:szCs w:val="20"/>
              </w:rPr>
            </w:pPr>
            <w:r w:rsidRPr="00017EEA">
              <w:rPr>
                <w:rFonts w:ascii="Arial" w:hAnsi="Arial" w:cs="Arial"/>
                <w:sz w:val="20"/>
                <w:szCs w:val="20"/>
              </w:rPr>
              <w:t>Rozwój form aktywnej integracji oraz upowszechnianie aktywnej integracji i pracy socjalnej przez ośrodki pomocy społecznej oraz powiatowe centra pomocy rodzinie z wykorzystaniem usług aktywnej integracji o charakterze:</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społecznym, których celem jest przywrócenie lub wzmocnienie kompetencji społecznych, zaradności, samodzielności i aktywności społecznej,</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zawodowym, których celem jest pomoc w podjęciu decyzji dotyczącej wyboru lub zmiany zawodu, wyposażenie w kompetencje i kwalifikacje zawodowe oraz umiejętności pożądane na rynku pracy (poprzez m.in. udział w zajęciach w CIS, KIS lub WTZ), pomoc w utrzymaniu zatrudnienia;</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edukacyjnym, których celem jest wzrost poziomu wykształcenia lub jego dostosowanie do potrzeb rynku pracy (m.in. edukacja formalna, kursy i szkolenia zawodowe);</w:t>
            </w:r>
          </w:p>
          <w:p w:rsidR="00133BBD" w:rsidRP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zdrowotnym, których celem jest wyeliminowanie lub złagodzenie barier zdrowotnych utrudniających funkcjonowanie w społeczeństwie lub powodujących oddalenie od rynku pracy.</w:t>
            </w:r>
          </w:p>
        </w:tc>
      </w:tr>
      <w:tr w:rsidR="00133BBD" w:rsidRPr="00017EEA" w:rsidTr="00133BBD">
        <w:trPr>
          <w:trHeight w:val="51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Beneficjent pozakonkursowy</w:t>
            </w:r>
          </w:p>
        </w:tc>
        <w:tc>
          <w:tcPr>
            <w:tcW w:w="7241" w:type="dxa"/>
            <w:gridSpan w:val="8"/>
            <w:vAlign w:val="center"/>
          </w:tcPr>
          <w:p w:rsidR="00133BBD" w:rsidRPr="00017EEA" w:rsidRDefault="00133BBD" w:rsidP="005B6842">
            <w:pPr>
              <w:numPr>
                <w:ilvl w:val="0"/>
                <w:numId w:val="20"/>
              </w:numPr>
              <w:jc w:val="both"/>
              <w:rPr>
                <w:rFonts w:ascii="Arial" w:hAnsi="Arial" w:cs="Arial"/>
                <w:sz w:val="20"/>
                <w:szCs w:val="20"/>
              </w:rPr>
            </w:pPr>
            <w:r w:rsidRPr="00017EEA">
              <w:rPr>
                <w:rFonts w:ascii="Arial" w:hAnsi="Arial" w:cs="Arial"/>
                <w:sz w:val="20"/>
                <w:szCs w:val="20"/>
              </w:rPr>
              <w:t>ośrodki pomocy społecznej,</w:t>
            </w:r>
          </w:p>
          <w:p w:rsidR="00133BBD" w:rsidRPr="00017EEA" w:rsidRDefault="00133BBD" w:rsidP="005B6842">
            <w:pPr>
              <w:numPr>
                <w:ilvl w:val="0"/>
                <w:numId w:val="20"/>
              </w:numPr>
              <w:jc w:val="both"/>
              <w:rPr>
                <w:rFonts w:ascii="Arial" w:hAnsi="Arial" w:cs="Arial"/>
                <w:b/>
                <w:sz w:val="20"/>
                <w:szCs w:val="20"/>
              </w:rPr>
            </w:pPr>
            <w:r w:rsidRPr="00017EEA">
              <w:rPr>
                <w:rFonts w:ascii="Arial" w:hAnsi="Arial" w:cs="Arial"/>
                <w:sz w:val="20"/>
                <w:szCs w:val="20"/>
              </w:rPr>
              <w:t>powiatowe centra pomocy rodzinie</w:t>
            </w:r>
          </w:p>
        </w:tc>
      </w:tr>
      <w:tr w:rsidR="00133BBD" w:rsidRPr="00017EEA" w:rsidTr="00133BBD">
        <w:trPr>
          <w:trHeight w:val="572"/>
        </w:trPr>
        <w:tc>
          <w:tcPr>
            <w:tcW w:w="2495" w:type="dxa"/>
            <w:tcBorders>
              <w:top w:val="single" w:sz="2" w:space="0" w:color="auto"/>
              <w:bottom w:val="single" w:sz="2" w:space="0" w:color="auto"/>
            </w:tcBorders>
            <w:shd w:val="clear" w:color="auto" w:fill="FFCC99"/>
            <w:vAlign w:val="center"/>
          </w:tcPr>
          <w:p w:rsidR="00133BBD" w:rsidRPr="00DF26BB" w:rsidRDefault="00133BBD" w:rsidP="00133BBD">
            <w:pPr>
              <w:jc w:val="both"/>
              <w:rPr>
                <w:rFonts w:ascii="Arial" w:hAnsi="Arial" w:cs="Arial"/>
                <w:sz w:val="20"/>
                <w:szCs w:val="20"/>
              </w:rPr>
            </w:pPr>
            <w:r w:rsidRPr="00DF26BB">
              <w:rPr>
                <w:rFonts w:ascii="Arial" w:hAnsi="Arial" w:cs="Arial"/>
                <w:sz w:val="20"/>
                <w:szCs w:val="20"/>
              </w:rPr>
              <w:t>Okres realizacji projektu</w:t>
            </w:r>
          </w:p>
        </w:tc>
        <w:tc>
          <w:tcPr>
            <w:tcW w:w="7241" w:type="dxa"/>
            <w:gridSpan w:val="8"/>
            <w:tcBorders>
              <w:top w:val="single" w:sz="2" w:space="0" w:color="auto"/>
            </w:tcBorders>
            <w:vAlign w:val="center"/>
          </w:tcPr>
          <w:p w:rsidR="00133BBD" w:rsidRPr="00DF26BB" w:rsidRDefault="00133BBD" w:rsidP="00133BBD">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31.12.2020</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Kwota planowanych wydatków w projekcie</w:t>
            </w:r>
          </w:p>
        </w:tc>
      </w:tr>
      <w:tr w:rsidR="00133BBD" w:rsidRPr="00017EEA" w:rsidTr="00133BBD">
        <w:trPr>
          <w:trHeight w:val="618"/>
        </w:trPr>
        <w:tc>
          <w:tcPr>
            <w:tcW w:w="5094" w:type="dxa"/>
            <w:gridSpan w:val="5"/>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 roku 2018</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ogółem w projekcie</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r>
      <w:tr w:rsidR="00133BBD" w:rsidRPr="00017EEA" w:rsidTr="00133BBD">
        <w:trPr>
          <w:trHeight w:val="481"/>
        </w:trPr>
        <w:tc>
          <w:tcPr>
            <w:tcW w:w="5094" w:type="dxa"/>
            <w:gridSpan w:val="5"/>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EE2FF3">
              <w:rPr>
                <w:rFonts w:ascii="Arial" w:hAnsi="Arial" w:cs="Arial"/>
                <w:b/>
                <w:sz w:val="20"/>
                <w:szCs w:val="20"/>
              </w:rPr>
              <w:t>12 754 510,00 EUR</w:t>
            </w:r>
          </w:p>
        </w:tc>
        <w:tc>
          <w:tcPr>
            <w:tcW w:w="4642" w:type="dxa"/>
            <w:gridSpan w:val="4"/>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12 754 510,00 EUR</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133BBD" w:rsidRPr="00017EEA" w:rsidTr="00133BBD">
        <w:trPr>
          <w:trHeight w:val="478"/>
        </w:trPr>
        <w:tc>
          <w:tcPr>
            <w:tcW w:w="3119" w:type="dxa"/>
            <w:gridSpan w:val="3"/>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992"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Wskaźnik realizujący ramy wykonania</w:t>
            </w:r>
          </w:p>
          <w:p w:rsidR="00133BBD" w:rsidRPr="00017EEA" w:rsidRDefault="00133BBD" w:rsidP="00133BBD">
            <w:pPr>
              <w:jc w:val="both"/>
              <w:rPr>
                <w:rFonts w:ascii="Arial" w:hAnsi="Arial" w:cs="Arial"/>
                <w:sz w:val="20"/>
                <w:szCs w:val="20"/>
              </w:rPr>
            </w:pPr>
            <w:r w:rsidRPr="00017EEA">
              <w:rPr>
                <w:rFonts w:ascii="Arial" w:hAnsi="Arial" w:cs="Arial"/>
                <w:sz w:val="20"/>
                <w:szCs w:val="20"/>
              </w:rPr>
              <w:t>T/N</w:t>
            </w:r>
          </w:p>
        </w:tc>
      </w:tr>
      <w:tr w:rsidR="00133BBD" w:rsidRPr="00017EEA" w:rsidTr="00133BBD">
        <w:trPr>
          <w:trHeight w:val="478"/>
        </w:trPr>
        <w:tc>
          <w:tcPr>
            <w:tcW w:w="3119" w:type="dxa"/>
            <w:gridSpan w:val="3"/>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1417"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w:t>
            </w:r>
          </w:p>
        </w:tc>
        <w:tc>
          <w:tcPr>
            <w:tcW w:w="1559"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2"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 xml:space="preserve">Liczba osób zagrożonych ubóstwem lub wykluczeniem społecznym, które uzyskały </w:t>
            </w:r>
            <w:r w:rsidRPr="00017EEA">
              <w:rPr>
                <w:rFonts w:ascii="Arial" w:hAnsi="Arial" w:cs="Arial"/>
                <w:i/>
                <w:sz w:val="20"/>
                <w:szCs w:val="20"/>
              </w:rPr>
              <w:lastRenderedPageBreak/>
              <w:t>kwalifikacje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lastRenderedPageBreak/>
              <w:t>[osoby]</w:t>
            </w:r>
          </w:p>
        </w:tc>
        <w:tc>
          <w:tcPr>
            <w:tcW w:w="993" w:type="dxa"/>
            <w:gridSpan w:val="2"/>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31%</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31%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555"/>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2019</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270"/>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2020</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70"/>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poszukujących pracy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25%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330"/>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1628"/>
        </w:trPr>
        <w:tc>
          <w:tcPr>
            <w:tcW w:w="3119" w:type="dxa"/>
            <w:gridSpan w:val="3"/>
            <w:vMerge w:val="restart"/>
            <w:tcBorders>
              <w:top w:val="single" w:sz="12"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pracujących po opuszczeniu programu (łącznie z pracującymi na własny rachunek)</w:t>
            </w:r>
          </w:p>
        </w:tc>
        <w:tc>
          <w:tcPr>
            <w:tcW w:w="1417" w:type="dxa"/>
            <w:vMerge w:val="restart"/>
            <w:tcBorders>
              <w:top w:val="single" w:sz="12"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15%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15%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139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12"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931"/>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objętych wsparciem w programie</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12"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tcBorders>
              <w:top w:val="single" w:sz="12"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2 690</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5381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T</w:t>
            </w:r>
          </w:p>
        </w:tc>
      </w:tr>
      <w:tr w:rsidR="00133BBD" w:rsidRPr="00017EEA" w:rsidTr="00133BBD">
        <w:trPr>
          <w:trHeight w:val="794"/>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2 6901</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991"/>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i/>
                <w:szCs w:val="20"/>
              </w:rPr>
              <w:t>Liczba osób z niepełnosprawnościami objętych wsparciem w programie (CI)</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2018</w:t>
            </w:r>
          </w:p>
        </w:tc>
        <w:tc>
          <w:tcPr>
            <w:tcW w:w="1656" w:type="dxa"/>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269</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539</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830"/>
        </w:trPr>
        <w:tc>
          <w:tcPr>
            <w:tcW w:w="3119" w:type="dxa"/>
            <w:gridSpan w:val="3"/>
            <w:vMerge/>
            <w:shd w:val="clear" w:color="auto" w:fill="FFFFFF"/>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both"/>
              <w:rPr>
                <w:rFonts w:ascii="Arial" w:hAnsi="Arial" w:cs="Arial"/>
                <w:sz w:val="20"/>
                <w:szCs w:val="20"/>
              </w:rPr>
            </w:pPr>
          </w:p>
        </w:tc>
        <w:tc>
          <w:tcPr>
            <w:tcW w:w="993" w:type="dxa"/>
            <w:gridSpan w:val="2"/>
            <w:tcBorders>
              <w:top w:val="single" w:sz="2"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sz w:val="20"/>
                <w:szCs w:val="20"/>
              </w:rPr>
              <w:t>2019</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270</w:t>
            </w:r>
          </w:p>
        </w:tc>
        <w:tc>
          <w:tcPr>
            <w:tcW w:w="1559" w:type="dxa"/>
            <w:vMerge/>
            <w:shd w:val="clear" w:color="auto" w:fill="FFFFFF"/>
            <w:vAlign w:val="center"/>
          </w:tcPr>
          <w:p w:rsidR="00133BBD" w:rsidRPr="00017EEA" w:rsidRDefault="00133BBD" w:rsidP="00133BBD">
            <w:pPr>
              <w:ind w:left="-108"/>
              <w:jc w:val="both"/>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both"/>
              <w:rPr>
                <w:rFonts w:ascii="Arial" w:hAnsi="Arial" w:cs="Arial"/>
                <w:i/>
                <w:sz w:val="20"/>
                <w:szCs w:val="20"/>
              </w:rPr>
            </w:pPr>
          </w:p>
        </w:tc>
      </w:tr>
      <w:tr w:rsidR="00133BBD" w:rsidRPr="00017EEA" w:rsidTr="00133BBD">
        <w:trPr>
          <w:trHeight w:val="1118"/>
        </w:trPr>
        <w:tc>
          <w:tcPr>
            <w:tcW w:w="3119" w:type="dxa"/>
            <w:gridSpan w:val="3"/>
            <w:vMerge/>
            <w:shd w:val="clear" w:color="auto" w:fill="FFFFFF"/>
          </w:tcPr>
          <w:p w:rsidR="00133BBD" w:rsidRPr="00017EEA" w:rsidRDefault="00133BBD" w:rsidP="00133BBD">
            <w:pPr>
              <w:ind w:left="720"/>
              <w:jc w:val="both"/>
              <w:rPr>
                <w:rFonts w:ascii="Arial" w:hAnsi="Arial" w:cs="Arial"/>
                <w:sz w:val="20"/>
                <w:szCs w:val="20"/>
              </w:rPr>
            </w:pPr>
          </w:p>
        </w:tc>
        <w:tc>
          <w:tcPr>
            <w:tcW w:w="1417" w:type="dxa"/>
            <w:vMerge/>
            <w:shd w:val="clear" w:color="auto" w:fill="FFFFFF"/>
          </w:tcPr>
          <w:p w:rsidR="00133BBD" w:rsidRPr="00017EEA" w:rsidRDefault="00133BBD" w:rsidP="00133BBD">
            <w:pPr>
              <w:ind w:left="720"/>
              <w:jc w:val="both"/>
              <w:rPr>
                <w:rFonts w:ascii="Arial" w:hAnsi="Arial" w:cs="Arial"/>
                <w:sz w:val="20"/>
                <w:szCs w:val="20"/>
              </w:rPr>
            </w:pPr>
          </w:p>
        </w:tc>
        <w:tc>
          <w:tcPr>
            <w:tcW w:w="993" w:type="dxa"/>
            <w:gridSpan w:val="2"/>
            <w:tcBorders>
              <w:top w:val="single" w:sz="4" w:space="0" w:color="auto"/>
              <w:bottom w:val="single" w:sz="4" w:space="0" w:color="auto"/>
            </w:tcBorders>
            <w:shd w:val="clear" w:color="auto" w:fill="FFFFFF"/>
            <w:vAlign w:val="center"/>
          </w:tcPr>
          <w:p w:rsidR="00133BBD" w:rsidRPr="00017EEA" w:rsidRDefault="00133BBD" w:rsidP="00133BBD">
            <w:pPr>
              <w:jc w:val="center"/>
              <w:rPr>
                <w:rFonts w:ascii="Arial" w:hAnsi="Arial" w:cs="Arial"/>
                <w:sz w:val="20"/>
                <w:szCs w:val="20"/>
              </w:rPr>
            </w:pPr>
            <w:r>
              <w:rPr>
                <w:rFonts w:ascii="Arial" w:hAnsi="Arial" w:cs="Arial"/>
                <w:sz w:val="20"/>
                <w:szCs w:val="20"/>
              </w:rPr>
              <w:t>2020</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c>
          <w:tcPr>
            <w:tcW w:w="992"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r>
      <w:tr w:rsidR="00133BBD" w:rsidRPr="00017EEA" w:rsidTr="00133BBD">
        <w:trPr>
          <w:cantSplit/>
          <w:trHeight w:val="348"/>
        </w:trPr>
        <w:tc>
          <w:tcPr>
            <w:tcW w:w="3074" w:type="dxa"/>
            <w:gridSpan w:val="2"/>
            <w:vMerge w:val="restart"/>
            <w:tcBorders>
              <w:top w:val="single" w:sz="2" w:space="0" w:color="auto"/>
            </w:tcBorders>
            <w:shd w:val="clear" w:color="auto" w:fill="FFCC99"/>
            <w:vAlign w:val="center"/>
          </w:tcPr>
          <w:p w:rsidR="00133BBD" w:rsidRPr="00A92450" w:rsidRDefault="00133BBD" w:rsidP="00133BBD">
            <w:pPr>
              <w:jc w:val="both"/>
              <w:rPr>
                <w:rFonts w:ascii="Arial" w:hAnsi="Arial" w:cs="Arial"/>
                <w:sz w:val="20"/>
                <w:szCs w:val="20"/>
              </w:rPr>
            </w:pPr>
            <w:r w:rsidRPr="00A92450">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133BBD" w:rsidRPr="00A92450" w:rsidRDefault="00133BBD" w:rsidP="00133BBD">
            <w:pPr>
              <w:ind w:left="720"/>
              <w:jc w:val="both"/>
              <w:rPr>
                <w:rFonts w:ascii="Arial" w:hAnsi="Arial" w:cs="Arial"/>
                <w:b/>
                <w:sz w:val="20"/>
                <w:szCs w:val="20"/>
              </w:rPr>
            </w:pPr>
          </w:p>
        </w:tc>
      </w:tr>
      <w:tr w:rsidR="00133BBD" w:rsidRPr="00017EEA" w:rsidTr="00133BBD">
        <w:trPr>
          <w:cantSplit/>
          <w:trHeight w:val="35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tcBorders>
              <w:top w:val="single" w:sz="2" w:space="0" w:color="auto"/>
            </w:tcBorders>
            <w:vAlign w:val="center"/>
          </w:tcPr>
          <w:p w:rsidR="00133BBD" w:rsidRPr="00A92450" w:rsidRDefault="00133BBD" w:rsidP="00C716BF">
            <w:pPr>
              <w:numPr>
                <w:ilvl w:val="3"/>
                <w:numId w:val="53"/>
              </w:numPr>
              <w:ind w:left="317"/>
              <w:jc w:val="both"/>
              <w:rPr>
                <w:rFonts w:ascii="Arial" w:hAnsi="Arial" w:cs="Arial"/>
                <w:sz w:val="20"/>
                <w:szCs w:val="20"/>
              </w:rPr>
            </w:pPr>
            <w:r w:rsidRPr="00A92450">
              <w:rPr>
                <w:rFonts w:ascii="Arial" w:hAnsi="Arial" w:cs="Arial"/>
                <w:sz w:val="20"/>
                <w:szCs w:val="20"/>
              </w:rPr>
              <w:t>Projektodawca</w:t>
            </w:r>
            <w:r w:rsidRPr="00A92450">
              <w:rPr>
                <w:rFonts w:ascii="Arial" w:hAnsi="Arial" w:cs="Arial"/>
                <w:bCs/>
                <w:sz w:val="20"/>
                <w:szCs w:val="20"/>
              </w:rPr>
              <w:t xml:space="preserve"> składa nie więcej niż jeden wniosek o dofinansowanie projektu</w:t>
            </w:r>
            <w:r>
              <w:rPr>
                <w:rFonts w:ascii="Arial" w:hAnsi="Arial" w:cs="Arial"/>
                <w:bCs/>
                <w:sz w:val="20"/>
                <w:szCs w:val="20"/>
              </w:rPr>
              <w:t>.</w:t>
            </w:r>
          </w:p>
          <w:p w:rsidR="00133BBD" w:rsidRPr="00A92450" w:rsidRDefault="00133BBD" w:rsidP="00133BBD">
            <w:pPr>
              <w:ind w:left="317"/>
              <w:jc w:val="both"/>
              <w:rPr>
                <w:rFonts w:ascii="Arial" w:hAnsi="Arial" w:cs="Arial"/>
                <w:sz w:val="20"/>
                <w:szCs w:val="20"/>
              </w:rPr>
            </w:pPr>
          </w:p>
          <w:p w:rsidR="00133BBD" w:rsidRPr="00A92450" w:rsidRDefault="00133BBD" w:rsidP="00133BBD">
            <w:pPr>
              <w:ind w:left="317"/>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pStyle w:val="Akapitzlist"/>
              <w:numPr>
                <w:ilvl w:val="3"/>
                <w:numId w:val="53"/>
              </w:numPr>
              <w:autoSpaceDE/>
              <w:autoSpaceDN/>
              <w:ind w:left="317"/>
              <w:jc w:val="both"/>
              <w:rPr>
                <w:rFonts w:ascii="Arial" w:hAnsi="Arial" w:cs="Arial"/>
                <w:szCs w:val="20"/>
              </w:rPr>
            </w:pPr>
            <w:r>
              <w:rPr>
                <w:rFonts w:ascii="Arial" w:hAnsi="Arial" w:cs="Arial"/>
                <w:szCs w:val="20"/>
              </w:rPr>
              <w:t>Projektodawca  wniesie wkład własny w wysokości nie mniejszej niż określona w Szczegółowym Opisie Osi Priorytetowych Regionalnego Programu Operacyjnego Województwa Zachodniopomorskiego 2014 – 2020.</w:t>
            </w:r>
          </w:p>
          <w:p w:rsidR="00133BBD" w:rsidRPr="00A92450" w:rsidRDefault="00133BBD" w:rsidP="00133BBD">
            <w:pPr>
              <w:jc w:val="both"/>
              <w:rPr>
                <w:rFonts w:ascii="Arial" w:hAnsi="Arial" w:cs="Arial"/>
                <w:bCs/>
                <w:sz w:val="20"/>
                <w:szCs w:val="20"/>
              </w:rPr>
            </w:pP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numPr>
                <w:ilvl w:val="3"/>
                <w:numId w:val="53"/>
              </w:numPr>
              <w:ind w:left="317"/>
              <w:jc w:val="both"/>
              <w:rPr>
                <w:rFonts w:ascii="Arial" w:hAnsi="Arial" w:cs="Arial"/>
                <w:bCs/>
                <w:sz w:val="20"/>
                <w:szCs w:val="20"/>
              </w:rPr>
            </w:pPr>
            <w:r>
              <w:rPr>
                <w:rFonts w:ascii="Arial" w:hAnsi="Arial" w:cs="Arial"/>
                <w:sz w:val="20"/>
                <w:szCs w:val="20"/>
              </w:rPr>
              <w:t>Projekt rozpoczyna się nie później niż w 2018 roku.</w:t>
            </w: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rsidP="00C716BF">
            <w:pPr>
              <w:numPr>
                <w:ilvl w:val="3"/>
                <w:numId w:val="53"/>
              </w:numPr>
              <w:ind w:left="317"/>
              <w:jc w:val="both"/>
              <w:rPr>
                <w:rFonts w:ascii="Arial" w:hAnsi="Arial" w:cs="Arial"/>
                <w:sz w:val="20"/>
                <w:szCs w:val="20"/>
              </w:rPr>
            </w:pPr>
            <w:r>
              <w:rPr>
                <w:rFonts w:ascii="Arial" w:hAnsi="Arial" w:cs="Arial"/>
                <w:sz w:val="20"/>
                <w:szCs w:val="20"/>
              </w:rPr>
              <w:t>Średni koszt objęcia wsparciem uczestnika projektu nie przekracza 16 000,00  zł.</w:t>
            </w: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pPr>
              <w:jc w:val="both"/>
              <w:rPr>
                <w:rFonts w:ascii="Arial" w:hAnsi="Arial" w:cs="Arial"/>
                <w:bCs/>
                <w:sz w:val="20"/>
                <w:szCs w:val="20"/>
              </w:rPr>
            </w:pPr>
          </w:p>
          <w:p w:rsidR="00133BBD" w:rsidRPr="00A92450" w:rsidRDefault="00133BBD" w:rsidP="00133BBD">
            <w:pPr>
              <w:ind w:left="317"/>
              <w:jc w:val="both"/>
              <w:rPr>
                <w:rFonts w:ascii="Arial" w:hAnsi="Arial" w:cs="Arial"/>
                <w:bCs/>
                <w:sz w:val="20"/>
                <w:szCs w:val="20"/>
              </w:rPr>
            </w:pPr>
          </w:p>
          <w:p w:rsidR="00133BBD" w:rsidRPr="00A92450" w:rsidRDefault="00133BBD" w:rsidP="00C716BF">
            <w:pPr>
              <w:numPr>
                <w:ilvl w:val="3"/>
                <w:numId w:val="53"/>
              </w:numPr>
              <w:ind w:left="317"/>
              <w:jc w:val="both"/>
              <w:rPr>
                <w:rFonts w:ascii="Arial" w:hAnsi="Arial" w:cs="Arial"/>
                <w:bCs/>
                <w:sz w:val="20"/>
                <w:szCs w:val="20"/>
              </w:rPr>
            </w:pPr>
            <w:r w:rsidRPr="000C1D20">
              <w:rPr>
                <w:rFonts w:ascii="Arial" w:hAnsi="Arial" w:cs="Arial"/>
                <w:bCs/>
                <w:sz w:val="20"/>
                <w:szCs w:val="20"/>
              </w:rPr>
              <w:t>Projekt skierowany jest do grup docelowych zamieszkujących na  obszarze województwa zachodniopomorskiego w rozumieniu Kodeksu Cywilnego.</w:t>
            </w:r>
          </w:p>
          <w:p w:rsidR="00133BBD" w:rsidRDefault="00133BBD">
            <w:pPr>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3"/>
                <w:numId w:val="53"/>
              </w:numPr>
              <w:autoSpaceDE/>
              <w:autoSpaceDN/>
              <w:ind w:left="316" w:hanging="316"/>
              <w:jc w:val="both"/>
              <w:rPr>
                <w:rFonts w:ascii="Arial" w:hAnsi="Arial" w:cs="Arial"/>
                <w:szCs w:val="20"/>
              </w:rPr>
            </w:pPr>
            <w:r w:rsidRPr="00017EEA">
              <w:rPr>
                <w:rFonts w:ascii="Arial" w:hAnsi="Arial" w:cs="Arial"/>
                <w:szCs w:val="20"/>
              </w:rPr>
              <w:t>W przypadku wsparcia osób bezrobotnych, w ramach projektów OPS/PCPR</w:t>
            </w:r>
            <w:r w:rsidRPr="00017EEA">
              <w:rPr>
                <w:rFonts w:ascii="Arial" w:hAnsi="Arial" w:cs="Arial"/>
                <w:szCs w:val="20"/>
                <w:vertAlign w:val="superscript"/>
              </w:rPr>
              <w:t xml:space="preserve"> </w:t>
            </w:r>
            <w:r w:rsidRPr="00017EEA">
              <w:rPr>
                <w:rFonts w:ascii="Arial" w:hAnsi="Arial" w:cs="Arial"/>
                <w:szCs w:val="20"/>
              </w:rPr>
              <w:t xml:space="preserve">(dotyczy również </w:t>
            </w:r>
            <w:r>
              <w:rPr>
                <w:rFonts w:ascii="Arial" w:hAnsi="Arial" w:cs="Arial"/>
                <w:szCs w:val="20"/>
              </w:rPr>
              <w:t>M</w:t>
            </w:r>
            <w:r w:rsidRPr="00017EEA">
              <w:rPr>
                <w:rFonts w:ascii="Arial" w:hAnsi="Arial" w:cs="Arial"/>
                <w:szCs w:val="20"/>
              </w:rPr>
              <w:t>OPS</w:t>
            </w:r>
            <w:r>
              <w:rPr>
                <w:rFonts w:ascii="Arial" w:hAnsi="Arial" w:cs="Arial"/>
                <w:szCs w:val="20"/>
              </w:rPr>
              <w:t xml:space="preserve"> lub MOPR,</w:t>
            </w:r>
            <w:r w:rsidRPr="00017EEA">
              <w:rPr>
                <w:rFonts w:ascii="Arial" w:hAnsi="Arial" w:cs="Arial"/>
                <w:szCs w:val="20"/>
              </w:rPr>
              <w:t xml:space="preserve"> w </w:t>
            </w:r>
            <w:r>
              <w:rPr>
                <w:rFonts w:ascii="Arial" w:hAnsi="Arial" w:cs="Arial"/>
                <w:szCs w:val="20"/>
              </w:rPr>
              <w:t>przypadku</w:t>
            </w:r>
            <w:r w:rsidRPr="00017EEA">
              <w:rPr>
                <w:rFonts w:ascii="Arial" w:hAnsi="Arial" w:cs="Arial"/>
                <w:szCs w:val="20"/>
              </w:rPr>
              <w:t xml:space="preserve"> </w:t>
            </w:r>
            <w:r>
              <w:rPr>
                <w:rFonts w:ascii="Arial" w:hAnsi="Arial" w:cs="Arial"/>
                <w:szCs w:val="20"/>
              </w:rPr>
              <w:t>miast na prawach powiatu</w:t>
            </w:r>
            <w:r w:rsidRPr="00017EEA">
              <w:rPr>
                <w:rFonts w:ascii="Arial" w:hAnsi="Arial" w:cs="Arial"/>
                <w:szCs w:val="20"/>
              </w:rPr>
              <w:t>) wsparciem są obejmowane osoby bezrobotne, które korzystają z pomocy społecznej lub którym do aktywizacji zawodowej niezbędne jest w pierwszej kolejności udzielenie wsparcia w zakresie integracji społecznej.</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autoSpaceDE/>
              <w:autoSpaceDN/>
              <w:ind w:left="0"/>
              <w:jc w:val="both"/>
              <w:rPr>
                <w:rFonts w:ascii="Arial" w:hAnsi="Arial" w:cs="Arial"/>
                <w:szCs w:val="20"/>
              </w:rPr>
            </w:pPr>
          </w:p>
          <w:p w:rsidR="00133BBD" w:rsidRPr="00017EEA" w:rsidRDefault="00133BBD" w:rsidP="00C716BF">
            <w:pPr>
              <w:pStyle w:val="Akapitzlist"/>
              <w:numPr>
                <w:ilvl w:val="3"/>
                <w:numId w:val="53"/>
              </w:numPr>
              <w:autoSpaceDE/>
              <w:autoSpaceDN/>
              <w:ind w:left="317"/>
              <w:contextualSpacing/>
              <w:jc w:val="both"/>
              <w:rPr>
                <w:rFonts w:ascii="Arial" w:hAnsi="Arial" w:cs="Arial"/>
                <w:szCs w:val="20"/>
              </w:rPr>
            </w:pPr>
            <w:r w:rsidRPr="00017EEA">
              <w:rPr>
                <w:rFonts w:ascii="Arial" w:hAnsi="Arial" w:cs="Arial"/>
                <w:szCs w:val="20"/>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w:t>
            </w:r>
            <w:r>
              <w:rPr>
                <w:rFonts w:ascii="Arial" w:hAnsi="Arial" w:cs="Arial"/>
                <w:szCs w:val="20"/>
              </w:rPr>
              <w:t>edług stanu na dzień 31.12.</w:t>
            </w:r>
            <w:r w:rsidRPr="00017EEA">
              <w:rPr>
                <w:rFonts w:ascii="Arial" w:hAnsi="Arial" w:cs="Arial"/>
                <w:szCs w:val="20"/>
              </w:rPr>
              <w:t>201</w:t>
            </w:r>
            <w:r>
              <w:rPr>
                <w:rFonts w:ascii="Arial" w:hAnsi="Arial" w:cs="Arial"/>
                <w:szCs w:val="20"/>
              </w:rPr>
              <w:t>7</w:t>
            </w:r>
            <w:r w:rsidRPr="00017EEA">
              <w:rPr>
                <w:rFonts w:ascii="Arial" w:hAnsi="Arial" w:cs="Arial"/>
                <w:szCs w:val="20"/>
              </w:rPr>
              <w:t xml:space="preserve"> roku.</w:t>
            </w:r>
          </w:p>
          <w:p w:rsidR="00133BBD" w:rsidRPr="00017EEA" w:rsidRDefault="00133BBD" w:rsidP="00133BBD">
            <w:pPr>
              <w:pStyle w:val="Akapitzlist"/>
              <w:autoSpaceDE/>
              <w:autoSpaceDN/>
              <w:ind w:left="317"/>
              <w:jc w:val="both"/>
              <w:rPr>
                <w:rFonts w:ascii="Arial" w:hAnsi="Arial" w:cs="Arial"/>
                <w:szCs w:val="20"/>
              </w:rPr>
            </w:pPr>
          </w:p>
        </w:tc>
      </w:tr>
      <w:tr w:rsidR="00133BBD" w:rsidRPr="00017EEA" w:rsidTr="00133BBD">
        <w:trPr>
          <w:cantSplit/>
          <w:trHeight w:val="2981"/>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shd w:val="clear" w:color="auto" w:fill="auto"/>
            <w:vAlign w:val="center"/>
          </w:tcPr>
          <w:p w:rsidR="00133BBD" w:rsidRPr="00017EEA" w:rsidRDefault="00133BBD" w:rsidP="00133BBD">
            <w:pPr>
              <w:ind w:left="175" w:hanging="175"/>
              <w:jc w:val="both"/>
              <w:rPr>
                <w:rFonts w:ascii="Arial" w:hAnsi="Arial" w:cs="Arial"/>
                <w:bCs/>
                <w:sz w:val="20"/>
                <w:szCs w:val="20"/>
              </w:rPr>
            </w:pPr>
            <w:r w:rsidRPr="00017EEA">
              <w:rPr>
                <w:rFonts w:ascii="Arial" w:hAnsi="Arial" w:cs="Arial"/>
                <w:bCs/>
                <w:sz w:val="20"/>
                <w:szCs w:val="20"/>
              </w:rPr>
              <w:t xml:space="preserve">8. Projekt zakłada osiągnięcie wskaźnika efektywności społecznej i zatrudnieniowej dla uczestników na poziomie zgodnym z </w:t>
            </w:r>
            <w:r w:rsidRPr="007D25E6">
              <w:rPr>
                <w:rFonts w:ascii="Arial" w:hAnsi="Arial" w:cs="Arial"/>
                <w:bCs/>
                <w:i/>
                <w:sz w:val="20"/>
                <w:szCs w:val="20"/>
              </w:rPr>
              <w:t>Komunikatem Ministra Rozwoju w sprawie wyznaczenia minimalnych poziomów kryterium efektywności społecznej i  zatrudnieniowej dla Regionalnych Programów Operacyjnych</w:t>
            </w:r>
            <w:r>
              <w:rPr>
                <w:rFonts w:ascii="Arial" w:hAnsi="Arial" w:cs="Arial"/>
                <w:bCs/>
                <w:i/>
                <w:sz w:val="20"/>
                <w:szCs w:val="20"/>
              </w:rPr>
              <w:t>:</w:t>
            </w:r>
          </w:p>
          <w:p w:rsidR="00133BBD" w:rsidRPr="00017EEA"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zagrożonych ubóstwem lub wykluczeniem społecznym,</w:t>
            </w:r>
          </w:p>
          <w:p w:rsidR="00133BBD"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o znacznym stopniu niepełnosprawności, osób z niepełnosprawnością intelektualną oraz osób z niepełnosprawnościami sprzężonymi</w:t>
            </w:r>
            <w:r w:rsidRPr="00017EEA">
              <w:rPr>
                <w:rFonts w:ascii="Arial" w:hAnsi="Arial" w:cs="Arial"/>
                <w:szCs w:val="20"/>
              </w:rPr>
              <w:t>.</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tcBorders>
              <w:left w:val="single" w:sz="4" w:space="0" w:color="auto"/>
              <w:right w:val="single" w:sz="4" w:space="0" w:color="auto"/>
            </w:tcBorders>
            <w:shd w:val="clear" w:color="auto" w:fill="auto"/>
            <w:vAlign w:val="center"/>
          </w:tcPr>
          <w:p w:rsidR="00133BBD" w:rsidRPr="00017EEA" w:rsidRDefault="00133BBD" w:rsidP="00133BBD">
            <w:pPr>
              <w:ind w:left="316" w:hanging="283"/>
              <w:jc w:val="both"/>
              <w:rPr>
                <w:rFonts w:ascii="Arial" w:hAnsi="Arial" w:cs="Arial"/>
                <w:bCs/>
                <w:sz w:val="20"/>
                <w:szCs w:val="20"/>
              </w:rPr>
            </w:pPr>
            <w:r w:rsidRPr="00017EEA">
              <w:rPr>
                <w:rFonts w:ascii="Arial" w:hAnsi="Arial" w:cs="Arial"/>
                <w:bCs/>
                <w:sz w:val="20"/>
                <w:szCs w:val="20"/>
              </w:rPr>
              <w:t xml:space="preserve">9. Realizowane w ramach projektu formy wsparcia prowadzące do nabycia/podniesienia kwalifikacji kończą się uzyskaniem dokumentu potwierdzającego nabyte kwalifikacje </w:t>
            </w:r>
            <w:r w:rsidRPr="00017EEA">
              <w:rPr>
                <w:rFonts w:ascii="Arial" w:hAnsi="Arial" w:cs="Arial"/>
                <w:sz w:val="20"/>
                <w:szCs w:val="20"/>
              </w:rPr>
              <w:t xml:space="preserve">w rozumieniu </w:t>
            </w:r>
            <w:r w:rsidRPr="00017EEA">
              <w:rPr>
                <w:rFonts w:ascii="Arial" w:hAnsi="Arial" w:cs="Arial"/>
                <w:i/>
                <w:sz w:val="20"/>
                <w:szCs w:val="20"/>
              </w:rPr>
              <w:t>Wytycznych w zakresie monitorowania postępu rzeczowego realizacji programów operacyjnych na lata 2014-2020</w:t>
            </w:r>
            <w:r w:rsidRPr="00017EEA">
              <w:rPr>
                <w:rFonts w:ascii="Arial" w:hAnsi="Arial" w:cs="Arial"/>
                <w:bCs/>
                <w:sz w:val="20"/>
                <w:szCs w:val="20"/>
              </w:rPr>
              <w:t>.</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szCs w:val="20"/>
              </w:rPr>
              <w:t>10. W projekcie należy obowiązkowo stosować przynajmniej  jedn</w:t>
            </w:r>
            <w:r>
              <w:rPr>
                <w:rFonts w:ascii="Arial" w:hAnsi="Arial" w:cs="Arial"/>
                <w:szCs w:val="20"/>
              </w:rPr>
              <w:t>ą</w:t>
            </w:r>
            <w:r w:rsidRPr="00017EEA">
              <w:rPr>
                <w:rFonts w:ascii="Arial" w:hAnsi="Arial" w:cs="Arial"/>
                <w:szCs w:val="20"/>
              </w:rPr>
              <w:t xml:space="preserve"> z wymienionych form pracy:</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kontrakt socjalny lub indywidualny program, o którym mowa w ustawie z dnia 12 marca 2004 r. o pomocy społecznej lub dokumentów równoważnych w przypadku PCPR;</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 xml:space="preserve"> program aktywności lokalnej w formie lokalnych programów pomocy społecznej, o których mowa w art. 110 ust. 10 oraz art. 112 ust. 13 ustawy z dnia 12 marca 2004 r. o pomocy społecznej;</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projekty socjalne.</w:t>
            </w:r>
          </w:p>
          <w:p w:rsidR="00133BBD" w:rsidRPr="00017EEA" w:rsidRDefault="00133BBD" w:rsidP="00133BBD">
            <w:pPr>
              <w:pStyle w:val="Akapitzlist"/>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autoSpaceDE/>
              <w:autoSpaceDN/>
              <w:ind w:left="459" w:hanging="425"/>
              <w:jc w:val="both"/>
              <w:rPr>
                <w:rFonts w:ascii="Arial" w:hAnsi="Arial" w:cs="Arial"/>
                <w:szCs w:val="20"/>
              </w:rPr>
            </w:pPr>
            <w:r w:rsidRPr="00017EEA">
              <w:rPr>
                <w:rFonts w:ascii="Arial" w:hAnsi="Arial" w:cs="Arial"/>
                <w:szCs w:val="20"/>
              </w:rPr>
              <w:t>Usługi aktywnej integracji o charakterze zawodowym dla osób, rodzin i środowisk zagrożonych ubóstwem lub wykluczeniem społecznym nie mogą stanowić pierwszego elementu wsparcia w ramach ścieżki reintegracji.</w:t>
            </w:r>
          </w:p>
          <w:p w:rsidR="00133BBD" w:rsidRPr="00017EEA" w:rsidRDefault="00133BBD" w:rsidP="00133BBD">
            <w:pPr>
              <w:pStyle w:val="Akapitzlist"/>
              <w:autoSpaceDE/>
              <w:autoSpaceDN/>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Default="00133BBD" w:rsidP="00C716BF">
            <w:pPr>
              <w:pStyle w:val="Akapitzlist"/>
              <w:numPr>
                <w:ilvl w:val="0"/>
                <w:numId w:val="54"/>
              </w:numPr>
              <w:ind w:left="459" w:hanging="425"/>
              <w:jc w:val="both"/>
              <w:rPr>
                <w:rFonts w:ascii="Arial" w:hAnsi="Arial" w:cs="Arial"/>
                <w:szCs w:val="20"/>
              </w:rPr>
            </w:pPr>
            <w:r>
              <w:rPr>
                <w:rFonts w:ascii="Arial" w:hAnsi="Arial" w:cs="Arial"/>
                <w:szCs w:val="20"/>
              </w:rPr>
              <w:t xml:space="preserve">OPS i PCPR nie wdrażają samodzielnie usług aktywizacji zawodowej. </w:t>
            </w:r>
          </w:p>
          <w:p w:rsidR="00133BBD" w:rsidRPr="00A92450" w:rsidRDefault="00133BBD" w:rsidP="00133BBD">
            <w:pPr>
              <w:pStyle w:val="Akapitzlist"/>
              <w:ind w:left="0"/>
              <w:jc w:val="both"/>
              <w:rPr>
                <w:rFonts w:ascii="Arial" w:hAnsi="Arial" w:cs="Arial"/>
                <w:szCs w:val="20"/>
              </w:rPr>
            </w:pPr>
          </w:p>
          <w:p w:rsidR="00133BBD" w:rsidRPr="00A92450" w:rsidRDefault="00133BBD" w:rsidP="00133BBD">
            <w:pPr>
              <w:pStyle w:val="Akapitzlist"/>
              <w:ind w:left="0"/>
              <w:jc w:val="both"/>
              <w:rPr>
                <w:rFonts w:ascii="Arial" w:hAnsi="Arial" w:cs="Arial"/>
                <w:szCs w:val="20"/>
              </w:rPr>
            </w:pPr>
            <w:r>
              <w:rPr>
                <w:rFonts w:ascii="Arial" w:hAnsi="Arial" w:cs="Arial"/>
                <w:szCs w:val="20"/>
              </w:rPr>
              <w:t>Usługi aktywnej integracji o charakterze zawodowym w ramach projektów OPS lub PCPR są realizowane: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partnerów OPS lub PCPR w ramach projektów partnerskich, </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PUP na podstawie porozumienia o realizacji PAI, o którym mowa w ustawie z dnia 20 kwietnia 2004 r. o </w:t>
            </w:r>
            <w:r>
              <w:rPr>
                <w:rFonts w:ascii="Arial" w:hAnsi="Arial" w:cs="Arial"/>
                <w:i/>
                <w:szCs w:val="20"/>
              </w:rPr>
              <w:t xml:space="preserve">promocji zatrudnienia i instytucjach rynku pracy </w:t>
            </w:r>
            <w:r>
              <w:rPr>
                <w:rFonts w:ascii="Arial" w:hAnsi="Arial" w:cs="Arial"/>
                <w:szCs w:val="20"/>
              </w:rPr>
              <w:t>i na zasadach określonych w tej ustawie,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podmioty wybrane w ramach zlecenia zadania publicznego na zasadach określonych w ustawie z dnia 24 kwietnia 2003 r. o </w:t>
            </w:r>
            <w:r>
              <w:rPr>
                <w:rFonts w:ascii="Arial" w:hAnsi="Arial" w:cs="Arial"/>
                <w:i/>
                <w:szCs w:val="20"/>
              </w:rPr>
              <w:t>działalności pożytku publicznego i o wolontariacie</w:t>
            </w:r>
            <w:r>
              <w:rPr>
                <w:rFonts w:ascii="Arial" w:hAnsi="Arial" w:cs="Arial"/>
                <w:szCs w:val="20"/>
              </w:rPr>
              <w:t>,</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przez podmioty danej jednostki samorządu terytorialnego wyspecjalizowane w zakresie reintegracji zawodowej, o ile zostaną wskazane we wniosku o dofinansowanie projektu jako  realizatorzy projektu.</w:t>
            </w:r>
          </w:p>
          <w:p w:rsidR="00133BBD" w:rsidRPr="00017EEA" w:rsidRDefault="00133BBD" w:rsidP="00133BBD">
            <w:pPr>
              <w:pStyle w:val="Akapitzlist"/>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ind w:left="317" w:hanging="283"/>
              <w:jc w:val="both"/>
              <w:rPr>
                <w:rFonts w:ascii="Arial" w:hAnsi="Arial" w:cs="Arial"/>
                <w:szCs w:val="20"/>
              </w:rPr>
            </w:pPr>
            <w:r>
              <w:rPr>
                <w:rFonts w:ascii="Arial" w:hAnsi="Arial" w:cs="Arial"/>
                <w:szCs w:val="20"/>
              </w:rPr>
              <w:t>Projekt zakłada, że w</w:t>
            </w:r>
            <w:r w:rsidRPr="00017EEA">
              <w:rPr>
                <w:rFonts w:ascii="Arial" w:hAnsi="Arial" w:cs="Arial"/>
                <w:szCs w:val="20"/>
              </w:rPr>
              <w:t>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w:t>
            </w:r>
            <w:r>
              <w:rPr>
                <w:rFonts w:ascii="Arial" w:hAnsi="Arial" w:cs="Arial"/>
                <w:szCs w:val="20"/>
              </w:rPr>
              <w:t xml:space="preserve"> Zaprojektowane wsparcie nie może ograniczać możliwości dostępu do poszczególnych rodzajów instrumentów aktywnej integracji.</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4F4AD7" w:rsidRDefault="00133BBD" w:rsidP="00C716BF">
            <w:pPr>
              <w:pStyle w:val="Akapitzlist"/>
              <w:numPr>
                <w:ilvl w:val="0"/>
                <w:numId w:val="54"/>
              </w:numPr>
              <w:ind w:left="317" w:hanging="317"/>
              <w:jc w:val="both"/>
              <w:rPr>
                <w:rFonts w:ascii="Arial" w:hAnsi="Arial" w:cs="Arial"/>
                <w:szCs w:val="20"/>
              </w:rPr>
            </w:pPr>
            <w:r>
              <w:rPr>
                <w:rFonts w:ascii="Arial" w:hAnsi="Arial" w:cs="Arial"/>
                <w:szCs w:val="20"/>
              </w:rPr>
              <w:t>Projekt zakłada, że p</w:t>
            </w:r>
            <w:r w:rsidRPr="00B34D0C">
              <w:rPr>
                <w:rFonts w:ascii="Arial" w:hAnsi="Arial" w:cs="Arial"/>
                <w:szCs w:val="20"/>
              </w:rPr>
              <w:t xml:space="preserve">odmioty realizujące </w:t>
            </w:r>
            <w:r>
              <w:rPr>
                <w:rFonts w:ascii="Arial" w:hAnsi="Arial" w:cs="Arial"/>
                <w:szCs w:val="20"/>
              </w:rPr>
              <w:t xml:space="preserve">projekt będą </w:t>
            </w:r>
            <w:r w:rsidRPr="00B34D0C">
              <w:rPr>
                <w:rFonts w:ascii="Arial" w:hAnsi="Arial" w:cs="Arial"/>
                <w:szCs w:val="20"/>
              </w:rPr>
              <w:t>informow</w:t>
            </w:r>
            <w:r>
              <w:rPr>
                <w:rFonts w:ascii="Arial" w:hAnsi="Arial" w:cs="Arial"/>
                <w:szCs w:val="20"/>
              </w:rPr>
              <w:t>ały</w:t>
            </w:r>
            <w:r w:rsidRPr="00B34D0C">
              <w:rPr>
                <w:rFonts w:ascii="Arial" w:hAnsi="Arial" w:cs="Arial"/>
                <w:szCs w:val="20"/>
              </w:rPr>
              <w:t xml:space="preserve"> właściw</w:t>
            </w:r>
            <w:r>
              <w:rPr>
                <w:rFonts w:ascii="Arial" w:hAnsi="Arial" w:cs="Arial"/>
                <w:szCs w:val="20"/>
              </w:rPr>
              <w:t>y</w:t>
            </w:r>
            <w:r w:rsidRPr="00B34D0C">
              <w:rPr>
                <w:rFonts w:ascii="Arial" w:hAnsi="Arial" w:cs="Arial"/>
                <w:szCs w:val="20"/>
              </w:rPr>
              <w:t xml:space="preserve"> powiatow</w:t>
            </w:r>
            <w:r>
              <w:rPr>
                <w:rFonts w:ascii="Arial" w:hAnsi="Arial" w:cs="Arial"/>
                <w:szCs w:val="20"/>
              </w:rPr>
              <w:t>y</w:t>
            </w:r>
            <w:r w:rsidRPr="00B34D0C">
              <w:rPr>
                <w:rFonts w:ascii="Arial" w:hAnsi="Arial" w:cs="Arial"/>
                <w:szCs w:val="20"/>
              </w:rPr>
              <w:t xml:space="preserve"> urz</w:t>
            </w:r>
            <w:r>
              <w:rPr>
                <w:rFonts w:ascii="Arial" w:hAnsi="Arial" w:cs="Arial"/>
                <w:szCs w:val="20"/>
              </w:rPr>
              <w:t>ą</w:t>
            </w:r>
            <w:r w:rsidRPr="00B34D0C">
              <w:rPr>
                <w:rFonts w:ascii="Arial" w:hAnsi="Arial" w:cs="Arial"/>
                <w:szCs w:val="20"/>
              </w:rPr>
              <w:t xml:space="preserve">d pracy o zamierzonym działaniu oraz </w:t>
            </w:r>
            <w:r>
              <w:rPr>
                <w:rFonts w:ascii="Arial" w:hAnsi="Arial" w:cs="Arial"/>
                <w:szCs w:val="20"/>
              </w:rPr>
              <w:t xml:space="preserve"> będą pozyskiwały </w:t>
            </w:r>
            <w:r w:rsidRPr="00B34D0C">
              <w:rPr>
                <w:rFonts w:ascii="Arial" w:hAnsi="Arial" w:cs="Arial"/>
                <w:szCs w:val="20"/>
              </w:rPr>
              <w:t>informacj</w:t>
            </w:r>
            <w:r>
              <w:rPr>
                <w:rFonts w:ascii="Arial" w:hAnsi="Arial" w:cs="Arial"/>
                <w:szCs w:val="20"/>
              </w:rPr>
              <w:t>e</w:t>
            </w:r>
            <w:r w:rsidRPr="00B34D0C">
              <w:rPr>
                <w:rFonts w:ascii="Arial" w:hAnsi="Arial" w:cs="Arial"/>
                <w:szCs w:val="20"/>
              </w:rPr>
              <w:t xml:space="preserve"> nt. zrealizowanych lub planowanych do realizacji przez </w:t>
            </w:r>
            <w:r>
              <w:rPr>
                <w:rFonts w:ascii="Arial" w:hAnsi="Arial" w:cs="Arial"/>
                <w:szCs w:val="20"/>
              </w:rPr>
              <w:t xml:space="preserve">powiatowy </w:t>
            </w:r>
            <w:r w:rsidRPr="00B34D0C">
              <w:rPr>
                <w:rFonts w:ascii="Arial" w:hAnsi="Arial" w:cs="Arial"/>
                <w:szCs w:val="20"/>
              </w:rPr>
              <w:t xml:space="preserve">urząd pracy form wsparcia na </w:t>
            </w:r>
            <w:r>
              <w:rPr>
                <w:rFonts w:ascii="Arial" w:hAnsi="Arial" w:cs="Arial"/>
                <w:szCs w:val="20"/>
              </w:rPr>
              <w:t>rzecz danej osoby</w:t>
            </w:r>
            <w:r w:rsidRPr="00B34D0C">
              <w:rPr>
                <w:rFonts w:ascii="Arial" w:hAnsi="Arial" w:cs="Arial"/>
                <w:szCs w:val="20"/>
              </w:rPr>
              <w:t>.</w:t>
            </w:r>
          </w:p>
        </w:tc>
      </w:tr>
    </w:tbl>
    <w:p w:rsidR="00133BBD" w:rsidRPr="00017EEA" w:rsidRDefault="00133BBD" w:rsidP="00133BBD">
      <w:pPr>
        <w:jc w:val="both"/>
        <w:rPr>
          <w:rFonts w:ascii="Arial" w:hAnsi="Arial" w:cs="Arial"/>
          <w:sz w:val="20"/>
          <w:szCs w:val="20"/>
        </w:rPr>
      </w:pPr>
    </w:p>
    <w:p w:rsidR="00892FF7" w:rsidRDefault="00892FF7" w:rsidP="0086305F">
      <w:pPr>
        <w:tabs>
          <w:tab w:val="left" w:pos="1110"/>
        </w:tabs>
        <w:rPr>
          <w:rFonts w:ascii="Arial" w:hAnsi="Arial" w:cs="Arial"/>
          <w:sz w:val="20"/>
          <w:szCs w:val="20"/>
        </w:rPr>
        <w:sectPr w:rsidR="00892FF7" w:rsidSect="00133BBD">
          <w:footerReference w:type="default" r:id="rId15"/>
          <w:pgSz w:w="11906" w:h="16838"/>
          <w:pgMar w:top="1417" w:right="1417" w:bottom="1417" w:left="1417" w:header="708" w:footer="708" w:gutter="0"/>
          <w:cols w:space="708"/>
          <w:docGrid w:linePitch="360"/>
        </w:sectPr>
      </w:pPr>
    </w:p>
    <w:sdt>
      <w:sdtPr>
        <w:id w:val="1480426411"/>
        <w:docPartObj>
          <w:docPartGallery w:val="Cover Pages"/>
          <w:docPartUnique/>
        </w:docPartObj>
      </w:sdtPr>
      <w:sdtContent>
        <w:p w:rsidR="00892FF7" w:rsidRDefault="00892FF7" w:rsidP="00892FF7"/>
        <w:p w:rsidR="00892FF7" w:rsidRDefault="00892FF7" w:rsidP="00892FF7">
          <w:pPr>
            <w:jc w:val="center"/>
            <w:rPr>
              <w:rFonts w:ascii="Arial" w:hAnsi="Arial" w:cs="Arial"/>
              <w:b/>
              <w:sz w:val="40"/>
              <w:szCs w:val="40"/>
            </w:rPr>
          </w:pPr>
          <w:r>
            <w:rPr>
              <w:rFonts w:ascii="Arial" w:hAnsi="Arial" w:cs="Arial"/>
              <w:b/>
              <w:sz w:val="40"/>
              <w:szCs w:val="40"/>
            </w:rPr>
            <w:t>Plan działania na rok 2018</w:t>
          </w:r>
        </w:p>
        <w:p w:rsidR="00892FF7" w:rsidRDefault="00892FF7" w:rsidP="00892FF7">
          <w:pPr>
            <w:jc w:val="center"/>
            <w:rPr>
              <w:rFonts w:ascii="Arial" w:hAnsi="Arial" w:cs="Arial"/>
              <w:b/>
              <w:sz w:val="12"/>
              <w:szCs w:val="12"/>
            </w:rPr>
          </w:pPr>
        </w:p>
        <w:p w:rsidR="00892FF7" w:rsidRDefault="00892FF7" w:rsidP="00892FF7">
          <w:pPr>
            <w:jc w:val="center"/>
            <w:rPr>
              <w:rFonts w:ascii="Arial" w:hAnsi="Arial" w:cs="Arial"/>
              <w:b/>
              <w:spacing w:val="20"/>
              <w:sz w:val="22"/>
              <w:szCs w:val="22"/>
            </w:rPr>
          </w:pPr>
          <w:r>
            <w:rPr>
              <w:rFonts w:ascii="Arial" w:hAnsi="Arial" w:cs="Arial"/>
              <w:b/>
              <w:spacing w:val="20"/>
            </w:rPr>
            <w:t xml:space="preserve">REGIONALNY PROGRAM OPERACYJNY </w:t>
          </w:r>
          <w:r>
            <w:rPr>
              <w:rFonts w:ascii="Arial" w:hAnsi="Arial" w:cs="Arial"/>
              <w:b/>
              <w:spacing w:val="20"/>
            </w:rPr>
            <w:br/>
            <w:t>WOJEWÓDZTWA ZACHODNIOPOMORSKIEGO</w:t>
          </w:r>
        </w:p>
        <w:p w:rsidR="00892FF7" w:rsidRDefault="00892FF7" w:rsidP="00892FF7">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8"/>
            <w:gridCol w:w="1402"/>
            <w:gridCol w:w="781"/>
            <w:gridCol w:w="1917"/>
          </w:tblGrid>
          <w:tr w:rsidR="00892FF7" w:rsidTr="00892FF7">
            <w:trPr>
              <w:trHeight w:val="362"/>
            </w:trPr>
            <w:tc>
              <w:tcPr>
                <w:tcW w:w="10315" w:type="dxa"/>
                <w:gridSpan w:val="6"/>
                <w:tcBorders>
                  <w:top w:val="single" w:sz="12" w:space="0" w:color="auto"/>
                  <w:left w:val="single" w:sz="12" w:space="0" w:color="auto"/>
                  <w:bottom w:val="single" w:sz="2" w:space="0" w:color="auto"/>
                  <w:right w:val="single" w:sz="12" w:space="0" w:color="auto"/>
                </w:tcBorders>
                <w:shd w:val="clear" w:color="auto" w:fill="D9D9D9"/>
                <w:vAlign w:val="center"/>
                <w:hideMark/>
              </w:tcPr>
              <w:p w:rsidR="00892FF7" w:rsidRDefault="00892FF7">
                <w:pPr>
                  <w:spacing w:line="256" w:lineRule="auto"/>
                  <w:jc w:val="center"/>
                  <w:rPr>
                    <w:rFonts w:ascii="Arial" w:hAnsi="Arial" w:cs="Arial"/>
                    <w:b/>
                    <w:sz w:val="18"/>
                    <w:szCs w:val="18"/>
                    <w:lang w:eastAsia="en-US"/>
                  </w:rPr>
                </w:pPr>
                <w:r>
                  <w:rPr>
                    <w:rFonts w:ascii="Arial" w:hAnsi="Arial" w:cs="Arial"/>
                    <w:b/>
                    <w:sz w:val="18"/>
                    <w:szCs w:val="18"/>
                  </w:rPr>
                  <w:t>INFORMACJE O INSTYTUCJI POŚREDNICZĄCEJ/ZARZĄDZAJĄCEJ</w:t>
                </w:r>
              </w:p>
            </w:tc>
          </w:tr>
          <w:tr w:rsidR="00892FF7" w:rsidTr="00892FF7">
            <w:trPr>
              <w:trHeight w:val="511"/>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Numer i nazwa osi priorytetowej</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bookmarkStart w:id="40" w:name="_Toc414625775"/>
                <w:bookmarkStart w:id="41" w:name="_Toc424549042"/>
                <w:bookmarkStart w:id="42" w:name="_Toc478044769"/>
                <w:r>
                  <w:rPr>
                    <w:rFonts w:ascii="Arial" w:hAnsi="Arial" w:cs="Arial"/>
                    <w:b/>
                    <w:sz w:val="20"/>
                    <w:szCs w:val="20"/>
                  </w:rPr>
                  <w:t>VII WŁĄCZENIE SPOŁECZNE</w:t>
                </w:r>
                <w:bookmarkEnd w:id="40"/>
                <w:bookmarkEnd w:id="41"/>
                <w:bookmarkEnd w:id="42"/>
              </w:p>
            </w:tc>
          </w:tr>
          <w:tr w:rsidR="00892FF7" w:rsidTr="00892FF7">
            <w:trPr>
              <w:trHeight w:val="519"/>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Instytucja Pośrednicząca/Zarządzająca*</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Wojewódzki Urząd Pracy w Szczecinie</w:t>
                </w:r>
              </w:p>
            </w:tc>
          </w:tr>
          <w:tr w:rsidR="00892FF7" w:rsidTr="00892FF7">
            <w:trPr>
              <w:trHeight w:val="53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Adres korespondencyjny</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ul. A. Mickiewicza 41</w:t>
                </w:r>
                <w:r>
                  <w:rPr>
                    <w:rFonts w:ascii="Arial" w:hAnsi="Arial" w:cs="Arial"/>
                    <w:sz w:val="20"/>
                    <w:szCs w:val="20"/>
                  </w:rPr>
                  <w:br/>
                  <w:t>70-383 Szczecin</w:t>
                </w:r>
              </w:p>
            </w:tc>
          </w:tr>
          <w:tr w:rsidR="00892FF7" w:rsidTr="00892FF7">
            <w:trPr>
              <w:trHeight w:val="358"/>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Telefon</w:t>
                </w:r>
              </w:p>
            </w:tc>
            <w:tc>
              <w:tcPr>
                <w:tcW w:w="804"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w:t>
                </w:r>
              </w:p>
            </w:tc>
            <w:tc>
              <w:tcPr>
                <w:tcW w:w="1977"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91 42 56 101</w:t>
                </w:r>
              </w:p>
            </w:tc>
            <w:tc>
              <w:tcPr>
                <w:tcW w:w="1524"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Faks</w:t>
                </w:r>
              </w:p>
            </w:tc>
            <w:tc>
              <w:tcPr>
                <w:tcW w:w="836"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91</w:t>
                </w:r>
              </w:p>
            </w:tc>
            <w:tc>
              <w:tcPr>
                <w:tcW w:w="2140" w:type="dxa"/>
                <w:tcBorders>
                  <w:top w:val="single" w:sz="2" w:space="0" w:color="auto"/>
                  <w:left w:val="single" w:sz="2" w:space="0" w:color="auto"/>
                  <w:bottom w:val="single" w:sz="2" w:space="0" w:color="auto"/>
                  <w:right w:val="single" w:sz="1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42 56 103</w:t>
                </w:r>
              </w:p>
            </w:tc>
          </w:tr>
          <w:tr w:rsidR="00892FF7" w:rsidTr="00892FF7">
            <w:trPr>
              <w:trHeight w:val="35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E-mail</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sekretariat@wup.pl</w:t>
                </w:r>
              </w:p>
            </w:tc>
          </w:tr>
          <w:tr w:rsidR="00892FF7" w:rsidTr="00892FF7">
            <w:trPr>
              <w:trHeight w:val="709"/>
            </w:trPr>
            <w:tc>
              <w:tcPr>
                <w:tcW w:w="3034" w:type="dxa"/>
                <w:tcBorders>
                  <w:top w:val="single" w:sz="2" w:space="0" w:color="auto"/>
                  <w:left w:val="single" w:sz="12" w:space="0" w:color="auto"/>
                  <w:bottom w:val="single" w:sz="1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right w:val="single" w:sz="12" w:space="0" w:color="auto"/>
                </w:tcBorders>
                <w:vAlign w:val="center"/>
                <w:hideMark/>
              </w:tcPr>
              <w:p w:rsidR="00892FF7" w:rsidRDefault="00892FF7">
                <w:pPr>
                  <w:spacing w:line="256" w:lineRule="auto"/>
                  <w:jc w:val="center"/>
                  <w:rPr>
                    <w:rFonts w:ascii="Arial" w:hAnsi="Arial" w:cs="Arial"/>
                    <w:sz w:val="20"/>
                    <w:szCs w:val="20"/>
                  </w:rPr>
                </w:pPr>
                <w:r>
                  <w:rPr>
                    <w:rFonts w:ascii="Arial" w:hAnsi="Arial" w:cs="Arial"/>
                    <w:sz w:val="20"/>
                    <w:szCs w:val="20"/>
                  </w:rPr>
                  <w:t>Marta Baranowska</w:t>
                </w:r>
              </w:p>
              <w:p w:rsidR="00892FF7" w:rsidRDefault="00892FF7">
                <w:pPr>
                  <w:spacing w:line="256" w:lineRule="auto"/>
                  <w:jc w:val="center"/>
                  <w:rPr>
                    <w:rFonts w:ascii="Arial" w:hAnsi="Arial" w:cs="Arial"/>
                    <w:sz w:val="20"/>
                    <w:szCs w:val="20"/>
                  </w:rPr>
                </w:pPr>
                <w:r>
                  <w:rPr>
                    <w:rFonts w:ascii="Arial" w:hAnsi="Arial" w:cs="Arial"/>
                    <w:sz w:val="20"/>
                    <w:szCs w:val="20"/>
                  </w:rPr>
                  <w:t>Tel. 91 4256 166</w:t>
                </w:r>
              </w:p>
              <w:p w:rsidR="00892FF7" w:rsidRDefault="00892FF7">
                <w:pPr>
                  <w:spacing w:line="256" w:lineRule="auto"/>
                  <w:jc w:val="center"/>
                  <w:rPr>
                    <w:rFonts w:ascii="Arial" w:hAnsi="Arial" w:cs="Arial"/>
                    <w:sz w:val="20"/>
                    <w:szCs w:val="20"/>
                    <w:lang w:eastAsia="en-US"/>
                  </w:rPr>
                </w:pPr>
                <w:r>
                  <w:rPr>
                    <w:rFonts w:ascii="Arial" w:hAnsi="Arial" w:cs="Arial"/>
                    <w:sz w:val="20"/>
                    <w:szCs w:val="20"/>
                  </w:rPr>
                  <w:t>marta_baranowska@wup.pl</w:t>
                </w:r>
              </w:p>
            </w:tc>
          </w:tr>
        </w:tbl>
        <w:p w:rsidR="00892FF7" w:rsidRDefault="00892FF7" w:rsidP="00892FF7">
          <w:pPr>
            <w:spacing w:after="160" w:line="256" w:lineRule="auto"/>
            <w:rPr>
              <w:rFonts w:ascii="Calibri" w:hAnsi="Calibri" w:cs="Calibri"/>
              <w:sz w:val="22"/>
              <w:szCs w:val="22"/>
              <w:lang w:eastAsia="en-US"/>
            </w:rPr>
          </w:pPr>
        </w:p>
        <w:p w:rsidR="00892FF7" w:rsidRDefault="00892FF7" w:rsidP="00892FF7">
          <w:pPr>
            <w:spacing w:after="160" w:line="256" w:lineRule="auto"/>
          </w:pPr>
          <w:r>
            <w:br w:type="page"/>
          </w:r>
        </w:p>
        <w:p w:rsidR="00892FF7" w:rsidRDefault="009F615B" w:rsidP="00892FF7">
          <w:pPr>
            <w:spacing w:after="160" w:line="256" w:lineRule="auto"/>
          </w:pPr>
        </w:p>
      </w:sdtContent>
    </w:sdt>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892FF7" w:rsidTr="00892FF7">
        <w:trPr>
          <w:trHeight w:val="362"/>
        </w:trPr>
        <w:tc>
          <w:tcPr>
            <w:tcW w:w="9889"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A244E5" w:rsidRPr="002F22FE" w:rsidRDefault="00892FF7" w:rsidP="00A244E5">
            <w:pPr>
              <w:jc w:val="center"/>
              <w:rPr>
                <w:rFonts w:ascii="Arial" w:hAnsi="Arial" w:cs="Arial"/>
                <w:b/>
                <w:sz w:val="20"/>
                <w:szCs w:val="20"/>
              </w:rPr>
            </w:pPr>
            <w:r w:rsidRPr="002F22FE">
              <w:rPr>
                <w:rFonts w:ascii="Arial" w:hAnsi="Arial" w:cs="Arial"/>
                <w:b/>
                <w:sz w:val="20"/>
                <w:szCs w:val="20"/>
              </w:rPr>
              <w:t>KARTA DZIAŁANIA</w:t>
            </w:r>
          </w:p>
          <w:p w:rsidR="00892FF7" w:rsidRDefault="00892FF7" w:rsidP="007E53CB">
            <w:pPr>
              <w:pStyle w:val="Nagwek2"/>
              <w:jc w:val="both"/>
              <w:rPr>
                <w:b/>
                <w:sz w:val="28"/>
                <w:szCs w:val="28"/>
                <w:lang w:eastAsia="en-US"/>
              </w:rPr>
            </w:pPr>
            <w:bookmarkStart w:id="43" w:name="_Toc52269939"/>
            <w:r w:rsidRPr="002F22FE">
              <w:rPr>
                <w:b/>
                <w:sz w:val="20"/>
                <w:szCs w:val="20"/>
              </w:rPr>
              <w:t xml:space="preserve">7.1 </w:t>
            </w:r>
            <w:r w:rsidR="007F3335"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2F22FE">
              <w:rPr>
                <w:b/>
                <w:bCs/>
                <w:sz w:val="20"/>
                <w:szCs w:val="20"/>
              </w:rPr>
              <w:t xml:space="preserve"> </w:t>
            </w:r>
            <w:r w:rsidR="002F22FE">
              <w:rPr>
                <w:b/>
                <w:sz w:val="20"/>
                <w:szCs w:val="20"/>
              </w:rPr>
              <w:t xml:space="preserve">– </w:t>
            </w:r>
            <w:r w:rsidRPr="002F22FE">
              <w:rPr>
                <w:b/>
                <w:sz w:val="20"/>
                <w:szCs w:val="20"/>
              </w:rPr>
              <w:t>typ</w:t>
            </w:r>
            <w:r w:rsidR="002F22FE">
              <w:rPr>
                <w:b/>
                <w:sz w:val="20"/>
                <w:szCs w:val="20"/>
              </w:rPr>
              <w:t xml:space="preserve"> 3</w:t>
            </w:r>
            <w:bookmarkEnd w:id="43"/>
          </w:p>
        </w:tc>
      </w:tr>
    </w:tbl>
    <w:p w:rsidR="00892FF7" w:rsidRDefault="00892FF7" w:rsidP="00892FF7">
      <w:pPr>
        <w:rPr>
          <w:rFonts w:ascii="Calibri" w:hAnsi="Calibri" w:cs="Calibri"/>
          <w:sz w:val="22"/>
          <w:szCs w:val="22"/>
          <w:lang w:eastAsia="en-US"/>
        </w:rPr>
      </w:pPr>
    </w:p>
    <w:tbl>
      <w:tblPr>
        <w:tblW w:w="5262" w:type="pct"/>
        <w:tblInd w:w="-459" w:type="dxa"/>
        <w:tblCellMar>
          <w:left w:w="0" w:type="dxa"/>
          <w:right w:w="0" w:type="dxa"/>
        </w:tblCellMar>
        <w:tblLook w:val="04A0"/>
      </w:tblPr>
      <w:tblGrid>
        <w:gridCol w:w="1905"/>
        <w:gridCol w:w="608"/>
        <w:gridCol w:w="1507"/>
        <w:gridCol w:w="326"/>
        <w:gridCol w:w="1153"/>
        <w:gridCol w:w="360"/>
        <w:gridCol w:w="671"/>
        <w:gridCol w:w="326"/>
        <w:gridCol w:w="622"/>
        <w:gridCol w:w="231"/>
        <w:gridCol w:w="51"/>
        <w:gridCol w:w="547"/>
        <w:gridCol w:w="229"/>
        <w:gridCol w:w="240"/>
        <w:gridCol w:w="283"/>
        <w:gridCol w:w="716"/>
      </w:tblGrid>
      <w:tr w:rsidR="00892FF7" w:rsidTr="00892FF7">
        <w:trPr>
          <w:trHeight w:val="218"/>
        </w:trPr>
        <w:tc>
          <w:tcPr>
            <w:tcW w:w="974" w:type="pct"/>
            <w:tcBorders>
              <w:top w:val="single" w:sz="12" w:space="0" w:color="auto"/>
              <w:left w:val="single" w:sz="12" w:space="0" w:color="auto"/>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 xml:space="preserve">LP. Konkursu: </w:t>
            </w:r>
          </w:p>
        </w:tc>
        <w:tc>
          <w:tcPr>
            <w:tcW w:w="311"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i/>
                <w:iCs/>
                <w:sz w:val="18"/>
                <w:szCs w:val="18"/>
                <w:lang w:eastAsia="en-US"/>
              </w:rPr>
            </w:pPr>
          </w:p>
        </w:tc>
        <w:tc>
          <w:tcPr>
            <w:tcW w:w="1712" w:type="pct"/>
            <w:gridSpan w:val="4"/>
            <w:tcBorders>
              <w:top w:val="single" w:sz="12" w:space="0" w:color="auto"/>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Planowany termin ogłoszenia konkursu</w:t>
            </w:r>
          </w:p>
        </w:tc>
        <w:tc>
          <w:tcPr>
            <w:tcW w:w="343"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 kw.</w:t>
            </w:r>
          </w:p>
        </w:tc>
        <w:tc>
          <w:tcPr>
            <w:tcW w:w="16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318"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 kw.</w:t>
            </w:r>
          </w:p>
        </w:tc>
        <w:tc>
          <w:tcPr>
            <w:tcW w:w="118"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306"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III kw.</w:t>
            </w:r>
          </w:p>
        </w:tc>
        <w:tc>
          <w:tcPr>
            <w:tcW w:w="11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68"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IV kw.</w:t>
            </w:r>
          </w:p>
        </w:tc>
        <w:tc>
          <w:tcPr>
            <w:tcW w:w="366"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3"/>
        </w:trPr>
        <w:tc>
          <w:tcPr>
            <w:tcW w:w="1285" w:type="pct"/>
            <w:gridSpan w:val="2"/>
            <w:vMerge w:val="restart"/>
            <w:tcBorders>
              <w:top w:val="nil"/>
              <w:left w:val="single" w:sz="12" w:space="0" w:color="auto"/>
              <w:bottom w:val="single" w:sz="12"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Typ konkursu</w:t>
            </w: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Otwarty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777" w:type="pct"/>
            <w:gridSpan w:val="12"/>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2"/>
        </w:trPr>
        <w:tc>
          <w:tcPr>
            <w:tcW w:w="0" w:type="auto"/>
            <w:gridSpan w:val="2"/>
            <w:vMerge/>
            <w:tcBorders>
              <w:top w:val="nil"/>
              <w:left w:val="single" w:sz="12" w:space="0" w:color="auto"/>
              <w:bottom w:val="single" w:sz="12" w:space="0" w:color="auto"/>
              <w:right w:val="single" w:sz="12" w:space="0" w:color="auto"/>
            </w:tcBorders>
            <w:vAlign w:val="center"/>
            <w:hideMark/>
          </w:tcPr>
          <w:p w:rsidR="00892FF7" w:rsidRDefault="00892FF7">
            <w:pPr>
              <w:rPr>
                <w:rFonts w:ascii="Arial" w:hAnsi="Arial" w:cs="Arial"/>
                <w:b/>
                <w:bCs/>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Zamknięty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0" w:type="auto"/>
            <w:gridSpan w:val="12"/>
            <w:vMerge/>
            <w:tcBorders>
              <w:top w:val="nil"/>
              <w:left w:val="nil"/>
              <w:bottom w:val="single" w:sz="8" w:space="0" w:color="auto"/>
              <w:right w:val="single" w:sz="8" w:space="0" w:color="auto"/>
            </w:tcBorders>
            <w:vAlign w:val="center"/>
            <w:hideMark/>
          </w:tcPr>
          <w:p w:rsidR="00892FF7" w:rsidRDefault="00892FF7">
            <w:pPr>
              <w:rPr>
                <w:rFonts w:ascii="Arial" w:hAnsi="Arial" w:cs="Arial"/>
                <w:b/>
                <w:bCs/>
                <w:sz w:val="18"/>
                <w:szCs w:val="18"/>
                <w:lang w:eastAsia="en-US"/>
              </w:rPr>
            </w:pPr>
          </w:p>
        </w:tc>
      </w:tr>
      <w:tr w:rsidR="00892FF7" w:rsidTr="00892FF7">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Planowana alokacja</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b/>
                <w:bCs/>
                <w:i/>
                <w:iCs/>
                <w:sz w:val="18"/>
                <w:szCs w:val="18"/>
                <w:lang w:eastAsia="en-US"/>
              </w:rPr>
            </w:pPr>
            <w:r>
              <w:rPr>
                <w:rFonts w:ascii="Arial" w:hAnsi="Arial" w:cs="Arial"/>
                <w:sz w:val="18"/>
                <w:szCs w:val="18"/>
              </w:rPr>
              <w:t>5 250 000,00 EURO</w:t>
            </w:r>
          </w:p>
        </w:tc>
      </w:tr>
      <w:tr w:rsidR="00892FF7" w:rsidTr="00892FF7">
        <w:trPr>
          <w:trHeight w:val="955"/>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Typy projektów   przewidziane do realizacji w ramach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tcPr>
          <w:p w:rsidR="00892FF7" w:rsidRDefault="00892FF7">
            <w:pPr>
              <w:spacing w:before="60" w:after="60" w:line="276" w:lineRule="auto"/>
              <w:rPr>
                <w:sz w:val="20"/>
                <w:szCs w:val="20"/>
              </w:rPr>
            </w:pPr>
            <w:r>
              <w:rPr>
                <w:rFonts w:ascii="Arial" w:hAnsi="Arial" w:cs="Arial"/>
                <w:sz w:val="18"/>
                <w:szCs w:val="18"/>
              </w:rPr>
              <w:t xml:space="preserve">3. Wzmocnienie potencjału społeczności lokalnych na obszarach </w:t>
            </w:r>
            <w:proofErr w:type="spellStart"/>
            <w:r>
              <w:rPr>
                <w:rFonts w:ascii="Arial" w:hAnsi="Arial" w:cs="Arial"/>
                <w:sz w:val="18"/>
                <w:szCs w:val="18"/>
              </w:rPr>
              <w:t>rewitalizowanych</w:t>
            </w:r>
            <w:proofErr w:type="spellEnd"/>
            <w:r>
              <w:rPr>
                <w:rFonts w:ascii="Arial" w:hAnsi="Arial" w:cs="Arial"/>
                <w:sz w:val="18"/>
                <w:szCs w:val="18"/>
              </w:rPr>
              <w:t xml:space="preserve"> - schemat B dot. wsparcia procesu realizacji Programów Rewitalizacji.</w:t>
            </w:r>
          </w:p>
          <w:p w:rsidR="00892FF7" w:rsidRDefault="00892FF7">
            <w:pPr>
              <w:spacing w:line="276" w:lineRule="auto"/>
              <w:jc w:val="both"/>
              <w:rPr>
                <w:rFonts w:ascii="Arial" w:hAnsi="Arial" w:cs="Arial"/>
                <w:sz w:val="18"/>
                <w:szCs w:val="18"/>
                <w:lang w:eastAsia="en-US"/>
              </w:rPr>
            </w:pP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Wnioskodawcy do których skierowany jest  konkurs</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sz w:val="18"/>
                <w:szCs w:val="18"/>
                <w:lang w:eastAsia="en-US"/>
              </w:rPr>
            </w:pPr>
            <w:r>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Szczegółowy opis, zakładany cel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Rzeczywistość, która nas otacza niesie ze sobą niezwykły potencjał. Ludzie, środowisko, infrastruktura, to wszystko posiada swoją ogromną wartość. Pobudzając do działania jednostki jesteśmy w stanie pobudzić całe środowiska do rozwoju, a co za tym idzie do poprawy jakości życia. Tylko dobrze funkcjonujące środowiska mogą mieć pozytywny wpływ na rozwój jednostki. </w:t>
            </w:r>
          </w:p>
          <w:p w:rsidR="00892FF7" w:rsidRDefault="00892FF7">
            <w:pPr>
              <w:spacing w:line="276" w:lineRule="auto"/>
              <w:ind w:left="85"/>
              <w:jc w:val="both"/>
              <w:rPr>
                <w:rFonts w:ascii="Arial" w:hAnsi="Arial" w:cs="Arial"/>
                <w:sz w:val="18"/>
                <w:szCs w:val="18"/>
              </w:rPr>
            </w:pPr>
            <w:r>
              <w:rPr>
                <w:rFonts w:ascii="Arial" w:hAnsi="Arial" w:cs="Arial"/>
                <w:sz w:val="18"/>
                <w:szCs w:val="18"/>
              </w:rPr>
              <w:t>Rewitalizacja to proces, który dotyczy nie tylko zmian przestrzennych, modernizacyjnych czy ekonomicznych na terenach, które najbardziej wymagają wsparcia. Rewitalizacja obejmuje także ingerencję w procesy przyczyniające się do budowania społeczności lokalnych, opartych na poczuciu więzi i współdziałaniu.</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Człowiek funkcjonujący w swoim środowisku powinien odczuwać przynależność do danej grupy oraz chęć partycypowania w działaniach zmierzających do poprawy walorów i funkcjonowania otaczającego go świata. Niezbędnym elementem rewitalizacji jest organizowanie konsultacji społecznych wśród lokalnej wspólnoty. To właśnie postulaty oraz problemy jakie zgłaszają mieszkańcy na spotkaniach są cenną wskazówką do tworzenia programów rewitalizacji. Ponadto budowa mapy zasobów i potrzeb na danym terenie pozwolą na niwelowanie trudności, a także wzmocnią potencjał mieszkańców, którzy staną się  współorganizatorami zmian. </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Rewitalizacja to również działania zmierzające do animowania środowiska lokalnego. </w:t>
            </w:r>
          </w:p>
          <w:p w:rsidR="00892FF7" w:rsidRDefault="00892FF7">
            <w:pPr>
              <w:spacing w:line="276" w:lineRule="auto"/>
              <w:ind w:left="85"/>
              <w:jc w:val="both"/>
              <w:rPr>
                <w:rFonts w:ascii="Arial" w:hAnsi="Arial" w:cs="Arial"/>
                <w:sz w:val="18"/>
                <w:szCs w:val="18"/>
              </w:rPr>
            </w:pPr>
            <w:r>
              <w:rPr>
                <w:rFonts w:ascii="Arial" w:hAnsi="Arial" w:cs="Arial"/>
                <w:sz w:val="18"/>
                <w:szCs w:val="18"/>
              </w:rPr>
              <w:t>Zatem połączenie wszystkich „sił” znajdujących się na terenach o najtrudniejszej sytuacji społeczno-gospodarczej zidentyfikowanych w SSW może sprawić, że proces rewitalizacji przyniesie pozytywne rezultaty, a lokalne społeczności będąc realizatorami działań zmierzających w kierunku przemian na gruncie przestrzennym,  technicznym,  społecznym  i ekonomicznym staną się odpowiedzialnym partnerem.</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W ramach przedmiotowego działania realizowane będą działania dotyczące rewitalizacji. Zaplanowana rewitalizacja w ramach PI 9i będzie polegała na animacji lokalnych środowisk – skierowanie do wybranych gmin - animatora, którego zadaniem będzie wsparcie lokalnych społeczności przy wdrażaniu </w:t>
            </w:r>
            <w:r>
              <w:rPr>
                <w:rFonts w:ascii="Arial" w:hAnsi="Arial" w:cs="Arial"/>
                <w:sz w:val="18"/>
                <w:szCs w:val="18"/>
              </w:rPr>
              <w:br/>
            </w:r>
            <w:proofErr w:type="spellStart"/>
            <w:r>
              <w:rPr>
                <w:rFonts w:ascii="Arial" w:hAnsi="Arial" w:cs="Arial"/>
                <w:sz w:val="18"/>
                <w:szCs w:val="18"/>
              </w:rPr>
              <w:t>PR-u</w:t>
            </w:r>
            <w:proofErr w:type="spellEnd"/>
            <w:r>
              <w:rPr>
                <w:rFonts w:ascii="Arial" w:hAnsi="Arial" w:cs="Arial"/>
                <w:sz w:val="18"/>
                <w:szCs w:val="18"/>
              </w:rPr>
              <w:t>. Działania te będą ściśle powiązane z działaniami w ramach Priorytetu Inwestycyjnego 9b.</w:t>
            </w:r>
          </w:p>
          <w:p w:rsidR="00892FF7" w:rsidRDefault="00892FF7">
            <w:pPr>
              <w:spacing w:line="276" w:lineRule="auto"/>
              <w:ind w:left="85"/>
              <w:jc w:val="both"/>
              <w:rPr>
                <w:rFonts w:ascii="Arial" w:hAnsi="Arial" w:cs="Arial"/>
                <w:sz w:val="18"/>
                <w:szCs w:val="18"/>
              </w:rPr>
            </w:pPr>
            <w:r>
              <w:rPr>
                <w:rFonts w:ascii="Arial" w:hAnsi="Arial" w:cs="Arial"/>
                <w:sz w:val="18"/>
                <w:szCs w:val="18"/>
              </w:rPr>
              <w:t>W ramach każdego z projektów wsparcie będzie się odbywało w trzech następujących po sobie fazach:</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Animacja lokalna mieszkańców – skoncentrowana na wyłonieniu grupy inicjatywnej i lidera oraz przygotowaniu ich do dalszej pracy, a także pobudzenie lokalnej ludności i opracowanie nowych pomysłów, kierunków działań;</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 xml:space="preserve">Realizacja przedsięwzięć inwestycyjnych – polegająca na opracowaniu pomysłu – inwestycji służącej ogółowi mieszkańców danego obszaru rewitalizacji i jej </w:t>
            </w:r>
            <w:r>
              <w:rPr>
                <w:rFonts w:ascii="Arial" w:hAnsi="Arial" w:cs="Arial"/>
                <w:sz w:val="18"/>
                <w:szCs w:val="18"/>
                <w:lang w:eastAsia="en-US"/>
              </w:rPr>
              <w:lastRenderedPageBreak/>
              <w:t xml:space="preserve">realizacji. Zasady podziału środków na inwestycję zostanie wskazany w </w:t>
            </w:r>
            <w:r>
              <w:rPr>
                <w:rFonts w:ascii="Arial" w:hAnsi="Arial" w:cs="Arial"/>
                <w:i/>
                <w:iCs/>
                <w:sz w:val="18"/>
                <w:szCs w:val="18"/>
                <w:lang w:eastAsia="en-US"/>
              </w:rPr>
              <w:t>Regulaminie konkursu</w:t>
            </w:r>
            <w:r>
              <w:rPr>
                <w:rFonts w:ascii="Arial" w:hAnsi="Arial" w:cs="Arial"/>
                <w:sz w:val="18"/>
                <w:szCs w:val="18"/>
                <w:lang w:eastAsia="en-US"/>
              </w:rPr>
              <w:t xml:space="preserve"> ;</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Organizacja min. 1 wydarzenia związanego ze zrealizowaną inwestycją – przy zaangażowaniu mieszkańców, grupy inicjatywnej i lidera.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Przy czym realizacja 1. fazy w przypadku subregionu A jest fakultatywna i możliwa wyłącznie na obszarach zdegradowanych. 2. i 3. faza mogą być realizowane wyłącznie na obszarach rewitalizacji.</w:t>
            </w:r>
          </w:p>
          <w:p w:rsidR="00892FF7" w:rsidRDefault="00892FF7">
            <w:pPr>
              <w:spacing w:line="276" w:lineRule="auto"/>
              <w:jc w:val="both"/>
              <w:rPr>
                <w:rFonts w:ascii="Arial" w:hAnsi="Arial" w:cs="Arial"/>
                <w:sz w:val="18"/>
                <w:szCs w:val="18"/>
              </w:rPr>
            </w:pPr>
            <w:r>
              <w:rPr>
                <w:rFonts w:ascii="Arial" w:hAnsi="Arial" w:cs="Arial"/>
                <w:sz w:val="18"/>
                <w:szCs w:val="18"/>
              </w:rPr>
              <w:t xml:space="preserve">Działania rewitalizacyjne obejmują swoim zasięgiem gminy należące do Specjalnej Strefy Włączenia (SSW) – według listy gmin zawartych w dokumencie „Specjalna Strefa Włączenia na obszarze Województwa Zachodniopomorskiego oraz planowane kierunki działań interwencyjnych” przyjętego uchwałą Zarządu Województwa Zachodniopomorskiego nr 544/17 z dnia 11 kwietnia 2017 r. W ramach konkursu przyjęto założenie, iż ostateczną listę gmin województwa zachodniopomorskiego kwalifikujących się do objęcia wsparciem IOK opublikuje w dniu ogłoszenia konkursu. Powyższe ma na celu zapewnienie możliwości aplikowania podmiotom o środki dla możliwie szerokiego grona gmin. Na liście znajda się tylko i wyłącznie  gminy posiadających program rewitalizacji umieszczony na Wykazie programów rewitalizacji województwa zachodniopomorskiego oraz gminy które złożyły program rewitalizacji do oceny przez IZ RPO WZ do dnia poprzedzającego ogłoszenie przedmiotowego konkursu. Obecnie w ramach założenie dla całego konkursu zakłada się, iż maksymalny obszar wsparcie wynosi 74 gminy, z czego 9 gmin nie złożyło jeszcze programu rewitalizacyjnego do oceny przez IZ RPO WZ. Są to gminy: Bierzwnik,  Chojna, Dolice, Drawsko Pomorskie, Marianowo, Stara Dąbrowa, Tuczno, Gmina </w:t>
            </w:r>
            <w:r>
              <w:rPr>
                <w:rFonts w:ascii="Arial" w:hAnsi="Arial" w:cs="Arial"/>
                <w:color w:val="000000"/>
                <w:sz w:val="18"/>
                <w:szCs w:val="18"/>
              </w:rPr>
              <w:t>Białogard, Bobolice.</w:t>
            </w:r>
          </w:p>
          <w:p w:rsidR="00892FF7" w:rsidRDefault="00892FF7">
            <w:pPr>
              <w:spacing w:line="276" w:lineRule="auto"/>
              <w:jc w:val="both"/>
              <w:rPr>
                <w:rFonts w:ascii="Arial" w:hAnsi="Arial" w:cs="Arial"/>
                <w:sz w:val="18"/>
                <w:szCs w:val="18"/>
              </w:rPr>
            </w:pPr>
            <w:r>
              <w:rPr>
                <w:rFonts w:ascii="Arial" w:hAnsi="Arial" w:cs="Arial"/>
                <w:sz w:val="18"/>
                <w:szCs w:val="18"/>
              </w:rPr>
              <w:t>Z uwagi na rozmaite uwarunkowania jak i  dla efektywnej realizacji Działania SSW województwa zachodniopomorskiego została podzielona na 3 subregiony:</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 A</w:t>
            </w:r>
            <w:r>
              <w:rPr>
                <w:rFonts w:ascii="Arial" w:hAnsi="Arial" w:cs="Arial"/>
                <w:sz w:val="18"/>
                <w:szCs w:val="18"/>
              </w:rPr>
              <w:t xml:space="preserve"> to gminy: Drawno, Krzęcin, Ostrowice, Brojce, Karnice, Płoty, Moryń, Kozielice, Dobrzany, Barwice, Grzmiąca, Gmina Szczecinek, Brzeżno, Rąbino, Świdwin, Dobra, Radowo Małe, Węgorzyno;</w:t>
            </w:r>
          </w:p>
          <w:p w:rsidR="00892FF7" w:rsidRDefault="00892FF7">
            <w:pPr>
              <w:spacing w:line="276" w:lineRule="auto"/>
              <w:jc w:val="both"/>
              <w:rPr>
                <w:rFonts w:ascii="Arial" w:hAnsi="Arial" w:cs="Arial"/>
                <w:sz w:val="18"/>
                <w:szCs w:val="18"/>
              </w:rPr>
            </w:pPr>
            <w:r>
              <w:rPr>
                <w:rFonts w:ascii="Arial" w:hAnsi="Arial" w:cs="Arial"/>
                <w:sz w:val="18"/>
                <w:szCs w:val="18"/>
              </w:rPr>
              <w:t>-</w:t>
            </w:r>
            <w:r>
              <w:rPr>
                <w:rFonts w:ascii="Arial" w:hAnsi="Arial" w:cs="Arial"/>
                <w:b/>
                <w:bCs/>
                <w:sz w:val="18"/>
                <w:szCs w:val="18"/>
              </w:rPr>
              <w:t>subregion B</w:t>
            </w:r>
            <w:r>
              <w:rPr>
                <w:rFonts w:ascii="Arial" w:hAnsi="Arial" w:cs="Arial"/>
                <w:sz w:val="18"/>
                <w:szCs w:val="18"/>
              </w:rPr>
              <w:t xml:space="preserve"> to gminy: Choszczno, Pełczyce, Recz, Czaplinek, Kalisz Pomorski, Wierzchowo, Złocieniec, Banie, Cedynia, Mieszkowice, Trzcińsko-Zdrój, Widuchowa, Boleszkowice, Bielice, Lipiany, Przelewice, Pyrzyce, Warnice, Człopa, Mirosławiec, Gmina Wałcz, Miasto Wałcz, Bierzwnik,  Chojna, Dolice, Drawsko Pomorskie, Marianowo, Stara Dąbrowa, Tuczno;</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subregionu C</w:t>
            </w:r>
            <w:r>
              <w:rPr>
                <w:rFonts w:ascii="Arial" w:hAnsi="Arial" w:cs="Arial"/>
                <w:sz w:val="18"/>
                <w:szCs w:val="18"/>
              </w:rPr>
              <w:t xml:space="preserve"> to gminy: </w:t>
            </w:r>
            <w:r>
              <w:rPr>
                <w:rFonts w:ascii="Arial" w:hAnsi="Arial" w:cs="Arial"/>
                <w:color w:val="000000"/>
                <w:sz w:val="18"/>
                <w:szCs w:val="18"/>
              </w:rPr>
              <w:t>Karlino, Tychowo,</w:t>
            </w:r>
            <w:r>
              <w:rPr>
                <w:rFonts w:ascii="Arial" w:hAnsi="Arial" w:cs="Arial"/>
                <w:sz w:val="18"/>
                <w:szCs w:val="18"/>
              </w:rPr>
              <w:t xml:space="preserve"> Przybiernów,</w:t>
            </w:r>
            <w:r>
              <w:rPr>
                <w:rFonts w:ascii="Arial" w:hAnsi="Arial" w:cs="Arial"/>
                <w:color w:val="000000"/>
                <w:sz w:val="18"/>
                <w:szCs w:val="18"/>
              </w:rPr>
              <w:t xml:space="preserve"> Gryfice, Golczewo, Świerzno, Wolin, Polanów, Świeszyno, </w:t>
            </w:r>
            <w:r>
              <w:rPr>
                <w:rFonts w:ascii="Arial" w:hAnsi="Arial" w:cs="Arial"/>
                <w:sz w:val="18"/>
                <w:szCs w:val="18"/>
              </w:rPr>
              <w:t>Gmina Darłowo,</w:t>
            </w:r>
            <w:r>
              <w:rPr>
                <w:rFonts w:ascii="Arial" w:hAnsi="Arial" w:cs="Arial"/>
                <w:color w:val="000000"/>
                <w:sz w:val="18"/>
                <w:szCs w:val="18"/>
              </w:rPr>
              <w:t xml:space="preserve"> Miasto Darłowo, Malechowo, Postomino, Gmina Sławno, Chociwel, Ińsko,</w:t>
            </w:r>
            <w:r>
              <w:rPr>
                <w:rFonts w:ascii="Arial" w:hAnsi="Arial" w:cs="Arial"/>
                <w:sz w:val="18"/>
                <w:szCs w:val="18"/>
              </w:rPr>
              <w:t xml:space="preserve"> Suchań,</w:t>
            </w:r>
            <w:r>
              <w:rPr>
                <w:rFonts w:ascii="Arial" w:hAnsi="Arial" w:cs="Arial"/>
                <w:color w:val="000000"/>
                <w:sz w:val="18"/>
                <w:szCs w:val="18"/>
              </w:rPr>
              <w:t xml:space="preserve"> Biały Bór, Borne Sulinowo, Połczyn-Zdrój, Sławoborze, Łobez, Resko, Białogard, Bobolice, Rymań, Miasto Szczecinek.</w:t>
            </w:r>
          </w:p>
          <w:p w:rsidR="00892FF7" w:rsidRDefault="00892FF7">
            <w:pPr>
              <w:spacing w:line="276" w:lineRule="auto"/>
              <w:jc w:val="both"/>
              <w:rPr>
                <w:sz w:val="18"/>
                <w:szCs w:val="18"/>
                <w:lang w:eastAsia="en-US"/>
              </w:rPr>
            </w:pPr>
            <w:r>
              <w:rPr>
                <w:rFonts w:ascii="Arial" w:hAnsi="Arial" w:cs="Arial"/>
                <w:sz w:val="18"/>
                <w:szCs w:val="18"/>
              </w:rPr>
              <w:t>Subregion A to gminy o najniższych parametrach rozwoju społeczno-gospodarczego i posiadające na swoim terytorium problemowe miejscowości popegeerowskie</w:t>
            </w:r>
            <w:r>
              <w:rPr>
                <w:rFonts w:ascii="Arial" w:hAnsi="Arial" w:cs="Arial"/>
                <w:b/>
                <w:bCs/>
                <w:sz w:val="18"/>
                <w:szCs w:val="18"/>
              </w:rPr>
              <w:t xml:space="preserve"> (</w:t>
            </w:r>
            <w:r>
              <w:rPr>
                <w:rFonts w:ascii="Arial" w:hAnsi="Arial" w:cs="Arial"/>
                <w:sz w:val="18"/>
                <w:szCs w:val="18"/>
              </w:rPr>
              <w:t xml:space="preserve">na podstawie: </w:t>
            </w:r>
            <w:r>
              <w:rPr>
                <w:rFonts w:ascii="Arial" w:hAnsi="Arial" w:cs="Arial"/>
                <w:i/>
                <w:iCs/>
                <w:sz w:val="18"/>
                <w:szCs w:val="18"/>
              </w:rPr>
              <w:t xml:space="preserve">Badanie ewaluacyjne pn. „Ocena wsparcia w obszarze rewitalizacji w ramach Regionalnego Programu Operacyjnego Województwa Zachodniopomorskiego na lata 2007-2013 oraz identyfikacja potencjału i potrzeb regionu w zakresie rewitalizacji”, Centrum Rozwoju Społeczno-Gospodarczego Przedsiębiorstwo Społeczne Sp. z o.o. na zlecenie Urzędu Marszałkowskiego Województwa Zachodniopomorskiego, Szczecin2015), </w:t>
            </w:r>
            <w:r>
              <w:rPr>
                <w:rFonts w:ascii="Arial" w:hAnsi="Arial" w:cs="Arial"/>
                <w:sz w:val="18"/>
                <w:szCs w:val="18"/>
              </w:rPr>
              <w:t>które zostały objęte wsparciem w ramach projektu realizowanego dla Schematu A Działania 7.1 typ 3. Powyższe stanowi kontynuację wsparcia oraz ma na celu wykorzystanie wpracowanej już na bazie zrealizowanego projektu sieci relacji. Liczba gmin dla przedmiotowego subregionu nie ulegnie zmianie. W ramach subregionów B i C, które zostały podzielone pod względem przynależności do powiatów w stosunku do pozostałych gmin kwalifikujących się  do objęcia wsparciem liczba gmin może ulec zmianie na dzień ogłoszenia konkursu ze względu na przyjęte kryteria wyboru projektu dotyczące faktu posiadania zatwierdzonego lub złożenia Programu rewitalizacyjnego do oceny przez IZ RPO WZ.</w:t>
            </w:r>
          </w:p>
        </w:tc>
      </w:tr>
      <w:tr w:rsidR="00892FF7" w:rsidTr="00892FF7">
        <w:trPr>
          <w:cantSplit/>
        </w:trPr>
        <w:tc>
          <w:tcPr>
            <w:tcW w:w="1285" w:type="pct"/>
            <w:gridSpan w:val="2"/>
            <w:vMerge w:val="restart"/>
            <w:tcBorders>
              <w:top w:val="nil"/>
              <w:left w:val="single" w:sz="12" w:space="0" w:color="auto"/>
              <w:bottom w:val="nil"/>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 xml:space="preserve">Specyficzne dla konkursu </w:t>
            </w:r>
            <w:r>
              <w:rPr>
                <w:rFonts w:ascii="Arial" w:hAnsi="Arial" w:cs="Arial"/>
                <w:sz w:val="18"/>
                <w:szCs w:val="18"/>
              </w:rPr>
              <w:lastRenderedPageBreak/>
              <w:t>kryteria wyboru projektów</w:t>
            </w: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Kryteria dopuszczalności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składa nie więcej niż jeden wniosek o dofinansowanie w ramach danego subregionu:</w:t>
            </w:r>
          </w:p>
          <w:p w:rsidR="00892FF7" w:rsidRDefault="00892FF7">
            <w:pPr>
              <w:spacing w:line="276" w:lineRule="auto"/>
              <w:ind w:left="793"/>
              <w:jc w:val="both"/>
              <w:rPr>
                <w:rFonts w:ascii="Arial" w:hAnsi="Arial" w:cs="Arial"/>
                <w:sz w:val="18"/>
                <w:szCs w:val="18"/>
                <w:lang w:eastAsia="en-US"/>
              </w:rPr>
            </w:pPr>
            <w:r>
              <w:rPr>
                <w:rFonts w:ascii="Arial" w:hAnsi="Arial" w:cs="Arial"/>
                <w:sz w:val="18"/>
                <w:szCs w:val="18"/>
              </w:rPr>
              <w:t>- subregion A;</w:t>
            </w:r>
          </w:p>
          <w:p w:rsidR="00892FF7" w:rsidRDefault="00892FF7">
            <w:pPr>
              <w:spacing w:line="276" w:lineRule="auto"/>
              <w:ind w:left="793"/>
              <w:jc w:val="both"/>
              <w:rPr>
                <w:rFonts w:ascii="Arial" w:hAnsi="Arial" w:cs="Arial"/>
                <w:sz w:val="18"/>
                <w:szCs w:val="18"/>
              </w:rPr>
            </w:pPr>
            <w:r>
              <w:rPr>
                <w:rFonts w:ascii="Arial" w:hAnsi="Arial" w:cs="Arial"/>
                <w:sz w:val="18"/>
                <w:szCs w:val="18"/>
              </w:rPr>
              <w:t>- subregion B;</w:t>
            </w:r>
          </w:p>
          <w:p w:rsidR="00892FF7" w:rsidRDefault="00892FF7">
            <w:pPr>
              <w:spacing w:line="276" w:lineRule="auto"/>
              <w:ind w:left="793"/>
              <w:jc w:val="both"/>
              <w:rPr>
                <w:rFonts w:ascii="Arial" w:hAnsi="Arial" w:cs="Arial"/>
                <w:b/>
                <w:bCs/>
                <w:sz w:val="18"/>
                <w:szCs w:val="18"/>
                <w:lang w:eastAsia="en-US"/>
              </w:rPr>
            </w:pPr>
            <w:r>
              <w:rPr>
                <w:rFonts w:ascii="Arial" w:hAnsi="Arial" w:cs="Arial"/>
                <w:sz w:val="18"/>
                <w:szCs w:val="18"/>
              </w:rPr>
              <w:t>- subregion C.</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to stwarza możliwość wyłonienia większej liczby potencjalnych projektodawców, a także wyboru najlepszych projektów, które odpowiadają na potrzeby regionu.</w:t>
            </w:r>
          </w:p>
          <w:p w:rsidR="00892FF7" w:rsidRDefault="00892FF7">
            <w:pPr>
              <w:spacing w:line="276" w:lineRule="auto"/>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892FF7" w:rsidRDefault="00892FF7">
            <w:pPr>
              <w:spacing w:line="276" w:lineRule="auto"/>
              <w:jc w:val="both"/>
              <w:rPr>
                <w:rFonts w:ascii="Arial" w:hAnsi="Arial" w:cs="Arial"/>
                <w:sz w:val="18"/>
                <w:szCs w:val="18"/>
              </w:rPr>
            </w:pPr>
            <w:r>
              <w:rPr>
                <w:rFonts w:ascii="Arial" w:hAnsi="Arial" w:cs="Arial"/>
                <w:sz w:val="18"/>
                <w:szCs w:val="18"/>
              </w:rPr>
              <w:t>Kryterium odnosi się wyłącznie do występowania danego podmiotu w charakterze projektodawcy, a nie partnera. Z uwagi na charakter wsparcia oraz fakt, że wsparciem mogą być objęte wyłącznie gminy, dla których zostały zatwierdzone i/lub złożone do oceny przez IZ RPO plany rewitalizacji ostateczny kształt obszarów subregionów będzie wskazany w dniu ogłoszenia naboru. Obszary wskazane w niniejszym dokumencie stanowią wariant maksymalny.</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Maksymalna wartość projektu w ramach subregionu:</w:t>
            </w:r>
          </w:p>
          <w:p w:rsidR="00892FF7" w:rsidRDefault="00892FF7">
            <w:pPr>
              <w:pStyle w:val="Akapitzlist"/>
              <w:spacing w:line="276" w:lineRule="auto"/>
              <w:ind w:left="437"/>
              <w:jc w:val="both"/>
              <w:rPr>
                <w:rFonts w:ascii="Arial" w:hAnsi="Arial" w:cs="Arial"/>
                <w:sz w:val="18"/>
                <w:szCs w:val="18"/>
                <w:lang w:eastAsia="en-US"/>
              </w:rPr>
            </w:pPr>
            <w:r>
              <w:rPr>
                <w:rFonts w:ascii="Arial" w:hAnsi="Arial" w:cs="Arial"/>
                <w:sz w:val="18"/>
                <w:szCs w:val="18"/>
                <w:lang w:eastAsia="en-US"/>
              </w:rPr>
              <w:t>- subregion A – wynosi 5 395 834,32 zł</w:t>
            </w:r>
          </w:p>
          <w:p w:rsidR="00892FF7" w:rsidRDefault="00892FF7">
            <w:pPr>
              <w:spacing w:line="276" w:lineRule="auto"/>
              <w:ind w:left="437"/>
              <w:rPr>
                <w:rFonts w:ascii="Arial" w:hAnsi="Arial" w:cs="Arial"/>
                <w:sz w:val="18"/>
                <w:szCs w:val="18"/>
                <w:lang w:eastAsia="en-US"/>
              </w:rPr>
            </w:pPr>
            <w:r>
              <w:rPr>
                <w:rFonts w:ascii="Arial" w:hAnsi="Arial" w:cs="Arial"/>
                <w:sz w:val="18"/>
                <w:szCs w:val="18"/>
              </w:rPr>
              <w:t>- subregion B -  wynosi 8 693 288,61 zł</w:t>
            </w:r>
          </w:p>
          <w:p w:rsidR="00892FF7" w:rsidRDefault="00892FF7">
            <w:pPr>
              <w:pStyle w:val="Akapitzlist"/>
              <w:spacing w:line="276" w:lineRule="auto"/>
              <w:ind w:left="437"/>
              <w:jc w:val="both"/>
              <w:rPr>
                <w:lang w:eastAsia="en-US"/>
              </w:rPr>
            </w:pPr>
            <w:r>
              <w:rPr>
                <w:rFonts w:ascii="Arial" w:hAnsi="Arial" w:cs="Arial"/>
                <w:sz w:val="18"/>
                <w:szCs w:val="18"/>
                <w:lang w:eastAsia="en-US"/>
              </w:rPr>
              <w:t>- subregion C -  wynosi 8 093 751,48 zł</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zapewnienie kompleksowości wsparcia, jak również gwarancję równego dostępu do szerokiego zakresu wsparcia przewidzianego w schemacie B dla mieszkańców gmin objętych rewitalizacją.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 zakłada minimalną wartość realizacji wskaźnika </w:t>
            </w:r>
            <w:r>
              <w:rPr>
                <w:rFonts w:ascii="Arial" w:hAnsi="Arial" w:cs="Arial"/>
                <w:i/>
                <w:iCs/>
                <w:sz w:val="18"/>
                <w:szCs w:val="18"/>
                <w:lang w:eastAsia="en-US"/>
              </w:rPr>
              <w:t xml:space="preserve">Liczba osób zagrożonych ubóstwem lub wykluczeniem społecznym, objętych wsparciem w programie </w:t>
            </w:r>
            <w:r>
              <w:rPr>
                <w:rFonts w:ascii="Arial" w:hAnsi="Arial" w:cs="Arial"/>
                <w:sz w:val="18"/>
                <w:szCs w:val="18"/>
                <w:lang w:eastAsia="en-US"/>
              </w:rPr>
              <w:t>w danym subregionie na poziomie:</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A 486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B 783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C 729 osób</w:t>
            </w:r>
          </w:p>
          <w:p w:rsidR="00892FF7" w:rsidRDefault="00892FF7">
            <w:pPr>
              <w:spacing w:line="276" w:lineRule="auto"/>
              <w:jc w:val="both"/>
              <w:rPr>
                <w:rFonts w:ascii="Arial" w:hAnsi="Arial" w:cs="Arial"/>
                <w:sz w:val="18"/>
                <w:szCs w:val="18"/>
                <w:lang w:eastAsia="en-US"/>
              </w:rPr>
            </w:pPr>
            <w:r>
              <w:rPr>
                <w:rFonts w:ascii="Arial" w:hAnsi="Arial" w:cs="Arial"/>
                <w:sz w:val="18"/>
                <w:szCs w:val="18"/>
              </w:rPr>
              <w:t xml:space="preserve">W uzasadnionych przypadkach Instytucja Pośrednicząca RPO WZ może zaakceptować niższe wartości wskaźnika.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zabezpieczenie realizacji wskaźnika </w:t>
            </w:r>
            <w:r>
              <w:rPr>
                <w:rFonts w:ascii="Arial" w:hAnsi="Arial" w:cs="Arial"/>
                <w:i/>
                <w:iCs/>
                <w:sz w:val="18"/>
                <w:szCs w:val="18"/>
              </w:rPr>
              <w:t xml:space="preserve">Liczba osób zagrożonych ubóstwem lub wykluczeniem społecznym, objętych wsparciem w programie </w:t>
            </w:r>
            <w:r>
              <w:rPr>
                <w:rFonts w:ascii="Arial" w:hAnsi="Arial" w:cs="Arial"/>
                <w:sz w:val="18"/>
                <w:szCs w:val="18"/>
              </w:rPr>
              <w:t>na poziomie określonym dla całego konkursu, z jednoczesnym uwzględnieniem różnic w potrzebach i możliwościach poszczególnych gmin. Wyliczenie wartości wskaźników dla poszczególnych subregionów zostało oparte na dotychczasowych doświadczeniach wynikających z realizacji projektu w schemacie A. Przyjmując wartość projektu przypadającą na jednego uczestnika w kwocie 11 432,86 zł oraz liczbę gmin i osób objętych wsparciem określono, że w ramach każdej gminy w schemacie B projektodawca powinien objąć wsparciem minimum 27 osób. Podane wartości wynikają z przeliczenia tych danych przez liczbę gmin w danym subregionie.</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 skierowany jest do grup docelowych zamieszkujących obszar zdegradowany gmin SSW objęty właściwym terytorialnie Programem Rewitalizacji w województwie zachodniopomorskim w rozumieniu przepisów Kodeksu Cywilnego.</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Celem kryterium jest wzmocnienie potencjału mieszkańców z terenów o najtrudniejszej sytuacji społeczno-gospodarczej zidentyfikowanych w SSW w celu aktywnego uczestnictwa w zmianie na rzecz rozwoju zamieszkiwanych przez siebie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Projektodawca wniesie wkład własny w wysokości określonej w SOOP RPO WZ.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wprowadzono celem zaangażowania potencjału tak społecznego jak i finansowego projektodawcy/partnera na rzecz budowania trwałych efektów w poszczególnych obszarach interwencji EFS poprzez zwiększenie partycypacji projektodawcy/partnera w budżecie projektu EFS w ramach wkładu własnego.</w:t>
            </w:r>
          </w:p>
          <w:p w:rsidR="00892FF7" w:rsidRDefault="00892FF7">
            <w:pPr>
              <w:spacing w:line="276" w:lineRule="auto"/>
              <w:jc w:val="both"/>
              <w:rPr>
                <w:rFonts w:ascii="Arial" w:hAnsi="Arial" w:cs="Arial"/>
                <w:sz w:val="18"/>
                <w:szCs w:val="18"/>
              </w:rPr>
            </w:pPr>
            <w:r>
              <w:rPr>
                <w:rFonts w:ascii="Arial" w:hAnsi="Arial" w:cs="Arial"/>
                <w:sz w:val="18"/>
                <w:szCs w:val="18"/>
              </w:rPr>
              <w:t>Partycypacja projektodawcy/partnera w finansowaniu projektu zwiększy ich odpowiedzialność za jakość realizowanych działań jak również pozwoli na zapewnienie większej trwałości działań finansowanych z EFS.</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zapewni wsparcie osób z terenów o najtrudniejszej sytuacji społeczno-gospodarczej zidentyfikowanych w SSW, w tym z problemowych miejscowości popegeerowskich, co wpłynie na wzmocnienie potencjału tych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 oraz wykazu złożonych do oceny i/lub zatwierdzonych Programów Rewitalizacji aktualnego na dzień rozpoczęcia naboru wniosków.</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56" w:lineRule="auto"/>
              <w:ind w:left="295" w:hanging="283"/>
              <w:jc w:val="both"/>
              <w:rPr>
                <w:rFonts w:ascii="Arial" w:hAnsi="Arial" w:cs="Arial"/>
                <w:sz w:val="18"/>
                <w:szCs w:val="18"/>
                <w:lang w:eastAsia="en-US"/>
              </w:rPr>
            </w:pPr>
            <w:r>
              <w:rPr>
                <w:rFonts w:ascii="Arial" w:hAnsi="Arial" w:cs="Arial"/>
                <w:sz w:val="18"/>
                <w:szCs w:val="18"/>
                <w:lang w:eastAsia="en-US"/>
              </w:rPr>
              <w:t xml:space="preserve">Projekt zakłada realizację obligatoryjnie trzech faz wsparcia na terenie każdej z gmin objętych wsparciem na obszarach rewitalizacji wskazanych we właściwych terytorialnie programach rewitalizacji. Fazy obejmują: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Animację lokalną mieszkańców;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Realizację przedsięwzięć inwestycyjnych;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Organizację min. 1 wydarzenia związanego ze zrealizowaną inwestycją.</w:t>
            </w:r>
          </w:p>
          <w:p w:rsidR="00892FF7" w:rsidRDefault="00892FF7">
            <w:pPr>
              <w:spacing w:line="276" w:lineRule="auto"/>
              <w:jc w:val="both"/>
              <w:rPr>
                <w:rFonts w:ascii="Arial" w:hAnsi="Arial" w:cs="Arial"/>
                <w:sz w:val="18"/>
                <w:szCs w:val="18"/>
                <w:lang w:eastAsia="en-US"/>
              </w:rPr>
            </w:pPr>
            <w:r>
              <w:rPr>
                <w:rFonts w:ascii="Arial" w:hAnsi="Arial" w:cs="Arial"/>
                <w:sz w:val="18"/>
                <w:szCs w:val="18"/>
              </w:rPr>
              <w:t>Realizacja fazy 1. możliwa jest również na obszarach zdegradowanych, wskazanych w programie rewitalizacji. Fazy 2. i 3. mogą być realizowane wyłącznie na obszarach rewitalizacji.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Wskazany w kryterium zakres wsparcia spowoduje kompleksowe wsparcie w celu wzmocnienia potencjału gmin w zakresie procesu rewitalizacji.</w:t>
            </w:r>
          </w:p>
          <w:p w:rsidR="00892FF7" w:rsidRDefault="00892FF7">
            <w:pPr>
              <w:spacing w:line="276" w:lineRule="auto"/>
              <w:jc w:val="both"/>
              <w:rPr>
                <w:rFonts w:ascii="Arial" w:hAnsi="Arial" w:cs="Arial"/>
                <w:sz w:val="18"/>
                <w:szCs w:val="18"/>
              </w:rPr>
            </w:pPr>
            <w:r>
              <w:rPr>
                <w:rFonts w:ascii="Arial" w:hAnsi="Arial" w:cs="Arial"/>
                <w:sz w:val="18"/>
                <w:szCs w:val="18"/>
              </w:rPr>
              <w:t>Z uwagi na wsparcie gmin wchodzących w skład subregionu A w schemacie A dopuszcza się w uzasadnionych przypadkach odstąpienie od pierwszej fazy wsparcia.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realizacji.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Wprowadzenie kryterium określającego maksymalny okres realizacji projektu ma na celu przeciwdziałanie występowaniu sytuacji nadmiernego wydłużania projektów. Kryterium to zapewni także efektywne wydatkowanie środków oraz podjęcie działań zaradczych w przypadku pojawienia się ewentualnych trudności w realizacji założonych wskaźników.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Wszystkie działania zaplanowane w ramach projektu wpisują się w cele rewitalizacji określone we właściwym dla danego obszaru programie rewitalizacji zatwierdzonym przez IZ RPO WZ.</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zapewnienie spójności działań oraz uzupełniania się interwencji.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na etapie oceny weryfikowane będzie na podstawie deklaracji projektodawcy zawartej w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95"/>
              <w:jc w:val="both"/>
              <w:rPr>
                <w:rFonts w:ascii="Arial" w:hAnsi="Arial" w:cs="Arial"/>
                <w:sz w:val="18"/>
                <w:szCs w:val="18"/>
                <w:lang w:eastAsia="en-US"/>
              </w:rPr>
            </w:pPr>
            <w:r>
              <w:rPr>
                <w:rFonts w:ascii="Arial" w:hAnsi="Arial" w:cs="Arial"/>
                <w:sz w:val="18"/>
                <w:szCs w:val="18"/>
                <w:lang w:eastAsia="en-US"/>
              </w:rPr>
              <w:t xml:space="preserve">Projekt zakłada  w ramach fazy </w:t>
            </w:r>
            <w:r>
              <w:rPr>
                <w:rFonts w:ascii="Arial" w:hAnsi="Arial" w:cs="Arial"/>
                <w:i/>
                <w:iCs/>
                <w:sz w:val="18"/>
                <w:szCs w:val="18"/>
                <w:lang w:eastAsia="en-US"/>
              </w:rPr>
              <w:t>2 - Realizacja przedsięwzięć inwestycyjnych</w:t>
            </w:r>
            <w:r>
              <w:rPr>
                <w:rFonts w:ascii="Arial" w:hAnsi="Arial" w:cs="Arial"/>
                <w:sz w:val="18"/>
                <w:szCs w:val="18"/>
                <w:lang w:eastAsia="en-US"/>
              </w:rPr>
              <w:t>- podział dodatkowych środków na działania inwestycyjne zapewniający konieczność konkurowania między gminami o te środki.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ma na celu wyłonienie przez Projektodawcę przedsięwzięć, które będą służyć ogółowi mieszkańców danego obszaru rewitalizacji. Konkurowanie o środki ma na celu zaktywizowanie jak największej liczby mieszkańców i jak najpełniejsze zaangażowanie ich w proces rewitalizacji. 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Kryteria premiujące</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Osoby z niepełnosprawnościami stanowią co najmniej 10% grupy docelowej w projekcie.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b/>
                <w:bCs/>
                <w:sz w:val="18"/>
                <w:szCs w:val="18"/>
                <w:lang w:eastAsia="en-US"/>
              </w:rPr>
            </w:pPr>
            <w:r>
              <w:rPr>
                <w:rFonts w:ascii="Arial" w:hAnsi="Arial" w:cs="Arial"/>
                <w:b/>
                <w:bCs/>
                <w:sz w:val="18"/>
                <w:szCs w:val="18"/>
              </w:rPr>
              <w:t>WAGA</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10</w:t>
            </w:r>
          </w:p>
        </w:tc>
      </w:tr>
      <w:tr w:rsidR="00892FF7" w:rsidTr="00892FF7">
        <w:trPr>
          <w:cantSplit/>
          <w:trHeight w:val="1976"/>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Height w:val="197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tcPr>
          <w:p w:rsidR="00892FF7" w:rsidRDefault="00892FF7">
            <w:pPr>
              <w:spacing w:line="276" w:lineRule="auto"/>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b/>
                <w:bCs/>
                <w:sz w:val="18"/>
                <w:szCs w:val="18"/>
              </w:rPr>
              <w:t>WAGA</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30</w:t>
            </w:r>
          </w:p>
        </w:tc>
      </w:tr>
      <w:tr w:rsidR="00892FF7" w:rsidTr="00892FF7">
        <w:trPr>
          <w:cantSplit/>
          <w:trHeight w:val="197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premiowanie projektów, w ramach których zaplanowano kompleksowe działania w odniesieniu do całego subregionu i objęcie wsparciem wszystkich gmin, dla których zostały zatwierdzone i/lub złożone do oceny IZ RPO  plany rewitalizacji.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proofErr w:type="spellStart"/>
            <w:r>
              <w:rPr>
                <w:rFonts w:ascii="Arial" w:hAnsi="Arial" w:cs="Arial"/>
                <w:sz w:val="18"/>
                <w:szCs w:val="18"/>
              </w:rPr>
              <w:t>Kwalifikowalność</w:t>
            </w:r>
            <w:proofErr w:type="spellEnd"/>
            <w:r>
              <w:rPr>
                <w:rFonts w:ascii="Arial" w:hAnsi="Arial" w:cs="Arial"/>
                <w:sz w:val="18"/>
                <w:szCs w:val="18"/>
              </w:rPr>
              <w:t xml:space="preserve"> wydatków</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rPr>
                <w:rFonts w:ascii="Arial" w:hAnsi="Arial" w:cs="Arial"/>
                <w:sz w:val="18"/>
                <w:szCs w:val="18"/>
                <w:lang w:eastAsia="en-US"/>
              </w:rPr>
            </w:pPr>
            <w:r>
              <w:rPr>
                <w:rFonts w:ascii="Arial" w:hAnsi="Arial" w:cs="Arial"/>
                <w:sz w:val="18"/>
                <w:szCs w:val="18"/>
              </w:rPr>
              <w:t xml:space="preserve">Zgodnie z </w:t>
            </w:r>
            <w:r>
              <w:rPr>
                <w:rFonts w:ascii="Arial" w:hAnsi="Arial" w:cs="Arial"/>
                <w:i/>
                <w:iCs/>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892FF7" w:rsidTr="00892FF7">
        <w:trPr>
          <w:cantSplit/>
        </w:trPr>
        <w:tc>
          <w:tcPr>
            <w:tcW w:w="5000" w:type="pct"/>
            <w:gridSpan w:val="16"/>
            <w:tcBorders>
              <w:top w:val="nil"/>
              <w:left w:val="single" w:sz="12" w:space="0" w:color="auto"/>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Wskaźniki produktu i rezultatu planowane do osiągnięcia w ramach konkursu</w:t>
            </w:r>
          </w:p>
        </w:tc>
      </w:tr>
      <w:tr w:rsidR="00892FF7" w:rsidTr="00892FF7">
        <w:trPr>
          <w:cantSplit/>
          <w:trHeight w:val="23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Nazwa wskaźnika</w:t>
            </w:r>
          </w:p>
        </w:tc>
        <w:tc>
          <w:tcPr>
            <w:tcW w:w="771" w:type="pct"/>
            <w:vMerge w:val="restar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Jednostka</w:t>
            </w:r>
          </w:p>
        </w:tc>
        <w:tc>
          <w:tcPr>
            <w:tcW w:w="1913" w:type="pct"/>
            <w:gridSpan w:val="8"/>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 wskaźnika planowana do osiągnięcia w ramach konkursu w podziale na lata</w:t>
            </w:r>
          </w:p>
        </w:tc>
        <w:tc>
          <w:tcPr>
            <w:tcW w:w="1031" w:type="pct"/>
            <w:gridSpan w:val="5"/>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rPr>
            </w:pPr>
            <w:r>
              <w:rPr>
                <w:rFonts w:ascii="Arial" w:hAnsi="Arial" w:cs="Arial"/>
                <w:sz w:val="18"/>
                <w:szCs w:val="18"/>
              </w:rPr>
              <w:t>Wskaźnik realizujący ramy wykonania</w:t>
            </w:r>
          </w:p>
          <w:p w:rsidR="00892FF7" w:rsidRDefault="00892FF7">
            <w:pPr>
              <w:spacing w:line="276" w:lineRule="auto"/>
              <w:jc w:val="center"/>
              <w:rPr>
                <w:rFonts w:ascii="Arial" w:hAnsi="Arial" w:cs="Arial"/>
                <w:sz w:val="18"/>
                <w:szCs w:val="18"/>
                <w:lang w:eastAsia="en-US"/>
              </w:rPr>
            </w:pPr>
            <w:r>
              <w:rPr>
                <w:rFonts w:ascii="Arial" w:hAnsi="Arial" w:cs="Arial"/>
                <w:sz w:val="18"/>
                <w:szCs w:val="18"/>
              </w:rPr>
              <w:t>T/N</w:t>
            </w:r>
          </w:p>
        </w:tc>
      </w:tr>
      <w:tr w:rsidR="00892FF7" w:rsidTr="00892FF7">
        <w:trPr>
          <w:cantSplit/>
          <w:trHeight w:val="23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0" w:type="auto"/>
            <w:vMerge/>
            <w:tcBorders>
              <w:top w:val="nil"/>
              <w:left w:val="nil"/>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57" w:type="pct"/>
            <w:gridSpan w:val="2"/>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Rok</w:t>
            </w:r>
          </w:p>
        </w:tc>
        <w:tc>
          <w:tcPr>
            <w:tcW w:w="1156" w:type="pct"/>
            <w:gridSpan w:val="6"/>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w:t>
            </w:r>
          </w:p>
        </w:tc>
        <w:tc>
          <w:tcPr>
            <w:tcW w:w="0" w:type="auto"/>
            <w:gridSpan w:val="5"/>
            <w:vMerge/>
            <w:tcBorders>
              <w:top w:val="nil"/>
              <w:left w:val="nil"/>
              <w:bottom w:val="single" w:sz="8" w:space="0" w:color="auto"/>
              <w:right w:val="single" w:sz="12" w:space="0" w:color="auto"/>
            </w:tcBorders>
            <w:vAlign w:val="center"/>
            <w:hideMark/>
          </w:tcPr>
          <w:p w:rsidR="00892FF7" w:rsidRDefault="00892FF7">
            <w:pPr>
              <w:rPr>
                <w:rFonts w:ascii="Arial" w:hAnsi="Arial" w:cs="Arial"/>
                <w:sz w:val="18"/>
                <w:szCs w:val="18"/>
                <w:lang w:eastAsia="en-US"/>
              </w:rPr>
            </w:pP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before="60" w:after="60" w:line="276" w:lineRule="auto"/>
              <w:ind w:left="357"/>
              <w:jc w:val="center"/>
              <w:rPr>
                <w:rFonts w:ascii="Arial" w:hAnsi="Arial" w:cs="Arial"/>
                <w:i/>
                <w:iCs/>
                <w:color w:val="D9D9D9"/>
                <w:sz w:val="18"/>
                <w:szCs w:val="18"/>
                <w:lang w:eastAsia="en-US"/>
              </w:rPr>
            </w:pPr>
            <w:r>
              <w:rPr>
                <w:rFonts w:ascii="Arial" w:hAnsi="Arial" w:cs="Arial"/>
                <w:i/>
                <w:iCs/>
                <w:sz w:val="18"/>
                <w:szCs w:val="18"/>
              </w:rPr>
              <w:t>Liczba osób zagrożonych ubóstwem lub wykluczeniem społecznym, objętych wsparciem w programie (osoby)</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[osoba]</w:t>
            </w:r>
          </w:p>
        </w:tc>
        <w:tc>
          <w:tcPr>
            <w:tcW w:w="7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2018</w:t>
            </w:r>
          </w:p>
        </w:tc>
        <w:tc>
          <w:tcPr>
            <w:tcW w:w="1156" w:type="pct"/>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1 998</w:t>
            </w:r>
          </w:p>
        </w:tc>
        <w:tc>
          <w:tcPr>
            <w:tcW w:w="1031" w:type="pct"/>
            <w:gridSpan w:val="5"/>
            <w:tcBorders>
              <w:top w:val="nil"/>
              <w:left w:val="nil"/>
              <w:bottom w:val="single" w:sz="8" w:space="0" w:color="auto"/>
              <w:right w:val="single" w:sz="12" w:space="0" w:color="auto"/>
            </w:tcBorders>
            <w:shd w:val="clear" w:color="auto" w:fill="FFFFFF"/>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T</w:t>
            </w:r>
          </w:p>
        </w:tc>
      </w:tr>
    </w:tbl>
    <w:p w:rsidR="00892FF7" w:rsidRDefault="00892FF7" w:rsidP="00892FF7">
      <w:pPr>
        <w:rPr>
          <w:rFonts w:ascii="Calibri" w:hAnsi="Calibri" w:cs="Calibri"/>
          <w:sz w:val="22"/>
          <w:szCs w:val="22"/>
          <w:lang w:eastAsia="en-US"/>
        </w:rPr>
      </w:pPr>
    </w:p>
    <w:p w:rsidR="00133BBD" w:rsidRDefault="00133BBD"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75383">
      <w:pPr>
        <w:spacing w:after="200" w:line="276" w:lineRule="auto"/>
        <w:rPr>
          <w:rFonts w:ascii="Arial" w:hAnsi="Arial" w:cs="Arial"/>
          <w:sz w:val="20"/>
          <w:szCs w:val="20"/>
        </w:rPr>
      </w:pPr>
      <w:r>
        <w:rPr>
          <w:rFonts w:ascii="Arial" w:hAnsi="Arial" w:cs="Arial"/>
          <w:sz w:val="20"/>
          <w:szCs w:val="20"/>
        </w:rPr>
        <w:br w:type="page"/>
      </w:r>
    </w:p>
    <w:p w:rsidR="00875383" w:rsidRDefault="00875383" w:rsidP="00875383">
      <w:pPr>
        <w:spacing w:after="200" w:line="276" w:lineRule="auto"/>
        <w:rPr>
          <w:rFonts w:ascii="Arial" w:hAnsi="Arial" w:cs="Arial"/>
          <w:sz w:val="20"/>
          <w:szCs w:val="20"/>
        </w:rPr>
        <w:sectPr w:rsidR="00875383" w:rsidSect="00133BBD">
          <w:pgSz w:w="11906" w:h="16838"/>
          <w:pgMar w:top="1417" w:right="1417" w:bottom="1417" w:left="1417" w:header="708" w:footer="708" w:gutter="0"/>
          <w:cols w:space="708"/>
          <w:docGrid w:linePitch="360"/>
        </w:sectPr>
      </w:pPr>
    </w:p>
    <w:p w:rsidR="00875383" w:rsidRPr="00792E91" w:rsidRDefault="00875383" w:rsidP="00875383">
      <w:pPr>
        <w:ind w:right="-157"/>
        <w:rPr>
          <w:rFonts w:ascii="Myriad Pro" w:hAnsi="Myriad Pro" w:cs="Arial"/>
        </w:rPr>
      </w:pPr>
    </w:p>
    <w:p w:rsidR="00875383" w:rsidRPr="00792E91" w:rsidRDefault="00875383" w:rsidP="00875383">
      <w:pPr>
        <w:ind w:right="-157"/>
        <w:jc w:val="center"/>
        <w:rPr>
          <w:rFonts w:ascii="Myriad Pro" w:hAnsi="Myriad Pro" w:cs="Arial"/>
        </w:rPr>
      </w:pPr>
    </w:p>
    <w:p w:rsidR="00875383" w:rsidRPr="00792E91" w:rsidRDefault="00875383" w:rsidP="00875383">
      <w:pPr>
        <w:jc w:val="center"/>
        <w:rPr>
          <w:rFonts w:ascii="Myriad Pro" w:hAnsi="Myriad Pro" w:cs="Arial"/>
          <w:sz w:val="2"/>
          <w:szCs w:val="2"/>
        </w:rPr>
      </w:pPr>
    </w:p>
    <w:p w:rsidR="00875383" w:rsidRPr="00792E91" w:rsidRDefault="00875383" w:rsidP="00875383">
      <w:pPr>
        <w:jc w:val="center"/>
        <w:rPr>
          <w:rFonts w:ascii="Myriad Pro" w:hAnsi="Myriad Pro" w:cs="Arial"/>
          <w:b/>
          <w:sz w:val="40"/>
          <w:szCs w:val="40"/>
        </w:rPr>
      </w:pPr>
      <w:r w:rsidRPr="00792E91">
        <w:rPr>
          <w:rFonts w:ascii="Myriad Pro" w:hAnsi="Myriad Pro" w:cs="Arial"/>
          <w:b/>
          <w:sz w:val="40"/>
          <w:szCs w:val="40"/>
        </w:rPr>
        <w:t>Plan działania na rok 2020</w:t>
      </w:r>
    </w:p>
    <w:p w:rsidR="00875383" w:rsidRPr="00792E91" w:rsidRDefault="00875383" w:rsidP="00875383">
      <w:pPr>
        <w:jc w:val="center"/>
        <w:rPr>
          <w:rFonts w:ascii="Myriad Pro" w:hAnsi="Myriad Pro" w:cs="Arial"/>
          <w:b/>
          <w:sz w:val="12"/>
          <w:szCs w:val="12"/>
        </w:rPr>
      </w:pPr>
    </w:p>
    <w:p w:rsidR="00875383" w:rsidRPr="00792E91" w:rsidRDefault="00875383" w:rsidP="00875383">
      <w:pPr>
        <w:jc w:val="center"/>
        <w:rPr>
          <w:rFonts w:ascii="Myriad Pro" w:hAnsi="Myriad Pro" w:cs="Arial"/>
          <w:b/>
          <w:spacing w:val="20"/>
        </w:rPr>
      </w:pPr>
      <w:r w:rsidRPr="00792E91">
        <w:rPr>
          <w:rFonts w:ascii="Myriad Pro" w:hAnsi="Myriad Pro" w:cs="Arial"/>
          <w:b/>
          <w:spacing w:val="20"/>
        </w:rPr>
        <w:t xml:space="preserve">REGIONALNY PROGRAM OPERACYJNY </w:t>
      </w:r>
      <w:r w:rsidRPr="00792E91">
        <w:rPr>
          <w:rFonts w:ascii="Myriad Pro" w:hAnsi="Myriad Pro" w:cs="Arial"/>
          <w:b/>
          <w:spacing w:val="20"/>
        </w:rPr>
        <w:br/>
        <w:t>WOJEWÓDZTWA ZACHODNIOPOMORSKIEGO</w:t>
      </w:r>
    </w:p>
    <w:p w:rsidR="00875383" w:rsidRPr="00792E91" w:rsidRDefault="00875383" w:rsidP="00875383">
      <w:pPr>
        <w:jc w:val="center"/>
        <w:rPr>
          <w:rFonts w:ascii="Myriad Pro" w:hAnsi="Myriad Pro"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3"/>
        <w:gridCol w:w="760"/>
        <w:gridCol w:w="1812"/>
        <w:gridCol w:w="1415"/>
        <w:gridCol w:w="788"/>
        <w:gridCol w:w="1956"/>
      </w:tblGrid>
      <w:tr w:rsidR="00875383" w:rsidRPr="00792E91" w:rsidTr="00784EFF">
        <w:trPr>
          <w:trHeight w:val="362"/>
        </w:trPr>
        <w:tc>
          <w:tcPr>
            <w:tcW w:w="10315" w:type="dxa"/>
            <w:gridSpan w:val="6"/>
            <w:shd w:val="clear" w:color="auto" w:fill="D9D9D9"/>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INFORMACJE O INSTYTUCJI POŚREDNICZĄCEJ</w:t>
            </w:r>
          </w:p>
        </w:tc>
      </w:tr>
      <w:tr w:rsidR="00875383" w:rsidRPr="00792E91" w:rsidTr="00784EFF">
        <w:trPr>
          <w:trHeight w:val="511"/>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Numer i nazwa osi priorytetowej</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VII Włączenie społeczne</w:t>
            </w:r>
          </w:p>
        </w:tc>
      </w:tr>
      <w:tr w:rsidR="00875383" w:rsidRPr="00792E91" w:rsidTr="00784EFF">
        <w:trPr>
          <w:trHeight w:val="519"/>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Instytucja Pośrednicząca</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Wojewódzki Urząd Pracy w Szczecinie</w:t>
            </w:r>
          </w:p>
        </w:tc>
      </w:tr>
      <w:tr w:rsidR="00875383" w:rsidRPr="00792E91" w:rsidTr="00784EFF">
        <w:trPr>
          <w:trHeight w:val="348"/>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Adres korespondencyjny</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ul. A. Mickiewicza 41</w:t>
            </w:r>
            <w:r w:rsidRPr="00792E91">
              <w:rPr>
                <w:rFonts w:ascii="Myriad Pro" w:hAnsi="Myriad Pro" w:cs="Arial"/>
                <w:sz w:val="18"/>
                <w:szCs w:val="18"/>
              </w:rPr>
              <w:br/>
              <w:t>70-383 Szczecin</w:t>
            </w:r>
          </w:p>
        </w:tc>
      </w:tr>
      <w:tr w:rsidR="00875383" w:rsidRPr="00792E91" w:rsidTr="00784EFF">
        <w:trPr>
          <w:trHeight w:val="358"/>
        </w:trPr>
        <w:tc>
          <w:tcPr>
            <w:tcW w:w="303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Telefon</w:t>
            </w:r>
          </w:p>
        </w:tc>
        <w:tc>
          <w:tcPr>
            <w:tcW w:w="804"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1977" w:type="dxa"/>
            <w:tcBorders>
              <w:bottom w:val="single" w:sz="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sz w:val="18"/>
                <w:szCs w:val="18"/>
              </w:rPr>
              <w:t>91 42 56 101</w:t>
            </w:r>
          </w:p>
        </w:tc>
        <w:tc>
          <w:tcPr>
            <w:tcW w:w="152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Faks</w:t>
            </w:r>
          </w:p>
        </w:tc>
        <w:tc>
          <w:tcPr>
            <w:tcW w:w="836"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2140"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42 56 103</w:t>
            </w:r>
          </w:p>
        </w:tc>
      </w:tr>
      <w:tr w:rsidR="00875383" w:rsidRPr="00792E91" w:rsidTr="00784EFF">
        <w:trPr>
          <w:trHeight w:val="354"/>
        </w:trPr>
        <w:tc>
          <w:tcPr>
            <w:tcW w:w="3034" w:type="dxa"/>
            <w:tcBorders>
              <w:top w:val="single" w:sz="2" w:space="0" w:color="auto"/>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E-mail</w:t>
            </w:r>
          </w:p>
        </w:tc>
        <w:tc>
          <w:tcPr>
            <w:tcW w:w="7281" w:type="dxa"/>
            <w:gridSpan w:val="5"/>
            <w:tcBorders>
              <w:top w:val="single" w:sz="2" w:space="0" w:color="auto"/>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sekretariat@wup.pl</w:t>
            </w:r>
          </w:p>
        </w:tc>
      </w:tr>
      <w:tr w:rsidR="00875383" w:rsidRPr="00792E91"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 xml:space="preserve">Milena Stefańska - </w:t>
            </w:r>
            <w:proofErr w:type="spellStart"/>
            <w:r w:rsidRPr="00792E91">
              <w:rPr>
                <w:rFonts w:ascii="Myriad Pro" w:hAnsi="Myriad Pro" w:cs="Arial"/>
                <w:sz w:val="20"/>
                <w:szCs w:val="20"/>
              </w:rPr>
              <w:t>Naporowska</w:t>
            </w:r>
            <w:proofErr w:type="spellEnd"/>
          </w:p>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tel. 91 4256 166</w:t>
            </w:r>
          </w:p>
          <w:p w:rsidR="00875383" w:rsidRPr="00792E91" w:rsidRDefault="00875383" w:rsidP="00784EFF">
            <w:pPr>
              <w:jc w:val="center"/>
              <w:rPr>
                <w:rFonts w:ascii="Myriad Pro" w:hAnsi="Myriad Pro" w:cs="Arial"/>
                <w:sz w:val="18"/>
                <w:szCs w:val="18"/>
              </w:rPr>
            </w:pPr>
            <w:r w:rsidRPr="00792E91">
              <w:rPr>
                <w:rFonts w:ascii="Myriad Pro" w:hAnsi="Myriad Pro" w:cs="Arial"/>
                <w:sz w:val="20"/>
                <w:szCs w:val="20"/>
              </w:rPr>
              <w:t>milena_stefanska@wup.pl</w:t>
            </w:r>
          </w:p>
        </w:tc>
      </w:tr>
    </w:tbl>
    <w:p w:rsidR="00875383" w:rsidRPr="00792E91" w:rsidRDefault="00875383" w:rsidP="00875383">
      <w:pPr>
        <w:rPr>
          <w:rFonts w:ascii="Myriad Pro" w:hAnsi="Myriad Pro" w:cs="Arial"/>
          <w:b/>
        </w:rPr>
      </w:pPr>
      <w:r w:rsidRPr="00792E91">
        <w:rPr>
          <w:rFonts w:ascii="Myriad Pro" w:hAnsi="Myriad Pro"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875383" w:rsidRPr="00792E91" w:rsidTr="00784EFF">
        <w:trPr>
          <w:trHeight w:val="362"/>
        </w:trPr>
        <w:tc>
          <w:tcPr>
            <w:tcW w:w="9889" w:type="dxa"/>
            <w:shd w:val="clear" w:color="auto" w:fill="E77B39"/>
            <w:vAlign w:val="center"/>
          </w:tcPr>
          <w:p w:rsidR="00875383" w:rsidRPr="007E53CB" w:rsidRDefault="00875383" w:rsidP="00875383">
            <w:pPr>
              <w:jc w:val="center"/>
              <w:rPr>
                <w:rFonts w:ascii="Arial" w:hAnsi="Arial" w:cs="Arial"/>
                <w:b/>
                <w:sz w:val="20"/>
                <w:szCs w:val="20"/>
              </w:rPr>
            </w:pPr>
            <w:r w:rsidRPr="007E53CB">
              <w:rPr>
                <w:rFonts w:ascii="Arial" w:hAnsi="Arial" w:cs="Arial"/>
                <w:b/>
                <w:sz w:val="20"/>
                <w:szCs w:val="20"/>
              </w:rPr>
              <w:t>KARTA DZIAŁANIA</w:t>
            </w:r>
          </w:p>
          <w:p w:rsidR="00875383" w:rsidRPr="00875383" w:rsidRDefault="00875383" w:rsidP="007E53CB">
            <w:pPr>
              <w:pStyle w:val="Nagwek2"/>
              <w:jc w:val="both"/>
              <w:rPr>
                <w:b/>
                <w:sz w:val="20"/>
                <w:szCs w:val="20"/>
              </w:rPr>
            </w:pPr>
            <w:bookmarkStart w:id="44" w:name="_Toc52269940"/>
            <w:r w:rsidRPr="007E53CB">
              <w:rPr>
                <w:b/>
                <w:sz w:val="20"/>
                <w:szCs w:val="20"/>
              </w:rPr>
              <w:t>7.2 Wsparcie dla tworzenia podmiotów integracji społecznej oraz podmiotów działających na rzecz aktywizacji społeczno-zawodowej</w:t>
            </w:r>
            <w:bookmarkEnd w:id="44"/>
          </w:p>
        </w:tc>
      </w:tr>
    </w:tbl>
    <w:p w:rsidR="00875383" w:rsidRPr="00792E91" w:rsidRDefault="00875383" w:rsidP="00875383">
      <w:pPr>
        <w:rPr>
          <w:rFonts w:ascii="Myriad Pro" w:hAnsi="Myriad Pro"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8"/>
        <w:gridCol w:w="456"/>
        <w:gridCol w:w="334"/>
        <w:gridCol w:w="1467"/>
        <w:gridCol w:w="948"/>
        <w:gridCol w:w="898"/>
        <w:gridCol w:w="82"/>
        <w:gridCol w:w="649"/>
        <w:gridCol w:w="389"/>
        <w:gridCol w:w="677"/>
        <w:gridCol w:w="485"/>
        <w:gridCol w:w="6"/>
        <w:gridCol w:w="581"/>
        <w:gridCol w:w="293"/>
        <w:gridCol w:w="289"/>
        <w:gridCol w:w="438"/>
        <w:gridCol w:w="428"/>
      </w:tblGrid>
      <w:tr w:rsidR="00875383" w:rsidRPr="00792E91" w:rsidTr="00784EFF">
        <w:trPr>
          <w:trHeight w:val="218"/>
        </w:trPr>
        <w:tc>
          <w:tcPr>
            <w:tcW w:w="694" w:type="pct"/>
            <w:tcBorders>
              <w:top w:val="single" w:sz="12" w:space="0" w:color="auto"/>
              <w:bottom w:val="single" w:sz="12" w:space="0" w:color="auto"/>
            </w:tcBorders>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 xml:space="preserve">LP. Konkursu: </w:t>
            </w:r>
          </w:p>
        </w:tc>
        <w:tc>
          <w:tcPr>
            <w:tcW w:w="233"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1</w:t>
            </w:r>
          </w:p>
        </w:tc>
        <w:tc>
          <w:tcPr>
            <w:tcW w:w="1865" w:type="pct"/>
            <w:gridSpan w:val="4"/>
            <w:tcBorders>
              <w:left w:val="single" w:sz="12" w:space="0" w:color="auto"/>
              <w:right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 kw.</w:t>
            </w:r>
          </w:p>
        </w:tc>
        <w:tc>
          <w:tcPr>
            <w:tcW w:w="199" w:type="pct"/>
            <w:tcBorders>
              <w:top w:val="single" w:sz="12" w:space="0" w:color="auto"/>
              <w:left w:val="single" w:sz="6"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346"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 kw.</w:t>
            </w:r>
          </w:p>
        </w:tc>
        <w:tc>
          <w:tcPr>
            <w:tcW w:w="251" w:type="pct"/>
            <w:gridSpan w:val="2"/>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III kw.</w:t>
            </w:r>
          </w:p>
        </w:tc>
        <w:tc>
          <w:tcPr>
            <w:tcW w:w="150"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372" w:type="pct"/>
            <w:gridSpan w:val="2"/>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IV kw.</w:t>
            </w:r>
          </w:p>
        </w:tc>
        <w:tc>
          <w:tcPr>
            <w:tcW w:w="220" w:type="pct"/>
            <w:tcBorders>
              <w:top w:val="single" w:sz="12" w:space="0" w:color="auto"/>
              <w:bottom w:val="single" w:sz="12" w:space="0" w:color="auto"/>
            </w:tcBorders>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Typ konkursu</w:t>
            </w: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Otwarty</w:t>
            </w:r>
          </w:p>
        </w:tc>
        <w:tc>
          <w:tcPr>
            <w:tcW w:w="485" w:type="pct"/>
            <w:vAlign w:val="center"/>
          </w:tcPr>
          <w:p w:rsidR="00875383" w:rsidRPr="00792E91" w:rsidRDefault="00875383" w:rsidP="00784EFF">
            <w:pPr>
              <w:jc w:val="center"/>
              <w:rPr>
                <w:rFonts w:ascii="Myriad Pro" w:hAnsi="Myriad Pro" w:cs="Arial"/>
                <w:b/>
                <w:sz w:val="18"/>
                <w:szCs w:val="18"/>
              </w:rPr>
            </w:pPr>
          </w:p>
        </w:tc>
        <w:tc>
          <w:tcPr>
            <w:tcW w:w="2667" w:type="pct"/>
            <w:gridSpan w:val="12"/>
            <w:vMerge w:val="restart"/>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8" w:type="pct"/>
            <w:gridSpan w:val="3"/>
            <w:vMerge/>
            <w:shd w:val="clear" w:color="auto" w:fill="CCFFCC"/>
            <w:vAlign w:val="center"/>
          </w:tcPr>
          <w:p w:rsidR="00875383" w:rsidRPr="00792E91" w:rsidRDefault="00875383" w:rsidP="00784EFF">
            <w:pPr>
              <w:jc w:val="center"/>
              <w:rPr>
                <w:rFonts w:ascii="Myriad Pro" w:hAnsi="Myriad Pro" w:cs="Arial"/>
                <w:b/>
                <w:sz w:val="18"/>
                <w:szCs w:val="18"/>
              </w:rPr>
            </w:pP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Zamknięty</w:t>
            </w:r>
          </w:p>
        </w:tc>
        <w:tc>
          <w:tcPr>
            <w:tcW w:w="485" w:type="pct"/>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2667" w:type="pct"/>
            <w:gridSpan w:val="12"/>
            <w:vMerge/>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Planowana alokacja</w:t>
            </w:r>
          </w:p>
        </w:tc>
        <w:tc>
          <w:tcPr>
            <w:tcW w:w="3902" w:type="pct"/>
            <w:gridSpan w:val="14"/>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3 250 499,00 EUR</w:t>
            </w:r>
          </w:p>
          <w:p w:rsidR="00875383" w:rsidRPr="00792E91" w:rsidRDefault="00875383" w:rsidP="00784EFF">
            <w:pPr>
              <w:pStyle w:val="Tekstkomentarza"/>
              <w:rPr>
                <w:rFonts w:ascii="Myriad Pro" w:hAnsi="Myriad Pro" w:cs="Arial"/>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Typy projektów   przewidziane do realizacji w ramach konkursu</w:t>
            </w:r>
          </w:p>
        </w:tc>
        <w:tc>
          <w:tcPr>
            <w:tcW w:w="3902" w:type="pct"/>
            <w:gridSpan w:val="14"/>
            <w:vAlign w:val="center"/>
          </w:tcPr>
          <w:p w:rsidR="00875383" w:rsidRPr="00792E91" w:rsidRDefault="00875383" w:rsidP="00C716BF">
            <w:pPr>
              <w:pStyle w:val="Akapitzlist"/>
              <w:numPr>
                <w:ilvl w:val="0"/>
                <w:numId w:val="108"/>
              </w:numPr>
              <w:ind w:left="104" w:firstLine="0"/>
              <w:jc w:val="both"/>
              <w:rPr>
                <w:rFonts w:ascii="Myriad Pro" w:hAnsi="Myriad Pro" w:cs="Arial"/>
                <w:sz w:val="18"/>
                <w:szCs w:val="18"/>
              </w:rPr>
            </w:pPr>
            <w:r w:rsidRPr="00792E91">
              <w:rPr>
                <w:rFonts w:ascii="Myriad Pro" w:hAnsi="Myriad Pro" w:cs="Arial"/>
                <w:sz w:val="18"/>
                <w:szCs w:val="18"/>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Wnioskodawcy do których skierowany jest  konkurs</w:t>
            </w:r>
          </w:p>
        </w:tc>
        <w:tc>
          <w:tcPr>
            <w:tcW w:w="3902" w:type="pct"/>
            <w:gridSpan w:val="14"/>
            <w:vAlign w:val="center"/>
          </w:tcPr>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jednostki samorządu terytorialnego i ich jednostki organizacyjne, związki, porozumienia i stowarzyszenia JST,</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Ekonomii Społecznej zajmujące się aktywizacją społeczno-zawodową osób i rodzin zagrożonych ubóstwem i/lub wykluczeniem społecznym,</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integracji społecznej (w tym: centra integracji społecznej, kluby integracji społecznej, zakłady aktywności zawodowej, warsztaty terapii zajęciowej),</w:t>
            </w:r>
          </w:p>
          <w:p w:rsidR="00875383" w:rsidRPr="00792E91" w:rsidRDefault="00875383" w:rsidP="00875383">
            <w:pPr>
              <w:numPr>
                <w:ilvl w:val="0"/>
                <w:numId w:val="20"/>
              </w:numPr>
              <w:jc w:val="both"/>
              <w:rPr>
                <w:rFonts w:ascii="Myriad Pro" w:hAnsi="Myriad Pro" w:cs="Arial"/>
                <w:sz w:val="18"/>
                <w:szCs w:val="18"/>
              </w:rPr>
            </w:pPr>
            <w:r w:rsidRPr="00792E91">
              <w:rPr>
                <w:rFonts w:ascii="Myriad Pro" w:hAnsi="Myriad Pro" w:cs="Arial"/>
                <w:sz w:val="18"/>
                <w:szCs w:val="18"/>
              </w:rPr>
              <w:t>podmioty działające na rzecz aktywizacji społeczno-zawodowej, których podstawowym zadaniem nie jest działalność gospodarcza.</w:t>
            </w:r>
            <w:r w:rsidRPr="00792E91">
              <w:rPr>
                <w:rFonts w:ascii="Myriad Pro" w:hAnsi="Myriad Pro" w:cs="Arial"/>
                <w:color w:val="000000"/>
                <w:sz w:val="18"/>
                <w:szCs w:val="18"/>
              </w:rPr>
              <w:t>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Szczegółowy opis, zakładany cel konkursu</w:t>
            </w:r>
          </w:p>
        </w:tc>
        <w:tc>
          <w:tcPr>
            <w:tcW w:w="3902" w:type="pct"/>
            <w:gridSpan w:val="14"/>
            <w:vAlign w:val="center"/>
          </w:tcPr>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Według wstępnych danych z badania BAEL za III kwartał 2019 r. niepełnosprawność (i/lub choroba) stanowi jedną z najczęstszych przyczyn bierności zawodowej wśród osób w wieku produkcyjnym (25,3% osób) w Polsce. Biorąc pod uwagę wartość wskaźnika aktywności zawodowej </w:t>
            </w:r>
            <w:proofErr w:type="spellStart"/>
            <w:r w:rsidRPr="00792E91">
              <w:rPr>
                <w:rFonts w:ascii="Myriad Pro" w:hAnsi="Myriad Pro" w:cs="Arial"/>
                <w:bCs/>
                <w:sz w:val="18"/>
                <w:szCs w:val="18"/>
              </w:rPr>
              <w:t>osoób</w:t>
            </w:r>
            <w:proofErr w:type="spellEnd"/>
            <w:r w:rsidRPr="00792E91">
              <w:rPr>
                <w:rFonts w:ascii="Myriad Pro" w:hAnsi="Myriad Pro" w:cs="Arial"/>
                <w:bCs/>
                <w:sz w:val="18"/>
                <w:szCs w:val="18"/>
              </w:rPr>
              <w:t xml:space="preserve"> z niepełnosprawnością w wieku 16 lat i więcej (16,5%) na terenie województwa zachodniopomorskiego w 2018 r., można zauważyć, że choć wykazuje on widoczną tendencję wzrostową (o nieco ponad 2 pkt. procentowe) w stosunku do roku 2017, to pod tym względem nasz region wciąż plasuje się poniżej średniej krajowej (równej 17,3%). Zbliżony wniosek pozwala wysnuć analiza wskaźnika zatrudnienia osób z niepełnosprawnościami: w województwie zachodniopomorskim wskaźnik zatrudnienia osób z niepełnosprawnością w wieku 16 lat i więcej w roku 2018 kształtował się na poziomie 15,1%, więc i ta wartość plasuje nasze województwo nieco poniżej średniej krajowej (równej w danym okresie 16,2%).</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Z </w:t>
            </w:r>
            <w:r w:rsidRPr="00792E91">
              <w:rPr>
                <w:rFonts w:ascii="Myriad Pro" w:hAnsi="Myriad Pro" w:cs="Arial"/>
                <w:bCs/>
                <w:i/>
                <w:sz w:val="18"/>
                <w:szCs w:val="18"/>
              </w:rPr>
              <w:t>Ekspertyzy dotyczącej stanu i potrzeb ekonomii społecznej w województwie zachodniopomorskim</w:t>
            </w:r>
            <w:r w:rsidRPr="00792E91">
              <w:rPr>
                <w:rFonts w:ascii="Myriad Pro" w:hAnsi="Myriad Pro" w:cs="Arial"/>
                <w:bCs/>
                <w:sz w:val="18"/>
                <w:szCs w:val="18"/>
              </w:rPr>
              <w:t xml:space="preserve"> (Konsorcjum podmiotów ekonomii społecznej: Stowarzyszenie Czas Przestrzeń Tożsamość, Centrum Rozwoju Społeczno-Gospodarczego Przedsiębiorstwo Społeczne sp. z o.o., luty 2017 r.) wynika, że liczba podmiotów ekonomii społecznej faktycznie działająca na terenie województwa jest cały czas niewystarczająca. Przykładowo, w skali całego województwa funkcjonuje tylko: 8 aktywnych Centrów Integracji Społecznej, 8 Klubów Integracji Społecznej, 29 Warsztatów Terapii Zajęciowej oraz 9 Zakładów Aktywności Zawodowej (dane za 2018 r.).</w:t>
            </w:r>
          </w:p>
          <w:p w:rsidR="00875383" w:rsidRPr="00792E91" w:rsidRDefault="00875383" w:rsidP="00784EFF">
            <w:pPr>
              <w:tabs>
                <w:tab w:val="left" w:pos="1843"/>
                <w:tab w:val="left" w:leader="dot" w:pos="9072"/>
              </w:tabs>
              <w:jc w:val="both"/>
              <w:rPr>
                <w:rFonts w:ascii="Myriad Pro" w:hAnsi="Myriad Pro" w:cs="Arial"/>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W związku z powyższym istotne jest wsparcie osób zagrożonych ubóstwem lub wykluczeniem społecznym i podmiotów, które dają możliwość rehabilitacji społecznej i zawodowej w zakresie pozyskania lub przywracania umiejętności niezbędnych do podjęcia zatrudnienia. W ramach danego Działania przewidziane jest wsparcie dla tworzenia ww. podmiotów integracji społecznej, a także podmiotów działających na rzecz aktywizacji społeczno-zawodowej, których podstawowym zadaniem nie jest działalność gospodarcza.</w:t>
            </w:r>
          </w:p>
          <w:p w:rsidR="00875383" w:rsidRPr="00792E91" w:rsidRDefault="00875383" w:rsidP="00784EFF">
            <w:pPr>
              <w:jc w:val="both"/>
              <w:rPr>
                <w:rFonts w:ascii="Myriad Pro" w:hAnsi="Myriad Pro" w:cs="Arial"/>
                <w:bCs/>
                <w:sz w:val="18"/>
                <w:szCs w:val="18"/>
              </w:rPr>
            </w:pPr>
          </w:p>
          <w:p w:rsidR="00875383" w:rsidRPr="00792E91" w:rsidRDefault="00875383" w:rsidP="00784EFF">
            <w:pPr>
              <w:ind w:left="57"/>
              <w:jc w:val="both"/>
              <w:rPr>
                <w:rFonts w:ascii="Myriad Pro" w:hAnsi="Myriad Pro" w:cs="Arial"/>
                <w:sz w:val="18"/>
                <w:szCs w:val="18"/>
              </w:rPr>
            </w:pPr>
            <w:r w:rsidRPr="00792E91">
              <w:rPr>
                <w:rFonts w:ascii="Myriad Pro" w:hAnsi="Myriad Pro" w:cs="Arial"/>
                <w:bCs/>
                <w:sz w:val="18"/>
                <w:szCs w:val="18"/>
              </w:rPr>
              <w:t xml:space="preserve">Cel konkursu jest zgodny z celem szczegółowym Działania, tj.: </w:t>
            </w:r>
            <w:r w:rsidRPr="00792E91">
              <w:rPr>
                <w:rFonts w:ascii="Myriad Pro" w:hAnsi="Myriad Pro" w:cs="Arial"/>
                <w:bCs/>
                <w:i/>
                <w:sz w:val="18"/>
                <w:szCs w:val="18"/>
              </w:rPr>
              <w:t>Aktywna integracja osób zagrożonych ubóstwem i/lub wykluczeniem społecznym zwiększająca ich zatrudnienie</w:t>
            </w:r>
            <w:r w:rsidRPr="00792E91">
              <w:rPr>
                <w:rFonts w:ascii="Myriad Pro" w:hAnsi="Myriad Pro" w:cs="Arial"/>
                <w:bCs/>
                <w:sz w:val="18"/>
                <w:szCs w:val="18"/>
              </w:rPr>
              <w: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 xml:space="preserve">Specyficzne dla konkursu </w:t>
            </w:r>
            <w:r w:rsidRPr="00792E91">
              <w:rPr>
                <w:rFonts w:ascii="Myriad Pro" w:hAnsi="Myriad Pro" w:cs="Arial"/>
                <w:sz w:val="18"/>
                <w:szCs w:val="18"/>
              </w:rPr>
              <w:lastRenderedPageBreak/>
              <w:t xml:space="preserve">kryteria wyboru projektów. </w:t>
            </w: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lastRenderedPageBreak/>
              <w:t xml:space="preserve">Kryteria dopuszczalności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stwarza możliwość objęcia wsparciem większej liczby potencjalnych projektodawców, a także wyboru najlepszych projektów, które odpowiadają na potrzeby regionu.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Projekty złożone w odpowiedzi na konkurs będą</w:t>
            </w:r>
            <w:r>
              <w:rPr>
                <w:rFonts w:ascii="Myriad Pro" w:hAnsi="Myriad Pro" w:cs="Arial"/>
                <w:sz w:val="18"/>
                <w:szCs w:val="18"/>
              </w:rPr>
              <w:t xml:space="preserve"> </w:t>
            </w:r>
            <w:r w:rsidRPr="00792E91">
              <w:rPr>
                <w:rFonts w:ascii="Myriad Pro" w:hAnsi="Myriad Pro" w:cs="Arial"/>
                <w:sz w:val="18"/>
                <w:szCs w:val="18"/>
              </w:rPr>
              <w:t xml:space="preserve">miały charakter kompleksowy </w:t>
            </w:r>
            <w:r w:rsidRPr="00792E91">
              <w:rPr>
                <w:rFonts w:ascii="Myriad Pro" w:hAnsi="Myriad Pro" w:cs="Arial"/>
                <w:sz w:val="18"/>
                <w:szCs w:val="18"/>
              </w:rPr>
              <w:br/>
              <w:t xml:space="preserve">w odniesieniu do problemu występującego </w:t>
            </w:r>
            <w:r w:rsidRPr="00792E91">
              <w:rPr>
                <w:rFonts w:ascii="Myriad Pro" w:hAnsi="Myriad Pro" w:cs="Arial"/>
                <w:sz w:val="18"/>
                <w:szCs w:val="18"/>
              </w:rPr>
              <w:br/>
              <w:t xml:space="preserve">w danym obszarze, a możliwym </w:t>
            </w:r>
            <w:r w:rsidRPr="00792E91">
              <w:rPr>
                <w:rFonts w:ascii="Myriad Pro" w:hAnsi="Myriad Pro" w:cs="Arial"/>
                <w:sz w:val="18"/>
                <w:szCs w:val="18"/>
              </w:rPr>
              <w:br/>
              <w:t>do rozwiązania przez danego Projektodawcy.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odnosi się wyłącznie </w:t>
            </w:r>
            <w:r w:rsidRPr="00792E91">
              <w:rPr>
                <w:rFonts w:ascii="Myriad Pro" w:hAnsi="Myriad Pro" w:cs="Arial"/>
                <w:sz w:val="18"/>
                <w:szCs w:val="18"/>
              </w:rPr>
              <w:br/>
              <w:t xml:space="preserve">do występowania danego podmiotu </w:t>
            </w:r>
            <w:r w:rsidRPr="00792E91">
              <w:rPr>
                <w:rFonts w:ascii="Myriad Pro" w:hAnsi="Myriad Pro" w:cs="Arial"/>
                <w:sz w:val="18"/>
                <w:szCs w:val="18"/>
              </w:rPr>
              <w:br/>
              <w:t>w charakterze Projektodawcy, a nie partnera.</w:t>
            </w:r>
          </w:p>
          <w:p w:rsidR="00875383" w:rsidRPr="00792E91" w:rsidRDefault="00875383" w:rsidP="00784EFF">
            <w:pPr>
              <w:autoSpaceDE w:val="0"/>
              <w:autoSpaceDN w:val="0"/>
              <w:adjustRightInd w:val="0"/>
              <w:jc w:val="both"/>
              <w:rPr>
                <w:rFonts w:ascii="Myriad Pro" w:eastAsia="Calibri" w:hAnsi="Myriad Pro" w:cs="Arial"/>
                <w:bCs/>
                <w:sz w:val="18"/>
                <w:szCs w:val="18"/>
              </w:rPr>
            </w:pPr>
            <w:r w:rsidRPr="00792E91">
              <w:rPr>
                <w:rFonts w:ascii="Myriad Pro" w:hAnsi="Myriad Pro" w:cs="Arial"/>
                <w:sz w:val="18"/>
                <w:szCs w:val="18"/>
              </w:rPr>
              <w:t xml:space="preserve">Projektodawca definiowany jest jako Wnioskodawca w rozumieniu  Instrukcji wypełniania wniosku o dofinansowanie projektu w ramach </w:t>
            </w:r>
            <w:r w:rsidRPr="00792E91">
              <w:rPr>
                <w:rFonts w:ascii="Myriad Pro" w:eastAsia="Calibri" w:hAnsi="Myriad Pro" w:cs="Arial"/>
                <w:bCs/>
                <w:sz w:val="18"/>
                <w:szCs w:val="18"/>
              </w:rPr>
              <w:t xml:space="preserve">RPO WZ 2014-2020 </w:t>
            </w:r>
            <w:r w:rsidRPr="00792E91">
              <w:rPr>
                <w:rFonts w:ascii="Myriad Pro" w:eastAsia="Calibri" w:hAnsi="Myriad Pro" w:cs="Arial"/>
                <w:bCs/>
                <w:sz w:val="18"/>
                <w:szCs w:val="18"/>
              </w:rPr>
              <w:br/>
              <w:t xml:space="preserve">dla projektów w ramach Europejskiego Funduszu Społecznego. </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podstawie rejestru wniosków złożonych w ramach konkursu.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bCs/>
                <w:sz w:val="18"/>
                <w:szCs w:val="18"/>
              </w:rPr>
              <w:t>Projekt skierowany do grup docelowych z obszaru województwa zachodniopomorskiego (w przypadku osób fizycznych  - pracujących, uczących się</w:t>
            </w:r>
            <w:r>
              <w:rPr>
                <w:rFonts w:ascii="Myriad Pro" w:hAnsi="Myriad Pro" w:cs="Arial"/>
                <w:bCs/>
                <w:sz w:val="18"/>
                <w:szCs w:val="18"/>
              </w:rPr>
              <w:t xml:space="preserve"> </w:t>
            </w:r>
            <w:r w:rsidRPr="00792E91">
              <w:rPr>
                <w:rFonts w:ascii="Myriad Pro" w:hAnsi="Myriad Pro" w:cs="Arial"/>
                <w:bCs/>
                <w:sz w:val="18"/>
                <w:szCs w:val="18"/>
              </w:rPr>
              <w:t>lub zamieszkujących na obszarze województwa zachodniopomorskiego w rozumieniu przepisów Kodeksu Cywilnego, a w przypadku innych podmiotów - posiadających jednostkę organizacyjną na obszarze województwa zachodniopomorskiego).</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Projektodawca</w:t>
            </w:r>
            <w:r w:rsidRPr="00792E91" w:rsidDel="00094346">
              <w:rPr>
                <w:rFonts w:ascii="Myriad Pro" w:hAnsi="Myriad Pro" w:cs="Arial"/>
                <w:sz w:val="18"/>
                <w:szCs w:val="18"/>
              </w:rPr>
              <w:t xml:space="preserve"> wniesie wkład własn</w:t>
            </w:r>
            <w:r w:rsidRPr="00792E91">
              <w:rPr>
                <w:rFonts w:ascii="Myriad Pro" w:hAnsi="Myriad Pro" w:cs="Arial"/>
                <w:sz w:val="18"/>
                <w:szCs w:val="18"/>
              </w:rPr>
              <w:t>y</w:t>
            </w:r>
            <w:r w:rsidRPr="00792E91" w:rsidDel="00094346">
              <w:rPr>
                <w:rFonts w:ascii="Myriad Pro" w:hAnsi="Myriad Pro" w:cs="Arial"/>
                <w:sz w:val="18"/>
                <w:szCs w:val="18"/>
              </w:rPr>
              <w:t xml:space="preserve"> w wysokości </w:t>
            </w:r>
            <w:r w:rsidRPr="00792E91">
              <w:rPr>
                <w:rFonts w:ascii="Myriad Pro" w:hAnsi="Myriad Pro" w:cs="Arial"/>
                <w:sz w:val="18"/>
                <w:szCs w:val="18"/>
              </w:rPr>
              <w:t>nie mniejszej niż 5 % wartości projektu, zgodnie z zapisami zawartymi w Szczegółowym Opisie Osi Priorytetowych Regionalnego Programu Operacyjnego Województwa Zachodniopomorskiego 2014 - 2020.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Partycypacja beneficjenta/partnera </w:t>
            </w:r>
            <w:r w:rsidRPr="00792E91">
              <w:rPr>
                <w:rFonts w:ascii="Myriad Pro" w:hAnsi="Myriad Pro" w:cs="Arial"/>
                <w:sz w:val="18"/>
                <w:szCs w:val="18"/>
              </w:rPr>
              <w:br/>
              <w:t xml:space="preserve">w finansowaniu projektu zwiększy </w:t>
            </w:r>
            <w:r w:rsidRPr="00792E91">
              <w:rPr>
                <w:rFonts w:ascii="Myriad Pro" w:hAnsi="Myriad Pro" w:cs="Arial"/>
                <w:sz w:val="18"/>
                <w:szCs w:val="18"/>
              </w:rPr>
              <w:br/>
              <w:t xml:space="preserve">ich odpowiedzialność o jakość realizowanych działań jak również pozwoli na zapewnienie większej trwałości działań finansowanych </w:t>
            </w:r>
            <w:r w:rsidRPr="00792E91">
              <w:rPr>
                <w:rFonts w:ascii="Myriad Pro" w:hAnsi="Myriad Pro" w:cs="Arial"/>
                <w:sz w:val="18"/>
                <w:szCs w:val="18"/>
              </w:rPr>
              <w:br/>
              <w:t>z EFS.</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Wkład własny wnoszony jest 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Cs/>
                <w:sz w:val="18"/>
                <w:szCs w:val="18"/>
              </w:rPr>
            </w:pPr>
            <w:r w:rsidRPr="00792E91">
              <w:rPr>
                <w:rFonts w:ascii="Myriad Pro" w:hAnsi="Myriad Pro" w:cs="Arial"/>
                <w:bCs/>
                <w:sz w:val="18"/>
                <w:szCs w:val="18"/>
              </w:rPr>
              <w:t>Projekt zakłada osiągnięcie wskaźników efektywności społecznej i zatrudnieniowej</w:t>
            </w:r>
            <w:r w:rsidRPr="00792E91">
              <w:rPr>
                <w:rFonts w:ascii="Myriad Pro" w:hAnsi="Myriad Pro"/>
                <w:vertAlign w:val="superscript"/>
              </w:rPr>
              <w:footnoteReference w:id="11"/>
            </w:r>
            <w:r w:rsidRPr="00792E91">
              <w:rPr>
                <w:rFonts w:ascii="Myriad Pro" w:hAnsi="Myriad Pro" w:cs="Arial"/>
                <w:bCs/>
                <w:sz w:val="18"/>
                <w:szCs w:val="18"/>
              </w:rPr>
              <w:t xml:space="preserve"> dla uczestników na poziomie zgodnym z Komunikatem Ministra właściwego ds. rozwoju w sprawie wyznaczenia minimalnych poziomów kryterium efektywności społecznej i zatrudnieniowej dla Regionalnych Programów Operacyjnych:</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Województwo zachodniopomorskie charakteryzuje się jednym z najwyższych w skali kraju odsetkiem ludności zagrożonej wykluczeniem społecznym lub ubóstwem. </w:t>
            </w:r>
          </w:p>
          <w:p w:rsidR="00875383" w:rsidRPr="00792E91" w:rsidRDefault="00875383" w:rsidP="00784EFF">
            <w:pPr>
              <w:jc w:val="both"/>
              <w:rPr>
                <w:rFonts w:ascii="Myriad Pro" w:hAnsi="Myriad Pro" w:cs="Arial"/>
                <w:bCs/>
                <w:iCs/>
                <w:sz w:val="18"/>
                <w:szCs w:val="18"/>
              </w:rPr>
            </w:pPr>
            <w:r w:rsidRPr="00792E91">
              <w:rPr>
                <w:rFonts w:ascii="Myriad Pro" w:hAnsi="Myriad Pro"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xml:space="preserve">).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Beneficjent zobowiązany jest do zachowania trwałości podmiotów, utworzonych/wspartych ze środków EFS co najmniej przez okres odpowiadający okresowi realizacji projektu, jednak nie krótszy niż 2 lata od momentu zakończenia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Wprowadzenie kryterium wynika z konieczności zapewnienia koncentracji wsparcia oraz zachowania trwałości projektu.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
                <w:sz w:val="18"/>
                <w:szCs w:val="18"/>
              </w:rPr>
            </w:pPr>
            <w:r w:rsidRPr="00792E91">
              <w:rPr>
                <w:rFonts w:ascii="Myriad Pro" w:hAnsi="Myriad Pro" w:cs="Arial"/>
                <w:sz w:val="18"/>
                <w:szCs w:val="18"/>
              </w:rPr>
              <w:t xml:space="preserve">Realizowane w ramach projektu formy wsparcia prowadzące do nabycia/podniesienia kwalifikacji kończą się uzyskaniem dokumentu potwierdzającego nabyte kwalifikacje w rozumieniu </w:t>
            </w:r>
            <w:r w:rsidRPr="00792E91">
              <w:rPr>
                <w:rFonts w:ascii="Myriad Pro" w:hAnsi="Myriad Pro" w:cs="Arial"/>
                <w:i/>
                <w:sz w:val="18"/>
                <w:szCs w:val="18"/>
              </w:rPr>
              <w:t>Wytycznych w zakresie monitorowania postępu rzeczowego realizacji programów operacyjnych na lata 2014-2020</w:t>
            </w:r>
            <w:r w:rsidRPr="00792E91">
              <w:rPr>
                <w:rFonts w:ascii="Myriad Pro" w:hAnsi="Myriad Pro" w:cs="Arial"/>
                <w:sz w:val="18"/>
                <w:szCs w:val="18"/>
              </w:rPr>
              <w:t xml:space="preserve">.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rozwoju kapitału ludzkiego w regionie oraz zwiększenia aktywności społecznej i zawodowej mieszkańców województwa zachodniopomorskiego.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tcBorders>
              <w:bottom w:val="single" w:sz="4" w:space="0" w:color="auto"/>
            </w:tcBorders>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tcBorders>
              <w:bottom w:val="single" w:sz="4" w:space="0" w:color="auto"/>
            </w:tcBorders>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ind w:left="730" w:hanging="404"/>
              <w:rPr>
                <w:rFonts w:ascii="Myriad Pro" w:hAnsi="Myriad Pro" w:cs="Arial"/>
                <w:sz w:val="18"/>
                <w:szCs w:val="18"/>
              </w:rPr>
            </w:pPr>
            <w:r w:rsidRPr="00792E91">
              <w:rPr>
                <w:rFonts w:ascii="Myriad Pro" w:hAnsi="Myriad Pro" w:cs="Arial"/>
                <w:sz w:val="18"/>
                <w:szCs w:val="18"/>
              </w:rPr>
              <w:t>7. Koszty bezpośrednie projektu są/nie są rozliczane w całości kwotami ryczałtowymi określonymi przez beneficjenta.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792E91">
              <w:rPr>
                <w:rStyle w:val="Odwoanieprzypisudolnego"/>
                <w:rFonts w:ascii="Myriad Pro" w:hAnsi="Myriad Pro" w:cs="Arial"/>
                <w:sz w:val="18"/>
                <w:szCs w:val="18"/>
              </w:rPr>
              <w:footnoteReference w:id="12"/>
            </w:r>
            <w:r w:rsidRPr="00792E91">
              <w:rPr>
                <w:rFonts w:ascii="Myriad Pro" w:hAnsi="Myriad Pro" w:cs="Arial"/>
                <w:sz w:val="18"/>
                <w:szCs w:val="18"/>
              </w:rPr>
              <w:t xml:space="preserve"> i musi być stosowana dla wszystkich projektów składanych w ramach danego naboru</w:t>
            </w:r>
            <w:r w:rsidRPr="00792E91">
              <w:rPr>
                <w:rStyle w:val="Odwoanieprzypisudolnego"/>
                <w:rFonts w:ascii="Myriad Pro" w:hAnsi="Myriad Pro" w:cs="Arial"/>
                <w:sz w:val="18"/>
                <w:szCs w:val="18"/>
              </w:rPr>
              <w:footnoteReference w:id="13"/>
            </w:r>
            <w:r w:rsidRPr="00792E91">
              <w:rPr>
                <w:rFonts w:ascii="Myriad Pro" w:hAnsi="Myriad Pro" w:cs="Arial"/>
                <w:sz w:val="18"/>
                <w:szCs w:val="18"/>
              </w:rPr>
              <w:t>.</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a)</w:t>
            </w:r>
            <w:r w:rsidRPr="00792E91">
              <w:rPr>
                <w:rFonts w:ascii="Myriad Pro" w:hAnsi="Myriad Pro" w:cs="Arial"/>
                <w:sz w:val="18"/>
                <w:szCs w:val="18"/>
              </w:rPr>
              <w:tab/>
              <w:t>wybór wariantu są – dla naborów, w których wartość dofinansowania projektu nie może przekroczyć wyrażonej w PLN równowartości 100 tys. EUR;</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b)</w:t>
            </w:r>
            <w:r w:rsidRPr="00792E91">
              <w:rPr>
                <w:rFonts w:ascii="Myriad Pro" w:hAnsi="Myriad Pro" w:cs="Arial"/>
                <w:sz w:val="18"/>
                <w:szCs w:val="18"/>
              </w:rPr>
              <w:tab/>
              <w:t>wybór wariantu nie są – dla naborów, w których wartość dofinansowania projektu musi być wyższa od wyrażonej w PLN równowartości 100 tys. EUR.</w:t>
            </w:r>
          </w:p>
          <w:p w:rsidR="00875383" w:rsidRPr="00792E91" w:rsidRDefault="00875383" w:rsidP="00784EFF">
            <w:pPr>
              <w:jc w:val="both"/>
              <w:rPr>
                <w:rFonts w:ascii="Myriad Pro" w:hAnsi="Myriad Pro" w:cs="Arial"/>
                <w:sz w:val="18"/>
                <w:szCs w:val="18"/>
              </w:rPr>
            </w:pP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etapie KOP.</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zostanie zweryfikowane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p w:rsidR="00875383" w:rsidRPr="00792E91" w:rsidRDefault="00875383" w:rsidP="00784EFF">
            <w:pPr>
              <w:jc w:val="center"/>
              <w:rPr>
                <w:rFonts w:ascii="Myriad Pro" w:hAnsi="Myriad Pro" w:cs="Arial"/>
                <w:sz w:val="18"/>
                <w:szCs w:val="18"/>
              </w:rPr>
            </w:pP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 xml:space="preserve">8. </w:t>
            </w:r>
            <w:r w:rsidRPr="00A03C84">
              <w:rPr>
                <w:rFonts w:ascii="Myriad Pro" w:hAnsi="Myriad Pro" w:cs="Arial"/>
                <w:sz w:val="20"/>
                <w:szCs w:val="20"/>
              </w:rPr>
              <w:t>Projektodawca przedstawił we wniosku o dofinansowanie informacje wskazujące na potrzebę tworzenia podmiotu integracji społecznej na obszarze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w:t>
            </w:r>
            <w:r>
              <w:rPr>
                <w:rFonts w:ascii="Myriad Pro" w:hAnsi="Myriad Pro" w:cs="Arial"/>
                <w:sz w:val="18"/>
                <w:szCs w:val="18"/>
              </w:rPr>
              <w:t>oceny zasadności tworzenia nowego podmiotu integracji społecznej, wskazującego na jego stworzenie na danym obszarze, pokazującego brak lub zbyt małą liczbę tego typu podmiotów na danym terenie.</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Kryteria premiujące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vAlign w:val="center"/>
          </w:tcPr>
          <w:p w:rsidR="00875383" w:rsidRPr="00792E91" w:rsidRDefault="00875383" w:rsidP="00C716BF">
            <w:pPr>
              <w:pStyle w:val="Akapitzlist"/>
              <w:numPr>
                <w:ilvl w:val="0"/>
                <w:numId w:val="110"/>
              </w:numPr>
              <w:adjustRightInd w:val="0"/>
              <w:jc w:val="both"/>
              <w:rPr>
                <w:rFonts w:ascii="Myriad Pro" w:hAnsi="Myriad Pro" w:cs="Arial"/>
                <w:bCs/>
                <w:sz w:val="18"/>
                <w:szCs w:val="18"/>
              </w:rPr>
            </w:pPr>
            <w:r w:rsidRPr="00792E91">
              <w:rPr>
                <w:rFonts w:ascii="Myriad Pro" w:hAnsi="Myriad Pro" w:cs="Arial"/>
                <w:bCs/>
                <w:sz w:val="18"/>
                <w:szCs w:val="18"/>
              </w:rPr>
              <w:t xml:space="preserve">Efektywność społeczna i zatrudnieniowa wynosi </w:t>
            </w:r>
            <w:r w:rsidRPr="00792E91">
              <w:rPr>
                <w:rFonts w:ascii="Myriad Pro" w:hAnsi="Myriad Pro" w:cs="Arial"/>
                <w:bCs/>
                <w:sz w:val="18"/>
                <w:szCs w:val="18"/>
              </w:rPr>
              <w:br/>
              <w:t xml:space="preserve">co najmniej o 10 </w:t>
            </w:r>
            <w:proofErr w:type="spellStart"/>
            <w:r w:rsidRPr="00792E91">
              <w:rPr>
                <w:rFonts w:ascii="Myriad Pro" w:hAnsi="Myriad Pro" w:cs="Arial"/>
                <w:bCs/>
                <w:sz w:val="18"/>
                <w:szCs w:val="18"/>
              </w:rPr>
              <w:t>pp</w:t>
            </w:r>
            <w:proofErr w:type="spellEnd"/>
            <w:r w:rsidRPr="00792E91">
              <w:rPr>
                <w:rFonts w:ascii="Myriad Pro" w:hAnsi="Myriad Pro" w:cs="Arial"/>
                <w:bCs/>
                <w:sz w:val="18"/>
                <w:szCs w:val="18"/>
              </w:rPr>
              <w:t xml:space="preserve"> więcej niż określona w Komunikacie Ministra właściwego ds. rozwoju w sprawie wyznaczenia minimalnych poziomów kryterium efektywności społecznej i zatrudnieniowej</w:t>
            </w:r>
            <w:r w:rsidRPr="00792E91">
              <w:rPr>
                <w:rFonts w:ascii="Myriad Pro" w:hAnsi="Myriad Pro"/>
                <w:vertAlign w:val="superscript"/>
              </w:rPr>
              <w:footnoteReference w:id="14"/>
            </w:r>
            <w:r w:rsidRPr="00792E91">
              <w:rPr>
                <w:rFonts w:ascii="Myriad Pro" w:hAnsi="Myriad Pro" w:cs="Arial"/>
                <w:bCs/>
                <w:sz w:val="18"/>
                <w:szCs w:val="18"/>
              </w:rPr>
              <w:t xml:space="preserve"> dla Regionalnych Programów Operacyjnych:</w:t>
            </w:r>
          </w:p>
          <w:p w:rsidR="00875383" w:rsidRPr="00792E91" w:rsidRDefault="00875383" w:rsidP="00C716BF">
            <w:pPr>
              <w:pStyle w:val="Akapitzlist"/>
              <w:numPr>
                <w:ilvl w:val="0"/>
                <w:numId w:val="111"/>
              </w:numPr>
              <w:jc w:val="both"/>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1"/>
              </w:numPr>
              <w:adjustRightInd w:val="0"/>
              <w:spacing w:before="40" w:after="40"/>
              <w:jc w:val="both"/>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Województwo zachodniopomorskie charakteryzuje się jednym z najwyższych </w:t>
            </w:r>
            <w:r w:rsidRPr="00792E91">
              <w:rPr>
                <w:rFonts w:ascii="Myriad Pro" w:hAnsi="Myriad Pro" w:cs="Arial"/>
                <w:sz w:val="18"/>
                <w:szCs w:val="18"/>
              </w:rPr>
              <w:br/>
              <w:t xml:space="preserve">w skali kraju odsetkiem ludności zagrożonej wykluczeniem społecznym lub ubóstwem. </w:t>
            </w:r>
          </w:p>
          <w:p w:rsidR="00875383" w:rsidRPr="00792E91" w:rsidRDefault="00875383" w:rsidP="00784EFF">
            <w:pPr>
              <w:jc w:val="both"/>
              <w:rPr>
                <w:rFonts w:ascii="Myriad Pro" w:hAnsi="Myriad Pro" w:cs="Arial"/>
                <w:bCs/>
                <w:sz w:val="18"/>
                <w:szCs w:val="18"/>
              </w:rPr>
            </w:pPr>
            <w:r w:rsidRPr="00792E91">
              <w:rPr>
                <w:rFonts w:ascii="Myriad Pro" w:hAnsi="Myriad Pro" w:cs="Arial"/>
                <w:bCs/>
                <w:iCs/>
                <w:sz w:val="18"/>
                <w:szCs w:val="18"/>
              </w:rPr>
              <w:t xml:space="preserve">Według danych Głównego Urzędu Statystycznego na grudzień 2016 r. wartość wskaźnika zatrudnienia osób niepełnosprawnych w wieku 16-64 </w:t>
            </w:r>
            <w:r w:rsidRPr="00792E91">
              <w:rPr>
                <w:rFonts w:ascii="Myriad Pro" w:hAnsi="Myriad Pro" w:cs="Arial"/>
                <w:bCs/>
                <w:iCs/>
                <w:sz w:val="18"/>
                <w:szCs w:val="18"/>
              </w:rPr>
              <w:br/>
              <w:t xml:space="preserve">dla województwa zachodniopomorskiego była jedną z najniższych w kraju i wynosiła 16,5%. Niższą wartość wskaźnika odnotowano w tym samym okresie tylko </w:t>
            </w:r>
            <w:r w:rsidRPr="00792E91">
              <w:rPr>
                <w:rFonts w:ascii="Myriad Pro" w:hAnsi="Myriad Pro" w:cs="Arial"/>
                <w:bCs/>
                <w:iCs/>
                <w:sz w:val="18"/>
                <w:szCs w:val="18"/>
              </w:rPr>
              <w:br/>
              <w:t xml:space="preserve">w wojewódzkie małopolskim – 15,6%, </w:t>
            </w:r>
            <w:r w:rsidRPr="00792E91">
              <w:rPr>
                <w:rFonts w:ascii="Myriad Pro" w:hAnsi="Myriad Pro" w:cs="Arial"/>
                <w:bCs/>
                <w:iCs/>
                <w:sz w:val="18"/>
                <w:szCs w:val="18"/>
              </w:rPr>
              <w:br/>
              <w:t>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adjustRightInd w:val="0"/>
              <w:jc w:val="both"/>
              <w:rPr>
                <w:rFonts w:ascii="Myriad Pro" w:hAnsi="Myriad Pro" w:cs="Arial"/>
                <w:sz w:val="18"/>
                <w:szCs w:val="18"/>
              </w:rPr>
            </w:pPr>
            <w:r w:rsidRPr="00792E91">
              <w:rPr>
                <w:rFonts w:ascii="Myriad Pro" w:hAnsi="Myriad Pro" w:cs="Arial"/>
                <w:sz w:val="18"/>
                <w:szCs w:val="18"/>
              </w:rPr>
              <w:t>Projekt skierowany jest do osób: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o znacznym lub umiarkowanym stopniu niepełnosprawności, i/lub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 xml:space="preserve">z niepełnosprawnością sprzężoną lub osoby </w:t>
            </w:r>
            <w:r w:rsidRPr="00792E91">
              <w:rPr>
                <w:rFonts w:ascii="Myriad Pro" w:hAnsi="Myriad Pro" w:cs="Arial"/>
                <w:sz w:val="18"/>
                <w:szCs w:val="18"/>
              </w:rPr>
              <w:br/>
              <w:t xml:space="preserve">z zaburzeniami psychicznymi, w tym osoby </w:t>
            </w:r>
            <w:r w:rsidRPr="00792E91">
              <w:rPr>
                <w:rFonts w:ascii="Myriad Pro" w:hAnsi="Myriad Pro" w:cs="Arial"/>
                <w:sz w:val="18"/>
                <w:szCs w:val="18"/>
              </w:rPr>
              <w:br/>
              <w:t>z niepełnosprawnością intelektualną i osoby z całościowymi zaburzeniami rozwojowymi</w:t>
            </w:r>
          </w:p>
          <w:p w:rsidR="00875383" w:rsidRPr="00792E91" w:rsidRDefault="00875383" w:rsidP="00784EFF">
            <w:pPr>
              <w:pStyle w:val="Akapitzlist"/>
              <w:adjustRightInd w:val="0"/>
              <w:ind w:left="1093"/>
              <w:jc w:val="both"/>
              <w:rPr>
                <w:rFonts w:ascii="Myriad Pro" w:hAnsi="Myriad Pro" w:cs="Arial"/>
                <w:sz w:val="18"/>
                <w:szCs w:val="18"/>
              </w:rPr>
            </w:pPr>
            <w:r w:rsidRPr="00792E91">
              <w:rPr>
                <w:rFonts w:ascii="Myriad Pro" w:hAnsi="Myriad Pro" w:cs="Arial"/>
                <w:sz w:val="18"/>
                <w:szCs w:val="18"/>
              </w:rPr>
              <w:t xml:space="preserve">  na poziomie minimum 10% z ogółu uczestników projektu.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ma na celu skierowanie wsparcia do osób w szczególnie trudnej sytuacji na rynku pracy. Pozwoli to również na wyrównywanie szans osób, które znajdują się z założenia w gorszej sytuacji, choćby ze względu na dostęp do oferowanego wsparcia.</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sz w:val="18"/>
                <w:szCs w:val="18"/>
                <w:lang w:eastAsia="en-US"/>
              </w:rPr>
            </w:pPr>
            <w:r w:rsidRPr="00792E91">
              <w:rPr>
                <w:rFonts w:ascii="Myriad Pro" w:hAnsi="Myriad Pro" w:cs="Arial"/>
                <w:sz w:val="18"/>
                <w:szCs w:val="18"/>
              </w:rPr>
              <w:t>Projekt realizowany jest  na obszarze gmin/powiatów w których powstał lokalny plan rozwoju ekonomii społecznej.</w:t>
            </w:r>
          </w:p>
          <w:p w:rsidR="00875383" w:rsidRPr="00792E91" w:rsidRDefault="00875383" w:rsidP="00784EFF">
            <w:pPr>
              <w:spacing w:line="276" w:lineRule="auto"/>
              <w:jc w:val="both"/>
              <w:rPr>
                <w:rFonts w:ascii="Myriad Pro" w:hAnsi="Myriad Pro" w:cs="Arial"/>
                <w:sz w:val="18"/>
                <w:szCs w:val="18"/>
                <w:lang w:eastAsia="en-US"/>
              </w:rPr>
            </w:pP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spacing w:line="276" w:lineRule="auto"/>
              <w:jc w:val="both"/>
              <w:rPr>
                <w:rFonts w:ascii="Myriad Pro" w:hAnsi="Myriad Pro" w:cs="Arial"/>
                <w:sz w:val="18"/>
                <w:szCs w:val="18"/>
                <w:lang w:eastAsia="en-US"/>
              </w:rPr>
            </w:pP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W ramach realizacji projektu w ramach Działania 7.5 RPO WZ 2014-2020 </w:t>
            </w:r>
            <w:r w:rsidRPr="00792E91">
              <w:rPr>
                <w:rFonts w:ascii="Myriad Pro" w:hAnsi="Myriad Pro" w:cs="Arial"/>
                <w:i/>
                <w:sz w:val="18"/>
                <w:szCs w:val="18"/>
              </w:rPr>
              <w:t xml:space="preserve">Koordynacja ekonomii społecznej w regionie </w:t>
            </w:r>
            <w:r w:rsidRPr="00792E91">
              <w:rPr>
                <w:rFonts w:ascii="Myriad Pro" w:hAnsi="Myriad Pro" w:cs="Arial"/>
                <w:sz w:val="18"/>
                <w:szCs w:val="18"/>
              </w:rPr>
              <w:t xml:space="preserve">powstało 12 powiatowych planów rozwoju ekonomii społecznej na następujących terenach: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Policki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xml:space="preserve">  Pyrzycki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Kamieński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Goleniowski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Szczecinecki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Koszaliński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Wałecki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Gryfiński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Kołobrzeski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Łobeski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Białogardzki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Barlinek  - gmina</w:t>
            </w:r>
          </w:p>
          <w:p w:rsidR="00875383" w:rsidRPr="00792E91" w:rsidRDefault="00875383" w:rsidP="00784EFF">
            <w:pPr>
              <w:pStyle w:val="Tekstkomentarza"/>
              <w:rPr>
                <w:rFonts w:ascii="Myriad Pro" w:hAnsi="Myriad Pro" w:cs="Arial"/>
                <w:sz w:val="18"/>
                <w:szCs w:val="18"/>
              </w:rPr>
            </w:pPr>
            <w:r w:rsidRPr="00792E91">
              <w:rPr>
                <w:rFonts w:ascii="Myriad Pro" w:hAnsi="Myriad Pro" w:cs="Arial"/>
                <w:sz w:val="18"/>
                <w:szCs w:val="18"/>
              </w:rPr>
              <w:t xml:space="preserve">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Plan rozwoju ekonomii społecznej jest dokumentem, który wskazuje potencjał zasobów oraz problemy i potrzeby społeczne wymagające rozwiązania i zaspokojenia za pomocą narzędzi ekonomii społecznej. Realizacja celów określonych w planie przyczyni się do lepszego wykorzystania lokalnych zasobów dla rozwoju społecznego i gospodarczego.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Kryterium przyczyni się do większej spójności Programu.</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bCs/>
                <w:sz w:val="18"/>
                <w:szCs w:val="18"/>
              </w:rPr>
            </w:pPr>
            <w:r w:rsidRPr="00792E91">
              <w:rPr>
                <w:rFonts w:ascii="Myriad Pro" w:hAnsi="Myriad Pro" w:cs="Arial"/>
                <w:sz w:val="18"/>
                <w:szCs w:val="18"/>
              </w:rPr>
              <w:t>Projekt realizowany jest na obszarze zdegradowanym gmin, które znajdują się na Wykazie programów rewitalizacji gmin województwa zachodniopomorskiego, w tym na obszarach objętych rewitalizacją.</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r w:rsidRPr="00792E91" w:rsidDel="00A325E5">
              <w:rPr>
                <w:rFonts w:ascii="Myriad Pro" w:hAnsi="Myriad Pro" w:cs="Arial"/>
                <w:sz w:val="18"/>
                <w:szCs w:val="18"/>
              </w:rPr>
              <w:t xml:space="preserve"> </w:t>
            </w:r>
          </w:p>
        </w:tc>
        <w:tc>
          <w:tcPr>
            <w:tcW w:w="2114" w:type="pct"/>
            <w:gridSpan w:val="8"/>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ma na celu skierowanie wsparcia do osób w szczególnie trudnej sytuacji. </w:t>
            </w:r>
          </w:p>
          <w:p w:rsidR="00875383" w:rsidRPr="00792E91" w:rsidRDefault="00875383" w:rsidP="00784EFF">
            <w:pPr>
              <w:tabs>
                <w:tab w:val="center" w:pos="4536"/>
                <w:tab w:val="right" w:pos="9072"/>
              </w:tabs>
              <w:jc w:val="both"/>
              <w:rPr>
                <w:rFonts w:ascii="Myriad Pro" w:hAnsi="Myriad Pro" w:cs="Arial"/>
                <w:bCs/>
                <w:sz w:val="18"/>
                <w:szCs w:val="18"/>
              </w:rPr>
            </w:pPr>
            <w:r w:rsidRPr="00792E91">
              <w:rPr>
                <w:rFonts w:ascii="Myriad Pro" w:hAnsi="Myriad Pro" w:cs="Arial"/>
                <w:bCs/>
                <w:sz w:val="18"/>
                <w:szCs w:val="18"/>
              </w:rPr>
              <w:t xml:space="preserve">Realizacja projektów na obszarze </w:t>
            </w:r>
            <w:proofErr w:type="spellStart"/>
            <w:r w:rsidRPr="00792E91">
              <w:rPr>
                <w:rFonts w:ascii="Myriad Pro" w:hAnsi="Myriad Pro" w:cs="Arial"/>
                <w:bCs/>
                <w:sz w:val="18"/>
                <w:szCs w:val="18"/>
              </w:rPr>
              <w:t>rewitalizowanym</w:t>
            </w:r>
            <w:proofErr w:type="spellEnd"/>
            <w:r w:rsidRPr="00792E91">
              <w:rPr>
                <w:rFonts w:ascii="Myriad Pro" w:hAnsi="Myriad Pro" w:cs="Arial"/>
                <w:bCs/>
                <w:sz w:val="18"/>
                <w:szCs w:val="18"/>
              </w:rPr>
              <w:t xml:space="preserve"> wpłynie pozytywnie na jakość i efektywność realizowanych projektów.</w:t>
            </w: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Powyższe kryterium zapewnia komplementarność działań projektów realizowanych w ramach RPO WZ. Jednocześnie umożliwia tworzenie nowych podmiotów na obszarach o największym problemie ubóstwa i wykluczenia</w:t>
            </w:r>
          </w:p>
          <w:p w:rsidR="00875383" w:rsidRPr="00792E91" w:rsidRDefault="00875383" w:rsidP="00784EFF">
            <w:pPr>
              <w:spacing w:line="276" w:lineRule="auto"/>
              <w:jc w:val="both"/>
              <w:rPr>
                <w:rFonts w:ascii="Myriad Pro" w:hAnsi="Myriad Pro" w:cs="Arial"/>
                <w:bCs/>
                <w:sz w:val="18"/>
                <w:szCs w:val="18"/>
                <w:lang w:eastAsia="en-US"/>
              </w:rPr>
            </w:pPr>
            <w:r w:rsidRPr="00792E91">
              <w:rPr>
                <w:rFonts w:ascii="Myriad Pro" w:hAnsi="Myriad Pro" w:cs="Arial"/>
                <w:bCs/>
                <w:sz w:val="18"/>
                <w:szCs w:val="18"/>
                <w:lang w:eastAsia="en-US"/>
              </w:rPr>
              <w:t xml:space="preserve">Wykaz programów rewitalizacji gmin województwa zachodniopomorskiego znajduje się stronie internetowej RPO WZ pod adresem: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http://www.rpo.wzp.pl/node/1745/wykaz-programow-rewitalizacji-gmin-wojewodztwa-zachodniopomorskiego.</w:t>
            </w:r>
          </w:p>
          <w:p w:rsidR="00875383" w:rsidRPr="00792E91" w:rsidRDefault="00875383" w:rsidP="00784EFF">
            <w:pPr>
              <w:spacing w:line="276" w:lineRule="auto"/>
              <w:jc w:val="both"/>
              <w:rPr>
                <w:rFonts w:ascii="Myriad Pro" w:hAnsi="Myriad Pro" w:cs="Arial"/>
                <w:sz w:val="18"/>
                <w:szCs w:val="18"/>
                <w:lang w:eastAsia="en-US"/>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FFFFFF" w:themeFill="background1"/>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 realizowany jest w partnerstwie wielosektorowym (sektor społeczny, prywatny, publiczny):</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sz w:val="18"/>
                <w:szCs w:val="18"/>
              </w:rPr>
            </w:pPr>
            <w:r w:rsidRPr="00792E91">
              <w:rPr>
                <w:rFonts w:ascii="Myriad Pro" w:hAnsi="Myriad Pro" w:cs="Arial"/>
                <w:sz w:val="18"/>
                <w:szCs w:val="18"/>
              </w:rPr>
              <w:t>Partnerstwo 2 sektorów – 5 punktów</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bCs/>
                <w:sz w:val="18"/>
                <w:szCs w:val="18"/>
              </w:rPr>
            </w:pPr>
            <w:r w:rsidRPr="00792E91">
              <w:rPr>
                <w:rFonts w:ascii="Myriad Pro" w:hAnsi="Myriad Pro" w:cs="Arial"/>
                <w:sz w:val="18"/>
                <w:szCs w:val="18"/>
              </w:rPr>
              <w:t>Partnerstwo 3 sektorów – 10 punktów.</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b/>
                <w:sz w:val="18"/>
                <w:szCs w:val="18"/>
              </w:rPr>
            </w:pP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 xml:space="preserve">Kryterium ma na celu zachęcić projektodawców do realizowania projektów w partnerstwie wielosektorowym, co pozwoli na poprawę jakości i efektywności realizowanego wsparcia.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lang w:eastAsia="en-US"/>
              </w:rPr>
              <w:t>Kryterium zostanie zweryfikowanie</w:t>
            </w:r>
            <w:r>
              <w:rPr>
                <w:rFonts w:ascii="Myriad Pro" w:hAnsi="Myriad Pro" w:cs="Arial"/>
                <w:sz w:val="18"/>
                <w:szCs w:val="18"/>
                <w:lang w:eastAsia="en-US"/>
              </w:rPr>
              <w:t xml:space="preserve"> </w:t>
            </w:r>
            <w:r w:rsidRPr="00792E91">
              <w:rPr>
                <w:rFonts w:ascii="Myriad Pro" w:hAnsi="Myriad Pro" w:cs="Arial"/>
                <w:sz w:val="18"/>
                <w:szCs w:val="18"/>
                <w:lang w:eastAsia="en-US"/>
              </w:rPr>
              <w:t>na podstawie treści wniosku</w:t>
            </w:r>
            <w:r>
              <w:rPr>
                <w:rFonts w:ascii="Myriad Pro" w:hAnsi="Myriad Pro" w:cs="Arial"/>
                <w:sz w:val="18"/>
                <w:szCs w:val="18"/>
                <w:lang w:eastAsia="en-US"/>
              </w:rPr>
              <w:t xml:space="preserve"> </w:t>
            </w:r>
            <w:r w:rsidRPr="00792E91">
              <w:rPr>
                <w:rFonts w:ascii="Myriad Pro" w:hAnsi="Myriad Pro" w:cs="Arial"/>
                <w:sz w:val="18"/>
                <w:szCs w:val="18"/>
                <w:lang w:eastAsia="en-US"/>
              </w:rPr>
              <w:t>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Projektodawca założył w ramach projektu realizację wsparcia z wykorzystaniem infrastruktury powstałej dzięki środkom RPO WZ 2014-2020 Oś 9 Infrastruktura publiczna.</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przyczyni się do zapewnienia kompleksowego wsparcia grupie docelowej, a także zapewni komplementarność pomiędzy wsparciem ze środków EFS i EFRR. Wnioskodawca jest zobligowany wskazać nr projektu, nazwę wnioskodawcy i rodzaj infrastruktury oraz wskazania zadań, które będą realizowane z wykorzystaniem tejże infrastruktury.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784EFF">
            <w:pPr>
              <w:rPr>
                <w:rFonts w:ascii="Myriad Pro" w:hAnsi="Myriad Pro" w:cs="Arial"/>
                <w:sz w:val="18"/>
                <w:szCs w:val="18"/>
              </w:rPr>
            </w:pPr>
            <w:proofErr w:type="spellStart"/>
            <w:r w:rsidRPr="00792E91">
              <w:rPr>
                <w:rFonts w:ascii="Myriad Pro" w:hAnsi="Myriad Pro" w:cs="Arial"/>
                <w:sz w:val="18"/>
                <w:szCs w:val="18"/>
              </w:rPr>
              <w:t>Kwalifikowalność</w:t>
            </w:r>
            <w:proofErr w:type="spellEnd"/>
            <w:r w:rsidRPr="00792E91">
              <w:rPr>
                <w:rFonts w:ascii="Myriad Pro" w:hAnsi="Myriad Pro" w:cs="Arial"/>
                <w:sz w:val="18"/>
                <w:szCs w:val="18"/>
              </w:rPr>
              <w:t xml:space="preserve"> wydatków</w:t>
            </w:r>
          </w:p>
        </w:tc>
        <w:tc>
          <w:tcPr>
            <w:tcW w:w="3902" w:type="pct"/>
            <w:gridSpan w:val="14"/>
            <w:shd w:val="clear" w:color="auto" w:fill="auto"/>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 xml:space="preserve">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Wskaźniki produktu i rezultatu planowane do osiągnięcia w ramach konkursu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Nazwa wskaźnika</w:t>
            </w:r>
          </w:p>
        </w:tc>
        <w:tc>
          <w:tcPr>
            <w:tcW w:w="750" w:type="pct"/>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Jednostka</w:t>
            </w:r>
          </w:p>
        </w:tc>
        <w:tc>
          <w:tcPr>
            <w:tcW w:w="2114" w:type="pct"/>
            <w:gridSpan w:val="8"/>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 wskaźnika planowana do osiągnięcia w ramach konkursu w podziale na lata</w:t>
            </w:r>
          </w:p>
        </w:tc>
        <w:tc>
          <w:tcPr>
            <w:tcW w:w="1038" w:type="pct"/>
            <w:gridSpan w:val="5"/>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Wskaźnik realizujący ramy wykonania</w:t>
            </w:r>
          </w:p>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shd w:val="clear" w:color="auto" w:fill="CCFFCC"/>
            <w:vAlign w:val="center"/>
          </w:tcPr>
          <w:p w:rsidR="00875383" w:rsidRPr="00792E91" w:rsidRDefault="00875383" w:rsidP="00784EFF">
            <w:pPr>
              <w:jc w:val="center"/>
              <w:rPr>
                <w:rFonts w:ascii="Myriad Pro" w:hAnsi="Myriad Pro" w:cs="Arial"/>
                <w:sz w:val="18"/>
                <w:szCs w:val="18"/>
              </w:rPr>
            </w:pPr>
          </w:p>
        </w:tc>
        <w:tc>
          <w:tcPr>
            <w:tcW w:w="750" w:type="pct"/>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c>
          <w:tcPr>
            <w:tcW w:w="986"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Rok</w:t>
            </w:r>
          </w:p>
        </w:tc>
        <w:tc>
          <w:tcPr>
            <w:tcW w:w="1128" w:type="pct"/>
            <w:gridSpan w:val="5"/>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w:t>
            </w:r>
          </w:p>
        </w:tc>
        <w:tc>
          <w:tcPr>
            <w:tcW w:w="1038" w:type="pct"/>
            <w:gridSpan w:val="5"/>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które uzyskały kwalifikacje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31%</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poszukujących pracy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pracujących po opuszczeniu programu (łącznie z pracującymi na własny rachunek)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15%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478</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 niepełnosprawnościami objętych wsparciem w programie (CI)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247</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bl>
    <w:p w:rsidR="00875383" w:rsidRPr="00792E91" w:rsidRDefault="00875383" w:rsidP="00875383">
      <w:pPr>
        <w:rPr>
          <w:rFonts w:ascii="Myriad Pro" w:hAnsi="Myriad Pro" w:cs="Arial"/>
          <w:b/>
          <w:spacing w:val="24"/>
          <w:sz w:val="18"/>
          <w:szCs w:val="18"/>
        </w:rPr>
      </w:pPr>
    </w:p>
    <w:p w:rsidR="00875383" w:rsidRDefault="00875383">
      <w:pPr>
        <w:spacing w:after="200" w:line="276" w:lineRule="auto"/>
        <w:rPr>
          <w:rFonts w:ascii="Arial" w:hAnsi="Arial" w:cs="Arial"/>
        </w:rPr>
      </w:pPr>
      <w:r>
        <w:rPr>
          <w:rFonts w:ascii="Arial" w:hAnsi="Arial" w:cs="Arial"/>
        </w:rPr>
        <w:br w:type="page"/>
      </w:r>
    </w:p>
    <w:p w:rsidR="00C557CF" w:rsidRPr="00A4243D" w:rsidRDefault="00C557CF" w:rsidP="00C557CF">
      <w:pPr>
        <w:ind w:right="-157"/>
        <w:jc w:val="center"/>
        <w:rPr>
          <w:rFonts w:ascii="Arial" w:hAnsi="Arial" w:cs="Arial"/>
        </w:rPr>
      </w:pPr>
    </w:p>
    <w:p w:rsidR="00FE2E0F" w:rsidRPr="00FE2E0F" w:rsidRDefault="00FE2E0F" w:rsidP="00FE2E0F">
      <w:pPr>
        <w:rPr>
          <w:rFonts w:ascii="Arial" w:hAnsi="Arial" w:cs="Arial"/>
        </w:rPr>
      </w:pPr>
    </w:p>
    <w:p w:rsidR="00FE2E0F" w:rsidRPr="00FE2E0F" w:rsidRDefault="00FE2E0F" w:rsidP="00FE2E0F">
      <w:pPr>
        <w:rPr>
          <w:rFonts w:ascii="Arial" w:hAnsi="Arial" w:cs="Arial"/>
        </w:rPr>
      </w:pPr>
    </w:p>
    <w:p w:rsidR="00FE2E0F" w:rsidRDefault="00FE2E0F" w:rsidP="00C6578C">
      <w:pPr>
        <w:rPr>
          <w:rFonts w:ascii="Arial" w:hAnsi="Arial" w:cs="Arial"/>
        </w:rPr>
      </w:pPr>
    </w:p>
    <w:p w:rsidR="00FE2E0F" w:rsidRPr="00A4243D" w:rsidRDefault="00FE2E0F" w:rsidP="00FE2E0F">
      <w:pPr>
        <w:jc w:val="center"/>
        <w:rPr>
          <w:rFonts w:ascii="Arial" w:hAnsi="Arial" w:cs="Arial"/>
          <w:b/>
          <w:sz w:val="40"/>
          <w:szCs w:val="40"/>
        </w:rPr>
      </w:pPr>
      <w:r w:rsidRPr="00A4243D">
        <w:rPr>
          <w:rFonts w:ascii="Arial" w:hAnsi="Arial" w:cs="Arial"/>
          <w:b/>
          <w:sz w:val="40"/>
          <w:szCs w:val="40"/>
        </w:rPr>
        <w:t xml:space="preserve">Plan działania na rok </w:t>
      </w:r>
      <w:r>
        <w:rPr>
          <w:rFonts w:ascii="Arial" w:hAnsi="Arial" w:cs="Arial"/>
          <w:b/>
          <w:sz w:val="40"/>
          <w:szCs w:val="40"/>
        </w:rPr>
        <w:t>2019</w:t>
      </w:r>
    </w:p>
    <w:p w:rsidR="00FE2E0F" w:rsidRPr="00A4243D" w:rsidRDefault="00FE2E0F" w:rsidP="00FE2E0F">
      <w:pPr>
        <w:jc w:val="center"/>
        <w:rPr>
          <w:rFonts w:ascii="Arial" w:hAnsi="Arial" w:cs="Arial"/>
          <w:b/>
          <w:sz w:val="12"/>
          <w:szCs w:val="12"/>
        </w:rPr>
      </w:pPr>
    </w:p>
    <w:p w:rsidR="00FE2E0F" w:rsidRPr="00A4243D" w:rsidRDefault="00FE2E0F" w:rsidP="00FE2E0F">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FE2E0F" w:rsidRPr="00A4243D"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FE2E0F" w:rsidRPr="00A4243D" w:rsidTr="00FE2E0F">
        <w:trPr>
          <w:trHeight w:val="362"/>
        </w:trPr>
        <w:tc>
          <w:tcPr>
            <w:tcW w:w="10315" w:type="dxa"/>
            <w:gridSpan w:val="6"/>
            <w:shd w:val="clear" w:color="auto" w:fill="D9D9D9"/>
            <w:vAlign w:val="center"/>
          </w:tcPr>
          <w:p w:rsidR="00FE2E0F" w:rsidRPr="00A4243D" w:rsidRDefault="00FE2E0F" w:rsidP="00FE2E0F">
            <w:pPr>
              <w:jc w:val="center"/>
              <w:rPr>
                <w:rFonts w:ascii="Arial" w:hAnsi="Arial" w:cs="Arial"/>
                <w:b/>
                <w:sz w:val="18"/>
                <w:szCs w:val="18"/>
              </w:rPr>
            </w:pPr>
            <w:r w:rsidRPr="00A4243D">
              <w:rPr>
                <w:rFonts w:ascii="Arial" w:hAnsi="Arial" w:cs="Arial"/>
                <w:b/>
                <w:sz w:val="18"/>
                <w:szCs w:val="18"/>
              </w:rPr>
              <w:t>INFORMACJE O INSTYTUCJI POŚREDNICZĄCEJ</w:t>
            </w:r>
          </w:p>
        </w:tc>
      </w:tr>
      <w:tr w:rsidR="00FE2E0F" w:rsidRPr="00A4243D" w:rsidTr="00FE2E0F">
        <w:trPr>
          <w:trHeight w:val="511"/>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VII Włączenie społeczne</w:t>
            </w:r>
          </w:p>
        </w:tc>
      </w:tr>
      <w:tr w:rsidR="00FE2E0F" w:rsidRPr="00A4243D" w:rsidTr="00FE2E0F">
        <w:trPr>
          <w:trHeight w:val="519"/>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Wojewódzki Urząd Pracy w Szczecinie</w:t>
            </w:r>
          </w:p>
        </w:tc>
      </w:tr>
      <w:tr w:rsidR="00FE2E0F" w:rsidRPr="00A4243D" w:rsidTr="00FE2E0F">
        <w:trPr>
          <w:trHeight w:val="348"/>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FE2E0F" w:rsidRPr="00A4243D" w:rsidTr="00FE2E0F">
        <w:trPr>
          <w:trHeight w:val="358"/>
        </w:trPr>
        <w:tc>
          <w:tcPr>
            <w:tcW w:w="303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FE2E0F" w:rsidRPr="00A4243D" w:rsidRDefault="00FE2E0F" w:rsidP="00FE2E0F">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42 56 103</w:t>
            </w:r>
          </w:p>
        </w:tc>
      </w:tr>
      <w:tr w:rsidR="00FE2E0F" w:rsidRPr="00A4243D" w:rsidTr="00FE2E0F">
        <w:trPr>
          <w:trHeight w:val="354"/>
        </w:trPr>
        <w:tc>
          <w:tcPr>
            <w:tcW w:w="3034" w:type="dxa"/>
            <w:tcBorders>
              <w:top w:val="single" w:sz="2" w:space="0" w:color="auto"/>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sekretariat@wup.pl</w:t>
            </w:r>
          </w:p>
        </w:tc>
      </w:tr>
      <w:tr w:rsidR="00FE2E0F" w:rsidRPr="004470A7" w:rsidTr="00FE2E0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FE2E0F" w:rsidRPr="005045D8" w:rsidRDefault="00FE2E0F" w:rsidP="00FE2E0F">
            <w:pPr>
              <w:jc w:val="center"/>
              <w:rPr>
                <w:rFonts w:ascii="Arial" w:hAnsi="Arial" w:cs="Arial"/>
                <w:sz w:val="18"/>
                <w:szCs w:val="18"/>
              </w:rPr>
            </w:pPr>
            <w:r w:rsidRPr="005045D8">
              <w:rPr>
                <w:rFonts w:ascii="Arial" w:hAnsi="Arial" w:cs="Arial"/>
                <w:sz w:val="18"/>
                <w:szCs w:val="18"/>
              </w:rPr>
              <w:t>Tel. 91 4256166</w:t>
            </w:r>
          </w:p>
          <w:p w:rsidR="00FE2E0F" w:rsidRPr="005045D8" w:rsidRDefault="00FE2E0F" w:rsidP="00FE2E0F">
            <w:pPr>
              <w:jc w:val="center"/>
              <w:rPr>
                <w:rFonts w:ascii="Arial" w:hAnsi="Arial" w:cs="Arial"/>
                <w:sz w:val="18"/>
                <w:szCs w:val="18"/>
              </w:rPr>
            </w:pPr>
            <w:r w:rsidRPr="005045D8">
              <w:rPr>
                <w:rFonts w:ascii="Arial" w:hAnsi="Arial" w:cs="Arial"/>
                <w:sz w:val="18"/>
                <w:szCs w:val="18"/>
              </w:rPr>
              <w:t xml:space="preserve">e-mail: </w:t>
            </w:r>
            <w:r>
              <w:rPr>
                <w:rFonts w:ascii="Arial" w:hAnsi="Arial" w:cs="Arial"/>
                <w:sz w:val="18"/>
                <w:szCs w:val="18"/>
              </w:rPr>
              <w:t>milena_stefanska</w:t>
            </w:r>
            <w:r w:rsidRPr="005045D8">
              <w:rPr>
                <w:rFonts w:ascii="Arial" w:hAnsi="Arial" w:cs="Arial"/>
                <w:sz w:val="18"/>
                <w:szCs w:val="18"/>
              </w:rPr>
              <w:t>@wup.pl</w:t>
            </w:r>
          </w:p>
        </w:tc>
      </w:tr>
    </w:tbl>
    <w:p w:rsidR="00FE2E0F" w:rsidRPr="00FE2E0F" w:rsidRDefault="00FE2E0F" w:rsidP="00C6578C">
      <w:pPr>
        <w:rPr>
          <w:rFonts w:ascii="Arial" w:hAnsi="Arial" w:cs="Arial"/>
          <w:b/>
        </w:rPr>
      </w:pPr>
    </w:p>
    <w:p w:rsidR="00C6578C" w:rsidRPr="00D57599" w:rsidRDefault="00C6578C" w:rsidP="00C6578C">
      <w:pPr>
        <w:rPr>
          <w:rFonts w:ascii="Arial" w:hAnsi="Arial" w:cs="Arial"/>
          <w:b/>
        </w:rPr>
      </w:pPr>
      <w:r w:rsidRPr="00FE2E0F">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C6578C" w:rsidTr="003F5EBB">
        <w:trPr>
          <w:trHeight w:val="1117"/>
        </w:trPr>
        <w:tc>
          <w:tcPr>
            <w:tcW w:w="9889" w:type="dxa"/>
            <w:shd w:val="clear" w:color="auto" w:fill="E77B39"/>
            <w:vAlign w:val="center"/>
          </w:tcPr>
          <w:p w:rsidR="009B3FD2" w:rsidRPr="00E510B8" w:rsidRDefault="00AD0345" w:rsidP="00E510B8">
            <w:pPr>
              <w:jc w:val="center"/>
              <w:rPr>
                <w:rFonts w:ascii="Arial" w:hAnsi="Arial" w:cs="Arial"/>
                <w:b/>
                <w:sz w:val="20"/>
                <w:szCs w:val="20"/>
              </w:rPr>
            </w:pPr>
            <w:bookmarkStart w:id="45" w:name="_Toc515018263"/>
            <w:r w:rsidRPr="00E510B8">
              <w:rPr>
                <w:rFonts w:ascii="Arial" w:hAnsi="Arial" w:cs="Arial"/>
                <w:b/>
                <w:sz w:val="20"/>
                <w:szCs w:val="20"/>
              </w:rPr>
              <w:t>KARTA DZIAŁANIA</w:t>
            </w:r>
            <w:bookmarkEnd w:id="45"/>
          </w:p>
          <w:p w:rsidR="00C6578C" w:rsidRPr="00B344F0" w:rsidRDefault="00C6578C" w:rsidP="007E53CB">
            <w:pPr>
              <w:pStyle w:val="Nagwek2"/>
              <w:jc w:val="both"/>
              <w:rPr>
                <w:b/>
              </w:rPr>
            </w:pPr>
            <w:bookmarkStart w:id="46" w:name="_Toc52269941"/>
            <w:r w:rsidRPr="00E510B8">
              <w:rPr>
                <w:b/>
                <w:sz w:val="20"/>
                <w:szCs w:val="20"/>
              </w:rPr>
              <w:t>7.3</w:t>
            </w:r>
            <w:r w:rsidR="00AD5611" w:rsidRPr="00E510B8">
              <w:rPr>
                <w:b/>
                <w:sz w:val="20"/>
                <w:szCs w:val="20"/>
              </w:rPr>
              <w:t xml:space="preserve"> </w:t>
            </w:r>
            <w:r w:rsidRPr="00E510B8">
              <w:rPr>
                <w:b/>
                <w:sz w:val="20"/>
                <w:szCs w:val="20"/>
              </w:rPr>
              <w:t>Wsparcie dla utworzenia i/lub funkcjonowania (w tym wzmocnienia potencjału) instytucji wspierających ekonomię społeczną zgodnie z Krajowym Programem Rozwoju Ekonomii Społecznej</w:t>
            </w:r>
            <w:bookmarkEnd w:id="46"/>
          </w:p>
        </w:tc>
      </w:tr>
    </w:tbl>
    <w:p w:rsidR="00C6578C" w:rsidRDefault="00C6578C" w:rsidP="00C6578C">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6"/>
        <w:gridCol w:w="446"/>
        <w:gridCol w:w="332"/>
        <w:gridCol w:w="1467"/>
        <w:gridCol w:w="948"/>
        <w:gridCol w:w="911"/>
        <w:gridCol w:w="68"/>
        <w:gridCol w:w="663"/>
        <w:gridCol w:w="319"/>
        <w:gridCol w:w="747"/>
        <w:gridCol w:w="268"/>
        <w:gridCol w:w="198"/>
        <w:gridCol w:w="510"/>
        <w:gridCol w:w="242"/>
        <w:gridCol w:w="270"/>
        <w:gridCol w:w="411"/>
        <w:gridCol w:w="622"/>
      </w:tblGrid>
      <w:tr w:rsidR="00FE2E0F" w:rsidRPr="000943ED" w:rsidTr="00FE2E0F">
        <w:trPr>
          <w:trHeight w:val="218"/>
        </w:trPr>
        <w:tc>
          <w:tcPr>
            <w:tcW w:w="693" w:type="pct"/>
            <w:tcBorders>
              <w:top w:val="single" w:sz="12" w:space="0" w:color="auto"/>
              <w:bottom w:val="single" w:sz="12" w:space="0" w:color="auto"/>
            </w:tcBorders>
            <w:shd w:val="clear" w:color="auto" w:fill="CCFFCC"/>
            <w:vAlign w:val="center"/>
          </w:tcPr>
          <w:p w:rsidR="00FE2E0F" w:rsidRPr="000943ED" w:rsidRDefault="00FE2E0F" w:rsidP="00FE2E0F">
            <w:pPr>
              <w:rPr>
                <w:rFonts w:ascii="Arial" w:hAnsi="Arial" w:cs="Arial"/>
                <w:b/>
                <w:sz w:val="18"/>
                <w:szCs w:val="18"/>
                <w:highlight w:val="red"/>
              </w:rPr>
            </w:pPr>
            <w:r w:rsidRPr="000D21A7">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FE2E0F" w:rsidRPr="00BF1CA9" w:rsidRDefault="00FE2E0F" w:rsidP="00FE2E0F">
            <w:pPr>
              <w:jc w:val="center"/>
              <w:rPr>
                <w:rFonts w:ascii="Arial" w:hAnsi="Arial" w:cs="Arial"/>
                <w:b/>
                <w:color w:val="FF0000"/>
                <w:sz w:val="18"/>
                <w:szCs w:val="18"/>
              </w:rPr>
            </w:pPr>
          </w:p>
        </w:tc>
        <w:tc>
          <w:tcPr>
            <w:tcW w:w="1871" w:type="pct"/>
            <w:gridSpan w:val="4"/>
            <w:tcBorders>
              <w:left w:val="single" w:sz="12" w:space="0" w:color="auto"/>
              <w:right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82" w:type="pct"/>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x</w:t>
            </w:r>
          </w:p>
        </w:tc>
        <w:tc>
          <w:tcPr>
            <w:tcW w:w="362"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IV kw.</w:t>
            </w:r>
          </w:p>
        </w:tc>
        <w:tc>
          <w:tcPr>
            <w:tcW w:w="318" w:type="pct"/>
            <w:tcBorders>
              <w:top w:val="single" w:sz="12" w:space="0" w:color="auto"/>
              <w:bottom w:val="single" w:sz="12" w:space="0" w:color="auto"/>
            </w:tcBorders>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1" w:type="pct"/>
            <w:gridSpan w:val="3"/>
            <w:vMerge w:val="restart"/>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Typ konkursu</w:t>
            </w: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Otwarty</w:t>
            </w:r>
          </w:p>
        </w:tc>
        <w:tc>
          <w:tcPr>
            <w:tcW w:w="485" w:type="pct"/>
            <w:vAlign w:val="center"/>
          </w:tcPr>
          <w:p w:rsidR="00FE2E0F" w:rsidRPr="000943ED" w:rsidRDefault="00FE2E0F" w:rsidP="00FE2E0F">
            <w:pPr>
              <w:jc w:val="center"/>
              <w:rPr>
                <w:rFonts w:ascii="Arial" w:hAnsi="Arial" w:cs="Arial"/>
                <w:b/>
                <w:sz w:val="18"/>
                <w:szCs w:val="18"/>
              </w:rPr>
            </w:pPr>
          </w:p>
        </w:tc>
        <w:tc>
          <w:tcPr>
            <w:tcW w:w="2674" w:type="pct"/>
            <w:gridSpan w:val="12"/>
            <w:vMerge w:val="restart"/>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1" w:type="pct"/>
            <w:gridSpan w:val="3"/>
            <w:vMerge/>
            <w:shd w:val="clear" w:color="auto" w:fill="CCFFCC"/>
            <w:vAlign w:val="center"/>
          </w:tcPr>
          <w:p w:rsidR="00FE2E0F" w:rsidRPr="000943ED" w:rsidRDefault="00FE2E0F" w:rsidP="00FE2E0F">
            <w:pPr>
              <w:jc w:val="center"/>
              <w:rPr>
                <w:rFonts w:ascii="Arial" w:hAnsi="Arial" w:cs="Arial"/>
                <w:b/>
                <w:sz w:val="18"/>
                <w:szCs w:val="18"/>
              </w:rPr>
            </w:pP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Zamknięty</w:t>
            </w:r>
          </w:p>
        </w:tc>
        <w:tc>
          <w:tcPr>
            <w:tcW w:w="485" w:type="pct"/>
            <w:vAlign w:val="center"/>
          </w:tcPr>
          <w:p w:rsidR="00FE2E0F" w:rsidRPr="000943ED" w:rsidRDefault="00FE2E0F" w:rsidP="00FE2E0F">
            <w:pPr>
              <w:jc w:val="center"/>
              <w:rPr>
                <w:rFonts w:ascii="Arial" w:hAnsi="Arial" w:cs="Arial"/>
                <w:b/>
                <w:sz w:val="18"/>
                <w:szCs w:val="18"/>
              </w:rPr>
            </w:pPr>
            <w:r w:rsidRPr="00BF1CA9">
              <w:rPr>
                <w:rFonts w:ascii="Arial" w:hAnsi="Arial" w:cs="Arial"/>
                <w:b/>
                <w:sz w:val="18"/>
                <w:szCs w:val="18"/>
              </w:rPr>
              <w:t>x</w:t>
            </w:r>
          </w:p>
        </w:tc>
        <w:tc>
          <w:tcPr>
            <w:tcW w:w="2674" w:type="pct"/>
            <w:gridSpan w:val="12"/>
            <w:vMerge/>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Planowana alokacja</w:t>
            </w:r>
          </w:p>
        </w:tc>
        <w:tc>
          <w:tcPr>
            <w:tcW w:w="3909" w:type="pct"/>
            <w:gridSpan w:val="14"/>
            <w:vAlign w:val="center"/>
          </w:tcPr>
          <w:p w:rsidR="00FE2E0F" w:rsidRPr="000943ED" w:rsidRDefault="00FE2E0F" w:rsidP="00FE2E0F">
            <w:pPr>
              <w:pStyle w:val="Tekstkomentarza"/>
              <w:rPr>
                <w:rFonts w:ascii="Arial" w:hAnsi="Arial" w:cs="Arial"/>
                <w:sz w:val="18"/>
                <w:szCs w:val="18"/>
              </w:rPr>
            </w:pPr>
            <w:r w:rsidRPr="000943ED">
              <w:rPr>
                <w:rFonts w:ascii="Arial" w:hAnsi="Arial" w:cs="Arial"/>
                <w:sz w:val="18"/>
                <w:szCs w:val="18"/>
              </w:rPr>
              <w:t>4 294 607 EUR</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Typy projektów   przewidziane do realizacji w ramach konkursu</w:t>
            </w:r>
          </w:p>
        </w:tc>
        <w:tc>
          <w:tcPr>
            <w:tcW w:w="3909" w:type="pct"/>
            <w:gridSpan w:val="14"/>
            <w:vAlign w:val="center"/>
          </w:tcPr>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Komplementarne usługi wsparcia ekonomii społecznej składające się z następujących typów operacji:</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w:t>
            </w:r>
            <w:proofErr w:type="spellStart"/>
            <w:r w:rsidRPr="000943ED">
              <w:rPr>
                <w:rFonts w:ascii="Arial" w:hAnsi="Arial" w:cs="Arial"/>
                <w:sz w:val="18"/>
                <w:szCs w:val="18"/>
              </w:rPr>
              <w:t>klastrów</w:t>
            </w:r>
            <w:proofErr w:type="spellEnd"/>
            <w:r w:rsidRPr="000943ED">
              <w:rPr>
                <w:rFonts w:ascii="Arial" w:hAnsi="Arial" w:cs="Arial"/>
                <w:sz w:val="18"/>
                <w:szCs w:val="18"/>
              </w:rPr>
              <w:t xml:space="preserve"> ekonomii społecznej. Podmioty te powinny również przygotowywać i wspierać lokalnych animatorów, którzy będą rozwijać ww. działania, </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 xml:space="preserve">Tworzenie miejsc pracy w sektorze ekonomii społecznej m.in. poprzez wsparcie                   na tworzenie przedsiębiorstw społecznych </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 xml:space="preserve">szkolenia, warsztaty, doradztwo, </w:t>
            </w:r>
            <w:proofErr w:type="spellStart"/>
            <w:r w:rsidRPr="000943ED">
              <w:rPr>
                <w:rFonts w:ascii="Arial" w:hAnsi="Arial" w:cs="Arial"/>
                <w:sz w:val="18"/>
                <w:szCs w:val="18"/>
              </w:rPr>
              <w:t>mentoring</w:t>
            </w:r>
            <w:proofErr w:type="spellEnd"/>
            <w:r w:rsidRPr="000943ED">
              <w:rPr>
                <w:rFonts w:ascii="Arial" w:hAnsi="Arial" w:cs="Arial"/>
                <w:sz w:val="18"/>
                <w:szCs w:val="18"/>
              </w:rPr>
              <w:t xml:space="preserve">, </w:t>
            </w:r>
            <w:proofErr w:type="spellStart"/>
            <w:r w:rsidRPr="000943ED">
              <w:rPr>
                <w:rFonts w:ascii="Arial" w:hAnsi="Arial" w:cs="Arial"/>
                <w:sz w:val="18"/>
                <w:szCs w:val="18"/>
              </w:rPr>
              <w:t>coaching</w:t>
            </w:r>
            <w:proofErr w:type="spellEnd"/>
            <w:r w:rsidRPr="000943ED">
              <w:rPr>
                <w:rFonts w:ascii="Arial" w:hAnsi="Arial" w:cs="Arial"/>
                <w:sz w:val="18"/>
                <w:szCs w:val="18"/>
              </w:rPr>
              <w:t xml:space="preserve">, </w:t>
            </w:r>
            <w:proofErr w:type="spellStart"/>
            <w:r w:rsidRPr="000943ED">
              <w:rPr>
                <w:rFonts w:ascii="Arial" w:hAnsi="Arial" w:cs="Arial"/>
                <w:sz w:val="18"/>
                <w:szCs w:val="18"/>
              </w:rPr>
              <w:t>tutoring</w:t>
            </w:r>
            <w:proofErr w:type="spellEnd"/>
            <w:r w:rsidRPr="000943ED">
              <w:rPr>
                <w:rFonts w:ascii="Arial" w:hAnsi="Arial" w:cs="Arial"/>
                <w:sz w:val="18"/>
                <w:szCs w:val="18"/>
              </w:rPr>
              <w:t>,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przyznanie środków finansowych przedsiębiorstwa społecznego na stworzenie miejsca pracy,</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wsparcie pomostowe (w formie finansowej lub w formie zindywidualizowanych usług).</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Wnioskodawcy, do których skierowany jest  konkurs</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Akredytowane podmioty świadczące usługi na rzecz podmiotów ekonomii społecznej.</w:t>
            </w:r>
          </w:p>
          <w:p w:rsidR="00FE2E0F" w:rsidRPr="000943ED" w:rsidRDefault="00FE2E0F" w:rsidP="00FE2E0F">
            <w:pPr>
              <w:jc w:val="both"/>
              <w:rPr>
                <w:rFonts w:ascii="Arial" w:hAnsi="Arial" w:cs="Arial"/>
                <w:sz w:val="18"/>
                <w:szCs w:val="18"/>
              </w:rPr>
            </w:pPr>
            <w:r w:rsidRPr="000943ED">
              <w:rPr>
                <w:rFonts w:ascii="Arial" w:hAnsi="Arial" w:cs="Arial"/>
                <w:sz w:val="18"/>
                <w:szCs w:val="18"/>
              </w:rPr>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Szczegółowy opis, zakładany cel konkursu</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Konkurs realizuje cel szczegółowy nr 2: Wzrost poziomu zatrudnienia w sektorze ekonomii społecznej. </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do funkcjonowania podmiotów ekonomii społecznej, co wzmocni ich pozycję konkurencyjną. Ponadto realizowane będą działania polegające na tworzeniu </w:t>
            </w:r>
            <w:r w:rsidRPr="000943ED">
              <w:rPr>
                <w:rFonts w:ascii="Arial" w:hAnsi="Arial" w:cs="Arial"/>
                <w:sz w:val="18"/>
                <w:szCs w:val="18"/>
              </w:rPr>
              <w:lastRenderedPageBreak/>
              <w:t>nowych miejsc pracy, co ograniczy ryzyko bezrobocia wśród osób zagrożonych ubóstwem i/lub wykluczeniem społecznym.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lastRenderedPageBreak/>
              <w:t xml:space="preserve">Specyficzne dla konkursu kryteria wyboru projektów. </w:t>
            </w:r>
          </w:p>
        </w:tc>
        <w:tc>
          <w:tcPr>
            <w:tcW w:w="3909" w:type="pct"/>
            <w:gridSpan w:val="14"/>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 xml:space="preserve">Kryteria dopuszczalności </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C716BF">
            <w:pPr>
              <w:numPr>
                <w:ilvl w:val="0"/>
                <w:numId w:val="137"/>
              </w:numPr>
              <w:jc w:val="both"/>
              <w:rPr>
                <w:rFonts w:ascii="Arial" w:hAnsi="Arial" w:cs="Arial"/>
                <w:sz w:val="18"/>
                <w:szCs w:val="18"/>
              </w:rPr>
            </w:pPr>
            <w:r w:rsidRPr="000943ED">
              <w:rPr>
                <w:rFonts w:ascii="Arial" w:hAnsi="Arial" w:cs="Arial"/>
                <w:sz w:val="18"/>
                <w:szCs w:val="18"/>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 kadrą projektu np. poprzez dyżury w każdym powiecie objętym wsparciem.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Zlokalizowanie podmiotów odpowiedzialnych za realizację projektów na terenie subregionu szczecińskiego zagwarantuje grupie docelowej projektu dostęp do projektodawcy. Ponadto poprzez spełnienie powyższego kryterium obniżeniu ulegną koszty realizacji projektu, jak również koszty związane z jego kontrolą.</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 xml:space="preserve">Zlokalizowanie podmiotów odpowiedzialnych za realizację projektów na terenie </w:t>
            </w:r>
            <w:r w:rsidRPr="000943ED">
              <w:rPr>
                <w:rFonts w:ascii="Arial" w:eastAsiaTheme="minorHAnsi" w:hAnsi="Arial" w:cs="Arial"/>
                <w:sz w:val="18"/>
                <w:szCs w:val="18"/>
                <w:lang w:eastAsia="en-US"/>
              </w:rPr>
              <w:t xml:space="preserve">subregionu </w:t>
            </w:r>
            <w:r w:rsidRPr="000943ED">
              <w:rPr>
                <w:rFonts w:ascii="Arial" w:hAnsi="Arial" w:cs="Arial"/>
                <w:sz w:val="18"/>
                <w:szCs w:val="18"/>
              </w:rPr>
              <w:t>stanowi gwarancję, iż podmioty te znają specyfikę obszaru, na którym będą realizować projekty.</w:t>
            </w:r>
          </w:p>
          <w:p w:rsidR="00FE2E0F"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eastAsiaTheme="minorHAnsi" w:hAnsi="Arial" w:cs="Arial"/>
                <w:sz w:val="18"/>
                <w:szCs w:val="18"/>
                <w:lang w:eastAsia="en-US"/>
              </w:rPr>
              <w:t xml:space="preserve">Podane kryterium zobowiązuje także Projektodawcę do </w:t>
            </w:r>
            <w:r>
              <w:rPr>
                <w:rFonts w:ascii="Arial" w:eastAsiaTheme="minorHAnsi" w:hAnsi="Arial" w:cs="Arial"/>
                <w:sz w:val="18"/>
                <w:szCs w:val="18"/>
                <w:lang w:eastAsia="en-US"/>
              </w:rPr>
              <w:t xml:space="preserve">takiego zaplanowania i zorganizowania pracy kadry projektu, aby zagwarantować jego uczestnikom możliwość osobistego spotkania i bezpośredniej rozmowy. Spełnienie przedmiotowego kryterium pozwoli usprawnić przepływ informacji pomiędzy kadrą projektu, a uczestnikami, co z kolei będzie skutkować szybkim i efektywnym reagowaniem w obliczu potencjalnych sytuacji problemowych. </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 xml:space="preserve">2. Projektodawca składa nie więcej niż jeden wniosek o dofinansowanie w ramach konkursu.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bottom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bottom w:val="single" w:sz="4" w:space="0" w:color="auto"/>
            </w:tcBorders>
            <w:vAlign w:val="center"/>
          </w:tcPr>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Kryterium to stwarza możliwość objęcia wsparciem większej liczby potencjalnych uczestników</w:t>
            </w:r>
            <w:r w:rsidRPr="000943ED">
              <w:rPr>
                <w:rFonts w:ascii="Arial" w:eastAsiaTheme="minorHAnsi" w:hAnsi="Arial" w:cs="Arial"/>
                <w:sz w:val="18"/>
                <w:szCs w:val="18"/>
                <w:lang w:eastAsia="en-US"/>
              </w:rPr>
              <w:t xml:space="preserve"> w ramach subregionu szczecińskiego, </w:t>
            </w:r>
            <w:r w:rsidRPr="000943ED">
              <w:rPr>
                <w:rFonts w:ascii="Arial" w:hAnsi="Arial" w:cs="Arial"/>
                <w:sz w:val="18"/>
                <w:szCs w:val="18"/>
              </w:rPr>
              <w:t>a także wyboru najlepszych projektów, które odpowiadają na jego potrzeby.</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Pr="000943ED" w:rsidRDefault="00FE2E0F" w:rsidP="00FE2E0F">
            <w:pPr>
              <w:jc w:val="both"/>
              <w:rPr>
                <w:rFonts w:ascii="Arial" w:hAnsi="Arial" w:cs="Arial"/>
                <w:sz w:val="18"/>
                <w:szCs w:val="18"/>
              </w:rPr>
            </w:pPr>
            <w:r w:rsidRPr="000943E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FE2E0F" w:rsidRPr="000943ED" w:rsidRDefault="00FE2E0F" w:rsidP="00FE2E0F">
            <w:pPr>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 xml:space="preserve">Kryterium odnosi się wyłącznie do występowania danego podmiotu w charakterze Projektodawcy, a nie partnera. </w:t>
            </w:r>
          </w:p>
          <w:p w:rsidR="00FE2E0F" w:rsidRPr="000943ED" w:rsidRDefault="00FE2E0F" w:rsidP="00FE2E0F">
            <w:pPr>
              <w:autoSpaceDE w:val="0"/>
              <w:autoSpaceDN w:val="0"/>
              <w:adjustRightInd w:val="0"/>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bottom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tcBorders>
              <w:bottom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3.Projekt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Kryterium to przyczyni się do rozwoju kapitału ludzkiego w subregionie szczecińskim oraz zwiększenia aktywności społecznej i zawodowej grupy docelowej wskazanej w projekcie. Zakłada się, że dzięki temu kryterium ograniczone zostanie zjawisko wykluczenia społecznego w danym subregionie oraz zmniejszy się liczba osób korzystających z pomocy społecznej.</w:t>
            </w:r>
          </w:p>
          <w:p w:rsidR="00FE2E0F" w:rsidRPr="000943ED"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4. </w:t>
            </w:r>
            <w:r w:rsidRPr="000943ED">
              <w:rPr>
                <w:rFonts w:ascii="Arial" w:eastAsiaTheme="minorHAnsi" w:hAnsi="Arial" w:cs="Arial"/>
                <w:sz w:val="18"/>
                <w:szCs w:val="18"/>
                <w:lang w:eastAsia="en-US"/>
              </w:rPr>
              <w:t>Projektodawca zaplanował wniesienie wkładu własnego w wysokości nie mniejszej, niż określona w Szczegółowym Opisie Osi Priorytetowych RPO WZ 2014 -2020.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E2E0F" w:rsidRPr="0004627F" w:rsidRDefault="00FE2E0F" w:rsidP="00FE2E0F">
            <w:pPr>
              <w:jc w:val="both"/>
              <w:rPr>
                <w:rFonts w:ascii="Arial" w:hAnsi="Arial" w:cs="Arial"/>
                <w:sz w:val="18"/>
                <w:szCs w:val="18"/>
              </w:rPr>
            </w:pPr>
            <w:r w:rsidRPr="0004627F">
              <w:rPr>
                <w:rFonts w:ascii="Arial" w:hAnsi="Arial" w:cs="Arial"/>
                <w:sz w:val="18"/>
                <w:szCs w:val="18"/>
              </w:rPr>
              <w:t>Kryterium wprowadzono celem zaangażowania potencjału - zarówno społecznego, jak i finansowego - Projektodawcy/partnera na rzecz budowania trwałych efektów w poszczególnych obszarach interwencji EFS poprzez zobligowanie do partycypacji Projektodawcy/partnera w budżecie projektu EFS w ramach wkładu własnego.</w:t>
            </w:r>
          </w:p>
          <w:p w:rsidR="00FE2E0F" w:rsidRPr="0004627F" w:rsidRDefault="00FE2E0F" w:rsidP="00FE2E0F">
            <w:pPr>
              <w:jc w:val="both"/>
              <w:rPr>
                <w:rFonts w:ascii="Arial" w:hAnsi="Arial" w:cs="Arial"/>
                <w:sz w:val="18"/>
                <w:szCs w:val="18"/>
              </w:rPr>
            </w:pPr>
          </w:p>
          <w:p w:rsidR="00FE2E0F" w:rsidRPr="0004627F" w:rsidRDefault="00FE2E0F" w:rsidP="00FE2E0F">
            <w:pPr>
              <w:jc w:val="both"/>
              <w:rPr>
                <w:rFonts w:ascii="Arial" w:hAnsi="Arial" w:cs="Arial"/>
                <w:sz w:val="18"/>
                <w:szCs w:val="18"/>
              </w:rPr>
            </w:pPr>
            <w:r w:rsidRPr="0004627F">
              <w:rPr>
                <w:rFonts w:ascii="Arial" w:hAnsi="Arial" w:cs="Arial"/>
                <w:sz w:val="18"/>
                <w:szCs w:val="18"/>
              </w:rPr>
              <w:t>Partycypacja Projektodawcy/partnera w finansowaniu projektu zwiększy jego/ich odpowiedzialność za jakość realizowanych działań, jak również zapewni większą trwałość działań finansowanych z EFS.</w:t>
            </w:r>
          </w:p>
          <w:p w:rsidR="00FE2E0F" w:rsidRPr="0004627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5. </w:t>
            </w:r>
            <w:r w:rsidRPr="000943ED">
              <w:rPr>
                <w:rFonts w:ascii="Arial" w:eastAsiaTheme="minorHAnsi" w:hAnsi="Arial" w:cs="Arial"/>
                <w:sz w:val="18"/>
                <w:szCs w:val="18"/>
                <w:lang w:eastAsia="en-US"/>
              </w:rPr>
              <w:t xml:space="preserve">Projekt rozpoczyna się nie później niż 8 miesięcy od daty zakończenia naboru i trwa nie krócej niż 36 miesięcy i nie dłużej niż 48 miesięcy. </w:t>
            </w:r>
            <w:r w:rsidRPr="000943ED">
              <w:rPr>
                <w:rFonts w:ascii="Arial" w:hAnsi="Arial" w:cs="Arial"/>
                <w:sz w:val="18"/>
                <w:szCs w:val="18"/>
              </w:rPr>
              <w:t xml:space="preserve"> </w:t>
            </w:r>
          </w:p>
          <w:p w:rsidR="00FE2E0F" w:rsidRPr="000943ED" w:rsidRDefault="00FE2E0F" w:rsidP="00FE2E0F">
            <w:pPr>
              <w:spacing w:before="40" w:after="40"/>
              <w:jc w:val="both"/>
              <w:rPr>
                <w:rFonts w:ascii="Arial" w:hAnsi="Arial" w:cs="Arial"/>
                <w:iCs/>
                <w:sz w:val="18"/>
                <w:szCs w:val="18"/>
              </w:rPr>
            </w:pPr>
            <w:r w:rsidRPr="000943ED">
              <w:rPr>
                <w:rFonts w:ascii="Arial" w:hAnsi="Arial" w:cs="Arial"/>
                <w:iCs/>
                <w:sz w:val="18"/>
                <w:szCs w:val="18"/>
              </w:rPr>
              <w:t xml:space="preserve">W szczególnie uzasadnionych sytuacjach, za zgodą Instytucji Pośredniczącej RPO WZ, dopuszcza się możliwość zmiany terminu rozpoczęcia projektu.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Default="00FE2E0F" w:rsidP="00FE2E0F">
            <w:pPr>
              <w:jc w:val="both"/>
              <w:rPr>
                <w:rFonts w:ascii="Arial" w:hAnsi="Arial" w:cs="Arial"/>
                <w:sz w:val="18"/>
                <w:szCs w:val="18"/>
              </w:rPr>
            </w:pPr>
            <w:r>
              <w:rPr>
                <w:rFonts w:ascii="Arial" w:hAnsi="Arial" w:cs="Arial"/>
                <w:sz w:val="18"/>
                <w:szCs w:val="18"/>
              </w:rPr>
              <w:t>Precyzyjne określenie ram czasowych umożliwi Projektodawcy (i partnerom – jeśli dotyczy) racjonalne zaplanowanie niezbędnych działań, co przyczyni się do efektywnego wydatkowania środków oraz osiągnięcia założonych wskaźników, a tym samym pozwoli na prawidłową realizację projektu.</w:t>
            </w:r>
          </w:p>
          <w:p w:rsidR="00FE2E0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6. </w:t>
            </w:r>
            <w:r w:rsidRPr="000943ED">
              <w:rPr>
                <w:rFonts w:ascii="Arial" w:hAnsi="Arial" w:cs="Arial"/>
                <w:sz w:val="18"/>
                <w:szCs w:val="18"/>
              </w:rPr>
              <w:t>Maksymalna kwota dofinansowania dla subregionu szczecińskiego wynosi:</w:t>
            </w:r>
            <w:r w:rsidRPr="000943ED">
              <w:rPr>
                <w:rFonts w:ascii="Arial" w:eastAsiaTheme="minorHAnsi" w:hAnsi="Arial" w:cs="Arial"/>
                <w:b/>
                <w:sz w:val="18"/>
                <w:szCs w:val="18"/>
                <w:lang w:eastAsia="en-US"/>
              </w:rPr>
              <w:t xml:space="preserve"> 18 534 397 zł.</w:t>
            </w:r>
          </w:p>
          <w:p w:rsidR="00FE2E0F" w:rsidRPr="000943ED" w:rsidRDefault="00FE2E0F" w:rsidP="00FE2E0F">
            <w:pPr>
              <w:jc w:val="both"/>
              <w:rPr>
                <w:rFonts w:ascii="Arial" w:hAnsi="Arial" w:cs="Arial"/>
                <w:bCs/>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nil"/>
              <w:bottom w:val="single" w:sz="4" w:space="0" w:color="auto"/>
            </w:tcBorders>
            <w:shd w:val="clear" w:color="auto" w:fill="CCFFCC"/>
            <w:vAlign w:val="center"/>
          </w:tcPr>
          <w:p w:rsidR="00FE2E0F" w:rsidRPr="000943ED" w:rsidRDefault="00FE2E0F" w:rsidP="00FE2E0F">
            <w:pPr>
              <w:rPr>
                <w:rFonts w:ascii="Arial" w:hAnsi="Arial" w:cs="Arial"/>
                <w:bCs/>
                <w:sz w:val="18"/>
                <w:szCs w:val="18"/>
              </w:rPr>
            </w:pPr>
            <w:r w:rsidRPr="000943ED">
              <w:rPr>
                <w:rFonts w:ascii="Arial" w:hAnsi="Arial" w:cs="Arial"/>
                <w:sz w:val="18"/>
                <w:szCs w:val="18"/>
              </w:rPr>
              <w:t>Uzasadnienie:</w:t>
            </w:r>
          </w:p>
        </w:tc>
        <w:tc>
          <w:tcPr>
            <w:tcW w:w="2108" w:type="pct"/>
            <w:gridSpan w:val="8"/>
            <w:tcBorders>
              <w:top w:val="single" w:sz="4" w:space="0" w:color="auto"/>
              <w:bottom w:val="single" w:sz="4" w:space="0" w:color="auto"/>
            </w:tcBorders>
            <w:shd w:val="clear" w:color="auto" w:fill="auto"/>
            <w:vAlign w:val="center"/>
          </w:tcPr>
          <w:p w:rsidR="00FE2E0F" w:rsidRDefault="00FE2E0F" w:rsidP="00FE2E0F">
            <w:pPr>
              <w:jc w:val="both"/>
              <w:rPr>
                <w:rFonts w:ascii="Arial" w:hAnsi="Arial" w:cs="Arial"/>
                <w:bCs/>
                <w:sz w:val="18"/>
                <w:szCs w:val="18"/>
              </w:rPr>
            </w:pPr>
            <w:r>
              <w:rPr>
                <w:rFonts w:ascii="Arial" w:hAnsi="Arial" w:cs="Arial"/>
                <w:bCs/>
                <w:sz w:val="18"/>
                <w:szCs w:val="18"/>
              </w:rPr>
              <w:t>Kryterium stanowi informację dla Projektodawcy o maksymalnej kwocie środków, jaką może otrzymać na dofinansowanie projektu. Pozwoli ona Projektodawcy na racjonalne i efektywne zaplanowanie budżetu projektowego.</w:t>
            </w:r>
          </w:p>
          <w:p w:rsidR="00FE2E0F" w:rsidRDefault="00FE2E0F" w:rsidP="00FE2E0F">
            <w:pPr>
              <w:jc w:val="both"/>
              <w:rPr>
                <w:rFonts w:ascii="Arial" w:hAnsi="Arial" w:cs="Arial"/>
                <w:bCs/>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bCs/>
                <w:sz w:val="18"/>
                <w:szCs w:val="18"/>
              </w:rPr>
            </w:pPr>
          </w:p>
        </w:tc>
        <w:tc>
          <w:tcPr>
            <w:tcW w:w="523" w:type="pct"/>
            <w:gridSpan w:val="3"/>
            <w:tcBorders>
              <w:top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nil"/>
              <w:bottom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adjustRightInd w:val="0"/>
              <w:spacing w:after="20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7. </w:t>
            </w:r>
            <w:r w:rsidRPr="000943ED">
              <w:rPr>
                <w:rFonts w:ascii="Arial" w:hAnsi="Arial" w:cs="Arial"/>
                <w:sz w:val="18"/>
                <w:szCs w:val="18"/>
              </w:rPr>
              <w:t xml:space="preserve">Projektodawca zapewnia dla subregionu szczecińskiego </w:t>
            </w:r>
            <w:r w:rsidRPr="000943ED">
              <w:rPr>
                <w:rFonts w:ascii="Arial" w:eastAsiaTheme="minorHAnsi" w:hAnsi="Arial" w:cs="Arial"/>
                <w:sz w:val="18"/>
                <w:szCs w:val="18"/>
                <w:lang w:eastAsia="en-US"/>
              </w:rPr>
              <w:t xml:space="preserve">osiągnięcie wskaźników efektywnościowych na poziomie nie mniejszym niż: </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a</w:t>
            </w:r>
            <w:r w:rsidRPr="000943ED">
              <w:rPr>
                <w:rFonts w:ascii="Arial" w:eastAsiaTheme="minorHAnsi" w:hAnsi="Arial" w:cs="Arial"/>
                <w:sz w:val="18"/>
                <w:szCs w:val="18"/>
                <w:lang w:eastAsia="en-US"/>
              </w:rPr>
              <w:t>. liczba grup inicjatywnych, które w wyniku działalności OWES wypracowały założenia co do utworzenia PES - 35;</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b.</w:t>
            </w:r>
            <w:r w:rsidRPr="000943ED">
              <w:rPr>
                <w:rFonts w:ascii="Arial" w:eastAsiaTheme="minorHAnsi" w:hAnsi="Arial" w:cs="Arial"/>
                <w:sz w:val="18"/>
                <w:szCs w:val="18"/>
                <w:lang w:eastAsia="en-US"/>
              </w:rPr>
              <w:t xml:space="preserve"> liczba środowisk, które w wyniku działalności OWES przystąpiły do wspólnej realizacji przedsięwzięcia mającego na celu rozwój ekonomii społecznej - 31;</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c.</w:t>
            </w:r>
            <w:r w:rsidRPr="000943ED">
              <w:rPr>
                <w:rFonts w:ascii="Arial" w:eastAsiaTheme="minorHAnsi" w:hAnsi="Arial" w:cs="Arial"/>
                <w:sz w:val="18"/>
                <w:szCs w:val="18"/>
                <w:lang w:eastAsia="en-US"/>
              </w:rPr>
              <w:t xml:space="preserve"> liczba miejsc pracy utworzonych w wyniku działalności OWES dla osób, wskazanych w definicji PS- 96;</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d.</w:t>
            </w:r>
            <w:r w:rsidRPr="000943ED">
              <w:rPr>
                <w:rFonts w:ascii="Arial" w:eastAsiaTheme="minorHAnsi" w:hAnsi="Arial" w:cs="Arial"/>
                <w:sz w:val="18"/>
                <w:szCs w:val="18"/>
                <w:lang w:eastAsia="en-US"/>
              </w:rPr>
              <w:t xml:space="preserve"> liczba organizacji pozarządowych prowadzących działalność odpłatną pożytku publicznego lub działalność gospodarczą utworzonych w wyniku działalności OWES - 31;</w:t>
            </w:r>
          </w:p>
          <w:p w:rsidR="00FE2E0F" w:rsidRDefault="00FE2E0F" w:rsidP="00FE2E0F">
            <w:pPr>
              <w:ind w:left="398"/>
              <w:rPr>
                <w:rFonts w:ascii="Arial" w:eastAsiaTheme="minorHAnsi" w:hAnsi="Arial" w:cs="Arial"/>
                <w:sz w:val="18"/>
                <w:szCs w:val="18"/>
                <w:lang w:eastAsia="en-US"/>
              </w:rPr>
            </w:pPr>
            <w:r w:rsidRPr="000943ED">
              <w:rPr>
                <w:rFonts w:ascii="Arial" w:eastAsiaTheme="minorHAnsi" w:hAnsi="Arial" w:cs="Arial"/>
                <w:b/>
                <w:sz w:val="18"/>
                <w:szCs w:val="18"/>
                <w:lang w:eastAsia="en-US"/>
              </w:rPr>
              <w:t>e.</w:t>
            </w:r>
            <w:r w:rsidRPr="000943ED">
              <w:rPr>
                <w:rFonts w:ascii="Arial" w:eastAsiaTheme="minorHAnsi" w:hAnsi="Arial" w:cs="Arial"/>
                <w:sz w:val="18"/>
                <w:szCs w:val="18"/>
                <w:lang w:eastAsia="en-US"/>
              </w:rPr>
              <w:t xml:space="preserve"> procent wzrostu obrotów u minimum 50%  PS objętych wsparciem – 5%;</w:t>
            </w:r>
          </w:p>
          <w:p w:rsidR="00FE2E0F" w:rsidRPr="000943ED" w:rsidRDefault="00FE2E0F" w:rsidP="00FE2E0F">
            <w:pPr>
              <w:ind w:left="398"/>
              <w:rPr>
                <w:rFonts w:ascii="Arial" w:eastAsiaTheme="minorHAnsi" w:hAnsi="Arial" w:cs="Arial"/>
                <w:sz w:val="18"/>
                <w:szCs w:val="18"/>
                <w:lang w:eastAsia="en-US"/>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Kryterium ma na celu zapewnienie osiągania przez Ośrodki Wsparcia Ekonomii Społecznej wskaźników efektywnościowych stosowanych w ramach systemu Akredytacji i Standardów Działania Instytucji Wsparcia Ekonomii Społecznej. Zapewni to gwarancję jakości świadczonego wsparcia zgodnie z Wytycznymi w zakresie realizacji przedsięwzięć w obszarze włączenia społecznego i zwalczania ubóstwa z wykorzystaniem środków EFS i EFRR na lata 2014-2020 oraz zapisami RPO WZ na lata 2014-2020.</w:t>
            </w:r>
          </w:p>
          <w:p w:rsidR="00FE2E0F" w:rsidRPr="003905AB" w:rsidRDefault="00FE2E0F" w:rsidP="00FE2E0F">
            <w:pPr>
              <w:jc w:val="both"/>
              <w:rPr>
                <w:rFonts w:ascii="Arial" w:hAnsi="Arial" w:cs="Arial"/>
                <w:sz w:val="18"/>
                <w:szCs w:val="18"/>
              </w:rPr>
            </w:pPr>
          </w:p>
          <w:p w:rsidR="00FE2E0F" w:rsidRDefault="00FE2E0F" w:rsidP="00FE2E0F">
            <w:pPr>
              <w:autoSpaceDE w:val="0"/>
              <w:autoSpaceDN w:val="0"/>
              <w:adjustRightInd w:val="0"/>
              <w:jc w:val="both"/>
              <w:rPr>
                <w:rFonts w:ascii="Arial" w:eastAsiaTheme="minorHAnsi" w:hAnsi="Arial" w:cs="Arial"/>
                <w:sz w:val="18"/>
                <w:szCs w:val="18"/>
                <w:lang w:eastAsia="en-US"/>
              </w:rPr>
            </w:pPr>
            <w:r w:rsidRPr="0045542F">
              <w:rPr>
                <w:rFonts w:ascii="Arial" w:eastAsiaTheme="minorHAnsi" w:hAnsi="Arial" w:cs="Arial"/>
                <w:sz w:val="18"/>
                <w:szCs w:val="18"/>
                <w:lang w:eastAsia="en-US"/>
              </w:rPr>
              <w:t>Definicje wskaźników efektywnościowych OWES zostały określone w załączniku nr 2 do Wytycznych.</w:t>
            </w:r>
          </w:p>
          <w:p w:rsidR="00FE2E0F" w:rsidRPr="0045542F" w:rsidRDefault="00FE2E0F" w:rsidP="00FE2E0F">
            <w:pPr>
              <w:autoSpaceDE w:val="0"/>
              <w:autoSpaceDN w:val="0"/>
              <w:adjustRightInd w:val="0"/>
              <w:jc w:val="both"/>
              <w:rPr>
                <w:rFonts w:ascii="Arial" w:hAnsi="Arial" w:cs="Arial"/>
                <w:sz w:val="18"/>
                <w:szCs w:val="18"/>
              </w:rPr>
            </w:pPr>
          </w:p>
          <w:p w:rsidR="00FE2E0F" w:rsidRDefault="00FE2E0F" w:rsidP="00FE2E0F">
            <w:pPr>
              <w:jc w:val="both"/>
              <w:rPr>
                <w:rFonts w:ascii="Arial" w:hAnsi="Arial" w:cs="Arial"/>
                <w:sz w:val="18"/>
                <w:szCs w:val="18"/>
              </w:rPr>
            </w:pPr>
            <w:r w:rsidRPr="0045542F">
              <w:rPr>
                <w:rFonts w:ascii="Arial" w:hAnsi="Arial" w:cs="Arial"/>
                <w:sz w:val="18"/>
                <w:szCs w:val="18"/>
              </w:rPr>
              <w:t>Kryterium zostanie zweryfikowane na podstawie treści wniosku 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after="200" w:line="276" w:lineRule="auto"/>
              <w:contextualSpacing/>
              <w:rPr>
                <w:rFonts w:ascii="Arial" w:eastAsiaTheme="minorHAnsi" w:hAnsi="Arial" w:cs="Arial"/>
                <w:sz w:val="18"/>
                <w:szCs w:val="18"/>
                <w:lang w:eastAsia="en-US"/>
              </w:rPr>
            </w:pPr>
            <w:r w:rsidRPr="000943ED">
              <w:rPr>
                <w:rFonts w:ascii="Arial" w:hAnsi="Arial" w:cs="Arial"/>
                <w:sz w:val="18"/>
                <w:szCs w:val="18"/>
              </w:rPr>
              <w:t>8. Projektodawca obligatoryjnie realizuje 2 typy projektu.</w:t>
            </w:r>
          </w:p>
          <w:p w:rsidR="00FE2E0F" w:rsidRPr="000943ED" w:rsidRDefault="00FE2E0F" w:rsidP="00FE2E0F">
            <w:pPr>
              <w:jc w:val="both"/>
              <w:rPr>
                <w:rFonts w:ascii="Arial" w:hAnsi="Arial" w:cs="Arial"/>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 xml:space="preserve">Kryterium ma na celu zagwarantowanie, iż Wnioskodawca zapewni kompleksowe wsparcie ekonomii społecznej poprzez zaoferowanie pełnej gamy mechanizmów wsparcia wskazanych zarówno w ramach 1, jak i 2 typu projektu dla przedmiotowego Działania. </w:t>
            </w:r>
          </w:p>
          <w:p w:rsidR="00FE2E0F" w:rsidRDefault="00FE2E0F" w:rsidP="00FE2E0F">
            <w:pPr>
              <w:jc w:val="both"/>
              <w:rPr>
                <w:rFonts w:ascii="Arial" w:hAnsi="Arial" w:cs="Arial"/>
                <w:sz w:val="18"/>
                <w:szCs w:val="18"/>
              </w:rPr>
            </w:pPr>
            <w:r w:rsidRPr="003905AB">
              <w:rPr>
                <w:rFonts w:ascii="Arial" w:hAnsi="Arial" w:cs="Arial"/>
                <w:sz w:val="18"/>
                <w:szCs w:val="18"/>
              </w:rPr>
              <w:t>Tym samym, z każdej części wniosku o dofinansowanie projektu, zarówno z opisu zaplanowanych do realizacji działań projektowych, szczegółowych celów, jak i założeń, wybranych wskaźników, czy też kosztów, jasno musi wynikać, iż Wnioskodawca spełnia warunki wskazane w nazwie kryterium.</w:t>
            </w:r>
          </w:p>
          <w:p w:rsidR="00FE2E0F" w:rsidRPr="003905AB"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i/>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9. </w:t>
            </w:r>
            <w:r w:rsidRPr="000943ED">
              <w:rPr>
                <w:rFonts w:ascii="Arial" w:eastAsiaTheme="minorHAnsi" w:hAnsi="Arial" w:cs="Arial"/>
                <w:sz w:val="18"/>
                <w:szCs w:val="18"/>
                <w:lang w:eastAsia="en-US"/>
              </w:rPr>
              <w:t xml:space="preserve">Projektodawca jest zobligowany do stosowania stawek jednostkowych zgodnie z zapisami </w:t>
            </w:r>
            <w:r>
              <w:rPr>
                <w:rFonts w:ascii="Arial" w:eastAsiaTheme="minorHAnsi" w:hAnsi="Arial" w:cs="Arial"/>
                <w:sz w:val="18"/>
                <w:szCs w:val="18"/>
                <w:lang w:eastAsia="en-US"/>
              </w:rPr>
              <w:t xml:space="preserve"> Szczegółowego Opisu Osi Priorytetowych Regionalnego Programu Operacyjnego Województwa Zachodniopomorskiego 2014 - 2020</w:t>
            </w:r>
            <w:r w:rsidRPr="000943ED">
              <w:rPr>
                <w:rFonts w:ascii="Arial" w:eastAsiaTheme="minorHAnsi" w:hAnsi="Arial" w:cs="Arial"/>
                <w:sz w:val="18"/>
                <w:szCs w:val="18"/>
                <w:lang w:eastAsia="en-US"/>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Default="00FE2E0F" w:rsidP="00FE2E0F">
            <w:pPr>
              <w:jc w:val="both"/>
              <w:rPr>
                <w:rFonts w:ascii="Arial" w:hAnsi="Arial" w:cs="Arial"/>
                <w:sz w:val="18"/>
                <w:szCs w:val="18"/>
              </w:rPr>
            </w:pPr>
            <w:r w:rsidRPr="003905AB">
              <w:rPr>
                <w:rFonts w:ascii="Arial" w:hAnsi="Arial" w:cs="Arial"/>
                <w:sz w:val="18"/>
                <w:szCs w:val="18"/>
              </w:rPr>
              <w:t>Kryterium ma na celu zagwarantowanie</w:t>
            </w:r>
            <w:r>
              <w:rPr>
                <w:rFonts w:ascii="Arial" w:hAnsi="Arial" w:cs="Arial"/>
                <w:sz w:val="18"/>
                <w:szCs w:val="18"/>
              </w:rPr>
              <w:t xml:space="preserve"> obligatoryjne stosowanie stawek jednostkowych dla części kosztów projektu wskazanych </w:t>
            </w:r>
            <w:r w:rsidRPr="00797109">
              <w:rPr>
                <w:rFonts w:ascii="Arial" w:hAnsi="Arial" w:cs="Arial"/>
                <w:sz w:val="18"/>
                <w:szCs w:val="18"/>
              </w:rPr>
              <w:t>w</w:t>
            </w:r>
            <w:r w:rsidRPr="00797109">
              <w:rPr>
                <w:rFonts w:ascii="Arial" w:hAnsi="Arial" w:cs="Arial"/>
                <w:i/>
                <w:sz w:val="18"/>
                <w:szCs w:val="18"/>
              </w:rPr>
              <w:t xml:space="preserve"> Raporcie z analizy kosztów dotacji na rozpoczęcie działalności gospodarczej oraz kosztów dotacji na utworzenie miejsca pracy</w:t>
            </w:r>
            <w:r>
              <w:rPr>
                <w:rFonts w:ascii="Arial" w:hAnsi="Arial" w:cs="Arial"/>
                <w:i/>
                <w:sz w:val="18"/>
                <w:szCs w:val="18"/>
              </w:rPr>
              <w:t xml:space="preserve"> w przedsiębiorstwie społecznym </w:t>
            </w:r>
            <w:r w:rsidRPr="00797109">
              <w:rPr>
                <w:rFonts w:ascii="Arial" w:hAnsi="Arial" w:cs="Arial"/>
                <w:i/>
                <w:sz w:val="18"/>
                <w:szCs w:val="18"/>
              </w:rPr>
              <w:t>w projektach PO WE</w:t>
            </w:r>
            <w:r>
              <w:rPr>
                <w:rFonts w:ascii="Arial" w:hAnsi="Arial" w:cs="Arial"/>
                <w:i/>
                <w:sz w:val="18"/>
                <w:szCs w:val="18"/>
              </w:rPr>
              <w:t xml:space="preserve">R 2014-2020 oraz RPO 2014-2020 </w:t>
            </w:r>
            <w:r w:rsidRPr="00797109">
              <w:rPr>
                <w:rFonts w:ascii="Arial" w:hAnsi="Arial" w:cs="Arial"/>
                <w:i/>
                <w:sz w:val="18"/>
                <w:szCs w:val="18"/>
              </w:rPr>
              <w:t>w celu opracowania stawki jednostkowej na samozatrudnienie oraz stawki jednostkowej utworzenia miejsca pracy w przedsiębiorstwie społecznym</w:t>
            </w:r>
            <w:r>
              <w:rPr>
                <w:rFonts w:ascii="Arial" w:hAnsi="Arial" w:cs="Arial"/>
                <w:i/>
                <w:sz w:val="18"/>
                <w:szCs w:val="18"/>
              </w:rPr>
              <w:t>.</w:t>
            </w:r>
            <w:r w:rsidRPr="00797109">
              <w:rPr>
                <w:rFonts w:ascii="Arial" w:hAnsi="Arial" w:cs="Arial"/>
                <w:i/>
                <w:sz w:val="18"/>
                <w:szCs w:val="18"/>
              </w:rPr>
              <w:t xml:space="preserve"> </w:t>
            </w:r>
            <w:r>
              <w:rPr>
                <w:rFonts w:ascii="Arial" w:hAnsi="Arial" w:cs="Arial"/>
                <w:sz w:val="18"/>
                <w:szCs w:val="18"/>
              </w:rPr>
              <w:t>S</w:t>
            </w:r>
            <w:r w:rsidRPr="00A826A5">
              <w:rPr>
                <w:rFonts w:ascii="Arial" w:hAnsi="Arial" w:cs="Arial"/>
                <w:sz w:val="18"/>
                <w:szCs w:val="18"/>
              </w:rPr>
              <w:t xml:space="preserve">tawki jednostkowe mają obligatoryjne zastosowanie dla wszystkich interwencji w schematach konkursowych polegających na dofinansowaniu podjęcia działalności gospodarczej oraz utworzenia miejsca pracy w przedsiębiorstwach społecznych, niezależnie od Celu Tematycznego i Priorytetu Inwestycyjnego w programach współfinansowanych ze środków EFS. </w:t>
            </w:r>
          </w:p>
          <w:p w:rsidR="00FE2E0F" w:rsidRPr="00713390" w:rsidRDefault="00FE2E0F" w:rsidP="00FE2E0F">
            <w:pPr>
              <w:jc w:val="both"/>
              <w:rPr>
                <w:rFonts w:ascii="Arial" w:hAnsi="Arial" w:cs="Arial"/>
                <w:i/>
                <w:sz w:val="18"/>
                <w:szCs w:val="18"/>
              </w:rPr>
            </w:pPr>
            <w:r w:rsidRPr="00713390">
              <w:rPr>
                <w:rFonts w:ascii="Arial" w:hAnsi="Arial" w:cs="Arial"/>
                <w:sz w:val="18"/>
                <w:szCs w:val="18"/>
              </w:rPr>
              <w:t xml:space="preserve">Zgodnie </w:t>
            </w:r>
            <w:r>
              <w:rPr>
                <w:rFonts w:ascii="Arial" w:hAnsi="Arial" w:cs="Arial"/>
                <w:sz w:val="18"/>
                <w:szCs w:val="18"/>
              </w:rPr>
              <w:t xml:space="preserve">z pkt 1 </w:t>
            </w:r>
            <w:r w:rsidRPr="00713390">
              <w:rPr>
                <w:rFonts w:ascii="Arial" w:hAnsi="Arial" w:cs="Arial"/>
                <w:sz w:val="18"/>
                <w:szCs w:val="18"/>
              </w:rPr>
              <w:t>podrozdział</w:t>
            </w:r>
            <w:r>
              <w:rPr>
                <w:rFonts w:ascii="Arial" w:hAnsi="Arial" w:cs="Arial"/>
                <w:sz w:val="18"/>
                <w:szCs w:val="18"/>
              </w:rPr>
              <w:t>u</w:t>
            </w:r>
            <w:r w:rsidRPr="00713390">
              <w:rPr>
                <w:rFonts w:ascii="Arial" w:hAnsi="Arial" w:cs="Arial"/>
                <w:sz w:val="18"/>
                <w:szCs w:val="18"/>
              </w:rPr>
              <w:t xml:space="preserve"> 6.6 </w:t>
            </w:r>
            <w:r w:rsidRPr="00713390">
              <w:rPr>
                <w:rFonts w:ascii="Arial" w:hAnsi="Arial" w:cs="Arial"/>
                <w:i/>
                <w:sz w:val="18"/>
                <w:szCs w:val="18"/>
              </w:rPr>
              <w:t>Wytycznych w zakresie kwalifikowalności wydatków w ramach</w:t>
            </w:r>
          </w:p>
          <w:p w:rsidR="00FE2E0F" w:rsidRPr="00713390" w:rsidRDefault="00FE2E0F" w:rsidP="00FE2E0F">
            <w:pPr>
              <w:jc w:val="both"/>
              <w:rPr>
                <w:rFonts w:ascii="Arial" w:hAnsi="Arial" w:cs="Arial"/>
                <w:i/>
                <w:sz w:val="18"/>
                <w:szCs w:val="18"/>
              </w:rPr>
            </w:pPr>
            <w:r w:rsidRPr="00713390">
              <w:rPr>
                <w:rFonts w:ascii="Arial" w:hAnsi="Arial" w:cs="Arial"/>
                <w:i/>
                <w:sz w:val="18"/>
                <w:szCs w:val="18"/>
              </w:rPr>
              <w:t>Europejskiego Funduszu Rozwoju Regionalnego, Eur</w:t>
            </w:r>
            <w:r>
              <w:rPr>
                <w:rFonts w:ascii="Arial" w:hAnsi="Arial" w:cs="Arial"/>
                <w:i/>
                <w:sz w:val="18"/>
                <w:szCs w:val="18"/>
              </w:rPr>
              <w:t xml:space="preserve">opejskiego Funduszu Społecznego </w:t>
            </w:r>
            <w:r w:rsidRPr="00713390">
              <w:rPr>
                <w:rFonts w:ascii="Arial" w:hAnsi="Arial" w:cs="Arial"/>
                <w:i/>
                <w:sz w:val="18"/>
                <w:szCs w:val="18"/>
              </w:rPr>
              <w:t>oraz Funduszu Spójności na lata 2014-2020</w:t>
            </w:r>
            <w:r w:rsidRPr="00713390">
              <w:rPr>
                <w:rFonts w:ascii="Arial" w:hAnsi="Arial" w:cs="Arial"/>
                <w:sz w:val="18"/>
                <w:szCs w:val="18"/>
              </w:rPr>
              <w:t xml:space="preserve"> dotyczących form kosztów uproszczonych, informacja o wdrożeniu uproszczonych metod rozliczania wydatków</w:t>
            </w:r>
            <w:r>
              <w:rPr>
                <w:rFonts w:ascii="Arial" w:hAnsi="Arial" w:cs="Arial"/>
                <w:sz w:val="18"/>
                <w:szCs w:val="18"/>
              </w:rPr>
              <w:t xml:space="preserve"> wraz z obowiązującymi postanowieniami na temat ich stosowania</w:t>
            </w:r>
            <w:r w:rsidRPr="00713390">
              <w:rPr>
                <w:rFonts w:ascii="Arial" w:hAnsi="Arial" w:cs="Arial"/>
                <w:sz w:val="18"/>
                <w:szCs w:val="18"/>
              </w:rPr>
              <w:t xml:space="preserve"> </w:t>
            </w:r>
            <w:r>
              <w:rPr>
                <w:rFonts w:ascii="Arial" w:hAnsi="Arial" w:cs="Arial"/>
                <w:sz w:val="18"/>
                <w:szCs w:val="18"/>
              </w:rPr>
              <w:t xml:space="preserve">podana będzie w </w:t>
            </w:r>
            <w:r>
              <w:rPr>
                <w:rFonts w:ascii="Arial" w:hAnsi="Arial" w:cs="Arial"/>
                <w:i/>
                <w:sz w:val="18"/>
                <w:szCs w:val="18"/>
              </w:rPr>
              <w:t>SOOP RPO WZ 2014 - 2020</w:t>
            </w:r>
            <w:r w:rsidRPr="00713390">
              <w:rPr>
                <w:rFonts w:ascii="Arial" w:hAnsi="Arial" w:cs="Arial"/>
                <w:i/>
                <w:sz w:val="18"/>
                <w:szCs w:val="18"/>
              </w:rPr>
              <w:t>.</w:t>
            </w:r>
          </w:p>
          <w:p w:rsidR="00FE2E0F"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Kryteria premiujące</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2757" w:type="pct"/>
            <w:gridSpan w:val="8"/>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tabs>
                <w:tab w:val="left" w:pos="-5273"/>
              </w:tabs>
              <w:spacing w:before="40" w:after="40"/>
              <w:ind w:left="681" w:hanging="708"/>
              <w:jc w:val="both"/>
              <w:rPr>
                <w:rFonts w:ascii="Arial" w:hAnsi="Arial" w:cs="Arial"/>
                <w:sz w:val="18"/>
                <w:szCs w:val="18"/>
              </w:rPr>
            </w:pPr>
            <w:r w:rsidRPr="000943ED">
              <w:rPr>
                <w:rFonts w:ascii="Arial" w:hAnsi="Arial" w:cs="Arial"/>
                <w:sz w:val="18"/>
                <w:szCs w:val="18"/>
              </w:rPr>
              <w:t>1. Projekt skierowany jest do osób:</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 xml:space="preserve">o znacznym lub umiarkowanym stopniu niepełnosprawności; </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z niepełnosprawnościami sprzężonymi, z niepełnosprawnością intelektualną oraz osób                                   z zaburzeniami psychicznymi na poziomie minimum 10%               z ogółu uczestników projektu.</w:t>
            </w:r>
          </w:p>
        </w:tc>
        <w:tc>
          <w:tcPr>
            <w:tcW w:w="624" w:type="pct"/>
            <w:gridSpan w:val="4"/>
            <w:tcBorders>
              <w:lef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tcBorders>
            <w:vAlign w:val="center"/>
          </w:tcPr>
          <w:p w:rsidR="00FE2E0F" w:rsidRPr="008B41CC" w:rsidRDefault="00FE2E0F" w:rsidP="00FE2E0F">
            <w:pPr>
              <w:jc w:val="both"/>
              <w:rPr>
                <w:rFonts w:ascii="Arial" w:hAnsi="Arial" w:cs="Arial"/>
                <w:sz w:val="18"/>
                <w:szCs w:val="18"/>
              </w:rPr>
            </w:pPr>
            <w:r w:rsidRPr="008B41CC">
              <w:rPr>
                <w:rFonts w:ascii="Arial" w:hAnsi="Arial" w:cs="Arial"/>
                <w:sz w:val="18"/>
                <w:szCs w:val="18"/>
              </w:rPr>
              <w:t xml:space="preserve">Kryterium ma na celu skierowanie wsparcia do osób </w:t>
            </w:r>
            <w:r w:rsidRPr="008B41CC">
              <w:rPr>
                <w:rFonts w:ascii="Arial" w:hAnsi="Arial" w:cs="Arial"/>
                <w:color w:val="000000"/>
                <w:sz w:val="18"/>
                <w:szCs w:val="18"/>
              </w:rPr>
              <w:t xml:space="preserve">niepełnosprawnych o znacznym lub umiarkowanym stopniu niepełnosprawności i/lub osób z: niepełnosprawnościami sprzężonymi, niepełnosprawnością intelektualną oraz zaburzeniami psychicznymi, które doświadczają największych problemów związanych z aktywizacją społeczną i zawodową. </w:t>
            </w:r>
            <w:r w:rsidRPr="008B41CC">
              <w:rPr>
                <w:rFonts w:ascii="Arial" w:hAnsi="Arial" w:cs="Arial"/>
                <w:sz w:val="18"/>
                <w:szCs w:val="18"/>
              </w:rPr>
              <w:t xml:space="preserve">Pozwoli to również na wyrównywanie szans osób, które znajdują się - z założenia - w gorszej sytuacji, choćby ze względu na dostęp do oferowanego wsparcia. </w:t>
            </w:r>
          </w:p>
          <w:p w:rsidR="00FE2E0F" w:rsidRPr="008B41CC" w:rsidRDefault="00FE2E0F" w:rsidP="00FE2E0F">
            <w:pPr>
              <w:jc w:val="both"/>
              <w:rPr>
                <w:rFonts w:ascii="Arial" w:hAnsi="Arial" w:cs="Arial"/>
                <w:sz w:val="18"/>
                <w:szCs w:val="18"/>
              </w:rPr>
            </w:pPr>
          </w:p>
          <w:p w:rsidR="00FE2E0F" w:rsidRPr="008B41CC" w:rsidRDefault="00FE2E0F" w:rsidP="00FE2E0F">
            <w:pPr>
              <w:contextualSpacing/>
              <w:jc w:val="both"/>
              <w:rPr>
                <w:rFonts w:ascii="Arial" w:hAnsi="Arial" w:cs="Arial"/>
                <w:sz w:val="18"/>
                <w:szCs w:val="18"/>
              </w:rPr>
            </w:pPr>
            <w:r w:rsidRPr="008B41CC">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2757" w:type="pct"/>
            <w:gridSpan w:val="8"/>
            <w:shd w:val="clear" w:color="auto" w:fill="auto"/>
            <w:vAlign w:val="center"/>
          </w:tcPr>
          <w:p w:rsidR="00FE2E0F" w:rsidRPr="000943ED" w:rsidRDefault="00FE2E0F" w:rsidP="00FE2E0F">
            <w:pPr>
              <w:autoSpaceDE w:val="0"/>
              <w:autoSpaceDN w:val="0"/>
              <w:jc w:val="both"/>
              <w:rPr>
                <w:rFonts w:ascii="Arial" w:hAnsi="Arial" w:cs="Arial"/>
                <w:sz w:val="18"/>
                <w:szCs w:val="18"/>
              </w:rPr>
            </w:pPr>
            <w:r w:rsidRPr="000943ED">
              <w:rPr>
                <w:rFonts w:ascii="Arial" w:hAnsi="Arial" w:cs="Arial"/>
                <w:sz w:val="18"/>
                <w:szCs w:val="18"/>
              </w:rPr>
              <w:t>2. 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do 20% (włącznie) ogółu utworzonych miejsc pracy                          w projekcie – 5 pkt;</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 xml:space="preserve"> powyżej 20% ogółu utworzonych miejsc pracy w projekcie - 10 pkt.</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5/10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216776" w:rsidRDefault="00FE2E0F" w:rsidP="00FE2E0F">
            <w:pPr>
              <w:ind w:right="34"/>
              <w:jc w:val="both"/>
              <w:rPr>
                <w:rFonts w:ascii="Arial" w:hAnsi="Arial" w:cs="Arial"/>
                <w:sz w:val="18"/>
                <w:szCs w:val="18"/>
              </w:rPr>
            </w:pPr>
            <w:r w:rsidRPr="00216776">
              <w:rPr>
                <w:rFonts w:ascii="Arial" w:hAnsi="Arial" w:cs="Arial"/>
                <w:sz w:val="18"/>
                <w:szCs w:val="18"/>
              </w:rPr>
              <w:t xml:space="preserve">Kryterium zakłada preferowanie tworzenia miejsc pracy i przedsiębiorstw społecznych w sektorach mających istotne znaczenie dla rozwoju regionu. </w:t>
            </w:r>
          </w:p>
          <w:p w:rsidR="00FE2E0F" w:rsidRPr="00216776" w:rsidRDefault="00FE2E0F" w:rsidP="00FE2E0F">
            <w:pPr>
              <w:jc w:val="both"/>
              <w:rPr>
                <w:rFonts w:ascii="Arial" w:hAnsi="Arial" w:cs="Arial"/>
                <w:sz w:val="18"/>
                <w:szCs w:val="18"/>
              </w:rPr>
            </w:pPr>
          </w:p>
          <w:p w:rsidR="00FE2E0F" w:rsidRPr="00216776" w:rsidRDefault="00FE2E0F" w:rsidP="00FE2E0F">
            <w:pPr>
              <w:jc w:val="both"/>
              <w:rPr>
                <w:rFonts w:ascii="Arial" w:hAnsi="Arial" w:cs="Arial"/>
                <w:sz w:val="18"/>
                <w:szCs w:val="18"/>
              </w:rPr>
            </w:pPr>
            <w:r w:rsidRPr="00216776">
              <w:rPr>
                <w:rFonts w:ascii="Arial" w:hAnsi="Arial" w:cs="Arial"/>
                <w:sz w:val="18"/>
                <w:szCs w:val="18"/>
              </w:rPr>
              <w:t>Kryterium ma na celu powiązanie działań wspieranych z RPO polegających na tworzeniu miejsc pracy i przedsiębiorstw społecznych z dokumentami strategicznymi o zasi</w:t>
            </w:r>
            <w:r>
              <w:rPr>
                <w:rFonts w:ascii="Arial" w:hAnsi="Arial" w:cs="Arial"/>
                <w:sz w:val="18"/>
                <w:szCs w:val="18"/>
              </w:rPr>
              <w:t>ęgu krajowym i regionalnym, tj.:</w:t>
            </w:r>
            <w:r w:rsidRPr="00216776">
              <w:rPr>
                <w:rFonts w:ascii="Arial" w:hAnsi="Arial" w:cs="Arial"/>
                <w:sz w:val="18"/>
                <w:szCs w:val="18"/>
              </w:rPr>
              <w:t xml:space="preserve"> Krajowym Programem Rozwoju Ekonomii Społecznej, Strategią Rozwoju Województwa Zachodniopomorskiego do 2020 roku.</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2757" w:type="pct"/>
            <w:gridSpan w:val="8"/>
            <w:shd w:val="clear" w:color="auto" w:fill="auto"/>
          </w:tcPr>
          <w:p w:rsidR="00FE2E0F" w:rsidRPr="000943ED" w:rsidRDefault="00FE2E0F" w:rsidP="00FE2E0F">
            <w:pPr>
              <w:spacing w:line="276" w:lineRule="auto"/>
              <w:jc w:val="both"/>
              <w:rPr>
                <w:rFonts w:ascii="Arial" w:hAnsi="Arial" w:cs="Arial"/>
                <w:sz w:val="18"/>
                <w:szCs w:val="18"/>
                <w:lang w:eastAsia="en-US"/>
              </w:rPr>
            </w:pPr>
            <w:r w:rsidRPr="000943ED">
              <w:rPr>
                <w:rFonts w:ascii="Arial" w:hAnsi="Arial" w:cs="Arial"/>
                <w:sz w:val="18"/>
                <w:szCs w:val="18"/>
              </w:rPr>
              <w:t xml:space="preserve">3. 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0943ED">
              <w:rPr>
                <w:rFonts w:ascii="Arial" w:hAnsi="Arial" w:cs="Arial"/>
                <w:i/>
                <w:sz w:val="18"/>
                <w:szCs w:val="18"/>
              </w:rPr>
              <w:t>Wytycznych Ministra Infrastruktury i Rozwoju w zakresie rewitalizacji w programach operacyjnych na lata 2014-2020.</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shd w:val="clear" w:color="auto" w:fill="auto"/>
            <w:vAlign w:val="center"/>
          </w:tcPr>
          <w:p w:rsidR="00FE2E0F" w:rsidRPr="00216776" w:rsidRDefault="00FE2E0F" w:rsidP="00FE2E0F">
            <w:pPr>
              <w:contextualSpacing/>
              <w:jc w:val="both"/>
              <w:rPr>
                <w:rFonts w:ascii="Arial" w:hAnsi="Arial" w:cs="Arial"/>
                <w:sz w:val="18"/>
                <w:szCs w:val="18"/>
              </w:rPr>
            </w:pPr>
            <w:r w:rsidRPr="00216776">
              <w:rPr>
                <w:rFonts w:ascii="Arial" w:hAnsi="Arial" w:cs="Arial"/>
                <w:color w:val="000000"/>
                <w:sz w:val="18"/>
                <w:szCs w:val="18"/>
              </w:rPr>
              <w:t xml:space="preserve">Kryterium ma na celu zapewnienie komplementarności działań realizowanych na rzecz </w:t>
            </w:r>
            <w:r w:rsidRPr="00216776">
              <w:rPr>
                <w:rFonts w:ascii="Arial" w:hAnsi="Arial" w:cs="Arial"/>
                <w:sz w:val="18"/>
                <w:szCs w:val="18"/>
              </w:rPr>
              <w:t>osób zagrożonych ubóstwem lub wykluczeniem społecznym, które skorzystały z projektów w ramach PI 9i, a których ścieżka reintegracji wymaga dalszego wsparcia w ramach Działania 7.3</w:t>
            </w:r>
            <w:r>
              <w:rPr>
                <w:rFonts w:ascii="Arial" w:hAnsi="Arial" w:cs="Arial"/>
                <w:sz w:val="18"/>
                <w:szCs w:val="18"/>
              </w:rPr>
              <w:t>.</w:t>
            </w:r>
          </w:p>
          <w:p w:rsidR="00FE2E0F" w:rsidRPr="00216776" w:rsidRDefault="00FE2E0F" w:rsidP="00FE2E0F">
            <w:pPr>
              <w:contextualSpacing/>
              <w:jc w:val="both"/>
              <w:rPr>
                <w:rFonts w:ascii="Arial" w:hAnsi="Arial" w:cs="Arial"/>
                <w:sz w:val="18"/>
                <w:szCs w:val="18"/>
              </w:rPr>
            </w:pPr>
          </w:p>
          <w:p w:rsidR="00FE2E0F" w:rsidRDefault="00FE2E0F" w:rsidP="00FE2E0F">
            <w:pPr>
              <w:spacing w:line="276" w:lineRule="auto"/>
              <w:jc w:val="both"/>
              <w:rPr>
                <w:rFonts w:ascii="Arial" w:hAnsi="Arial" w:cs="Arial"/>
                <w:sz w:val="18"/>
                <w:szCs w:val="18"/>
              </w:rPr>
            </w:pPr>
            <w:r w:rsidRPr="00216776">
              <w:rPr>
                <w:rFonts w:ascii="Arial" w:hAnsi="Arial" w:cs="Arial"/>
                <w:sz w:val="18"/>
                <w:szCs w:val="18"/>
              </w:rPr>
              <w:t>Kryterium weryfikowane będzie na podstawie treści wniosku o dofinansowanie.</w:t>
            </w:r>
          </w:p>
          <w:p w:rsidR="00FE2E0F" w:rsidRPr="000943ED" w:rsidRDefault="00FE2E0F" w:rsidP="00FE2E0F">
            <w:pPr>
              <w:spacing w:line="276" w:lineRule="auto"/>
              <w:jc w:val="both"/>
              <w:rPr>
                <w:rFonts w:ascii="Arial" w:hAnsi="Arial" w:cs="Arial"/>
                <w:sz w:val="18"/>
                <w:szCs w:val="18"/>
                <w:lang w:eastAsia="en-US"/>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FE2E0F">
            <w:pPr>
              <w:rPr>
                <w:rFonts w:ascii="Arial" w:hAnsi="Arial" w:cs="Arial"/>
                <w:sz w:val="18"/>
                <w:szCs w:val="18"/>
              </w:rPr>
            </w:pPr>
            <w:proofErr w:type="spellStart"/>
            <w:r w:rsidRPr="000D21A7">
              <w:rPr>
                <w:rFonts w:ascii="Arial" w:hAnsi="Arial" w:cs="Arial"/>
                <w:sz w:val="18"/>
                <w:szCs w:val="18"/>
              </w:rPr>
              <w:t>Kwalifikowalność</w:t>
            </w:r>
            <w:proofErr w:type="spellEnd"/>
            <w:r w:rsidRPr="000D21A7">
              <w:rPr>
                <w:rFonts w:ascii="Arial" w:hAnsi="Arial" w:cs="Arial"/>
                <w:sz w:val="18"/>
                <w:szCs w:val="18"/>
              </w:rPr>
              <w:t xml:space="preserve"> wydatków</w:t>
            </w:r>
          </w:p>
        </w:tc>
        <w:tc>
          <w:tcPr>
            <w:tcW w:w="3909" w:type="pct"/>
            <w:gridSpan w:val="14"/>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 xml:space="preserve">Zgodnie z </w:t>
            </w:r>
            <w:r>
              <w:rPr>
                <w:rFonts w:ascii="Arial" w:hAnsi="Arial" w:cs="Arial"/>
                <w:i/>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Wskaźniki produktu i rezultatu planowane do osiągnięcia w ramach konkursu</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Nazwa wskaźnika</w:t>
            </w:r>
          </w:p>
        </w:tc>
        <w:tc>
          <w:tcPr>
            <w:tcW w:w="750" w:type="pct"/>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Jednostka</w:t>
            </w:r>
          </w:p>
        </w:tc>
        <w:tc>
          <w:tcPr>
            <w:tcW w:w="2007" w:type="pct"/>
            <w:gridSpan w:val="7"/>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 wskaźnika planowana do osiągnięcia w ramach konkursu w podziale na lata</w:t>
            </w:r>
          </w:p>
        </w:tc>
        <w:tc>
          <w:tcPr>
            <w:tcW w:w="1152" w:type="pct"/>
            <w:gridSpan w:val="6"/>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Wskaźnik realizujący ramy wykonania</w:t>
            </w:r>
          </w:p>
          <w:p w:rsidR="00FE2E0F" w:rsidRPr="000943ED" w:rsidRDefault="00FE2E0F" w:rsidP="00FE2E0F">
            <w:pPr>
              <w:jc w:val="center"/>
              <w:rPr>
                <w:rFonts w:ascii="Arial" w:hAnsi="Arial" w:cs="Arial"/>
                <w:sz w:val="18"/>
                <w:szCs w:val="18"/>
              </w:rPr>
            </w:pPr>
            <w:r w:rsidRPr="000943ED">
              <w:rPr>
                <w:rFonts w:ascii="Arial" w:hAnsi="Arial" w:cs="Arial"/>
                <w:sz w:val="18"/>
                <w:szCs w:val="18"/>
              </w:rPr>
              <w:t>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shd w:val="clear" w:color="auto" w:fill="CCFFCC"/>
            <w:vAlign w:val="center"/>
          </w:tcPr>
          <w:p w:rsidR="00FE2E0F" w:rsidRPr="000943ED" w:rsidRDefault="00FE2E0F" w:rsidP="00FE2E0F">
            <w:pPr>
              <w:jc w:val="center"/>
              <w:rPr>
                <w:rFonts w:ascii="Arial" w:hAnsi="Arial" w:cs="Arial"/>
                <w:sz w:val="18"/>
                <w:szCs w:val="18"/>
              </w:rPr>
            </w:pPr>
          </w:p>
        </w:tc>
        <w:tc>
          <w:tcPr>
            <w:tcW w:w="750" w:type="pct"/>
            <w:vMerge/>
            <w:shd w:val="clear" w:color="auto" w:fill="CCFFCC"/>
            <w:vAlign w:val="center"/>
          </w:tcPr>
          <w:p w:rsidR="00FE2E0F" w:rsidRPr="000943ED" w:rsidRDefault="00FE2E0F" w:rsidP="00FE2E0F">
            <w:pPr>
              <w:jc w:val="center"/>
              <w:rPr>
                <w:rFonts w:ascii="Arial" w:hAnsi="Arial" w:cs="Arial"/>
                <w:color w:val="FF0000"/>
                <w:sz w:val="18"/>
                <w:szCs w:val="18"/>
              </w:rPr>
            </w:pPr>
          </w:p>
        </w:tc>
        <w:tc>
          <w:tcPr>
            <w:tcW w:w="986"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Rok</w:t>
            </w:r>
          </w:p>
        </w:tc>
        <w:tc>
          <w:tcPr>
            <w:tcW w:w="1021"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w:t>
            </w:r>
          </w:p>
        </w:tc>
        <w:tc>
          <w:tcPr>
            <w:tcW w:w="1152" w:type="pct"/>
            <w:gridSpan w:val="6"/>
            <w:vMerge/>
            <w:shd w:val="clear" w:color="auto" w:fill="CCFFCC"/>
            <w:vAlign w:val="center"/>
          </w:tcPr>
          <w:p w:rsidR="00FE2E0F" w:rsidRPr="000943ED" w:rsidRDefault="00FE2E0F" w:rsidP="00FE2E0F">
            <w:pPr>
              <w:jc w:val="center"/>
              <w:rPr>
                <w:rFonts w:ascii="Arial" w:hAnsi="Arial" w:cs="Arial"/>
                <w:color w:val="FF0000"/>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FE2E0F" w:rsidRPr="000943ED" w:rsidRDefault="00FE2E0F" w:rsidP="00FE2E0F">
            <w:pPr>
              <w:jc w:val="center"/>
              <w:rPr>
                <w:rFonts w:ascii="Arial" w:hAnsi="Arial" w:cs="Arial"/>
                <w:i/>
                <w:color w:val="D9D9D9" w:themeColor="background1" w:themeShade="D9"/>
                <w:sz w:val="18"/>
                <w:szCs w:val="18"/>
              </w:rPr>
            </w:pPr>
            <w:r>
              <w:rPr>
                <w:rFonts w:ascii="Arial" w:hAnsi="Arial" w:cs="Arial"/>
                <w:i/>
                <w:sz w:val="18"/>
                <w:szCs w:val="18"/>
              </w:rPr>
              <w:t>[osoby]</w:t>
            </w:r>
          </w:p>
        </w:tc>
        <w:tc>
          <w:tcPr>
            <w:tcW w:w="986" w:type="pct"/>
            <w:gridSpan w:val="3"/>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298</w:t>
            </w:r>
          </w:p>
        </w:tc>
        <w:tc>
          <w:tcPr>
            <w:tcW w:w="1152" w:type="pct"/>
            <w:gridSpan w:val="6"/>
            <w:shd w:val="clear" w:color="auto" w:fill="FFFFFF" w:themeFill="background1"/>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Liczba podmiotów ekonomii społecznej objętych wsparciem</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103</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lastRenderedPageBreak/>
              <w:t>Liczba osób zagrożonych ubóstwem lub wykluczeniem społecznym pracujących po opuszczeniu programu (łącznie z pracującymi na własny rachunek)</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[osoby]</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18%</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BB5B15" w:rsidRDefault="00FE2E0F" w:rsidP="00C716BF">
            <w:pPr>
              <w:pStyle w:val="Akapitzlist"/>
              <w:numPr>
                <w:ilvl w:val="0"/>
                <w:numId w:val="141"/>
              </w:numPr>
              <w:ind w:left="33" w:firstLine="43"/>
              <w:rPr>
                <w:rFonts w:ascii="Arial" w:hAnsi="Arial" w:cs="Arial"/>
                <w:i/>
                <w:sz w:val="18"/>
                <w:szCs w:val="18"/>
              </w:rPr>
            </w:pPr>
            <w:r w:rsidRPr="00BB5B15">
              <w:rPr>
                <w:rFonts w:ascii="Arial" w:hAnsi="Arial" w:cs="Arial"/>
                <w:i/>
                <w:sz w:val="18"/>
                <w:szCs w:val="18"/>
              </w:rPr>
              <w:t>Liczba miejsc pracy utworzonych w przedsiębiorstwach społecznych</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96</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bl>
    <w:p w:rsidR="00C6578C" w:rsidRDefault="00C6578C" w:rsidP="00C6578C">
      <w:pPr>
        <w:rPr>
          <w:rFonts w:ascii="Arial" w:hAnsi="Arial" w:cs="Arial"/>
          <w:b/>
          <w:spacing w:val="24"/>
          <w:sz w:val="28"/>
          <w:szCs w:val="28"/>
        </w:rPr>
      </w:pPr>
    </w:p>
    <w:p w:rsidR="00C6578C" w:rsidRDefault="00C6578C" w:rsidP="00C6578C">
      <w:pPr>
        <w:rPr>
          <w:rFonts w:ascii="Arial" w:hAnsi="Arial" w:cs="Arial"/>
          <w:b/>
          <w:spacing w:val="24"/>
          <w:sz w:val="28"/>
          <w:szCs w:val="28"/>
        </w:rPr>
      </w:pPr>
    </w:p>
    <w:p w:rsidR="00C6578C" w:rsidRPr="00CE6F01" w:rsidRDefault="00C6578C" w:rsidP="00C6578C">
      <w:pPr>
        <w:rPr>
          <w:b/>
        </w:rPr>
      </w:pPr>
    </w:p>
    <w:p w:rsidR="00C6578C" w:rsidRDefault="00C6578C"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F120E1" w:rsidRDefault="00F120E1">
      <w:pPr>
        <w:spacing w:after="200" w:line="276" w:lineRule="auto"/>
        <w:rPr>
          <w:rFonts w:ascii="Arial" w:hAnsi="Arial" w:cs="Arial"/>
          <w:b/>
          <w:sz w:val="40"/>
          <w:szCs w:val="40"/>
        </w:rPr>
      </w:pPr>
      <w:r>
        <w:rPr>
          <w:rFonts w:ascii="Arial" w:hAnsi="Arial" w:cs="Arial"/>
          <w:b/>
          <w:sz w:val="40"/>
          <w:szCs w:val="40"/>
        </w:rPr>
        <w:br w:type="page"/>
      </w:r>
    </w:p>
    <w:p w:rsidR="002708D4" w:rsidRDefault="002708D4" w:rsidP="00F120E1">
      <w:pPr>
        <w:rPr>
          <w:rFonts w:ascii="Arial" w:hAnsi="Arial" w:cs="Arial"/>
          <w:b/>
          <w:sz w:val="40"/>
          <w:szCs w:val="40"/>
        </w:rPr>
      </w:pPr>
    </w:p>
    <w:p w:rsidR="00FE2E0F" w:rsidRDefault="00FE2E0F" w:rsidP="00FE2E0F">
      <w:pPr>
        <w:jc w:val="center"/>
        <w:rPr>
          <w:rFonts w:ascii="Arial" w:hAnsi="Arial" w:cs="Arial"/>
          <w:b/>
          <w:sz w:val="40"/>
          <w:szCs w:val="40"/>
        </w:rPr>
      </w:pPr>
      <w:r>
        <w:rPr>
          <w:rFonts w:ascii="Arial" w:hAnsi="Arial" w:cs="Arial"/>
          <w:b/>
          <w:sz w:val="40"/>
          <w:szCs w:val="40"/>
        </w:rPr>
        <w:t>Plan działania na rok 2019</w:t>
      </w:r>
    </w:p>
    <w:p w:rsidR="00FE2E0F" w:rsidRDefault="00FE2E0F" w:rsidP="00FE2E0F">
      <w:pPr>
        <w:jc w:val="center"/>
        <w:rPr>
          <w:rFonts w:ascii="Arial" w:hAnsi="Arial" w:cs="Arial"/>
          <w:b/>
          <w:sz w:val="12"/>
          <w:szCs w:val="12"/>
        </w:rPr>
      </w:pPr>
    </w:p>
    <w:p w:rsidR="00FE2E0F" w:rsidRDefault="00FE2E0F" w:rsidP="00FE2E0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E2E0F"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4"/>
        <w:gridCol w:w="738"/>
        <w:gridCol w:w="1777"/>
        <w:gridCol w:w="1419"/>
        <w:gridCol w:w="766"/>
        <w:gridCol w:w="1920"/>
      </w:tblGrid>
      <w:tr w:rsidR="00FE2E0F" w:rsidTr="00FE2E0F">
        <w:trPr>
          <w:trHeight w:val="362"/>
        </w:trPr>
        <w:tc>
          <w:tcPr>
            <w:tcW w:w="9606" w:type="dxa"/>
            <w:gridSpan w:val="6"/>
            <w:shd w:val="clear" w:color="auto" w:fill="D9D9D9"/>
            <w:vAlign w:val="center"/>
          </w:tcPr>
          <w:p w:rsidR="00FE2E0F" w:rsidRDefault="00FE2E0F" w:rsidP="00FE2E0F">
            <w:pPr>
              <w:jc w:val="center"/>
              <w:rPr>
                <w:rFonts w:ascii="Arial" w:hAnsi="Arial" w:cs="Arial"/>
                <w:b/>
                <w:sz w:val="18"/>
                <w:szCs w:val="18"/>
              </w:rPr>
            </w:pPr>
            <w:r>
              <w:rPr>
                <w:rFonts w:ascii="Arial" w:hAnsi="Arial" w:cs="Arial"/>
                <w:b/>
                <w:sz w:val="18"/>
                <w:szCs w:val="18"/>
              </w:rPr>
              <w:t>INFORMACJE O INSTYTUCJI POŚREDNICZĄCEJ</w:t>
            </w:r>
          </w:p>
        </w:tc>
      </w:tr>
      <w:tr w:rsidR="00FE2E0F" w:rsidTr="00FE2E0F">
        <w:trPr>
          <w:trHeight w:val="511"/>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VII Włączenie społeczne</w:t>
            </w:r>
          </w:p>
        </w:tc>
      </w:tr>
      <w:tr w:rsidR="00FE2E0F" w:rsidTr="00FE2E0F">
        <w:trPr>
          <w:trHeight w:val="519"/>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Wojewódzki Urząd Pracy w Szczecinie</w:t>
            </w:r>
          </w:p>
        </w:tc>
      </w:tr>
      <w:tr w:rsidR="00FE2E0F" w:rsidTr="00FE2E0F">
        <w:trPr>
          <w:trHeight w:val="348"/>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FE2E0F" w:rsidRDefault="00FE2E0F" w:rsidP="00FE2E0F">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FE2E0F" w:rsidTr="00FE2E0F">
        <w:trPr>
          <w:trHeight w:val="358"/>
        </w:trPr>
        <w:tc>
          <w:tcPr>
            <w:tcW w:w="2985"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FE2E0F" w:rsidRPr="0094098C" w:rsidRDefault="00FE2E0F" w:rsidP="00FE2E0F">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FE2E0F" w:rsidRDefault="00FE2E0F" w:rsidP="00FE2E0F">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42 56 103</w:t>
            </w:r>
          </w:p>
        </w:tc>
      </w:tr>
      <w:tr w:rsidR="00FE2E0F" w:rsidTr="00FE2E0F">
        <w:trPr>
          <w:trHeight w:val="354"/>
        </w:trPr>
        <w:tc>
          <w:tcPr>
            <w:tcW w:w="2985" w:type="dxa"/>
            <w:tcBorders>
              <w:top w:val="single" w:sz="2" w:space="0" w:color="auto"/>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sekretariat@wup.pl</w:t>
            </w:r>
          </w:p>
        </w:tc>
      </w:tr>
      <w:tr w:rsidR="00FE2E0F" w:rsidRPr="008A588A"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FE2E0F" w:rsidRDefault="00FE2E0F" w:rsidP="00FE2E0F">
            <w:pPr>
              <w:jc w:val="center"/>
              <w:rPr>
                <w:rFonts w:ascii="Arial" w:hAnsi="Arial" w:cs="Arial"/>
                <w:sz w:val="18"/>
                <w:szCs w:val="18"/>
              </w:rPr>
            </w:pPr>
            <w:r>
              <w:rPr>
                <w:rFonts w:ascii="Arial" w:hAnsi="Arial" w:cs="Arial"/>
                <w:sz w:val="18"/>
                <w:szCs w:val="18"/>
              </w:rPr>
              <w:t>Tel. 91 42 56 166</w:t>
            </w:r>
          </w:p>
          <w:p w:rsidR="00FE2E0F" w:rsidRPr="00EC70B9" w:rsidRDefault="00FE2E0F" w:rsidP="00FE2E0F">
            <w:pPr>
              <w:jc w:val="center"/>
              <w:rPr>
                <w:rFonts w:ascii="Arial" w:hAnsi="Arial" w:cs="Arial"/>
                <w:sz w:val="18"/>
                <w:szCs w:val="18"/>
              </w:rPr>
            </w:pPr>
            <w:r>
              <w:rPr>
                <w:rFonts w:ascii="Arial" w:hAnsi="Arial" w:cs="Arial"/>
                <w:sz w:val="18"/>
                <w:szCs w:val="18"/>
              </w:rPr>
              <w:t>e-mail: milena_stefanska@wup.pl</w:t>
            </w:r>
          </w:p>
        </w:tc>
      </w:tr>
    </w:tbl>
    <w:p w:rsidR="00FE2E0F" w:rsidRDefault="00FE2E0F" w:rsidP="00FE2E0F">
      <w:pPr>
        <w:rPr>
          <w:rFonts w:ascii="Arial" w:hAnsi="Arial" w:cs="Arial"/>
          <w:b/>
          <w:sz w:val="28"/>
          <w:szCs w:val="28"/>
        </w:rPr>
      </w:pPr>
      <w:r w:rsidRPr="00EC70B9">
        <w:rPr>
          <w:rFonts w:ascii="Arial" w:hAnsi="Arial" w:cs="Arial"/>
          <w:b/>
        </w:rPr>
        <w:br w:type="column"/>
      </w:r>
    </w:p>
    <w:p w:rsidR="00FE2E0F" w:rsidRPr="00EC70B9" w:rsidRDefault="009F615B" w:rsidP="00FE2E0F">
      <w:pPr>
        <w:rPr>
          <w:rFonts w:ascii="Arial" w:hAnsi="Arial" w:cs="Arial"/>
          <w:b/>
        </w:rPr>
      </w:pPr>
      <w:r>
        <w:rPr>
          <w:rFonts w:ascii="Arial" w:hAnsi="Arial" w:cs="Arial"/>
          <w:b/>
          <w:noProof/>
        </w:rPr>
        <w:pict>
          <v:rect id="Rectangle 2" o:spid="_x0000_s1026" style="position:absolute;margin-left:-31.25pt;margin-top:-20.35pt;width:493.8pt;height:58.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" fillcolor="#fabf8f [1945]">
            <v:textbox>
              <w:txbxContent>
                <w:p w:rsidR="00C862FC" w:rsidRPr="007E53CB" w:rsidRDefault="00C862FC" w:rsidP="00D95B12">
                  <w:pPr>
                    <w:jc w:val="center"/>
                    <w:rPr>
                      <w:rFonts w:ascii="Arial" w:hAnsi="Arial" w:cs="Arial"/>
                      <w:b/>
                      <w:sz w:val="20"/>
                      <w:szCs w:val="20"/>
                    </w:rPr>
                  </w:pPr>
                  <w:r w:rsidRPr="007E53CB">
                    <w:rPr>
                      <w:rFonts w:ascii="Arial" w:hAnsi="Arial" w:cs="Arial"/>
                      <w:b/>
                      <w:sz w:val="20"/>
                      <w:szCs w:val="20"/>
                    </w:rPr>
                    <w:t>KARTA DZIAŁANIA</w:t>
                  </w:r>
                </w:p>
                <w:p w:rsidR="00C862FC" w:rsidRPr="007E53CB" w:rsidRDefault="00C862FC" w:rsidP="007E53CB">
                  <w:pPr>
                    <w:pStyle w:val="Nagwek2"/>
                    <w:jc w:val="both"/>
                    <w:rPr>
                      <w:b/>
                      <w:sz w:val="20"/>
                      <w:szCs w:val="20"/>
                    </w:rPr>
                  </w:pPr>
                  <w:bookmarkStart w:id="47" w:name="_Toc34037326"/>
                  <w:bookmarkStart w:id="48" w:name="_Toc37843507"/>
                  <w:bookmarkStart w:id="49" w:name="_Toc52269500"/>
                  <w:bookmarkStart w:id="50" w:name="_Toc52269565"/>
                  <w:bookmarkStart w:id="51" w:name="_Toc52269609"/>
                  <w:bookmarkStart w:id="52" w:name="_Toc52269942"/>
                  <w:r w:rsidRPr="007E53CB">
                    <w:rPr>
                      <w:b/>
                      <w:sz w:val="20"/>
                      <w:szCs w:val="20"/>
                    </w:rPr>
                    <w:t>7.5 Koordynacja rozwoju sektora ekonomii społecznej oraz wsparcie rozwoju sieci kooperacji i partnerstw ekonomii społecznej w województwie</w:t>
                  </w:r>
                  <w:bookmarkEnd w:id="47"/>
                  <w:bookmarkEnd w:id="48"/>
                  <w:bookmarkEnd w:id="49"/>
                  <w:bookmarkEnd w:id="50"/>
                  <w:bookmarkEnd w:id="51"/>
                  <w:bookmarkEnd w:id="52"/>
                </w:p>
              </w:txbxContent>
            </v:textbox>
          </v:rect>
        </w:pict>
      </w:r>
    </w:p>
    <w:p w:rsidR="00FE2E0F" w:rsidRDefault="00FE2E0F" w:rsidP="00F120E1">
      <w:pPr>
        <w:rPr>
          <w:rFonts w:ascii="Arial" w:hAnsi="Arial" w:cs="Arial"/>
          <w:b/>
          <w:sz w:val="40"/>
          <w:szCs w:val="40"/>
        </w:rPr>
      </w:pPr>
    </w:p>
    <w:p w:rsidR="00D95B12" w:rsidRDefault="00D95B12" w:rsidP="00F120E1">
      <w:pPr>
        <w:rPr>
          <w:rFonts w:ascii="Arial" w:hAnsi="Arial" w:cs="Arial"/>
          <w:b/>
          <w:sz w:val="40"/>
          <w:szCs w:val="40"/>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8"/>
        <w:gridCol w:w="1010"/>
        <w:gridCol w:w="564"/>
        <w:gridCol w:w="434"/>
        <w:gridCol w:w="9"/>
        <w:gridCol w:w="1533"/>
        <w:gridCol w:w="1701"/>
        <w:gridCol w:w="1411"/>
        <w:gridCol w:w="18"/>
      </w:tblGrid>
      <w:tr w:rsidR="00FE2E0F" w:rsidTr="00FE2E0F">
        <w:trPr>
          <w:trHeight w:val="362"/>
        </w:trPr>
        <w:tc>
          <w:tcPr>
            <w:tcW w:w="9918" w:type="dxa"/>
            <w:gridSpan w:val="9"/>
            <w:shd w:val="clear" w:color="auto" w:fill="FFCC99"/>
            <w:vAlign w:val="center"/>
          </w:tcPr>
          <w:p w:rsidR="00FE2E0F" w:rsidRPr="00114D69" w:rsidRDefault="00FE2E0F" w:rsidP="00FE2E0F">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FE2E0F" w:rsidTr="00FE2E0F">
        <w:trPr>
          <w:trHeight w:val="54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FE2E0F" w:rsidRPr="00934567" w:rsidRDefault="00FE2E0F" w:rsidP="00FE2E0F">
            <w:pPr>
              <w:jc w:val="center"/>
              <w:rPr>
                <w:rFonts w:ascii="Arial" w:hAnsi="Arial" w:cs="Arial"/>
                <w:sz w:val="18"/>
                <w:szCs w:val="18"/>
              </w:rPr>
            </w:pPr>
            <w:r w:rsidRPr="00934567">
              <w:rPr>
                <w:rFonts w:ascii="Arial" w:hAnsi="Arial" w:cs="Arial"/>
                <w:sz w:val="18"/>
                <w:szCs w:val="18"/>
              </w:rPr>
              <w:t>Ekonomia społeczna kluczem do sukcesu</w:t>
            </w:r>
          </w:p>
        </w:tc>
      </w:tr>
      <w:tr w:rsidR="00FE2E0F" w:rsidTr="00FE2E0F">
        <w:trPr>
          <w:trHeight w:val="70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FE2E0F" w:rsidRDefault="00FE2E0F" w:rsidP="00FE2E0F">
            <w:pPr>
              <w:pStyle w:val="Akapitzlist"/>
              <w:ind w:left="720"/>
              <w:jc w:val="both"/>
              <w:rPr>
                <w:rFonts w:ascii="Arial" w:hAnsi="Arial" w:cs="Arial"/>
                <w:sz w:val="18"/>
                <w:szCs w:val="18"/>
              </w:rPr>
            </w:pPr>
          </w:p>
          <w:p w:rsidR="00FE2E0F" w:rsidRPr="00A61793" w:rsidRDefault="00FE2E0F" w:rsidP="00C716BF">
            <w:pPr>
              <w:pStyle w:val="Akapitzlist"/>
              <w:numPr>
                <w:ilvl w:val="0"/>
                <w:numId w:val="143"/>
              </w:numPr>
              <w:jc w:val="both"/>
              <w:rPr>
                <w:rFonts w:ascii="Arial" w:hAnsi="Arial" w:cs="Arial"/>
                <w:sz w:val="18"/>
                <w:szCs w:val="18"/>
              </w:rPr>
            </w:pPr>
            <w:r w:rsidRPr="00A61793">
              <w:rPr>
                <w:rFonts w:ascii="Arial" w:hAnsi="Arial" w:cs="Arial"/>
                <w:sz w:val="18"/>
                <w:szCs w:val="18"/>
              </w:rPr>
              <w:t>Wzrost poziomu zatrudnienia w sektorze ekonomii społecznej.</w:t>
            </w:r>
          </w:p>
        </w:tc>
      </w:tr>
      <w:tr w:rsidR="00FE2E0F" w:rsidTr="00FE2E0F">
        <w:trPr>
          <w:trHeight w:val="234"/>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4D6CF8" w:rsidRPr="004D6CF8" w:rsidRDefault="004D6CF8" w:rsidP="00C716BF">
            <w:pPr>
              <w:pStyle w:val="Akapitzlist"/>
              <w:numPr>
                <w:ilvl w:val="0"/>
                <w:numId w:val="142"/>
              </w:numPr>
              <w:autoSpaceDE/>
              <w:autoSpaceDN/>
              <w:spacing w:before="40" w:after="40"/>
              <w:ind w:left="357" w:hanging="357"/>
              <w:rPr>
                <w:rFonts w:ascii="Arial" w:hAnsi="Arial" w:cs="Arial"/>
                <w:sz w:val="18"/>
                <w:szCs w:val="18"/>
              </w:rPr>
            </w:pPr>
            <w:r w:rsidRPr="004D6CF8">
              <w:rPr>
                <w:rFonts w:ascii="Arial" w:hAnsi="Arial" w:cs="Arial"/>
                <w:sz w:val="18"/>
                <w:szCs w:val="18"/>
              </w:rPr>
              <w:t xml:space="preserve">Koordynacja rozwoju sektora ekonomii społecznej oraz wsparcie rozwoju sieci kooperacji i partnerstw ekonomii społecznej </w:t>
            </w:r>
            <w:r w:rsidRPr="004D6CF8">
              <w:rPr>
                <w:rFonts w:ascii="Arial" w:hAnsi="Arial" w:cs="Arial"/>
                <w:sz w:val="18"/>
                <w:szCs w:val="18"/>
              </w:rPr>
              <w:br/>
              <w:t>w województwie możliwa jedynie poprzez realizację działań wymienionych poniżej: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4D6CF8">
              <w:rPr>
                <w:rFonts w:ascii="Arial" w:hAnsi="Arial" w:cs="Arial"/>
                <w:sz w:val="18"/>
                <w:szCs w:val="18"/>
              </w:rPr>
              <w:t>uspójnianie</w:t>
            </w:r>
            <w:proofErr w:type="spellEnd"/>
            <w:r w:rsidRPr="004D6CF8">
              <w:rPr>
                <w:rFonts w:ascii="Arial" w:hAnsi="Arial" w:cs="Arial"/>
                <w:sz w:val="18"/>
                <w:szCs w:val="18"/>
              </w:rPr>
              <w:t xml:space="preserve"> i synchronizowanie tych działań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wspieranie lub dofinansowywanie wspólnych przedsięwzięć regionalnych sieci podmiotów ekonomii społecznej (</w:t>
            </w:r>
            <w:proofErr w:type="spellStart"/>
            <w:r w:rsidRPr="004D6CF8">
              <w:rPr>
                <w:rFonts w:ascii="Arial" w:hAnsi="Arial" w:cs="Arial"/>
                <w:sz w:val="18"/>
                <w:szCs w:val="18"/>
              </w:rPr>
              <w:t>klastry</w:t>
            </w:r>
            <w:proofErr w:type="spellEnd"/>
            <w:r w:rsidRPr="004D6CF8">
              <w:rPr>
                <w:rFonts w:ascii="Arial" w:hAnsi="Arial" w:cs="Arial"/>
                <w:sz w:val="18"/>
                <w:szCs w:val="18"/>
              </w:rPr>
              <w:t xml:space="preserve">, </w:t>
            </w:r>
            <w:proofErr w:type="spellStart"/>
            <w:r w:rsidRPr="004D6CF8">
              <w:rPr>
                <w:rFonts w:ascii="Arial" w:hAnsi="Arial" w:cs="Arial"/>
                <w:sz w:val="18"/>
                <w:szCs w:val="18"/>
              </w:rPr>
              <w:t>franczyzy</w:t>
            </w:r>
            <w:proofErr w:type="spellEnd"/>
            <w:r w:rsidRPr="004D6CF8">
              <w:rPr>
                <w:rFonts w:ascii="Arial" w:hAnsi="Arial" w:cs="Arial"/>
                <w:sz w:val="18"/>
                <w:szCs w:val="18"/>
              </w:rPr>
              <w:t xml:space="preserve">) oraz włączanie podmiotów ekonomii społecznej do istniejących na poziomie regionalnym organizacji branżowych (sieci, </w:t>
            </w:r>
            <w:proofErr w:type="spellStart"/>
            <w:r w:rsidRPr="004D6CF8">
              <w:rPr>
                <w:rFonts w:ascii="Arial" w:hAnsi="Arial" w:cs="Arial"/>
                <w:sz w:val="18"/>
                <w:szCs w:val="18"/>
              </w:rPr>
              <w:t>klastry</w:t>
            </w:r>
            <w:proofErr w:type="spellEnd"/>
            <w:r w:rsidRPr="004D6CF8">
              <w:rPr>
                <w:rFonts w:ascii="Arial" w:hAnsi="Arial" w:cs="Arial"/>
                <w:sz w:val="18"/>
                <w:szCs w:val="18"/>
              </w:rPr>
              <w:t>),</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kooperacji podmiotów ekonomii społecznej o charakterze reintegracyjnym (CIS, KIS, ZAZ, WTZ), mających umożliwić wzajemne uczenie się i wymianę informacji oraz wsparcie tych podmiotów w osiąganiu standardów usług,</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np. </w:t>
            </w:r>
            <w:proofErr w:type="spellStart"/>
            <w:r w:rsidRPr="004D6CF8">
              <w:rPr>
                <w:rFonts w:ascii="Arial" w:hAnsi="Arial" w:cs="Arial"/>
                <w:sz w:val="18"/>
                <w:szCs w:val="18"/>
              </w:rPr>
              <w:t>porzez</w:t>
            </w:r>
            <w:proofErr w:type="spellEnd"/>
            <w:r w:rsidRPr="004D6CF8">
              <w:rPr>
                <w:rFonts w:ascii="Arial" w:hAnsi="Arial" w:cs="Arial"/>
                <w:sz w:val="18"/>
                <w:szCs w:val="18"/>
              </w:rPr>
              <w:t xml:space="preserve"> inicjowanie staży i praktyk kandydatów do założenia i pracy w PES/u przedsiębiorców/ przedsiębiorców społecznych, a także współpracy ww. podmiotów z innymi podmiotami takimi jak szkoły, uczelnie wyższe, instytucje rynku pracy, przedsiębiorstwa m.in. w celu zwiększenia liczby staży i praktyk w podmiotach ekonomii społecznej czy też w przedsiębiorstwach,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budowanie powiązań pomiędzy nauką, biznesem i ekonomią społeczną na poziomie regionalnym (branżowe spotkania, warsztaty, szkolenia, doradztwo, wymiana informacji) w celu nawiązania stałej współpracy,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wspieranie realizacji usług użyteczności publicznej przez podmioty </w:t>
            </w:r>
            <w:r w:rsidRPr="004D6CF8">
              <w:rPr>
                <w:rFonts w:ascii="Arial" w:hAnsi="Arial" w:cs="Arial"/>
                <w:sz w:val="18"/>
                <w:szCs w:val="18"/>
              </w:rPr>
              <w:lastRenderedPageBreak/>
              <w:t>ekonomii społecznej i współpraca z OWES w tym zakresie,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wyznaczanie kierunków rozwoju ekonomii społecznej, aktualizacja lub opracowanie nowego regionalnego programu rozwoju ekonomii społecznej,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bCs/>
                <w:sz w:val="18"/>
                <w:szCs w:val="18"/>
              </w:rPr>
              <w:t>ewaluacja działań OWES,</w:t>
            </w:r>
          </w:p>
          <w:p w:rsidR="00FE2E0F" w:rsidRPr="004D6CF8" w:rsidRDefault="004D6CF8" w:rsidP="00C716BF">
            <w:pPr>
              <w:pStyle w:val="Akapitzlist"/>
              <w:numPr>
                <w:ilvl w:val="0"/>
                <w:numId w:val="196"/>
              </w:numPr>
              <w:autoSpaceDE/>
              <w:autoSpaceDN/>
              <w:spacing w:before="40" w:after="40"/>
              <w:ind w:left="714" w:hanging="357"/>
              <w:rPr>
                <w:rFonts w:cs="Arial"/>
              </w:rPr>
            </w:pPr>
            <w:r w:rsidRPr="004D6CF8">
              <w:rPr>
                <w:rFonts w:ascii="Arial" w:hAnsi="Arial" w:cs="Arial"/>
                <w:bCs/>
                <w:sz w:val="18"/>
                <w:szCs w:val="18"/>
              </w:rPr>
              <w:t>weryfikację statusu przedsiębiorstw społecznych i prowadzenie ich spisu.</w:t>
            </w:r>
          </w:p>
        </w:tc>
      </w:tr>
      <w:tr w:rsidR="00FE2E0F" w:rsidTr="00FE2E0F">
        <w:trPr>
          <w:trHeight w:val="51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lastRenderedPageBreak/>
              <w:t>Beneficjent pozakonkursowy</w:t>
            </w:r>
          </w:p>
        </w:tc>
        <w:tc>
          <w:tcPr>
            <w:tcW w:w="6680" w:type="dxa"/>
            <w:gridSpan w:val="8"/>
            <w:vAlign w:val="center"/>
          </w:tcPr>
          <w:p w:rsidR="00FE2E0F" w:rsidRPr="00EC7B10" w:rsidRDefault="00FE2E0F" w:rsidP="00FE2E0F">
            <w:pPr>
              <w:jc w:val="center"/>
              <w:rPr>
                <w:rFonts w:ascii="Arial" w:hAnsi="Arial" w:cs="Arial"/>
                <w:sz w:val="18"/>
                <w:szCs w:val="18"/>
              </w:rPr>
            </w:pPr>
            <w:r w:rsidRPr="00EC7B10">
              <w:rPr>
                <w:rFonts w:ascii="Arial" w:hAnsi="Arial" w:cs="Arial"/>
                <w:sz w:val="18"/>
                <w:szCs w:val="18"/>
              </w:rPr>
              <w:t>Regionalny Ośrodek Polityki Społecznej</w:t>
            </w:r>
          </w:p>
        </w:tc>
      </w:tr>
      <w:tr w:rsidR="00FE2E0F" w:rsidTr="00FE2E0F">
        <w:trPr>
          <w:trHeight w:val="81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FE2E0F" w:rsidRPr="0042237F" w:rsidRDefault="00FE2E0F" w:rsidP="00FE2E0F">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22</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sidRPr="00CC4497">
              <w:rPr>
                <w:rFonts w:ascii="Arial" w:hAnsi="Arial" w:cs="Arial"/>
                <w:b/>
                <w:sz w:val="18"/>
                <w:szCs w:val="18"/>
              </w:rPr>
              <w:t>Kwota planowanych wydatków w projekcie</w:t>
            </w:r>
          </w:p>
        </w:tc>
      </w:tr>
      <w:tr w:rsidR="00FE2E0F" w:rsidTr="00FE2E0F">
        <w:trPr>
          <w:trHeight w:val="618"/>
        </w:trPr>
        <w:tc>
          <w:tcPr>
            <w:tcW w:w="4812" w:type="dxa"/>
            <w:gridSpan w:val="3"/>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w roku 2020</w:t>
            </w:r>
          </w:p>
          <w:p w:rsidR="00FE2E0F" w:rsidRPr="0042237F" w:rsidRDefault="00FE2E0F" w:rsidP="00FE2E0F">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ogółem w projekcie</w:t>
            </w:r>
          </w:p>
          <w:p w:rsidR="00FE2E0F" w:rsidRDefault="00FE2E0F" w:rsidP="00FE2E0F">
            <w:pPr>
              <w:jc w:val="center"/>
              <w:rPr>
                <w:rFonts w:ascii="Arial" w:hAnsi="Arial" w:cs="Arial"/>
                <w:sz w:val="18"/>
                <w:szCs w:val="18"/>
              </w:rPr>
            </w:pPr>
            <w:r>
              <w:rPr>
                <w:rFonts w:ascii="Arial" w:hAnsi="Arial" w:cs="Arial"/>
                <w:b/>
                <w:sz w:val="18"/>
                <w:szCs w:val="18"/>
              </w:rPr>
              <w:t>(w tym krajowy wkład publiczny)</w:t>
            </w:r>
          </w:p>
        </w:tc>
      </w:tr>
      <w:tr w:rsidR="00FE2E0F" w:rsidTr="00FE2E0F">
        <w:trPr>
          <w:trHeight w:val="618"/>
        </w:trPr>
        <w:tc>
          <w:tcPr>
            <w:tcW w:w="4812" w:type="dxa"/>
            <w:gridSpan w:val="3"/>
            <w:shd w:val="clear" w:color="auto" w:fill="FFFFFF"/>
            <w:vAlign w:val="center"/>
          </w:tcPr>
          <w:p w:rsidR="00FE2E0F" w:rsidRPr="005C61DD" w:rsidRDefault="00FE2E0F" w:rsidP="00FE2E0F">
            <w:pPr>
              <w:jc w:val="center"/>
              <w:rPr>
                <w:rFonts w:ascii="Arial" w:hAnsi="Arial" w:cs="Arial"/>
                <w:color w:val="FF0000"/>
                <w:sz w:val="18"/>
                <w:szCs w:val="18"/>
              </w:rPr>
            </w:pPr>
            <w:r>
              <w:rPr>
                <w:rFonts w:ascii="Arial" w:hAnsi="Arial" w:cs="Arial"/>
                <w:sz w:val="18"/>
                <w:szCs w:val="18"/>
              </w:rPr>
              <w:t>807 100,51 zł</w:t>
            </w:r>
          </w:p>
        </w:tc>
        <w:tc>
          <w:tcPr>
            <w:tcW w:w="5106" w:type="dxa"/>
            <w:gridSpan w:val="6"/>
            <w:shd w:val="clear" w:color="auto" w:fill="FFFFFF"/>
            <w:vAlign w:val="center"/>
          </w:tcPr>
          <w:p w:rsidR="00FE2E0F" w:rsidRPr="005C61DD" w:rsidRDefault="00FE2E0F" w:rsidP="00FE2E0F">
            <w:pPr>
              <w:jc w:val="center"/>
              <w:rPr>
                <w:rFonts w:ascii="Arial" w:hAnsi="Arial" w:cs="Arial"/>
                <w:sz w:val="18"/>
                <w:szCs w:val="18"/>
              </w:rPr>
            </w:pPr>
            <w:r>
              <w:rPr>
                <w:rFonts w:ascii="Arial" w:hAnsi="Arial" w:cs="Arial"/>
                <w:sz w:val="18"/>
                <w:szCs w:val="18"/>
              </w:rPr>
              <w:t>2 421 301,54</w:t>
            </w:r>
            <w:r w:rsidRPr="005C61DD">
              <w:rPr>
                <w:rFonts w:ascii="Arial" w:hAnsi="Arial" w:cs="Arial"/>
                <w:sz w:val="18"/>
                <w:szCs w:val="18"/>
              </w:rPr>
              <w:t xml:space="preserve"> zł</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FE2E0F" w:rsidTr="00FE2E0F">
        <w:trPr>
          <w:gridAfter w:val="1"/>
          <w:wAfter w:w="18" w:type="dxa"/>
          <w:trHeight w:val="478"/>
        </w:trPr>
        <w:tc>
          <w:tcPr>
            <w:tcW w:w="3238"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Wskaźnik realizujący ramy wykonania</w:t>
            </w:r>
          </w:p>
          <w:p w:rsidR="00FE2E0F" w:rsidRPr="00500CE7" w:rsidRDefault="00FE2E0F" w:rsidP="00FE2E0F">
            <w:pPr>
              <w:jc w:val="center"/>
              <w:rPr>
                <w:rFonts w:ascii="Arial" w:hAnsi="Arial" w:cs="Arial"/>
                <w:sz w:val="18"/>
                <w:szCs w:val="18"/>
              </w:rPr>
            </w:pPr>
            <w:r w:rsidRPr="00500CE7">
              <w:rPr>
                <w:rFonts w:ascii="Arial" w:hAnsi="Arial" w:cs="Arial"/>
                <w:sz w:val="18"/>
                <w:szCs w:val="18"/>
              </w:rPr>
              <w:t>T/N</w:t>
            </w:r>
          </w:p>
        </w:tc>
      </w:tr>
      <w:tr w:rsidR="00FE2E0F" w:rsidTr="00FE2E0F">
        <w:trPr>
          <w:gridAfter w:val="1"/>
          <w:wAfter w:w="18" w:type="dxa"/>
          <w:trHeight w:val="478"/>
        </w:trPr>
        <w:tc>
          <w:tcPr>
            <w:tcW w:w="3238"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1010"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998"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FE2E0F" w:rsidRPr="00A658B0" w:rsidRDefault="00FE2E0F" w:rsidP="00FE2E0F">
            <w:pPr>
              <w:jc w:val="center"/>
              <w:rPr>
                <w:rFonts w:ascii="Arial" w:hAnsi="Arial" w:cs="Arial"/>
                <w:color w:val="FF0000"/>
                <w:sz w:val="18"/>
                <w:szCs w:val="18"/>
              </w:rPr>
            </w:pPr>
          </w:p>
        </w:tc>
        <w:tc>
          <w:tcPr>
            <w:tcW w:w="1411"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r>
      <w:tr w:rsidR="00FE2E0F" w:rsidTr="00FE2E0F">
        <w:trPr>
          <w:gridAfter w:val="1"/>
          <w:wAfter w:w="18" w:type="dxa"/>
          <w:trHeight w:val="1501"/>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i/>
                <w:color w:val="BFBFBF" w:themeColor="background1" w:themeShade="BF"/>
                <w:sz w:val="18"/>
                <w:szCs w:val="18"/>
              </w:rPr>
            </w:pPr>
            <w:r w:rsidRPr="00C57682">
              <w:rPr>
                <w:rFonts w:ascii="Arial" w:hAnsi="Arial" w:cs="Arial"/>
                <w:sz w:val="18"/>
                <w:szCs w:val="18"/>
              </w:rPr>
              <w:t xml:space="preserve">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val="restart"/>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586"/>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lokalnych planów rozwoju ekonomii społecznej, utworzonych we współpracy z jednostkami samorządu terytorialnego i podmiotami ekonomii społecznej, mających na celu zachęcenie JST do stosowania klauzul społecznych/społecznie odpowiedzialnych zamówień </w:t>
            </w:r>
            <w:r w:rsidRPr="00C57682">
              <w:rPr>
                <w:rFonts w:ascii="Arial" w:hAnsi="Arial" w:cs="Arial"/>
                <w:sz w:val="18"/>
                <w:szCs w:val="18"/>
              </w:rPr>
              <w:lastRenderedPageBreak/>
              <w:t xml:space="preserve">publicznych, zlecania zadań podmiotom ekonomii społecznej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lastRenderedPageBreak/>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val="restart"/>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9</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RPr="00CE6F01" w:rsidTr="00FE2E0F">
        <w:trPr>
          <w:cantSplit/>
          <w:trHeight w:val="128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lastRenderedPageBreak/>
              <w:t xml:space="preserve">Liczba regionalnych spotkań sieciujących dla OWES, umożliwiających m.in. wymianę informacji pomiędzy ośrodkami na temat podejmowanych działań, postępów i problemów w realizacji wsparcia, stosowanych rozwiązaniach i metodach pracy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1</w:t>
            </w:r>
          </w:p>
        </w:tc>
        <w:tc>
          <w:tcPr>
            <w:tcW w:w="1429" w:type="dxa"/>
            <w:gridSpan w:val="2"/>
            <w:vMerge w:val="restart"/>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162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2</w:t>
            </w:r>
          </w:p>
        </w:tc>
        <w:tc>
          <w:tcPr>
            <w:tcW w:w="1701" w:type="dxa"/>
            <w:vMerge w:val="restart"/>
            <w:tcBorders>
              <w:righ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Pr>
                <w:rFonts w:ascii="Arial" w:hAnsi="Arial" w:cs="Arial"/>
                <w:i/>
                <w:sz w:val="16"/>
                <w:szCs w:val="16"/>
              </w:rPr>
              <w:t>8</w:t>
            </w:r>
          </w:p>
        </w:tc>
        <w:tc>
          <w:tcPr>
            <w:tcW w:w="1429" w:type="dxa"/>
            <w:gridSpan w:val="2"/>
            <w:vMerge w:val="restart"/>
            <w:tcBorders>
              <w:lef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5. Liczba podmiotów ekonomii społecznej objętych wsparciem</w:t>
            </w:r>
          </w:p>
        </w:tc>
        <w:tc>
          <w:tcPr>
            <w:tcW w:w="1010" w:type="dxa"/>
            <w:vMerge w:val="restart"/>
            <w:tcBorders>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6. Liczba inicjatyw dotyczących rozwoju ekonomii społecznej sfinansowanych ze środków EFS</w:t>
            </w:r>
          </w:p>
        </w:tc>
        <w:tc>
          <w:tcPr>
            <w:tcW w:w="1010" w:type="dxa"/>
            <w:vMerge w:val="restart"/>
            <w:tcBorders>
              <w:right w:val="single" w:sz="4" w:space="0" w:color="000000"/>
            </w:tcBorders>
            <w:shd w:val="clear" w:color="auto" w:fill="FFCC99"/>
          </w:tcPr>
          <w:p w:rsidR="00FE2E0F"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Pr="00592842" w:rsidRDefault="00FE2E0F" w:rsidP="00FE2E0F">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54"/>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sz w:val="18"/>
                <w:szCs w:val="18"/>
              </w:rPr>
            </w:pPr>
            <w:r w:rsidRPr="0042237F">
              <w:rPr>
                <w:rFonts w:ascii="Arial" w:hAnsi="Arial" w:cs="Arial"/>
                <w:sz w:val="18"/>
                <w:szCs w:val="18"/>
              </w:rPr>
              <w:t>Projekt jest skierowany do grup docelowych z obszaru województwa zachodniopomorskiego (podmiot</w:t>
            </w:r>
            <w:r>
              <w:rPr>
                <w:rFonts w:ascii="Arial" w:hAnsi="Arial" w:cs="Arial"/>
                <w:sz w:val="18"/>
                <w:szCs w:val="18"/>
              </w:rPr>
              <w:t>y</w:t>
            </w:r>
            <w:r w:rsidRPr="0042237F">
              <w:rPr>
                <w:rFonts w:ascii="Arial" w:hAnsi="Arial" w:cs="Arial"/>
                <w:sz w:val="18"/>
                <w:szCs w:val="18"/>
              </w:rPr>
              <w:t xml:space="preserve">  posiadając</w:t>
            </w:r>
            <w:r>
              <w:rPr>
                <w:rFonts w:ascii="Arial" w:hAnsi="Arial" w:cs="Arial"/>
                <w:sz w:val="18"/>
                <w:szCs w:val="18"/>
              </w:rPr>
              <w:t>e</w:t>
            </w:r>
            <w:r w:rsidRPr="0042237F">
              <w:rPr>
                <w:rFonts w:ascii="Arial" w:hAnsi="Arial" w:cs="Arial"/>
                <w:sz w:val="18"/>
                <w:szCs w:val="18"/>
              </w:rPr>
              <w:t xml:space="preserve"> jednostkę organizacyjną na obszarze województwa zachodniopomorskiego). </w:t>
            </w:r>
          </w:p>
        </w:tc>
      </w:tr>
      <w:tr w:rsidR="00FE2E0F" w:rsidRPr="00CE6F01" w:rsidTr="00FE2E0F">
        <w:trPr>
          <w:cantSplit/>
          <w:trHeight w:val="355"/>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bCs/>
                <w:sz w:val="18"/>
                <w:szCs w:val="18"/>
              </w:rPr>
            </w:pPr>
            <w:r w:rsidRPr="0042237F">
              <w:rPr>
                <w:rFonts w:ascii="Arial" w:eastAsiaTheme="majorEastAsia" w:hAnsi="Arial" w:cs="Arial"/>
                <w:bCs/>
                <w:sz w:val="18"/>
                <w:szCs w:val="18"/>
              </w:rPr>
              <w:t>Beneficjent</w:t>
            </w:r>
            <w:r w:rsidRPr="0042237F">
              <w:rPr>
                <w:rFonts w:ascii="Arial" w:hAnsi="Arial" w:cs="Arial"/>
                <w:sz w:val="18"/>
                <w:szCs w:val="18"/>
              </w:rPr>
              <w:t xml:space="preserve"> 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65115">
              <w:rPr>
                <w:rFonts w:ascii="Arial" w:hAnsi="Arial" w:cs="Arial"/>
                <w:sz w:val="18"/>
                <w:szCs w:val="18"/>
              </w:rPr>
              <w:t>15% wartości projektu, zgodnie z zapisami zawartymi w Szczegółowym Opisie Osi Priorytetowych Regionalnego Programu Operacyjnego Województwa Zachodniopomorskiego 2014-2020</w:t>
            </w:r>
            <w:r w:rsidRPr="0042237F" w:rsidDel="00094346">
              <w:rPr>
                <w:rFonts w:ascii="Arial" w:hAnsi="Arial" w:cs="Arial"/>
                <w:sz w:val="18"/>
                <w:szCs w:val="18"/>
              </w:rPr>
              <w:t>.</w:t>
            </w:r>
            <w:r w:rsidRPr="0042237F">
              <w:rPr>
                <w:rFonts w:ascii="Arial" w:hAnsi="Arial" w:cs="Arial"/>
                <w:sz w:val="18"/>
                <w:szCs w:val="18"/>
              </w:rPr>
              <w:t xml:space="preserve"> </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sidRPr="0042237F">
              <w:rPr>
                <w:rFonts w:ascii="Arial" w:eastAsiaTheme="majorEastAsia" w:hAnsi="Arial" w:cs="Arial"/>
                <w:bCs/>
                <w:sz w:val="18"/>
                <w:szCs w:val="18"/>
              </w:rPr>
              <w:t xml:space="preserve">Okres realizacji projektu nie przekracza </w:t>
            </w:r>
            <w:r>
              <w:rPr>
                <w:rFonts w:ascii="Arial" w:eastAsiaTheme="majorEastAsia" w:hAnsi="Arial" w:cs="Arial"/>
                <w:bCs/>
                <w:sz w:val="18"/>
                <w:szCs w:val="18"/>
              </w:rPr>
              <w:t>36</w:t>
            </w:r>
            <w:r w:rsidRPr="0042237F">
              <w:rPr>
                <w:rFonts w:ascii="Arial" w:eastAsiaTheme="majorEastAsia" w:hAnsi="Arial" w:cs="Arial"/>
                <w:bCs/>
                <w:sz w:val="18"/>
                <w:szCs w:val="18"/>
              </w:rPr>
              <w:t xml:space="preserve"> miesięcy</w:t>
            </w:r>
            <w:r>
              <w:rPr>
                <w:rFonts w:ascii="Arial" w:eastAsiaTheme="majorEastAsia" w:hAnsi="Arial" w:cs="Arial"/>
                <w:bCs/>
                <w:sz w:val="18"/>
                <w:szCs w:val="18"/>
              </w:rPr>
              <w:t>.</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Pr>
                <w:rFonts w:ascii="Arial" w:eastAsiaTheme="majorEastAsia" w:hAnsi="Arial" w:cs="Arial"/>
                <w:bCs/>
                <w:sz w:val="18"/>
                <w:szCs w:val="18"/>
              </w:rPr>
              <w:t>W</w:t>
            </w:r>
            <w:r w:rsidRPr="00A62C66">
              <w:rPr>
                <w:rFonts w:ascii="Arial" w:eastAsiaTheme="majorEastAsia" w:hAnsi="Arial" w:cs="Arial"/>
                <w:bCs/>
                <w:sz w:val="18"/>
                <w:szCs w:val="18"/>
              </w:rPr>
              <w:t>nioskodawca zobowiązany jest do osiągnięcia wskaźników wskazanych w SOOP zgodnie z wartościami wskazanymi w wezwaniu do złożenia projektu</w:t>
            </w:r>
            <w:r>
              <w:rPr>
                <w:rFonts w:ascii="Arial" w:eastAsiaTheme="majorEastAsia" w:hAnsi="Arial" w:cs="Arial"/>
                <w:bCs/>
                <w:sz w:val="18"/>
                <w:szCs w:val="18"/>
              </w:rPr>
              <w:t>.</w:t>
            </w:r>
          </w:p>
        </w:tc>
      </w:tr>
    </w:tbl>
    <w:p w:rsidR="00491E12" w:rsidRPr="00A4243D" w:rsidRDefault="00491E12" w:rsidP="007E53CB">
      <w:pPr>
        <w:ind w:right="-157"/>
        <w:rPr>
          <w:rFonts w:ascii="Arial" w:hAnsi="Arial" w:cs="Arial"/>
        </w:rPr>
      </w:pPr>
    </w:p>
    <w:p w:rsidR="00491E12" w:rsidRPr="00A4243D" w:rsidRDefault="00491E12" w:rsidP="00491E12">
      <w:pPr>
        <w:jc w:val="center"/>
        <w:rPr>
          <w:rFonts w:ascii="Arial" w:hAnsi="Arial" w:cs="Arial"/>
          <w:sz w:val="2"/>
          <w:szCs w:val="2"/>
        </w:rPr>
      </w:pPr>
    </w:p>
    <w:p w:rsidR="00491E12" w:rsidRPr="00A4243D" w:rsidRDefault="00491E12" w:rsidP="00491E12">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491E12" w:rsidRPr="00A4243D" w:rsidRDefault="00491E12" w:rsidP="00491E12">
      <w:pPr>
        <w:jc w:val="center"/>
        <w:rPr>
          <w:rFonts w:ascii="Arial" w:hAnsi="Arial" w:cs="Arial"/>
          <w:b/>
          <w:sz w:val="12"/>
          <w:szCs w:val="12"/>
        </w:rPr>
      </w:pPr>
    </w:p>
    <w:p w:rsidR="00491E12" w:rsidRPr="00A4243D" w:rsidRDefault="00491E12" w:rsidP="00491E12">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491E12" w:rsidRPr="00A4243D" w:rsidRDefault="00491E12" w:rsidP="00491E12">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491E12" w:rsidRPr="00A4243D" w:rsidTr="00044F8D">
        <w:trPr>
          <w:trHeight w:val="362"/>
        </w:trPr>
        <w:tc>
          <w:tcPr>
            <w:tcW w:w="10315" w:type="dxa"/>
            <w:gridSpan w:val="6"/>
            <w:shd w:val="clear" w:color="auto" w:fill="D9D9D9"/>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INFORMACJE O INSTYTUCJI POŚREDNICZĄCEJ</w:t>
            </w:r>
          </w:p>
        </w:tc>
      </w:tr>
      <w:tr w:rsidR="00491E12" w:rsidRPr="00A4243D" w:rsidTr="00044F8D">
        <w:trPr>
          <w:trHeight w:val="511"/>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VII Włączenie społeczne</w:t>
            </w:r>
          </w:p>
        </w:tc>
      </w:tr>
      <w:tr w:rsidR="00491E12" w:rsidRPr="00A4243D" w:rsidTr="00044F8D">
        <w:trPr>
          <w:trHeight w:val="519"/>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Wojewódzki Urząd Pracy w Szczecinie</w:t>
            </w:r>
          </w:p>
        </w:tc>
      </w:tr>
      <w:tr w:rsidR="00491E12" w:rsidRPr="00A4243D" w:rsidTr="00044F8D">
        <w:trPr>
          <w:trHeight w:val="348"/>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491E12" w:rsidRPr="00A4243D" w:rsidTr="00044F8D">
        <w:trPr>
          <w:trHeight w:val="358"/>
        </w:trPr>
        <w:tc>
          <w:tcPr>
            <w:tcW w:w="303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491E12" w:rsidRPr="00A4243D" w:rsidRDefault="00491E12" w:rsidP="00044F8D">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42 56 103</w:t>
            </w:r>
          </w:p>
        </w:tc>
      </w:tr>
      <w:tr w:rsidR="00491E12" w:rsidRPr="00A4243D" w:rsidTr="00044F8D">
        <w:trPr>
          <w:trHeight w:val="354"/>
        </w:trPr>
        <w:tc>
          <w:tcPr>
            <w:tcW w:w="3034" w:type="dxa"/>
            <w:tcBorders>
              <w:top w:val="single" w:sz="2" w:space="0" w:color="auto"/>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sekretariat@wup.pl</w:t>
            </w:r>
          </w:p>
        </w:tc>
      </w:tr>
      <w:tr w:rsidR="00491E12" w:rsidRPr="005A0942" w:rsidTr="00044F8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91E12" w:rsidRDefault="00491E12" w:rsidP="00044F8D">
            <w:pPr>
              <w:jc w:val="center"/>
              <w:rPr>
                <w:rFonts w:ascii="Arial" w:hAnsi="Arial" w:cs="Arial"/>
                <w:sz w:val="18"/>
                <w:szCs w:val="18"/>
              </w:rPr>
            </w:pPr>
            <w:r>
              <w:rPr>
                <w:rFonts w:ascii="Arial" w:hAnsi="Arial" w:cs="Arial"/>
                <w:sz w:val="18"/>
                <w:szCs w:val="18"/>
              </w:rPr>
              <w:t xml:space="preserve">Marta Baranowska </w:t>
            </w:r>
          </w:p>
          <w:p w:rsidR="00491E12" w:rsidRDefault="00491E12" w:rsidP="00044F8D">
            <w:pPr>
              <w:jc w:val="center"/>
              <w:rPr>
                <w:rFonts w:ascii="Arial" w:hAnsi="Arial" w:cs="Arial"/>
                <w:sz w:val="18"/>
                <w:szCs w:val="18"/>
              </w:rPr>
            </w:pPr>
            <w:r>
              <w:rPr>
                <w:rFonts w:ascii="Arial" w:hAnsi="Arial" w:cs="Arial"/>
                <w:sz w:val="18"/>
                <w:szCs w:val="18"/>
              </w:rPr>
              <w:t>tel. 91 4256 166</w:t>
            </w:r>
          </w:p>
          <w:p w:rsidR="00491E12" w:rsidRPr="00BD405B" w:rsidRDefault="00491E12" w:rsidP="00044F8D">
            <w:pPr>
              <w:jc w:val="center"/>
              <w:rPr>
                <w:rFonts w:ascii="Arial" w:hAnsi="Arial" w:cs="Arial"/>
                <w:sz w:val="18"/>
                <w:szCs w:val="18"/>
              </w:rPr>
            </w:pPr>
            <w:r w:rsidRPr="00BD405B">
              <w:rPr>
                <w:rFonts w:ascii="Arial" w:hAnsi="Arial" w:cs="Arial"/>
                <w:sz w:val="18"/>
                <w:szCs w:val="18"/>
              </w:rPr>
              <w:t>mail: marta_baranowska@wup.pl</w:t>
            </w:r>
          </w:p>
        </w:tc>
      </w:tr>
    </w:tbl>
    <w:p w:rsidR="00491E12" w:rsidRPr="00BD405B" w:rsidRDefault="00491E12" w:rsidP="00491E12">
      <w:pPr>
        <w:rPr>
          <w:rFonts w:ascii="Arial" w:hAnsi="Arial" w:cs="Arial"/>
          <w:b/>
        </w:rPr>
      </w:pPr>
      <w:r w:rsidRPr="00BD405B">
        <w:rPr>
          <w:rFonts w:ascii="Arial" w:hAnsi="Arial" w:cs="Arial"/>
          <w:b/>
        </w:rPr>
        <w:br w:type="column"/>
      </w:r>
    </w:p>
    <w:tbl>
      <w:tblPr>
        <w:tblW w:w="987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872"/>
      </w:tblGrid>
      <w:tr w:rsidR="00491E12" w:rsidRPr="00A4243D" w:rsidTr="00D8576C">
        <w:trPr>
          <w:trHeight w:val="362"/>
        </w:trPr>
        <w:tc>
          <w:tcPr>
            <w:tcW w:w="9872" w:type="dxa"/>
            <w:shd w:val="clear" w:color="auto" w:fill="E77B39"/>
            <w:vAlign w:val="center"/>
          </w:tcPr>
          <w:p w:rsidR="00D8576C" w:rsidRPr="007E53CB" w:rsidRDefault="00D8576C" w:rsidP="00044F8D">
            <w:pPr>
              <w:jc w:val="center"/>
              <w:rPr>
                <w:rFonts w:ascii="Arial" w:hAnsi="Arial" w:cs="Arial"/>
                <w:b/>
                <w:sz w:val="20"/>
                <w:szCs w:val="20"/>
              </w:rPr>
            </w:pPr>
            <w:r w:rsidRPr="007E53CB">
              <w:rPr>
                <w:rFonts w:ascii="Arial" w:hAnsi="Arial" w:cs="Arial"/>
                <w:b/>
                <w:sz w:val="20"/>
                <w:szCs w:val="20"/>
              </w:rPr>
              <w:t>KARTA DZIAŁANIA</w:t>
            </w:r>
          </w:p>
          <w:p w:rsidR="00491E12" w:rsidRPr="00030094" w:rsidRDefault="00491E12" w:rsidP="007E53CB">
            <w:pPr>
              <w:pStyle w:val="Nagwek2"/>
              <w:jc w:val="both"/>
              <w:rPr>
                <w:b/>
                <w:sz w:val="24"/>
                <w:szCs w:val="24"/>
              </w:rPr>
            </w:pPr>
            <w:bookmarkStart w:id="53" w:name="_Toc52269943"/>
            <w:r w:rsidRPr="007E53CB">
              <w:rPr>
                <w:b/>
                <w:sz w:val="20"/>
                <w:szCs w:val="20"/>
              </w:rPr>
              <w:t>7.6 Wsparcie rozwoju usług społecznych świadczonych w interesie ogólnym</w:t>
            </w:r>
            <w:r w:rsidR="0083568B" w:rsidRPr="007E53CB">
              <w:rPr>
                <w:b/>
                <w:sz w:val="20"/>
                <w:szCs w:val="20"/>
              </w:rPr>
              <w:t xml:space="preserve"> – typ 1</w:t>
            </w:r>
            <w:bookmarkEnd w:id="53"/>
          </w:p>
        </w:tc>
      </w:tr>
    </w:tbl>
    <w:p w:rsidR="00491E12" w:rsidRPr="00A4243D" w:rsidRDefault="00491E12" w:rsidP="00491E12">
      <w:pPr>
        <w:rPr>
          <w:rFonts w:ascii="Arial" w:hAnsi="Arial" w:cs="Arial"/>
          <w:b/>
          <w:spacing w:val="24"/>
          <w:sz w:val="28"/>
          <w:szCs w:val="28"/>
        </w:rPr>
      </w:pPr>
    </w:p>
    <w:tbl>
      <w:tblPr>
        <w:tblW w:w="533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9"/>
        <w:gridCol w:w="440"/>
        <w:gridCol w:w="462"/>
        <w:gridCol w:w="1424"/>
        <w:gridCol w:w="48"/>
        <w:gridCol w:w="950"/>
        <w:gridCol w:w="900"/>
        <w:gridCol w:w="75"/>
        <w:gridCol w:w="652"/>
        <w:gridCol w:w="317"/>
        <w:gridCol w:w="601"/>
        <w:gridCol w:w="147"/>
        <w:gridCol w:w="240"/>
        <w:gridCol w:w="738"/>
        <w:gridCol w:w="242"/>
        <w:gridCol w:w="335"/>
        <w:gridCol w:w="83"/>
        <w:gridCol w:w="260"/>
        <w:gridCol w:w="643"/>
      </w:tblGrid>
      <w:tr w:rsidR="00491E12" w:rsidTr="00044F8D">
        <w:trPr>
          <w:trHeight w:val="218"/>
        </w:trPr>
        <w:tc>
          <w:tcPr>
            <w:tcW w:w="685" w:type="pct"/>
            <w:tcBorders>
              <w:top w:val="single" w:sz="12" w:space="0" w:color="auto"/>
              <w:bottom w:val="single" w:sz="12" w:space="0" w:color="auto"/>
            </w:tcBorders>
            <w:shd w:val="clear" w:color="auto" w:fill="CCFFCC"/>
            <w:vAlign w:val="center"/>
          </w:tcPr>
          <w:p w:rsidR="00491E12" w:rsidRDefault="00491E12" w:rsidP="00044F8D">
            <w:pPr>
              <w:rPr>
                <w:rFonts w:ascii="Arial" w:hAnsi="Arial" w:cs="Arial"/>
                <w:b/>
                <w:sz w:val="18"/>
                <w:szCs w:val="18"/>
              </w:rPr>
            </w:pPr>
            <w:r>
              <w:rPr>
                <w:rFonts w:ascii="Arial" w:hAnsi="Arial" w:cs="Arial"/>
                <w:b/>
                <w:sz w:val="18"/>
                <w:szCs w:val="18"/>
              </w:rPr>
              <w:t xml:space="preserve">LP. Konkursu: </w:t>
            </w:r>
          </w:p>
        </w:tc>
        <w:tc>
          <w:tcPr>
            <w:tcW w:w="222" w:type="pct"/>
            <w:tcBorders>
              <w:top w:val="single" w:sz="12" w:space="0" w:color="auto"/>
              <w:bottom w:val="single" w:sz="12" w:space="0" w:color="auto"/>
              <w:right w:val="single" w:sz="12" w:space="0" w:color="auto"/>
            </w:tcBorders>
            <w:vAlign w:val="center"/>
          </w:tcPr>
          <w:p w:rsidR="00491E12" w:rsidRPr="00940634" w:rsidRDefault="00491E12" w:rsidP="00044F8D">
            <w:pPr>
              <w:jc w:val="center"/>
              <w:rPr>
                <w:rFonts w:ascii="Arial" w:hAnsi="Arial" w:cs="Arial"/>
                <w:b/>
                <w:sz w:val="18"/>
                <w:szCs w:val="18"/>
              </w:rPr>
            </w:pPr>
            <w:r>
              <w:rPr>
                <w:rFonts w:ascii="Arial" w:hAnsi="Arial" w:cs="Arial"/>
                <w:b/>
                <w:sz w:val="18"/>
                <w:szCs w:val="18"/>
              </w:rPr>
              <w:t>1</w:t>
            </w:r>
          </w:p>
        </w:tc>
        <w:tc>
          <w:tcPr>
            <w:tcW w:w="1908" w:type="pct"/>
            <w:gridSpan w:val="5"/>
            <w:tcBorders>
              <w:top w:val="single" w:sz="12" w:space="0" w:color="auto"/>
              <w:left w:val="single" w:sz="12" w:space="0" w:color="auto"/>
              <w:right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Planowany termin ogłoszenia konkursu</w:t>
            </w:r>
          </w:p>
        </w:tc>
        <w:tc>
          <w:tcPr>
            <w:tcW w:w="367"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 kw.</w:t>
            </w:r>
          </w:p>
        </w:tc>
        <w:tc>
          <w:tcPr>
            <w:tcW w:w="160" w:type="pct"/>
            <w:tcBorders>
              <w:top w:val="single" w:sz="12" w:space="0" w:color="auto"/>
              <w:left w:val="single" w:sz="6"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r>
              <w:rPr>
                <w:rFonts w:ascii="Arial" w:hAnsi="Arial" w:cs="Arial"/>
                <w:b/>
                <w:sz w:val="18"/>
                <w:szCs w:val="18"/>
              </w:rPr>
              <w:t>x</w:t>
            </w:r>
          </w:p>
        </w:tc>
        <w:tc>
          <w:tcPr>
            <w:tcW w:w="377" w:type="pct"/>
            <w:gridSpan w:val="2"/>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 kw.</w:t>
            </w:r>
          </w:p>
        </w:tc>
        <w:tc>
          <w:tcPr>
            <w:tcW w:w="121"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72" w:type="pct"/>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III kw.</w:t>
            </w:r>
          </w:p>
        </w:tc>
        <w:tc>
          <w:tcPr>
            <w:tcW w:w="122"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42" w:type="pct"/>
            <w:gridSpan w:val="3"/>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IV kw.</w:t>
            </w:r>
          </w:p>
        </w:tc>
        <w:tc>
          <w:tcPr>
            <w:tcW w:w="326" w:type="pct"/>
            <w:tcBorders>
              <w:top w:val="single" w:sz="12" w:space="0" w:color="auto"/>
              <w:bottom w:val="single" w:sz="12" w:space="0" w:color="auto"/>
            </w:tcBorders>
            <w:vAlign w:val="center"/>
          </w:tcPr>
          <w:p w:rsidR="00491E12"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40" w:type="pct"/>
            <w:gridSpan w:val="3"/>
            <w:vMerge w:val="restart"/>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Typ konkursu</w:t>
            </w: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Otwarty</w:t>
            </w:r>
          </w:p>
        </w:tc>
        <w:tc>
          <w:tcPr>
            <w:tcW w:w="479" w:type="pct"/>
            <w:vAlign w:val="center"/>
          </w:tcPr>
          <w:p w:rsidR="00491E12" w:rsidRPr="00A4243D" w:rsidRDefault="00491E12" w:rsidP="00044F8D">
            <w:pPr>
              <w:jc w:val="center"/>
              <w:rPr>
                <w:rFonts w:ascii="Arial" w:hAnsi="Arial" w:cs="Arial"/>
                <w:b/>
                <w:sz w:val="18"/>
                <w:szCs w:val="18"/>
              </w:rPr>
            </w:pPr>
          </w:p>
        </w:tc>
        <w:tc>
          <w:tcPr>
            <w:tcW w:w="2640" w:type="pct"/>
            <w:gridSpan w:val="13"/>
            <w:vMerge w:val="restart"/>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40" w:type="pct"/>
            <w:gridSpan w:val="3"/>
            <w:vMerge/>
            <w:shd w:val="clear" w:color="auto" w:fill="CCFFCC"/>
            <w:vAlign w:val="center"/>
          </w:tcPr>
          <w:p w:rsidR="00491E12" w:rsidRPr="00A4243D" w:rsidRDefault="00491E12" w:rsidP="00044F8D">
            <w:pPr>
              <w:jc w:val="center"/>
              <w:rPr>
                <w:rFonts w:ascii="Arial" w:hAnsi="Arial" w:cs="Arial"/>
                <w:b/>
                <w:sz w:val="18"/>
                <w:szCs w:val="18"/>
              </w:rPr>
            </w:pP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Zamknięty</w:t>
            </w:r>
          </w:p>
        </w:tc>
        <w:tc>
          <w:tcPr>
            <w:tcW w:w="479" w:type="pct"/>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x</w:t>
            </w:r>
          </w:p>
        </w:tc>
        <w:tc>
          <w:tcPr>
            <w:tcW w:w="2640" w:type="pct"/>
            <w:gridSpan w:val="13"/>
            <w:vMerge/>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Planowana alokacja</w:t>
            </w:r>
          </w:p>
        </w:tc>
        <w:tc>
          <w:tcPr>
            <w:tcW w:w="3860" w:type="pct"/>
            <w:gridSpan w:val="16"/>
            <w:vAlign w:val="center"/>
          </w:tcPr>
          <w:p w:rsidR="00491E12" w:rsidRDefault="00491E12" w:rsidP="00044F8D">
            <w:pPr>
              <w:rPr>
                <w:rFonts w:ascii="Arial" w:hAnsi="Arial" w:cs="Arial"/>
                <w:sz w:val="18"/>
                <w:szCs w:val="18"/>
              </w:rPr>
            </w:pPr>
          </w:p>
          <w:p w:rsidR="00491E12" w:rsidRPr="00F42810" w:rsidRDefault="00491E12" w:rsidP="00044F8D">
            <w:pPr>
              <w:pStyle w:val="Tekstkomentarza"/>
              <w:rPr>
                <w:rFonts w:ascii="Arial" w:hAnsi="Arial" w:cs="Arial"/>
              </w:rPr>
            </w:pPr>
            <w:r w:rsidRPr="00F42810">
              <w:rPr>
                <w:rFonts w:ascii="Arial" w:hAnsi="Arial" w:cs="Arial"/>
              </w:rPr>
              <w:t>7 345 809 EUR</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860" w:type="pct"/>
            <w:gridSpan w:val="16"/>
            <w:vAlign w:val="center"/>
          </w:tcPr>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Świadczenie usług społecznych (m.in. pomocy społecznej, wsparcia rodziny i pieczy zastępczej, opiekuńczych) w celu zwiększenia ich dostępności w tym:</w:t>
            </w:r>
          </w:p>
          <w:p w:rsidR="00491E12" w:rsidRPr="00F6148C" w:rsidRDefault="00491E12" w:rsidP="00C716BF">
            <w:pPr>
              <w:numPr>
                <w:ilvl w:val="0"/>
                <w:numId w:val="116"/>
              </w:numPr>
              <w:tabs>
                <w:tab w:val="left" w:pos="284"/>
              </w:tabs>
              <w:spacing w:before="60" w:after="60" w:line="276" w:lineRule="auto"/>
              <w:jc w:val="both"/>
              <w:rPr>
                <w:rFonts w:ascii="Arial" w:hAnsi="Arial" w:cs="Arial"/>
                <w:sz w:val="18"/>
                <w:szCs w:val="18"/>
              </w:rPr>
            </w:pPr>
            <w:r w:rsidRPr="00F6148C">
              <w:rPr>
                <w:rFonts w:ascii="Arial" w:hAnsi="Arial" w:cs="Arial"/>
                <w:sz w:val="18"/>
                <w:szCs w:val="18"/>
              </w:rPr>
              <w:t>Rozwój usług asystenckich (skierowanych do osób z niepełnosprawnościami) i opiekuńczych (skierowanych do osób niesamodzielnych)</w:t>
            </w:r>
            <w:r w:rsidRPr="00F6148C">
              <w:rPr>
                <w:rFonts w:ascii="Arial" w:hAnsi="Arial" w:cs="Arial"/>
                <w:sz w:val="18"/>
                <w:szCs w:val="18"/>
                <w:vertAlign w:val="superscript"/>
              </w:rPr>
              <w:t xml:space="preserve"> </w:t>
            </w:r>
            <w:r w:rsidRPr="00F6148C">
              <w:rPr>
                <w:rFonts w:ascii="Arial" w:hAnsi="Arial" w:cs="Arial"/>
                <w:sz w:val="18"/>
                <w:szCs w:val="18"/>
              </w:rPr>
              <w:t xml:space="preserve"> w tym: </w:t>
            </w:r>
          </w:p>
          <w:p w:rsidR="00491E12" w:rsidRPr="00497177" w:rsidRDefault="00491E12" w:rsidP="00C716BF">
            <w:pPr>
              <w:pStyle w:val="Akapitzlist"/>
              <w:numPr>
                <w:ilvl w:val="0"/>
                <w:numId w:val="72"/>
              </w:numPr>
              <w:spacing w:before="60" w:after="60" w:line="276" w:lineRule="auto"/>
              <w:jc w:val="both"/>
              <w:rPr>
                <w:rFonts w:ascii="Arial" w:hAnsi="Arial" w:cs="Arial"/>
                <w:sz w:val="18"/>
                <w:szCs w:val="18"/>
              </w:rPr>
            </w:pPr>
            <w:r w:rsidRPr="00497177">
              <w:rPr>
                <w:rFonts w:ascii="Arial" w:hAnsi="Arial" w:cs="Arial"/>
                <w:sz w:val="18"/>
                <w:szCs w:val="18"/>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497177">
              <w:rPr>
                <w:rFonts w:ascii="Arial" w:eastAsia="Calibri" w:hAnsi="Arial" w:cs="Arial"/>
                <w:sz w:val="18"/>
                <w:szCs w:val="18"/>
                <w:lang w:eastAsia="en-US"/>
              </w:rPr>
              <w:t xml:space="preserve">oraz usług </w:t>
            </w:r>
            <w:r w:rsidRPr="00497177">
              <w:rPr>
                <w:rFonts w:ascii="Arial" w:hAnsi="Arial" w:cs="Arial"/>
                <w:sz w:val="18"/>
                <w:szCs w:val="18"/>
              </w:rPr>
              <w:t>asystenckich (wraz z działaniami mającymi na celu pozyskanie i szkolenie nowych opiekunów i asystentów);</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 xml:space="preserve">inne usługi zwiększające mobilność, autonomię i bezpieczeństwo osób niesamodzielnych (np. likwidowanie barier architektonicznych w miejscu zamieszkania, dowożenie posiłków, </w:t>
            </w:r>
            <w:r w:rsidRPr="00F6148C">
              <w:rPr>
                <w:rFonts w:ascii="Arial" w:eastAsia="Calibri" w:hAnsi="Arial" w:cs="Arial"/>
                <w:sz w:val="18"/>
                <w:szCs w:val="18"/>
                <w:lang w:eastAsia="en-US"/>
              </w:rPr>
              <w:t>przewóz osoby niesamodzielnej lub personelu sprawującego opiekę związane bezpośrednio z usługami świadczonymi osobie niesamodzielnej w ramach projektu</w:t>
            </w:r>
            <w:r w:rsidRPr="00F6148C">
              <w:rPr>
                <w:rFonts w:ascii="Arial" w:hAnsi="Arial" w:cs="Arial"/>
                <w:sz w:val="18"/>
                <w:szCs w:val="18"/>
              </w:rPr>
              <w:t>),</w:t>
            </w:r>
          </w:p>
          <w:p w:rsidR="00491E12" w:rsidRPr="00F6148C" w:rsidRDefault="00491E12" w:rsidP="00C716BF">
            <w:pPr>
              <w:numPr>
                <w:ilvl w:val="0"/>
                <w:numId w:val="72"/>
              </w:numPr>
              <w:spacing w:before="60" w:after="60" w:line="276" w:lineRule="auto"/>
              <w:ind w:left="714" w:hanging="357"/>
              <w:jc w:val="both"/>
              <w:rPr>
                <w:rFonts w:ascii="Arial" w:eastAsia="Calibri" w:hAnsi="Arial" w:cs="Arial"/>
                <w:sz w:val="18"/>
                <w:szCs w:val="18"/>
                <w:lang w:eastAsia="en-US"/>
              </w:rPr>
            </w:pPr>
            <w:r w:rsidRPr="00F6148C">
              <w:rPr>
                <w:rFonts w:ascii="Arial" w:eastAsia="Calibri" w:hAnsi="Arial" w:cs="Arial"/>
                <w:sz w:val="18"/>
                <w:szCs w:val="18"/>
                <w:lang w:eastAsia="en-US"/>
              </w:rPr>
              <w:t xml:space="preserve">wykorzystanie nowoczesnych technologii informacyjno-komunikacyjnych np. </w:t>
            </w:r>
            <w:proofErr w:type="spellStart"/>
            <w:r w:rsidRPr="00F6148C">
              <w:rPr>
                <w:rFonts w:ascii="Arial" w:eastAsia="Calibri" w:hAnsi="Arial" w:cs="Arial"/>
                <w:sz w:val="18"/>
                <w:szCs w:val="18"/>
                <w:lang w:eastAsia="en-US"/>
              </w:rPr>
              <w:t>teleopieki</w:t>
            </w:r>
            <w:proofErr w:type="spellEnd"/>
            <w:r w:rsidRPr="00F6148C">
              <w:rPr>
                <w:rFonts w:ascii="Arial" w:eastAsia="Calibri" w:hAnsi="Arial" w:cs="Arial"/>
                <w:sz w:val="18"/>
                <w:szCs w:val="18"/>
                <w:lang w:eastAsia="en-US"/>
              </w:rPr>
              <w:t xml:space="preserve">, systemów przywoławczych,  </w:t>
            </w:r>
            <w:r w:rsidRPr="00F6148C">
              <w:rPr>
                <w:rFonts w:ascii="Arial" w:hAnsi="Arial" w:cs="Arial"/>
                <w:sz w:val="18"/>
                <w:szCs w:val="18"/>
              </w:rPr>
              <w:t>systemów informacyjnych na temat dostępności usług społecznych</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eastAsia="Calibri" w:hAnsi="Arial" w:cs="Arial"/>
                <w:sz w:val="18"/>
                <w:szCs w:val="18"/>
                <w:lang w:eastAsia="en-US"/>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491E12" w:rsidRPr="00F6148C" w:rsidRDefault="00EE2A7F" w:rsidP="00C716BF">
            <w:pPr>
              <w:numPr>
                <w:ilvl w:val="0"/>
                <w:numId w:val="72"/>
              </w:numPr>
              <w:spacing w:before="60" w:after="60" w:line="276" w:lineRule="auto"/>
              <w:ind w:left="714" w:hanging="357"/>
              <w:jc w:val="both"/>
              <w:rPr>
                <w:rFonts w:ascii="Arial" w:hAnsi="Arial" w:cs="Arial"/>
                <w:sz w:val="18"/>
                <w:szCs w:val="18"/>
              </w:rPr>
            </w:pPr>
            <w:r>
              <w:rPr>
                <w:rFonts w:ascii="Arial" w:hAnsi="Arial" w:cs="Arial"/>
                <w:sz w:val="18"/>
                <w:szCs w:val="18"/>
              </w:rPr>
              <w:t>w</w:t>
            </w:r>
            <w:r w:rsidR="00491E12" w:rsidRPr="00F6148C">
              <w:rPr>
                <w:rFonts w:ascii="Arial" w:hAnsi="Arial" w:cs="Arial"/>
                <w:sz w:val="18"/>
                <w:szCs w:val="18"/>
              </w:rPr>
              <w:t xml:space="preserve">sparcie faktycznych opiekunów osób niesamodzielnych (w tym pomocników domowych, szkolenia, doradztwo, pomoc psychologiczna, opieka </w:t>
            </w:r>
            <w:proofErr w:type="spellStart"/>
            <w:r w:rsidR="00491E12" w:rsidRPr="00F6148C">
              <w:rPr>
                <w:rFonts w:ascii="Arial" w:hAnsi="Arial" w:cs="Arial"/>
                <w:sz w:val="18"/>
                <w:szCs w:val="18"/>
              </w:rPr>
              <w:t>wytchnieniowa</w:t>
            </w:r>
            <w:proofErr w:type="spellEnd"/>
            <w:r w:rsidR="00491E12" w:rsidRPr="00F6148C">
              <w:rPr>
                <w:rFonts w:ascii="Arial" w:hAnsi="Arial" w:cs="Arial"/>
                <w:sz w:val="18"/>
                <w:szCs w:val="18"/>
              </w:rPr>
              <w:t xml:space="preserve">, grupy samopomocowe, wsparcie za pośrednictwem instytucji w zakresie zdiagnozowanych potrzeb opiekunów). </w:t>
            </w: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Wsparcie w ramach projektu nie spowoduje:</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zmniejszenia dotychczasowego finansowania usług asystenckich lub opiekuńczych przez beneficjenta oraz </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zastąpienia środkami projektu dotychczasowego finansowania usług ze środków innych niż europejskie. </w:t>
            </w:r>
          </w:p>
          <w:p w:rsidR="00491E12" w:rsidRPr="00F6148C" w:rsidRDefault="00491E12" w:rsidP="00044F8D">
            <w:pPr>
              <w:tabs>
                <w:tab w:val="left" w:pos="284"/>
              </w:tabs>
              <w:spacing w:before="120" w:after="40" w:line="276" w:lineRule="auto"/>
              <w:ind w:left="720"/>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Wnioskodawcy do których skierowany jest  konkurs</w:t>
            </w:r>
          </w:p>
        </w:tc>
        <w:tc>
          <w:tcPr>
            <w:tcW w:w="3860" w:type="pct"/>
            <w:gridSpan w:val="16"/>
            <w:vAlign w:val="center"/>
          </w:tcPr>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491E12" w:rsidRPr="004D4FF7" w:rsidRDefault="00491E12" w:rsidP="005B6842">
            <w:pPr>
              <w:numPr>
                <w:ilvl w:val="0"/>
                <w:numId w:val="20"/>
              </w:numPr>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0D5CDC">
              <w:rPr>
                <w:color w:val="000000"/>
              </w:rPr>
              <w:t>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lastRenderedPageBreak/>
              <w:t>Szczegółowy opis, zakładany cel konkursu</w:t>
            </w:r>
          </w:p>
        </w:tc>
        <w:tc>
          <w:tcPr>
            <w:tcW w:w="3860" w:type="pct"/>
            <w:gridSpan w:val="16"/>
            <w:vAlign w:val="center"/>
          </w:tcPr>
          <w:p w:rsidR="00491E12" w:rsidRDefault="00491E12" w:rsidP="00044F8D">
            <w:pPr>
              <w:jc w:val="both"/>
              <w:rPr>
                <w:rFonts w:ascii="Arial" w:hAnsi="Arial" w:cs="Arial"/>
                <w:sz w:val="18"/>
                <w:szCs w:val="18"/>
              </w:rPr>
            </w:pPr>
          </w:p>
          <w:p w:rsidR="00491E12" w:rsidRPr="007B290B" w:rsidRDefault="00491E12" w:rsidP="00044F8D">
            <w:pPr>
              <w:jc w:val="both"/>
              <w:rPr>
                <w:rFonts w:ascii="Arial" w:hAnsi="Arial" w:cs="Arial"/>
                <w:sz w:val="18"/>
                <w:szCs w:val="18"/>
              </w:rPr>
            </w:pPr>
            <w:r>
              <w:rPr>
                <w:rFonts w:ascii="Arial" w:hAnsi="Arial" w:cs="Arial"/>
                <w:sz w:val="18"/>
                <w:szCs w:val="18"/>
              </w:rPr>
              <w:t xml:space="preserve">Konkurs realizuje cel szczegółowy nr 3: </w:t>
            </w:r>
            <w:r w:rsidRPr="007B290B">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Pr>
                <w:rFonts w:ascii="Arial" w:hAnsi="Arial" w:cs="Arial"/>
                <w:sz w:val="18"/>
                <w:szCs w:val="18"/>
              </w:rPr>
              <w:t>.</w:t>
            </w:r>
          </w:p>
          <w:p w:rsidR="00491E12" w:rsidRPr="00192F65" w:rsidRDefault="00491E12" w:rsidP="00044F8D">
            <w:pPr>
              <w:jc w:val="both"/>
              <w:rPr>
                <w:rFonts w:ascii="Arial" w:hAnsi="Arial" w:cs="Arial"/>
                <w:sz w:val="18"/>
                <w:szCs w:val="18"/>
              </w:rPr>
            </w:pPr>
            <w:r>
              <w:rPr>
                <w:rFonts w:ascii="Arial" w:hAnsi="Arial" w:cs="Arial"/>
                <w:sz w:val="18"/>
                <w:szCs w:val="18"/>
              </w:rPr>
              <w:t>Zgodnie z założeniami RPO WZ na lata 2014 – 2020 w</w:t>
            </w:r>
            <w:r w:rsidRPr="001F6B75">
              <w:rPr>
                <w:rFonts w:ascii="Arial" w:hAnsi="Arial" w:cs="Arial"/>
                <w:sz w:val="18"/>
                <w:szCs w:val="18"/>
              </w:rPr>
              <w:t xml:space="preserve"> województwie zachodniopomorskim występuje wysoki odsetek osób, którym należy zapewnić dostęp do pomocy i podstawowych usług społecznych. Jednocześnie na obszarze województwa odnotowuje się znaczną liczbę osób znajdujących się w szczególnie trudnej sytuacji, tj.: osób z niepełnosprawnościami, osób starszych, dzieci objętych systemem pieczy zastępczej, osób chorujących psychicznie, osób opuszczających zakłady penitencjarne.</w:t>
            </w:r>
            <w:r>
              <w:rPr>
                <w:rFonts w:ascii="Arial" w:hAnsi="Arial" w:cs="Arial"/>
                <w:sz w:val="18"/>
                <w:szCs w:val="18"/>
              </w:rPr>
              <w:t xml:space="preserve"> Według danych Regionalnego Ośrodka Polityki Społecznej w roku 2016 wśród osób objętych pomocą społeczną na terenie województwa odnotowano 75 728 osób żyjących w ubóstwie, 71 581 osób bezrobotnych, 36 071 osób z niepełnosprawnością, 39 100 osób długotrwale lub ciężko chorych. Z usług opiekuńczych skorzystało w 2016 roku 5 591 osób, zaś z zaopatrzenia w przedmioty ortopedyczne, środki pomocnicze i sprzęt rehabilitacyjny 7 252 osoby. Zasiłek dla opiekuna w 2016 roku pobierało 22 686 osób. </w:t>
            </w:r>
            <w:r w:rsidRPr="001F6B75">
              <w:rPr>
                <w:rFonts w:ascii="Arial" w:hAnsi="Arial" w:cs="Arial"/>
                <w:sz w:val="18"/>
                <w:szCs w:val="18"/>
              </w:rPr>
              <w:t>Dostęp do usług, w tym usług</w:t>
            </w:r>
            <w:r>
              <w:rPr>
                <w:rFonts w:ascii="Arial" w:hAnsi="Arial" w:cs="Arial"/>
                <w:sz w:val="18"/>
                <w:szCs w:val="18"/>
              </w:rPr>
              <w:t xml:space="preserve"> </w:t>
            </w:r>
            <w:r w:rsidRPr="001F6B75">
              <w:rPr>
                <w:rFonts w:ascii="Arial" w:hAnsi="Arial" w:cs="Arial"/>
                <w:sz w:val="18"/>
                <w:szCs w:val="18"/>
              </w:rPr>
              <w:t xml:space="preserve">społecznych, jest szczególnie utrudniony dla mieszkańców terenów oddalonych od miast – często są to enklawy popegeerowskie. </w:t>
            </w:r>
            <w:r>
              <w:rPr>
                <w:rFonts w:ascii="Arial" w:hAnsi="Arial" w:cs="Arial"/>
                <w:sz w:val="18"/>
                <w:szCs w:val="18"/>
              </w:rPr>
              <w:t xml:space="preserve">Z ośrodków wsparcia, w tym dziennych i środowiskowych domów samopomocy skorzystało w roku 2016 łącznie 7 293 osób, jednakże w ilości świadczonych usług widoczne jest duże zróżnicowanie terytorialne. Z danych wynika, że na obszarze województwa są gminy i powiaty, w których takie usługi nie są świadczone, bądź są świadczone w niewielkim stopniu, również z powodu braku odpowiednich zasobów instytucjonalnych. </w:t>
            </w:r>
            <w:r w:rsidRPr="001F6B75">
              <w:rPr>
                <w:rFonts w:ascii="Arial" w:hAnsi="Arial" w:cs="Arial"/>
                <w:sz w:val="18"/>
                <w:szCs w:val="18"/>
              </w:rPr>
              <w:t>W związku z powyższym należy dążyć do ułatwienia dostępu do niedrogich, trwałych oraz wysokiej jakości usług społecznych ś</w:t>
            </w:r>
            <w:r>
              <w:rPr>
                <w:rFonts w:ascii="Arial" w:hAnsi="Arial" w:cs="Arial"/>
                <w:sz w:val="18"/>
                <w:szCs w:val="18"/>
              </w:rPr>
              <w:t xml:space="preserve">wiadczonych w interesie ogólnym, które będą zlokalizowane na terenie całego województwa. Na tej podstawie,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sz w:val="18"/>
                <w:szCs w:val="18"/>
              </w:rPr>
              <w:t>, wsparcie będzie realizowane w schemacie terytorialnym, którego podstawowym założeniem jest realizacja projektów zlokalizowanych na terenie powiatu, przy jednoczesnym zaangażowaniu gmin oraz podmiotów ekonomii społecznej z danego powiatu (partnerstwo PCPR, OPS, PES).</w:t>
            </w:r>
          </w:p>
          <w:p w:rsidR="00491E12" w:rsidRPr="001F6B75" w:rsidRDefault="00491E12" w:rsidP="00044F8D">
            <w:pPr>
              <w:jc w:val="both"/>
              <w:rPr>
                <w:rFonts w:ascii="Arial" w:hAnsi="Arial" w:cs="Arial"/>
                <w:sz w:val="18"/>
                <w:szCs w:val="18"/>
              </w:rPr>
            </w:pPr>
            <w:r>
              <w:rPr>
                <w:rFonts w:ascii="Arial" w:hAnsi="Arial" w:cs="Arial"/>
                <w:sz w:val="18"/>
                <w:szCs w:val="18"/>
              </w:rPr>
              <w:t>Dzięki takiemu podejściu wsparcie będzie</w:t>
            </w:r>
            <w:r w:rsidRPr="00E56E30">
              <w:rPr>
                <w:rFonts w:ascii="Arial" w:hAnsi="Arial" w:cs="Arial"/>
                <w:sz w:val="18"/>
                <w:szCs w:val="18"/>
              </w:rPr>
              <w:t xml:space="preserve"> </w:t>
            </w:r>
            <w:r>
              <w:rPr>
                <w:rFonts w:ascii="Arial" w:hAnsi="Arial" w:cs="Arial"/>
                <w:sz w:val="18"/>
                <w:szCs w:val="18"/>
              </w:rPr>
              <w:t>projektowane zgodnie z indywidualnymi potrzebami oraz dostosowane</w:t>
            </w:r>
            <w:r w:rsidRPr="00E56E30">
              <w:rPr>
                <w:rFonts w:ascii="Arial" w:hAnsi="Arial" w:cs="Arial"/>
                <w:sz w:val="18"/>
                <w:szCs w:val="18"/>
              </w:rPr>
              <w:t xml:space="preserve">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jak również podwyższenie standardu świadczonych usług.</w:t>
            </w:r>
          </w:p>
          <w:p w:rsidR="00491E12" w:rsidRPr="00A4243D" w:rsidRDefault="00491E12" w:rsidP="00044F8D">
            <w:pPr>
              <w:ind w:left="57"/>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860" w:type="pct"/>
            <w:gridSpan w:val="1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 xml:space="preserve">Kryteria dopuszczalności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871DC0" w:rsidRDefault="00491E12" w:rsidP="00C716BF">
            <w:pPr>
              <w:numPr>
                <w:ilvl w:val="0"/>
                <w:numId w:val="120"/>
              </w:numPr>
              <w:ind w:left="453" w:hanging="426"/>
              <w:jc w:val="both"/>
              <w:rPr>
                <w:rFonts w:ascii="Arial" w:hAnsi="Arial" w:cs="Arial"/>
                <w:sz w:val="18"/>
                <w:szCs w:val="18"/>
              </w:rPr>
            </w:pPr>
            <w:r w:rsidRPr="00291310">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491E12" w:rsidRPr="00291310" w:rsidRDefault="00491E12" w:rsidP="00044F8D">
            <w:pPr>
              <w:spacing w:before="40" w:after="40"/>
              <w:jc w:val="both"/>
              <w:rPr>
                <w:rFonts w:ascii="Arial" w:hAnsi="Arial" w:cs="Arial"/>
                <w:sz w:val="18"/>
                <w:szCs w:val="18"/>
              </w:rPr>
            </w:pPr>
            <w:r w:rsidRPr="00291310">
              <w:rPr>
                <w:rFonts w:ascii="Arial" w:hAnsi="Arial" w:cs="Arial"/>
                <w:sz w:val="18"/>
                <w:szCs w:val="18"/>
              </w:rPr>
              <w:t xml:space="preserve">Kryterium odnosi się wyłącznie do występowania danego podmiotu </w:t>
            </w:r>
            <w:r w:rsidRPr="00291310">
              <w:rPr>
                <w:rFonts w:ascii="Arial" w:hAnsi="Arial" w:cs="Arial"/>
                <w:sz w:val="18"/>
                <w:szCs w:val="18"/>
              </w:rPr>
              <w:br/>
              <w:t xml:space="preserve">w charakterze Projektodawcy, a nie Partnera. </w:t>
            </w:r>
          </w:p>
          <w:p w:rsidR="00491E12" w:rsidRPr="00291310" w:rsidRDefault="00491E12" w:rsidP="00044F8D">
            <w:pPr>
              <w:autoSpaceDE w:val="0"/>
              <w:autoSpaceDN w:val="0"/>
              <w:adjustRightInd w:val="0"/>
              <w:jc w:val="both"/>
              <w:rPr>
                <w:rFonts w:ascii="Arial" w:eastAsia="Calibri" w:hAnsi="Arial" w:cs="Arial"/>
                <w:bCs/>
                <w:sz w:val="18"/>
                <w:szCs w:val="18"/>
              </w:rPr>
            </w:pPr>
            <w:r w:rsidRPr="00291310">
              <w:rPr>
                <w:rFonts w:ascii="Arial" w:hAnsi="Arial" w:cs="Arial"/>
                <w:sz w:val="18"/>
                <w:szCs w:val="18"/>
              </w:rPr>
              <w:t xml:space="preserve">Projektodawca definiowany jest jako Wnioskodawca w rozumieniu  Instrukcji wypełniania wniosku o dofinansowanie projektu w ramach </w:t>
            </w:r>
            <w:r w:rsidRPr="00291310">
              <w:rPr>
                <w:rFonts w:ascii="Arial" w:eastAsia="Calibri" w:hAnsi="Arial" w:cs="Arial"/>
                <w:bCs/>
                <w:sz w:val="18"/>
                <w:szCs w:val="18"/>
              </w:rPr>
              <w:t xml:space="preserve">RPO WZ 2014-2020 dla projektów w ramach Europejskiego Funduszu Społecznego. </w:t>
            </w:r>
          </w:p>
          <w:p w:rsidR="00491E12" w:rsidRPr="00A4243D" w:rsidRDefault="00491E12" w:rsidP="00044F8D">
            <w:pPr>
              <w:pStyle w:val="Tekstkomentarza"/>
              <w:jc w:val="both"/>
              <w:rPr>
                <w:rFonts w:ascii="Arial" w:hAnsi="Arial" w:cs="Arial"/>
                <w:sz w:val="18"/>
                <w:szCs w:val="18"/>
              </w:rPr>
            </w:pPr>
            <w:r w:rsidRPr="00291310">
              <w:rPr>
                <w:rFonts w:ascii="Arial" w:hAnsi="Arial" w:cs="Arial"/>
                <w:sz w:val="18"/>
                <w:szCs w:val="18"/>
              </w:rPr>
              <w:t>Kryterium będzie weryfikowane na podstawie rejestru wniosków złożonych w ramach konkursu.</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045252" w:rsidRDefault="00491E12" w:rsidP="00C716BF">
            <w:pPr>
              <w:numPr>
                <w:ilvl w:val="0"/>
                <w:numId w:val="120"/>
              </w:numPr>
              <w:ind w:left="453" w:hanging="426"/>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w:t>
            </w:r>
            <w:r>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Okres realizacji projektu rozpoczyna się nie później niż 8 miesięcy od daty zakończenia naboru.</w:t>
            </w:r>
          </w:p>
          <w:p w:rsidR="00491E12" w:rsidRDefault="00491E12" w:rsidP="00044F8D">
            <w:pPr>
              <w:ind w:left="453"/>
              <w:jc w:val="both"/>
              <w:rPr>
                <w:rFonts w:ascii="Arial" w:hAnsi="Arial" w:cs="Arial"/>
                <w:sz w:val="18"/>
                <w:szCs w:val="18"/>
              </w:rPr>
            </w:pPr>
            <w:r w:rsidRPr="00F855E4">
              <w:rPr>
                <w:rFonts w:ascii="Arial" w:hAnsi="Arial" w:cs="Arial"/>
                <w:sz w:val="18"/>
                <w:szCs w:val="18"/>
              </w:rPr>
              <w:t xml:space="preserve">W szczególnie uzasadnionych </w:t>
            </w:r>
            <w:r>
              <w:rPr>
                <w:rFonts w:ascii="Arial" w:hAnsi="Arial" w:cs="Arial"/>
                <w:sz w:val="18"/>
                <w:szCs w:val="18"/>
              </w:rPr>
              <w:t>przypadkach po rozstrzygnięciu konkursu</w:t>
            </w:r>
            <w:r w:rsidRPr="00F855E4">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p w:rsidR="00491E12" w:rsidRPr="00884347" w:rsidRDefault="00491E12" w:rsidP="00044F8D">
            <w:pPr>
              <w:ind w:left="453"/>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383E50"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Kryterium wprowadzono celem zagwarantowania ciągłości wsparcia  świadczonego w ramach </w:t>
            </w:r>
            <w:r w:rsidRPr="00383E50">
              <w:rPr>
                <w:rFonts w:ascii="Arial" w:hAnsi="Arial" w:cs="Arial"/>
                <w:i/>
                <w:sz w:val="18"/>
                <w:szCs w:val="18"/>
              </w:rPr>
              <w:t>Priorytetu Inwestycyjnego 9i</w:t>
            </w:r>
            <w:r>
              <w:rPr>
                <w:rFonts w:ascii="Arial" w:hAnsi="Arial" w:cs="Arial"/>
                <w:i/>
                <w:sz w:val="18"/>
                <w:szCs w:val="18"/>
              </w:rPr>
              <w:t>v</w:t>
            </w:r>
            <w:r w:rsidRPr="00383E50">
              <w:rPr>
                <w:rFonts w:ascii="Arial" w:hAnsi="Arial" w:cs="Arial"/>
                <w:i/>
                <w:sz w:val="18"/>
                <w:szCs w:val="18"/>
              </w:rPr>
              <w:t xml:space="preserve"> </w:t>
            </w:r>
            <w:r>
              <w:rPr>
                <w:rFonts w:ascii="Arial" w:eastAsia="Calibri" w:hAnsi="Arial" w:cs="Arial"/>
                <w:i/>
                <w:sz w:val="18"/>
                <w:szCs w:val="18"/>
                <w:lang w:eastAsia="en-US"/>
              </w:rPr>
              <w:t>Ułatwienie dostępu go przystępnych cenowo, trwałych oraz wysokiej jakości usług, w tym opieki zdrowotnej i usług socjalnych świadczonych w interesie ogólnym</w:t>
            </w:r>
            <w:r w:rsidRPr="00383E50">
              <w:rPr>
                <w:rFonts w:ascii="Arial" w:hAnsi="Arial" w:cs="Arial"/>
                <w:sz w:val="18"/>
                <w:szCs w:val="18"/>
              </w:rPr>
              <w:t xml:space="preserve">. </w:t>
            </w:r>
          </w:p>
          <w:p w:rsidR="00491E12" w:rsidRPr="00C26013"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Okres realizacji projektu winien być wskazany precyzyjnie i racjonalnie, stosownie do działań projektowych. </w:t>
            </w:r>
            <w:r>
              <w:rPr>
                <w:rFonts w:ascii="Arial" w:hAnsi="Arial" w:cs="Arial"/>
                <w:sz w:val="18"/>
                <w:szCs w:val="18"/>
              </w:rPr>
              <w:t>Kryterium weryfikowane będzie na podstawie treści wniosku o dofinansowanie.</w:t>
            </w:r>
          </w:p>
          <w:p w:rsidR="00491E12" w:rsidRPr="00A4243D" w:rsidRDefault="00491E12" w:rsidP="00044F8D">
            <w:pPr>
              <w:jc w:val="both"/>
              <w:rPr>
                <w:rFonts w:ascii="Arial" w:hAnsi="Arial" w:cs="Arial"/>
                <w:sz w:val="18"/>
                <w:szCs w:val="18"/>
              </w:rPr>
            </w:pPr>
            <w:r>
              <w:rPr>
                <w:rFonts w:ascii="Arial" w:hAnsi="Arial" w:cs="Arial"/>
                <w:sz w:val="18"/>
                <w:szCs w:val="18"/>
              </w:rPr>
              <w:t xml:space="preserve">Kryterium weryfikowane </w:t>
            </w:r>
            <w:r w:rsidRPr="00C26013">
              <w:rPr>
                <w:rFonts w:ascii="Arial" w:hAnsi="Arial" w:cs="Arial"/>
                <w:sz w:val="18"/>
                <w:szCs w:val="18"/>
              </w:rPr>
              <w:t>jest wyłącznie na etapie prac Komisji Oceny Projektów</w:t>
            </w:r>
            <w:r>
              <w:rPr>
                <w:rFonts w:ascii="Arial" w:hAnsi="Arial" w:cs="Arial"/>
                <w:sz w:val="18"/>
                <w:szCs w:val="18"/>
              </w:rPr>
              <w:t>.</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3B2EF3" w:rsidRDefault="00491E12" w:rsidP="00C716BF">
            <w:pPr>
              <w:pStyle w:val="Akapitzlist"/>
              <w:numPr>
                <w:ilvl w:val="0"/>
                <w:numId w:val="120"/>
              </w:numPr>
              <w:ind w:left="459" w:hanging="425"/>
              <w:jc w:val="both"/>
              <w:rPr>
                <w:rFonts w:ascii="Arial" w:hAnsi="Arial" w:cs="Arial"/>
                <w:sz w:val="18"/>
                <w:szCs w:val="18"/>
              </w:rPr>
            </w:pPr>
            <w:r w:rsidRPr="003B2EF3">
              <w:rPr>
                <w:rFonts w:ascii="Arial" w:hAnsi="Arial" w:cs="Arial"/>
                <w:sz w:val="18"/>
                <w:szCs w:val="18"/>
              </w:rPr>
              <w:t xml:space="preserve">Okres finansowania ze środków EFS w ramach danego projektu miejsc świadczenia usług opiekuńczych i asystenckich stworzonych przez danego beneficjenta trwa nie dłużej niż 36 miesięcy.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Kryterium wprowadzono celem zagwarantowania</w:t>
            </w:r>
            <w:r>
              <w:rPr>
                <w:rFonts w:ascii="Arial" w:hAnsi="Arial" w:cs="Arial"/>
                <w:sz w:val="18"/>
                <w:szCs w:val="18"/>
              </w:rPr>
              <w:t xml:space="preserve"> realizacji wsparcia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i/>
                <w:sz w:val="18"/>
                <w:szCs w:val="18"/>
              </w:rPr>
              <w:t>.</w:t>
            </w:r>
          </w:p>
          <w:p w:rsidR="00491E12" w:rsidRPr="00383E50" w:rsidRDefault="00491E12" w:rsidP="00044F8D">
            <w:pPr>
              <w:autoSpaceDE w:val="0"/>
              <w:autoSpaceDN w:val="0"/>
              <w:adjustRightInd w:val="0"/>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A4243D"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871DC0" w:rsidDel="00094346">
              <w:rPr>
                <w:rFonts w:ascii="Arial" w:hAnsi="Arial" w:cs="Arial"/>
                <w:sz w:val="18"/>
                <w:szCs w:val="18"/>
              </w:rPr>
              <w:t xml:space="preserve"> wniesie wkład własn</w:t>
            </w:r>
            <w:r w:rsidRPr="00871DC0">
              <w:rPr>
                <w:rFonts w:ascii="Arial" w:hAnsi="Arial" w:cs="Arial"/>
                <w:sz w:val="18"/>
                <w:szCs w:val="18"/>
              </w:rPr>
              <w:t>y</w:t>
            </w:r>
            <w:r w:rsidRPr="00871DC0" w:rsidDel="00094346">
              <w:rPr>
                <w:rFonts w:ascii="Arial" w:hAnsi="Arial" w:cs="Arial"/>
                <w:sz w:val="18"/>
                <w:szCs w:val="18"/>
              </w:rPr>
              <w:t xml:space="preserve"> w wysokości </w:t>
            </w:r>
            <w:r w:rsidRPr="00871DC0">
              <w:rPr>
                <w:rFonts w:ascii="Arial" w:hAnsi="Arial" w:cs="Arial"/>
                <w:sz w:val="18"/>
                <w:szCs w:val="18"/>
              </w:rPr>
              <w:t xml:space="preserve">nie mniejszej niż </w:t>
            </w:r>
            <w:r>
              <w:rPr>
                <w:rFonts w:ascii="Arial" w:hAnsi="Arial" w:cs="Arial"/>
                <w:sz w:val="18"/>
                <w:szCs w:val="18"/>
              </w:rPr>
              <w:t xml:space="preserve">5% wartości projektu, zgodnie z zapisami zawartymi </w:t>
            </w:r>
            <w:r w:rsidRPr="00871DC0">
              <w:rPr>
                <w:rFonts w:ascii="Arial" w:hAnsi="Arial" w:cs="Arial"/>
                <w:sz w:val="18"/>
                <w:szCs w:val="18"/>
              </w:rPr>
              <w:t>w Szczegółowym Opisie Osi Priorytetowych Regionalnego Programu Operacyjnego Województwa Zachodniopomorskiego 2014 - 2020.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491E12" w:rsidRDefault="00491E12" w:rsidP="00044F8D">
            <w:pPr>
              <w:jc w:val="both"/>
              <w:rPr>
                <w:rFonts w:ascii="Arial" w:hAnsi="Arial" w:cs="Arial"/>
                <w:sz w:val="18"/>
                <w:szCs w:val="18"/>
              </w:rPr>
            </w:pPr>
            <w:r w:rsidRPr="00A4243D">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491E12" w:rsidRPr="00D83AD8" w:rsidRDefault="00491E12" w:rsidP="00044F8D">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491E12" w:rsidRDefault="00491E12" w:rsidP="00044F8D">
            <w:pPr>
              <w:jc w:val="both"/>
              <w:rPr>
                <w:rFonts w:ascii="Arial" w:hAnsi="Arial" w:cs="Arial"/>
                <w:sz w:val="18"/>
                <w:szCs w:val="18"/>
              </w:rPr>
            </w:pP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EE2A7F" w:rsidP="00C716BF">
            <w:pPr>
              <w:pStyle w:val="Akapitzlist"/>
              <w:numPr>
                <w:ilvl w:val="0"/>
                <w:numId w:val="120"/>
              </w:numPr>
              <w:ind w:left="453" w:hanging="426"/>
              <w:jc w:val="both"/>
              <w:rPr>
                <w:rFonts w:ascii="Arial" w:hAnsi="Arial" w:cs="Arial"/>
                <w:bCs/>
                <w:sz w:val="18"/>
                <w:szCs w:val="18"/>
              </w:rPr>
            </w:pPr>
            <w:r>
              <w:rPr>
                <w:rFonts w:ascii="Arial" w:hAnsi="Arial" w:cs="Arial"/>
                <w:bCs/>
                <w:sz w:val="18"/>
                <w:szCs w:val="18"/>
              </w:rPr>
              <w:t>W ramach projektu obligatoryjn</w:t>
            </w:r>
            <w:r w:rsidR="00491E12" w:rsidRPr="00497177">
              <w:rPr>
                <w:rFonts w:ascii="Arial" w:hAnsi="Arial" w:cs="Arial"/>
                <w:bCs/>
                <w:sz w:val="18"/>
                <w:szCs w:val="18"/>
              </w:rPr>
              <w:t>e jest realizowan</w:t>
            </w:r>
            <w:r>
              <w:rPr>
                <w:rFonts w:ascii="Arial" w:hAnsi="Arial" w:cs="Arial"/>
                <w:bCs/>
                <w:sz w:val="18"/>
                <w:szCs w:val="18"/>
              </w:rPr>
              <w:t>i</w:t>
            </w:r>
            <w:r w:rsidR="00491E12" w:rsidRPr="00497177">
              <w:rPr>
                <w:rFonts w:ascii="Arial" w:hAnsi="Arial" w:cs="Arial"/>
                <w:bCs/>
                <w:sz w:val="18"/>
                <w:szCs w:val="18"/>
              </w:rPr>
              <w:t xml:space="preserve">e wskazanego w typie projektu </w:t>
            </w:r>
            <w:r w:rsidR="00491E12" w:rsidRPr="00497177">
              <w:rPr>
                <w:rFonts w:ascii="Arial" w:hAnsi="Arial" w:cs="Arial"/>
                <w:sz w:val="18"/>
                <w:szCs w:val="18"/>
              </w:rPr>
              <w:t xml:space="preserve">wsparcia działalności lub tworzenia nowych miejsc opieki w formach zdeinstytucjonalizowanych poprzez wsparcie dla usług opiekuńczych i specjalistycznych usług opiekuńczych, o których mowa w </w:t>
            </w:r>
            <w:r w:rsidR="00491E12" w:rsidRPr="00497177">
              <w:rPr>
                <w:rFonts w:ascii="Arial" w:hAnsi="Arial" w:cs="Arial"/>
                <w:i/>
                <w:sz w:val="18"/>
                <w:szCs w:val="18"/>
              </w:rPr>
              <w:t xml:space="preserve">ustawie z dnia 12 marca 2004 r. o pomocy społecznej </w:t>
            </w:r>
            <w:r w:rsidR="00491E12" w:rsidRPr="00497177">
              <w:rPr>
                <w:rFonts w:ascii="Arial" w:eastAsia="Calibri" w:hAnsi="Arial" w:cs="Arial"/>
                <w:sz w:val="18"/>
                <w:szCs w:val="18"/>
                <w:lang w:eastAsia="en-US"/>
              </w:rPr>
              <w:t xml:space="preserve">oraz usług </w:t>
            </w:r>
            <w:r w:rsidR="00491E12" w:rsidRPr="00497177">
              <w:rPr>
                <w:rFonts w:ascii="Arial" w:hAnsi="Arial" w:cs="Arial"/>
                <w:sz w:val="18"/>
                <w:szCs w:val="18"/>
              </w:rPr>
              <w:t>asystenckich (wraz z działaniami mającymi na celu pozyskanie i szkolenie nowych opiekunów i asystentów).</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bCs/>
                <w:sz w:val="18"/>
                <w:szCs w:val="18"/>
              </w:rPr>
            </w:pPr>
            <w:r w:rsidRPr="00A4243D">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Kryterium wprowadzono celem zabezpieczenia realizacji podstawowego wsparcia w zakresie świadczenia usług opiekuńczych i asystenckich w społeczności lokalnej. Pozostałe wsparcie będzie dopełnieniem świadczonych usług społecznych.</w:t>
            </w:r>
          </w:p>
          <w:p w:rsidR="00491E12" w:rsidRPr="00A4243D" w:rsidRDefault="00491E12" w:rsidP="00044F8D">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491E12" w:rsidP="00C716BF">
            <w:pPr>
              <w:pStyle w:val="Akapitzlist"/>
              <w:numPr>
                <w:ilvl w:val="0"/>
                <w:numId w:val="120"/>
              </w:numPr>
              <w:spacing w:before="40" w:after="40"/>
              <w:ind w:left="453" w:hanging="426"/>
              <w:contextualSpacing/>
              <w:jc w:val="both"/>
              <w:rPr>
                <w:rFonts w:ascii="Arial" w:hAnsi="Arial" w:cs="Arial"/>
                <w:bCs/>
                <w:sz w:val="16"/>
                <w:szCs w:val="16"/>
              </w:rPr>
            </w:pPr>
            <w:r w:rsidRPr="00497177">
              <w:rPr>
                <w:rFonts w:ascii="Arial" w:hAnsi="Arial" w:cs="Arial"/>
                <w:sz w:val="18"/>
                <w:szCs w:val="18"/>
              </w:rPr>
              <w:t xml:space="preserve">Projekt przewiduje zwiększenie liczby miejsc świadczenia usług opiekuńczych i/lub asystenckich w społeczności lokalnej oraz liczby osób objętych usługami opiekuńczymi i/lub asystenckimi w społeczności lokalnej  przez dany podmiot  w stosunku do danych z roku 2018 r.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B7559" w:rsidRDefault="00491E12" w:rsidP="00044F8D">
            <w:pPr>
              <w:rPr>
                <w:rFonts w:ascii="Arial" w:hAnsi="Arial" w:cs="Arial"/>
                <w:sz w:val="18"/>
                <w:szCs w:val="18"/>
              </w:rPr>
            </w:pPr>
            <w:r w:rsidRPr="00AB7559">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w:t>
            </w:r>
            <w:proofErr w:type="spellStart"/>
            <w:r>
              <w:rPr>
                <w:rFonts w:ascii="Arial" w:hAnsi="Arial" w:cs="Arial"/>
                <w:sz w:val="18"/>
                <w:szCs w:val="18"/>
              </w:rPr>
              <w:t>deinstytucjonalizację</w:t>
            </w:r>
            <w:proofErr w:type="spellEnd"/>
            <w:r>
              <w:rPr>
                <w:rFonts w:ascii="Arial" w:hAnsi="Arial" w:cs="Arial"/>
                <w:sz w:val="18"/>
                <w:szCs w:val="18"/>
              </w:rPr>
              <w:t xml:space="preserve"> usług społecznych poprzez wzrost liczby miejsc świadczonych usług w społeczności lokalnej oraz osób nimi objętych. </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AB7559">
              <w:rPr>
                <w:rFonts w:ascii="Arial" w:hAnsi="Arial" w:cs="Arial"/>
                <w:sz w:val="18"/>
                <w:szCs w:val="18"/>
              </w:rPr>
              <w:t xml:space="preserve"> zobowiązany jest do zachowania t</w:t>
            </w:r>
            <w:r>
              <w:rPr>
                <w:rFonts w:ascii="Arial" w:hAnsi="Arial" w:cs="Arial"/>
                <w:sz w:val="18"/>
                <w:szCs w:val="18"/>
              </w:rPr>
              <w:t xml:space="preserve">rwałości miejsc świadczonych usług asystenckich i opiekuńczych utworzonych w ramach projektu po zakończeniu realizacji projektu </w:t>
            </w:r>
            <w:r w:rsidRPr="00AB7559">
              <w:rPr>
                <w:rFonts w:ascii="Arial" w:hAnsi="Arial" w:cs="Arial"/>
                <w:sz w:val="18"/>
                <w:szCs w:val="18"/>
              </w:rPr>
              <w:t>co najmniej przez okres odpowiadający okresowi realizacji projektu, jednak nie krótszy niż 2 lata od momentu zakończenia realizacji projektu.</w:t>
            </w:r>
          </w:p>
          <w:p w:rsidR="00491E12" w:rsidRPr="00AB7559" w:rsidRDefault="00491E12" w:rsidP="00044F8D">
            <w:pPr>
              <w:ind w:left="453"/>
              <w:jc w:val="both"/>
              <w:rPr>
                <w:rFonts w:ascii="Arial" w:hAnsi="Arial" w:cs="Arial"/>
                <w:sz w:val="18"/>
                <w:szCs w:val="18"/>
              </w:rPr>
            </w:pPr>
            <w:r>
              <w:rPr>
                <w:rFonts w:ascii="Arial" w:hAnsi="Arial" w:cs="Arial"/>
                <w:sz w:val="18"/>
                <w:szCs w:val="18"/>
              </w:rPr>
              <w:t>Trwałość rozumiana jest jako instytucjonalna gotowość podmiotu do świadczenia usług.</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tcBorders>
              <w:bottom w:val="single" w:sz="4" w:space="0" w:color="auto"/>
            </w:tcBorders>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tcBorders>
              <w:bottom w:val="single" w:sz="4" w:space="0" w:color="auto"/>
            </w:tcBorders>
            <w:shd w:val="clear" w:color="auto" w:fill="auto"/>
            <w:vAlign w:val="center"/>
          </w:tcPr>
          <w:p w:rsidR="00491E12" w:rsidRDefault="00491E12" w:rsidP="00044F8D">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tcBorders>
              <w:bottom w:val="single" w:sz="4" w:space="0" w:color="auto"/>
            </w:tcBorders>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tcBorders>
              <w:bottom w:val="single" w:sz="4" w:space="0" w:color="auto"/>
            </w:tcBorders>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FFFFFF" w:themeFill="background1"/>
            <w:vAlign w:val="center"/>
          </w:tcPr>
          <w:p w:rsidR="00491E12" w:rsidRPr="00225537" w:rsidRDefault="00491E12" w:rsidP="00C716BF">
            <w:pPr>
              <w:numPr>
                <w:ilvl w:val="0"/>
                <w:numId w:val="120"/>
              </w:numPr>
              <w:ind w:left="453" w:hanging="426"/>
              <w:jc w:val="both"/>
              <w:rPr>
                <w:rFonts w:ascii="Arial" w:hAnsi="Arial" w:cs="Arial"/>
                <w:sz w:val="18"/>
                <w:szCs w:val="18"/>
              </w:rPr>
            </w:pPr>
            <w:r w:rsidRPr="00225537">
              <w:rPr>
                <w:rFonts w:ascii="Arial" w:hAnsi="Arial" w:cs="Arial"/>
                <w:sz w:val="18"/>
                <w:szCs w:val="18"/>
              </w:rPr>
              <w:t xml:space="preserve">Pierwszeństwo w dostępie do usług asystenckich i opiekuńczych mają osoby, których dochód nie przekracza 150% właściwego kryterium dochodowego (na osobę samotnie gospodarującą lub na osobę w rodzinie).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18" w:type="pc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491E12" w:rsidRPr="00225537" w:rsidRDefault="00491E12" w:rsidP="00044F8D">
            <w:pPr>
              <w:jc w:val="both"/>
              <w:rPr>
                <w:rFonts w:ascii="Arial" w:hAnsi="Arial" w:cs="Arial"/>
                <w:sz w:val="18"/>
                <w:szCs w:val="18"/>
              </w:rPr>
            </w:pPr>
            <w:r w:rsidRPr="00225537">
              <w:rPr>
                <w:rFonts w:ascii="Arial" w:hAnsi="Arial" w:cs="Arial"/>
                <w:sz w:val="18"/>
                <w:szCs w:val="18"/>
              </w:rPr>
              <w:t xml:space="preserve">Wprowadzenie kryterium pozwoli na zapewnienie wsparcia w pierwszej kolejności osobom o najtrudniej sytuacji finansowej. </w:t>
            </w:r>
          </w:p>
          <w:p w:rsidR="00491E12" w:rsidRPr="00323129" w:rsidRDefault="00491E12" w:rsidP="00044F8D">
            <w:pPr>
              <w:jc w:val="both"/>
              <w:rPr>
                <w:rFonts w:ascii="Arial" w:hAnsi="Arial" w:cs="Arial"/>
                <w:sz w:val="18"/>
                <w:szCs w:val="18"/>
                <w:highlight w:val="yellow"/>
              </w:rPr>
            </w:pPr>
            <w:r w:rsidRPr="00225537">
              <w:rPr>
                <w:rFonts w:ascii="Arial" w:hAnsi="Arial" w:cs="Arial"/>
                <w:sz w:val="18"/>
                <w:szCs w:val="18"/>
              </w:rPr>
              <w:t>Kryterium weryfikowane będzie na podstawie treści wniosku o dofinansowanie.</w:t>
            </w:r>
          </w:p>
        </w:tc>
        <w:tc>
          <w:tcPr>
            <w:tcW w:w="858" w:type="pct"/>
            <w:gridSpan w:val="5"/>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98" w:type="pct"/>
            <w:gridSpan w:val="3"/>
            <w:shd w:val="clear" w:color="auto" w:fill="FFFFFF" w:themeFill="background1"/>
            <w:vAlign w:val="center"/>
          </w:tcPr>
          <w:p w:rsidR="00491E12" w:rsidRPr="00A4243D" w:rsidRDefault="00491E12" w:rsidP="00044F8D">
            <w:pPr>
              <w:ind w:left="-250" w:firstLine="250"/>
              <w:jc w:val="cente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CCFFCC"/>
            <w:vAlign w:val="center"/>
          </w:tcPr>
          <w:p w:rsidR="00491E12" w:rsidRPr="00EE2A7F" w:rsidRDefault="00491E12" w:rsidP="00044F8D">
            <w:pPr>
              <w:jc w:val="center"/>
              <w:rPr>
                <w:rFonts w:ascii="Arial" w:hAnsi="Arial" w:cs="Arial"/>
                <w:b/>
                <w:sz w:val="18"/>
                <w:szCs w:val="18"/>
              </w:rPr>
            </w:pPr>
            <w:r w:rsidRPr="00EE2A7F">
              <w:rPr>
                <w:rFonts w:ascii="Arial" w:hAnsi="Arial" w:cs="Arial"/>
                <w:b/>
                <w:sz w:val="18"/>
                <w:szCs w:val="18"/>
              </w:rPr>
              <w:t>Kryteria premiujące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0E357D" w:rsidRDefault="00491E12" w:rsidP="00C716BF">
            <w:pPr>
              <w:pStyle w:val="Akapitzlist"/>
              <w:numPr>
                <w:ilvl w:val="6"/>
                <w:numId w:val="117"/>
              </w:numPr>
              <w:tabs>
                <w:tab w:val="clear" w:pos="2520"/>
                <w:tab w:val="num" w:pos="394"/>
              </w:tabs>
              <w:ind w:hanging="2520"/>
              <w:jc w:val="both"/>
              <w:rPr>
                <w:rFonts w:ascii="Arial" w:hAnsi="Arial" w:cs="Arial"/>
                <w:sz w:val="18"/>
                <w:szCs w:val="18"/>
              </w:rPr>
            </w:pPr>
            <w:r w:rsidRPr="000E357D">
              <w:rPr>
                <w:rFonts w:ascii="Arial" w:hAnsi="Arial" w:cs="Arial"/>
                <w:sz w:val="18"/>
                <w:szCs w:val="18"/>
              </w:rPr>
              <w:t>Projekt realizowany jest w partnerstwie pomiędzy:</w:t>
            </w:r>
          </w:p>
          <w:p w:rsidR="00491E12" w:rsidRDefault="00491E12" w:rsidP="00C716BF">
            <w:pPr>
              <w:pStyle w:val="Akapitzlist"/>
              <w:numPr>
                <w:ilvl w:val="0"/>
                <w:numId w:val="119"/>
              </w:numPr>
              <w:jc w:val="both"/>
              <w:rPr>
                <w:rFonts w:ascii="Arial" w:hAnsi="Arial" w:cs="Arial"/>
                <w:sz w:val="18"/>
                <w:szCs w:val="18"/>
              </w:rPr>
            </w:pPr>
            <w:r w:rsidRPr="00497177">
              <w:rPr>
                <w:rFonts w:ascii="Arial" w:hAnsi="Arial" w:cs="Arial"/>
                <w:sz w:val="18"/>
                <w:szCs w:val="18"/>
              </w:rPr>
              <w:t>powiatem(-</w:t>
            </w:r>
            <w:proofErr w:type="spellStart"/>
            <w:r w:rsidRPr="00497177">
              <w:rPr>
                <w:rFonts w:ascii="Arial" w:hAnsi="Arial" w:cs="Arial"/>
                <w:sz w:val="18"/>
                <w:szCs w:val="18"/>
              </w:rPr>
              <w:t>ami</w:t>
            </w:r>
            <w:proofErr w:type="spellEnd"/>
            <w:r w:rsidRPr="00497177">
              <w:rPr>
                <w:rFonts w:ascii="Arial" w:hAnsi="Arial" w:cs="Arial"/>
                <w:sz w:val="18"/>
                <w:szCs w:val="18"/>
              </w:rPr>
              <w:t>)/miastem(-</w:t>
            </w:r>
            <w:proofErr w:type="spellStart"/>
            <w:r w:rsidRPr="00497177">
              <w:rPr>
                <w:rFonts w:ascii="Arial" w:hAnsi="Arial" w:cs="Arial"/>
                <w:sz w:val="18"/>
                <w:szCs w:val="18"/>
              </w:rPr>
              <w:t>ami</w:t>
            </w:r>
            <w:proofErr w:type="spellEnd"/>
            <w:r w:rsidRPr="00497177">
              <w:rPr>
                <w:rFonts w:ascii="Arial" w:hAnsi="Arial" w:cs="Arial"/>
                <w:sz w:val="18"/>
                <w:szCs w:val="18"/>
              </w:rPr>
              <w:t>) na prawach powiatu (PCPR)</w:t>
            </w:r>
            <w:r>
              <w:rPr>
                <w:rFonts w:ascii="Arial" w:hAnsi="Arial" w:cs="Arial"/>
                <w:sz w:val="18"/>
                <w:szCs w:val="18"/>
              </w:rPr>
              <w:t xml:space="preserve"> oraz</w:t>
            </w:r>
          </w:p>
          <w:p w:rsidR="00491E12"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gminą/gminami wchodzącą/wchodzącymi w skład danego powiatu (OPS z tego powiatu) oraz</w:t>
            </w:r>
          </w:p>
          <w:p w:rsidR="00491E12" w:rsidRPr="00E94CF5"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podmiotem/podmiotami ekonomii społecznej.</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30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tcBorders>
              <w:bottom w:val="nil"/>
            </w:tcBorders>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kompleksowość wsparcia łącząc potencjał i możliwości podmiotów, które ustawowo odpowiedzialne są za relację usług społecznych oraz podmiotów ekonomii społecznej celem pełnego oddziaływania na środowisko osób niesamodzielnych i osób z niepełnosprawnościami. </w:t>
            </w:r>
          </w:p>
          <w:p w:rsidR="00491E12" w:rsidRDefault="00491E12" w:rsidP="00044F8D">
            <w:pPr>
              <w:jc w:val="both"/>
              <w:rPr>
                <w:rFonts w:ascii="Arial" w:hAnsi="Arial" w:cs="Arial"/>
                <w:sz w:val="18"/>
                <w:szCs w:val="18"/>
              </w:rPr>
            </w:pPr>
            <w:r>
              <w:rPr>
                <w:rFonts w:ascii="Arial" w:hAnsi="Arial" w:cs="Arial"/>
                <w:sz w:val="18"/>
                <w:szCs w:val="18"/>
              </w:rPr>
              <w:t>Ponadto, celem kryterium jest zabezpieczenie usług społecznych na jak największym obszarze terytorialnym regionu.</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tcBorders>
              <w:top w:val="nil"/>
            </w:tcBorders>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497177" w:rsidRDefault="00491E12" w:rsidP="00C716BF">
            <w:pPr>
              <w:pStyle w:val="Akapitzlist"/>
              <w:numPr>
                <w:ilvl w:val="6"/>
                <w:numId w:val="117"/>
              </w:numPr>
              <w:tabs>
                <w:tab w:val="clear" w:pos="2520"/>
              </w:tabs>
              <w:ind w:left="458" w:hanging="458"/>
              <w:jc w:val="both"/>
              <w:rPr>
                <w:rFonts w:ascii="Arial" w:hAnsi="Arial" w:cs="Arial"/>
                <w:sz w:val="18"/>
                <w:szCs w:val="18"/>
              </w:rPr>
            </w:pPr>
            <w:r w:rsidRPr="00497177">
              <w:rPr>
                <w:rFonts w:ascii="Arial" w:hAnsi="Arial" w:cs="Arial"/>
                <w:sz w:val="18"/>
                <w:szCs w:val="18"/>
              </w:rPr>
              <w:t xml:space="preserve">W projekcie założono realizację wskazanego w typie projektu wsparcia faktycznych opiekunów osób niesamodzielnych (w tym pomocników domowych, szkolenia, doradztwo, pomoc psychologiczna, opieka </w:t>
            </w:r>
            <w:proofErr w:type="spellStart"/>
            <w:r w:rsidRPr="00497177">
              <w:rPr>
                <w:rFonts w:ascii="Arial" w:hAnsi="Arial" w:cs="Arial"/>
                <w:sz w:val="18"/>
                <w:szCs w:val="18"/>
              </w:rPr>
              <w:t>wytchnieniowa</w:t>
            </w:r>
            <w:proofErr w:type="spellEnd"/>
            <w:r w:rsidRPr="00497177">
              <w:rPr>
                <w:rFonts w:ascii="Arial" w:hAnsi="Arial" w:cs="Arial"/>
                <w:sz w:val="18"/>
                <w:szCs w:val="18"/>
              </w:rPr>
              <w:t>, grupy samopomocowe, wsparcie za pośrednictwem instytucji w zakresie zdiagnozowanych potrzeb opiekunów).</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5</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Celem kryterium jest zapewnienie kompleksowej odpowiedzi na potrzeby społeczne w zakresie opieki nad osobami niesamodzielnymi także poprzez wsparcie opiekunów faktycznych, w szczególności w zakresie opieki wytchnieniowej.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50"/>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Default="00491E12" w:rsidP="00C716BF">
            <w:pPr>
              <w:pStyle w:val="Akapitzlist"/>
              <w:numPr>
                <w:ilvl w:val="6"/>
                <w:numId w:val="117"/>
              </w:numPr>
              <w:tabs>
                <w:tab w:val="clear" w:pos="2520"/>
                <w:tab w:val="num" w:pos="545"/>
              </w:tabs>
              <w:ind w:left="545" w:hanging="425"/>
              <w:jc w:val="both"/>
              <w:rPr>
                <w:rFonts w:ascii="Arial" w:hAnsi="Arial" w:cs="Arial"/>
                <w:sz w:val="18"/>
                <w:szCs w:val="18"/>
              </w:rPr>
            </w:pPr>
            <w:r w:rsidRPr="00497177">
              <w:rPr>
                <w:rFonts w:ascii="Arial" w:hAnsi="Arial" w:cs="Arial"/>
                <w:sz w:val="18"/>
                <w:szCs w:val="18"/>
              </w:rPr>
              <w:t xml:space="preserve">Projekt przewiduje wsparcie </w:t>
            </w:r>
            <w:r>
              <w:rPr>
                <w:rFonts w:ascii="Arial" w:hAnsi="Arial" w:cs="Arial"/>
                <w:sz w:val="18"/>
                <w:szCs w:val="18"/>
              </w:rPr>
              <w:t>dla mieszkańców obszarów, dla których wskaźnik deprywacji lokalnej, jest wyższy  lub równy wartości 100 i są to obszary następujących powiatów:</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świdwińskiego;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drawskiego;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białogardzkiego;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s</w:t>
            </w:r>
            <w:r w:rsidR="005170AF">
              <w:rPr>
                <w:rFonts w:ascii="Arial" w:hAnsi="Arial" w:cs="Arial"/>
                <w:sz w:val="18"/>
                <w:szCs w:val="18"/>
              </w:rPr>
              <w:t>zczecineckiego</w:t>
            </w:r>
            <w:r w:rsidRPr="00AC33E7">
              <w:rPr>
                <w:rFonts w:ascii="Arial" w:hAnsi="Arial" w:cs="Arial"/>
                <w:sz w:val="18"/>
                <w:szCs w:val="18"/>
              </w:rPr>
              <w:t xml:space="preserve">; </w:t>
            </w:r>
          </w:p>
          <w:p w:rsidR="00491E12" w:rsidRPr="00E94CF5" w:rsidRDefault="00491E12" w:rsidP="00C716BF">
            <w:pPr>
              <w:pStyle w:val="Akapitzlist"/>
              <w:numPr>
                <w:ilvl w:val="0"/>
                <w:numId w:val="118"/>
              </w:numPr>
              <w:ind w:left="885"/>
              <w:jc w:val="both"/>
              <w:rPr>
                <w:rFonts w:ascii="Arial" w:hAnsi="Arial" w:cs="Arial"/>
                <w:sz w:val="18"/>
                <w:szCs w:val="18"/>
              </w:rPr>
            </w:pPr>
            <w:r>
              <w:rPr>
                <w:rFonts w:ascii="Arial" w:hAnsi="Arial" w:cs="Arial"/>
                <w:sz w:val="18"/>
                <w:szCs w:val="18"/>
              </w:rPr>
              <w:t>łobeskiego.</w:t>
            </w:r>
          </w:p>
          <w:p w:rsidR="00491E12" w:rsidRPr="002C1B8E" w:rsidRDefault="00491E12" w:rsidP="00044F8D">
            <w:pPr>
              <w:jc w:val="both"/>
              <w:rPr>
                <w:rFonts w:ascii="Arial" w:hAnsi="Arial" w:cs="Arial"/>
                <w:sz w:val="18"/>
                <w:szCs w:val="18"/>
              </w:rPr>
            </w:pPr>
            <w:r>
              <w:rPr>
                <w:rFonts w:ascii="Arial" w:hAnsi="Arial" w:cs="Arial"/>
                <w:sz w:val="18"/>
                <w:szCs w:val="18"/>
              </w:rPr>
              <w:t>W przypadku realizacji projektów partnerskich na więcej niż jednym obszarze punkty sumują się.</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Na obszarze województwa zachodniopomorskiego obserwowane jest duże zróżnicowanie liczby osób korzystających z pomocy społecznej. Wskaźnik deprywacji lokalnej (WSL), liczony jako liczba osób korzystających z pomocy społecznej w przeliczeniu na 1000 mieszkańców. W podziale na powiaty wskaźnik ten waha się od wartości 28 do 157. Średnia dla województwa to wartość 67 (na podstawie danych ROPS). Kryterium ma na celu premiowanie projektów realizowanych na obszarach w którym to ww. wskaźnik ma najwyższą wartość a tym samym sytuacja w regionie jest tym obszarze najgorsza w skali województwa. Punkty przydzielono 5 powiatom o najwyższym poziomie WSL na terenie województwa tj. większym lub równym wartości 100 - co oznacza, iż minimum 100 osób na 1000 mieszkańców danych powiatów korzysta z pomocy społecznej.</w:t>
            </w:r>
          </w:p>
          <w:p w:rsidR="00491E12" w:rsidRDefault="00491E12" w:rsidP="00044F8D">
            <w:pPr>
              <w:pStyle w:val="Akapitzlist"/>
              <w:ind w:left="0"/>
              <w:jc w:val="both"/>
              <w:rPr>
                <w:rFonts w:ascii="Arial" w:hAnsi="Arial" w:cs="Arial"/>
                <w:sz w:val="18"/>
                <w:szCs w:val="18"/>
              </w:rPr>
            </w:pPr>
            <w:r>
              <w:rPr>
                <w:rFonts w:ascii="Arial" w:hAnsi="Arial" w:cs="Arial"/>
                <w:sz w:val="18"/>
                <w:szCs w:val="18"/>
              </w:rPr>
              <w:t>Kryterium weryfikowane będzie na podstawie treści wniosku o dofinansowanie.</w:t>
            </w:r>
          </w:p>
          <w:p w:rsidR="00491E12"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3140DA" w:rsidRDefault="00491E12" w:rsidP="00C716BF">
            <w:pPr>
              <w:pStyle w:val="Akapitzlist"/>
              <w:numPr>
                <w:ilvl w:val="6"/>
                <w:numId w:val="117"/>
              </w:numPr>
              <w:tabs>
                <w:tab w:val="clear" w:pos="2520"/>
              </w:tabs>
              <w:ind w:left="111" w:firstLine="0"/>
              <w:jc w:val="both"/>
              <w:rPr>
                <w:rFonts w:eastAsiaTheme="minorHAnsi"/>
                <w:sz w:val="24"/>
              </w:rPr>
            </w:pPr>
            <w:r w:rsidRPr="003140DA">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jc w:val="cente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7E53CB" w:rsidRDefault="00491E12" w:rsidP="00044F8D">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491E12" w:rsidRPr="009303C1"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roofErr w:type="spellStart"/>
            <w:r w:rsidRPr="00A4243D">
              <w:rPr>
                <w:rFonts w:ascii="Arial" w:hAnsi="Arial" w:cs="Arial"/>
                <w:sz w:val="18"/>
                <w:szCs w:val="18"/>
              </w:rPr>
              <w:lastRenderedPageBreak/>
              <w:t>Kwalifikowalność</w:t>
            </w:r>
            <w:proofErr w:type="spellEnd"/>
            <w:r w:rsidRPr="00A4243D">
              <w:rPr>
                <w:rFonts w:ascii="Arial" w:hAnsi="Arial" w:cs="Arial"/>
                <w:sz w:val="18"/>
                <w:szCs w:val="18"/>
              </w:rPr>
              <w:t xml:space="preserve"> wydatków</w:t>
            </w:r>
          </w:p>
        </w:tc>
        <w:tc>
          <w:tcPr>
            <w:tcW w:w="3860" w:type="pct"/>
            <w:gridSpan w:val="16"/>
            <w:shd w:val="clear" w:color="auto" w:fill="auto"/>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9"/>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Nazwa wskaźnika</w:t>
            </w:r>
          </w:p>
        </w:tc>
        <w:tc>
          <w:tcPr>
            <w:tcW w:w="742" w:type="pct"/>
            <w:gridSpan w:val="2"/>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Jednostka</w:t>
            </w:r>
          </w:p>
        </w:tc>
        <w:tc>
          <w:tcPr>
            <w:tcW w:w="1763"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355" w:type="pct"/>
            <w:gridSpan w:val="8"/>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Wskaźnik realizujący ramy wykonania</w:t>
            </w:r>
          </w:p>
          <w:p w:rsidR="00491E12" w:rsidRPr="00A4243D" w:rsidRDefault="00491E12" w:rsidP="00044F8D">
            <w:pPr>
              <w:jc w:val="center"/>
              <w:rPr>
                <w:rFonts w:ascii="Arial" w:hAnsi="Arial" w:cs="Arial"/>
                <w:sz w:val="18"/>
                <w:szCs w:val="18"/>
              </w:rPr>
            </w:pPr>
            <w:r w:rsidRPr="00A4243D">
              <w:rPr>
                <w:rFonts w:ascii="Arial" w:hAnsi="Arial" w:cs="Arial"/>
                <w:sz w:val="18"/>
                <w:szCs w:val="18"/>
              </w:rPr>
              <w:t>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shd w:val="clear" w:color="auto" w:fill="CCFFCC"/>
            <w:vAlign w:val="center"/>
          </w:tcPr>
          <w:p w:rsidR="00491E12" w:rsidRPr="00A4243D" w:rsidRDefault="00491E12" w:rsidP="00044F8D">
            <w:pPr>
              <w:jc w:val="center"/>
              <w:rPr>
                <w:rFonts w:ascii="Arial" w:hAnsi="Arial" w:cs="Arial"/>
                <w:sz w:val="18"/>
                <w:szCs w:val="18"/>
              </w:rPr>
            </w:pPr>
          </w:p>
        </w:tc>
        <w:tc>
          <w:tcPr>
            <w:tcW w:w="742" w:type="pct"/>
            <w:gridSpan w:val="2"/>
            <w:vMerge/>
            <w:shd w:val="clear" w:color="auto" w:fill="CCFFCC"/>
            <w:vAlign w:val="center"/>
          </w:tcPr>
          <w:p w:rsidR="00491E12" w:rsidRPr="00A4243D" w:rsidRDefault="00491E12" w:rsidP="00044F8D">
            <w:pPr>
              <w:jc w:val="center"/>
              <w:rPr>
                <w:rFonts w:ascii="Arial" w:hAnsi="Arial" w:cs="Arial"/>
                <w:color w:val="FF0000"/>
                <w:sz w:val="18"/>
                <w:szCs w:val="18"/>
              </w:rPr>
            </w:pPr>
          </w:p>
        </w:tc>
        <w:tc>
          <w:tcPr>
            <w:tcW w:w="971"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Rok</w:t>
            </w:r>
          </w:p>
        </w:tc>
        <w:tc>
          <w:tcPr>
            <w:tcW w:w="792"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w:t>
            </w:r>
          </w:p>
        </w:tc>
        <w:tc>
          <w:tcPr>
            <w:tcW w:w="1355" w:type="pct"/>
            <w:gridSpan w:val="8"/>
            <w:vMerge/>
            <w:shd w:val="clear" w:color="auto" w:fill="CCFFCC"/>
            <w:vAlign w:val="center"/>
          </w:tcPr>
          <w:p w:rsidR="00491E12" w:rsidRPr="00A4243D" w:rsidRDefault="00491E12" w:rsidP="00044F8D">
            <w:pPr>
              <w:jc w:val="center"/>
              <w:rPr>
                <w:rFonts w:ascii="Arial" w:hAnsi="Arial" w:cs="Arial"/>
                <w:color w:val="FF0000"/>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społecznym objętych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usługami społecznymi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świadczonymi w interesie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ogólnym w programie </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wspartych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w programie miejsc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świadczenia usług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społecznych istniejących </w:t>
            </w:r>
          </w:p>
          <w:p w:rsidR="00491E12" w:rsidRPr="00AD0EE9" w:rsidRDefault="00491E12" w:rsidP="00044F8D">
            <w:pPr>
              <w:rPr>
                <w:rFonts w:ascii="Arial" w:hAnsi="Arial" w:cs="Arial"/>
                <w:i/>
                <w:sz w:val="18"/>
                <w:szCs w:val="18"/>
              </w:rPr>
            </w:pPr>
            <w:r w:rsidRPr="00AD0EE9">
              <w:rPr>
                <w:rFonts w:ascii="Arial" w:hAnsi="Arial" w:cs="Arial"/>
                <w:i/>
                <w:sz w:val="18"/>
                <w:szCs w:val="18"/>
              </w:rPr>
              <w:t>po zakończeniu projektu</w:t>
            </w:r>
          </w:p>
          <w:p w:rsidR="00491E12" w:rsidRPr="00AD0EE9" w:rsidRDefault="00491E12" w:rsidP="00044F8D">
            <w:pPr>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color w:val="D9D9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971" w:type="pct"/>
            <w:gridSpan w:val="3"/>
            <w:vAlign w:val="center"/>
          </w:tcPr>
          <w:p w:rsidR="00491E12" w:rsidRPr="00D90C0F"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201</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tabs>
                <w:tab w:val="left" w:pos="188"/>
              </w:tabs>
              <w:ind w:left="175" w:hanging="142"/>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społecznym objętych</w:t>
            </w:r>
            <w:r>
              <w:rPr>
                <w:rFonts w:ascii="Arial" w:hAnsi="Arial" w:cs="Arial"/>
                <w:i/>
                <w:sz w:val="18"/>
                <w:szCs w:val="18"/>
              </w:rPr>
              <w:t xml:space="preserve"> </w:t>
            </w:r>
            <w:r w:rsidRPr="00E35596">
              <w:rPr>
                <w:rFonts w:ascii="Arial" w:hAnsi="Arial" w:cs="Arial"/>
                <w:i/>
                <w:sz w:val="18"/>
                <w:szCs w:val="18"/>
              </w:rPr>
              <w:t xml:space="preserve"> </w:t>
            </w:r>
            <w:r>
              <w:rPr>
                <w:rFonts w:ascii="Arial" w:hAnsi="Arial" w:cs="Arial"/>
                <w:i/>
                <w:sz w:val="18"/>
                <w:szCs w:val="18"/>
              </w:rPr>
              <w:t>wsparciem w programie</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T</w:t>
            </w:r>
          </w:p>
        </w:tc>
      </w:tr>
    </w:tbl>
    <w:p w:rsidR="00491E12" w:rsidRPr="00A4243D" w:rsidRDefault="00491E12" w:rsidP="00491E12">
      <w:pPr>
        <w:rPr>
          <w:rFonts w:ascii="Arial" w:hAnsi="Arial" w:cs="Arial"/>
          <w:b/>
          <w:spacing w:val="24"/>
          <w:sz w:val="18"/>
          <w:szCs w:val="18"/>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491E12" w:rsidRDefault="00491E12">
      <w:pPr>
        <w:spacing w:after="200" w:line="276" w:lineRule="auto"/>
        <w:rPr>
          <w:rFonts w:ascii="Arial" w:hAnsi="Arial" w:cs="Arial"/>
          <w:b/>
          <w:sz w:val="40"/>
          <w:szCs w:val="40"/>
        </w:rPr>
      </w:pPr>
      <w:r>
        <w:rPr>
          <w:rFonts w:ascii="Arial" w:hAnsi="Arial" w:cs="Arial"/>
          <w:b/>
          <w:sz w:val="40"/>
          <w:szCs w:val="40"/>
        </w:rPr>
        <w:br w:type="page"/>
      </w:r>
    </w:p>
    <w:p w:rsidR="00F120E1" w:rsidRDefault="00F120E1" w:rsidP="00F120E1">
      <w:pPr>
        <w:rPr>
          <w:rFonts w:ascii="Arial" w:hAnsi="Arial" w:cs="Arial"/>
          <w:b/>
          <w:sz w:val="40"/>
          <w:szCs w:val="40"/>
        </w:rPr>
      </w:pPr>
    </w:p>
    <w:p w:rsidR="00326008" w:rsidRPr="007F1263" w:rsidRDefault="00326008" w:rsidP="00326008">
      <w:pPr>
        <w:jc w:val="center"/>
        <w:rPr>
          <w:rFonts w:ascii="Arial" w:hAnsi="Arial" w:cs="Arial"/>
          <w:b/>
          <w:sz w:val="40"/>
          <w:szCs w:val="40"/>
        </w:rPr>
      </w:pPr>
      <w:r w:rsidRPr="007F1263">
        <w:rPr>
          <w:rFonts w:ascii="Arial" w:hAnsi="Arial" w:cs="Arial"/>
          <w:b/>
          <w:sz w:val="40"/>
          <w:szCs w:val="40"/>
        </w:rPr>
        <w:t>Plan działania na rok 2020</w:t>
      </w:r>
    </w:p>
    <w:p w:rsidR="00326008" w:rsidRPr="007F1263" w:rsidRDefault="00326008" w:rsidP="00326008">
      <w:pPr>
        <w:jc w:val="center"/>
        <w:rPr>
          <w:rFonts w:ascii="Arial" w:hAnsi="Arial" w:cs="Arial"/>
          <w:b/>
          <w:sz w:val="12"/>
          <w:szCs w:val="12"/>
        </w:rPr>
      </w:pPr>
    </w:p>
    <w:p w:rsidR="00326008" w:rsidRPr="007F1263" w:rsidRDefault="00326008" w:rsidP="00326008">
      <w:pPr>
        <w:jc w:val="center"/>
        <w:rPr>
          <w:rFonts w:ascii="Arial" w:hAnsi="Arial" w:cs="Arial"/>
          <w:b/>
          <w:spacing w:val="20"/>
        </w:rPr>
      </w:pPr>
      <w:r w:rsidRPr="007F1263">
        <w:rPr>
          <w:rFonts w:ascii="Arial" w:hAnsi="Arial" w:cs="Arial"/>
          <w:b/>
          <w:spacing w:val="20"/>
        </w:rPr>
        <w:t xml:space="preserve">REGIONALNY PROGRAM OPERACYJNY </w:t>
      </w:r>
      <w:r w:rsidRPr="007F1263">
        <w:rPr>
          <w:rFonts w:ascii="Arial" w:hAnsi="Arial" w:cs="Arial"/>
          <w:b/>
          <w:spacing w:val="20"/>
        </w:rPr>
        <w:br/>
        <w:t>WOJEWÓDZTWA ZACHODNIOPOMORSKIEGO</w:t>
      </w:r>
    </w:p>
    <w:p w:rsidR="00326008" w:rsidRPr="007F1263" w:rsidRDefault="00326008" w:rsidP="00326008">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326008" w:rsidRPr="007F1263" w:rsidTr="00784EFF">
        <w:trPr>
          <w:trHeight w:val="362"/>
        </w:trPr>
        <w:tc>
          <w:tcPr>
            <w:tcW w:w="10315" w:type="dxa"/>
            <w:gridSpan w:val="6"/>
            <w:shd w:val="clear" w:color="auto" w:fill="D9D9D9"/>
            <w:vAlign w:val="center"/>
          </w:tcPr>
          <w:p w:rsidR="00326008" w:rsidRPr="007F1263" w:rsidRDefault="00326008" w:rsidP="00784EFF">
            <w:pPr>
              <w:jc w:val="center"/>
              <w:rPr>
                <w:rFonts w:ascii="Arial" w:hAnsi="Arial" w:cs="Arial"/>
                <w:b/>
                <w:sz w:val="18"/>
                <w:szCs w:val="18"/>
              </w:rPr>
            </w:pPr>
            <w:r w:rsidRPr="007F1263">
              <w:rPr>
                <w:rFonts w:ascii="Arial" w:hAnsi="Arial" w:cs="Arial"/>
                <w:b/>
                <w:sz w:val="18"/>
                <w:szCs w:val="18"/>
              </w:rPr>
              <w:t>INFORMACJE O INSTYTUCJI POŚREDNICZĄCEJ</w:t>
            </w:r>
          </w:p>
        </w:tc>
      </w:tr>
      <w:tr w:rsidR="00326008" w:rsidRPr="007F1263" w:rsidTr="00784EFF">
        <w:trPr>
          <w:trHeight w:val="511"/>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Numer i nazwa osi priorytetowej</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VII Włączenie społeczne</w:t>
            </w:r>
          </w:p>
        </w:tc>
      </w:tr>
      <w:tr w:rsidR="00326008" w:rsidRPr="007F1263" w:rsidTr="00784EFF">
        <w:trPr>
          <w:trHeight w:val="519"/>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Instytucja Pośrednicząca</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Wojewódzki Urząd Pracy w Szczecinie</w:t>
            </w:r>
          </w:p>
        </w:tc>
      </w:tr>
      <w:tr w:rsidR="00326008" w:rsidRPr="007F1263" w:rsidTr="00784EFF">
        <w:trPr>
          <w:trHeight w:val="348"/>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Adres korespondencyjny</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ul. A. Mickiewicza 41</w:t>
            </w:r>
            <w:r w:rsidRPr="007F1263">
              <w:rPr>
                <w:rFonts w:ascii="Arial" w:hAnsi="Arial" w:cs="Arial"/>
                <w:sz w:val="18"/>
                <w:szCs w:val="18"/>
              </w:rPr>
              <w:br/>
              <w:t>70-383 Szczecin</w:t>
            </w:r>
          </w:p>
        </w:tc>
      </w:tr>
      <w:tr w:rsidR="00326008" w:rsidRPr="007F1263" w:rsidTr="00784EFF">
        <w:trPr>
          <w:trHeight w:val="358"/>
        </w:trPr>
        <w:tc>
          <w:tcPr>
            <w:tcW w:w="303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Telefon</w:t>
            </w:r>
          </w:p>
        </w:tc>
        <w:tc>
          <w:tcPr>
            <w:tcW w:w="804"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1977" w:type="dxa"/>
            <w:tcBorders>
              <w:bottom w:val="single" w:sz="2" w:space="0" w:color="auto"/>
            </w:tcBorders>
            <w:vAlign w:val="center"/>
          </w:tcPr>
          <w:p w:rsidR="00326008" w:rsidRPr="007F1263" w:rsidRDefault="00326008" w:rsidP="00784EFF">
            <w:pPr>
              <w:jc w:val="center"/>
              <w:rPr>
                <w:rFonts w:ascii="Arial" w:hAnsi="Arial" w:cs="Arial"/>
                <w:b/>
                <w:sz w:val="18"/>
                <w:szCs w:val="18"/>
              </w:rPr>
            </w:pPr>
            <w:r w:rsidRPr="007F1263">
              <w:rPr>
                <w:rFonts w:ascii="Arial" w:hAnsi="Arial" w:cs="Arial"/>
                <w:sz w:val="18"/>
                <w:szCs w:val="18"/>
              </w:rPr>
              <w:t>91 42 56 101</w:t>
            </w:r>
          </w:p>
        </w:tc>
        <w:tc>
          <w:tcPr>
            <w:tcW w:w="152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Faks</w:t>
            </w:r>
          </w:p>
        </w:tc>
        <w:tc>
          <w:tcPr>
            <w:tcW w:w="836"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2140"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42 56 103</w:t>
            </w:r>
          </w:p>
        </w:tc>
      </w:tr>
      <w:tr w:rsidR="00326008" w:rsidRPr="007F1263" w:rsidTr="00784EFF">
        <w:trPr>
          <w:trHeight w:val="354"/>
        </w:trPr>
        <w:tc>
          <w:tcPr>
            <w:tcW w:w="3034" w:type="dxa"/>
            <w:tcBorders>
              <w:top w:val="single" w:sz="2" w:space="0" w:color="auto"/>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sekretariat@wup.pl</w:t>
            </w:r>
          </w:p>
        </w:tc>
      </w:tr>
      <w:tr w:rsidR="00326008" w:rsidRPr="007F126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26008" w:rsidRDefault="00326008" w:rsidP="00784EFF">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326008" w:rsidRPr="005045D8" w:rsidRDefault="00326008" w:rsidP="00784EFF">
            <w:pPr>
              <w:jc w:val="center"/>
              <w:rPr>
                <w:rFonts w:ascii="Arial" w:hAnsi="Arial" w:cs="Arial"/>
                <w:sz w:val="18"/>
                <w:szCs w:val="18"/>
              </w:rPr>
            </w:pPr>
            <w:r w:rsidRPr="005045D8">
              <w:rPr>
                <w:rFonts w:ascii="Arial" w:hAnsi="Arial" w:cs="Arial"/>
                <w:sz w:val="18"/>
                <w:szCs w:val="18"/>
              </w:rPr>
              <w:t>Tel. 91 4256166</w:t>
            </w:r>
          </w:p>
          <w:p w:rsidR="00326008" w:rsidRPr="007F1263" w:rsidRDefault="00326008" w:rsidP="00784EFF">
            <w:pPr>
              <w:jc w:val="center"/>
              <w:rPr>
                <w:rFonts w:ascii="Arial" w:hAnsi="Arial" w:cs="Arial"/>
                <w:sz w:val="18"/>
                <w:szCs w:val="18"/>
              </w:rPr>
            </w:pPr>
            <w:r w:rsidRPr="005045D8">
              <w:rPr>
                <w:rFonts w:ascii="Arial" w:hAnsi="Arial" w:cs="Arial"/>
                <w:sz w:val="18"/>
                <w:szCs w:val="18"/>
              </w:rPr>
              <w:t xml:space="preserve">e-mail: </w:t>
            </w:r>
            <w:r>
              <w:rPr>
                <w:rFonts w:ascii="Arial" w:hAnsi="Arial" w:cs="Arial"/>
                <w:sz w:val="18"/>
                <w:szCs w:val="18"/>
              </w:rPr>
              <w:t>milena_stefanska</w:t>
            </w:r>
            <w:r w:rsidRPr="005045D8">
              <w:rPr>
                <w:rFonts w:ascii="Arial" w:hAnsi="Arial" w:cs="Arial"/>
                <w:sz w:val="18"/>
                <w:szCs w:val="18"/>
              </w:rPr>
              <w:t>@wup.pl</w:t>
            </w:r>
          </w:p>
        </w:tc>
      </w:tr>
    </w:tbl>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Pr="002F5CA4" w:rsidRDefault="00326008" w:rsidP="00326008">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326008" w:rsidRPr="002F5CA4" w:rsidTr="00784EFF">
        <w:trPr>
          <w:trHeight w:val="362"/>
        </w:trPr>
        <w:tc>
          <w:tcPr>
            <w:tcW w:w="9889" w:type="dxa"/>
            <w:shd w:val="clear" w:color="auto" w:fill="E77B39"/>
            <w:vAlign w:val="center"/>
          </w:tcPr>
          <w:p w:rsidR="00326008" w:rsidRPr="007E53CB" w:rsidRDefault="00326008" w:rsidP="00784EFF">
            <w:pPr>
              <w:jc w:val="center"/>
              <w:rPr>
                <w:rFonts w:ascii="Arial" w:hAnsi="Arial" w:cs="Arial"/>
                <w:b/>
                <w:sz w:val="20"/>
                <w:szCs w:val="20"/>
              </w:rPr>
            </w:pPr>
            <w:r w:rsidRPr="007E53CB">
              <w:rPr>
                <w:rFonts w:ascii="Arial" w:hAnsi="Arial" w:cs="Arial"/>
                <w:b/>
                <w:sz w:val="20"/>
                <w:szCs w:val="20"/>
              </w:rPr>
              <w:t>KARTA DZIAŁANIA</w:t>
            </w:r>
          </w:p>
          <w:p w:rsidR="00326008" w:rsidRPr="002F5CA4" w:rsidRDefault="00326008" w:rsidP="007E53CB">
            <w:pPr>
              <w:spacing w:line="276" w:lineRule="auto"/>
              <w:jc w:val="both"/>
              <w:outlineLvl w:val="1"/>
              <w:rPr>
                <w:rFonts w:ascii="Arial" w:hAnsi="Arial" w:cs="Arial"/>
                <w:b/>
                <w:sz w:val="20"/>
                <w:szCs w:val="20"/>
              </w:rPr>
            </w:pPr>
            <w:bookmarkStart w:id="54" w:name="_Toc1120827"/>
            <w:bookmarkStart w:id="55" w:name="_Toc52269944"/>
            <w:r w:rsidRPr="007E53CB">
              <w:rPr>
                <w:rFonts w:ascii="Arial" w:hAnsi="Arial" w:cs="Arial"/>
                <w:b/>
                <w:sz w:val="20"/>
                <w:szCs w:val="20"/>
              </w:rPr>
              <w:t>7.6 Wsparcie rozwoju usług społecznych świadczonych w interesie ogólnym – typ 2</w:t>
            </w:r>
            <w:bookmarkEnd w:id="54"/>
            <w:bookmarkEnd w:id="55"/>
          </w:p>
        </w:tc>
      </w:tr>
    </w:tbl>
    <w:p w:rsidR="00326008" w:rsidRPr="002F5CA4" w:rsidRDefault="00326008" w:rsidP="00326008">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8"/>
        <w:gridCol w:w="439"/>
        <w:gridCol w:w="324"/>
        <w:gridCol w:w="1467"/>
        <w:gridCol w:w="949"/>
        <w:gridCol w:w="911"/>
        <w:gridCol w:w="71"/>
        <w:gridCol w:w="660"/>
        <w:gridCol w:w="318"/>
        <w:gridCol w:w="747"/>
        <w:gridCol w:w="272"/>
        <w:gridCol w:w="194"/>
        <w:gridCol w:w="512"/>
        <w:gridCol w:w="243"/>
        <w:gridCol w:w="270"/>
        <w:gridCol w:w="412"/>
        <w:gridCol w:w="481"/>
      </w:tblGrid>
      <w:tr w:rsidR="00326008" w:rsidRPr="002F5CA4" w:rsidTr="00784EFF">
        <w:trPr>
          <w:trHeight w:val="218"/>
        </w:trPr>
        <w:tc>
          <w:tcPr>
            <w:tcW w:w="705" w:type="pct"/>
            <w:tcBorders>
              <w:top w:val="single" w:sz="12" w:space="0" w:color="auto"/>
              <w:bottom w:val="single" w:sz="12" w:space="0" w:color="auto"/>
            </w:tcBorders>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367"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IV kw.</w:t>
            </w:r>
          </w:p>
        </w:tc>
        <w:tc>
          <w:tcPr>
            <w:tcW w:w="251" w:type="pct"/>
            <w:tcBorders>
              <w:top w:val="single" w:sz="12" w:space="0" w:color="auto"/>
              <w:bottom w:val="single" w:sz="12" w:space="0" w:color="auto"/>
            </w:tcBorders>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01" w:type="pct"/>
            <w:gridSpan w:val="3"/>
            <w:vMerge w:val="restart"/>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Typ konkursu</w:t>
            </w: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Otwarty</w:t>
            </w:r>
          </w:p>
        </w:tc>
        <w:tc>
          <w:tcPr>
            <w:tcW w:w="493" w:type="pct"/>
            <w:vAlign w:val="center"/>
          </w:tcPr>
          <w:p w:rsidR="00326008" w:rsidRPr="002F5CA4" w:rsidRDefault="00326008" w:rsidP="00784EFF">
            <w:pPr>
              <w:jc w:val="center"/>
              <w:rPr>
                <w:rFonts w:ascii="Arial" w:hAnsi="Arial" w:cs="Arial"/>
                <w:b/>
                <w:sz w:val="18"/>
                <w:szCs w:val="18"/>
              </w:rPr>
            </w:pPr>
          </w:p>
        </w:tc>
        <w:tc>
          <w:tcPr>
            <w:tcW w:w="2644" w:type="pct"/>
            <w:gridSpan w:val="12"/>
            <w:vMerge w:val="restart"/>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01" w:type="pct"/>
            <w:gridSpan w:val="3"/>
            <w:vMerge/>
            <w:shd w:val="clear" w:color="auto" w:fill="CCFFCC"/>
            <w:vAlign w:val="center"/>
          </w:tcPr>
          <w:p w:rsidR="00326008" w:rsidRPr="002F5CA4" w:rsidRDefault="00326008" w:rsidP="00784EFF">
            <w:pPr>
              <w:jc w:val="center"/>
              <w:rPr>
                <w:rFonts w:ascii="Arial" w:hAnsi="Arial" w:cs="Arial"/>
                <w:b/>
                <w:sz w:val="18"/>
                <w:szCs w:val="18"/>
              </w:rPr>
            </w:pP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Zamknięty</w:t>
            </w:r>
          </w:p>
        </w:tc>
        <w:tc>
          <w:tcPr>
            <w:tcW w:w="493" w:type="pct"/>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2644" w:type="pct"/>
            <w:gridSpan w:val="12"/>
            <w:vMerge/>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Planowana alokacja</w:t>
            </w:r>
          </w:p>
        </w:tc>
        <w:tc>
          <w:tcPr>
            <w:tcW w:w="3899" w:type="pct"/>
            <w:gridSpan w:val="14"/>
            <w:vAlign w:val="center"/>
          </w:tcPr>
          <w:p w:rsidR="00326008" w:rsidRPr="00E85E15" w:rsidRDefault="00326008" w:rsidP="00784EFF">
            <w:pPr>
              <w:rPr>
                <w:rFonts w:ascii="Arial" w:hAnsi="Arial" w:cs="Arial"/>
                <w:sz w:val="18"/>
                <w:szCs w:val="18"/>
              </w:rPr>
            </w:pPr>
            <w:r w:rsidRPr="00E85E15">
              <w:rPr>
                <w:rFonts w:ascii="Arial" w:hAnsi="Arial" w:cs="Arial"/>
                <w:sz w:val="18"/>
                <w:szCs w:val="18"/>
              </w:rPr>
              <w:t>3 382 127 EURO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Typy projektów   przewidziane do realizacji w ramach konkursu</w:t>
            </w:r>
          </w:p>
        </w:tc>
        <w:tc>
          <w:tcPr>
            <w:tcW w:w="3899" w:type="pct"/>
            <w:gridSpan w:val="14"/>
            <w:vAlign w:val="center"/>
          </w:tcPr>
          <w:p w:rsidR="00326008" w:rsidRPr="002F5CA4" w:rsidRDefault="00326008" w:rsidP="00784EFF">
            <w:pPr>
              <w:spacing w:before="60" w:after="60"/>
              <w:rPr>
                <w:rFonts w:ascii="Arial" w:hAnsi="Arial" w:cs="Arial"/>
                <w:sz w:val="18"/>
                <w:szCs w:val="18"/>
              </w:rPr>
            </w:pPr>
            <w:r w:rsidRPr="002F5CA4">
              <w:rPr>
                <w:rFonts w:ascii="Arial" w:hAnsi="Arial" w:cs="Arial"/>
                <w:sz w:val="18"/>
                <w:szCs w:val="18"/>
              </w:rPr>
              <w:t>Świadczenie usług społecznych (m.in. pomocy społecznej, wsparcia rodziny i pieczy zastępczej, opiekuńczych) w celu zwiększenia ich dostępności w tym:</w:t>
            </w:r>
          </w:p>
          <w:p w:rsidR="00326008" w:rsidRPr="002F5CA4" w:rsidRDefault="00326008" w:rsidP="00C716BF">
            <w:pPr>
              <w:numPr>
                <w:ilvl w:val="0"/>
                <w:numId w:val="75"/>
              </w:numPr>
              <w:autoSpaceDE w:val="0"/>
              <w:autoSpaceDN w:val="0"/>
              <w:spacing w:before="60" w:after="60" w:line="276" w:lineRule="auto"/>
              <w:ind w:left="316" w:hanging="284"/>
              <w:jc w:val="both"/>
              <w:rPr>
                <w:rFonts w:ascii="Arial" w:hAnsi="Arial" w:cs="Arial"/>
                <w:sz w:val="18"/>
                <w:szCs w:val="18"/>
              </w:rPr>
            </w:pPr>
            <w:r w:rsidRPr="002F5CA4">
              <w:rPr>
                <w:rFonts w:ascii="Arial" w:hAnsi="Arial" w:cs="Arial"/>
                <w:sz w:val="18"/>
                <w:szCs w:val="18"/>
              </w:rPr>
              <w:t>Rozwój usług wspierania rodziny i pieczy zastępczej w tym:</w:t>
            </w:r>
          </w:p>
          <w:p w:rsidR="00326008" w:rsidRPr="002F5CA4" w:rsidRDefault="00326008" w:rsidP="00C716BF">
            <w:pPr>
              <w:numPr>
                <w:ilvl w:val="0"/>
                <w:numId w:val="72"/>
              </w:numPr>
              <w:autoSpaceDE w:val="0"/>
              <w:autoSpaceDN w:val="0"/>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profilaktyczne mające na celu ograniczyć umieszczanie dzieci w pieczy zastępczej, </w:t>
            </w:r>
          </w:p>
          <w:p w:rsidR="00326008" w:rsidRPr="00881FD9"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w:t>
            </w:r>
            <w:r w:rsidRPr="00881FD9">
              <w:rPr>
                <w:rFonts w:ascii="Arial" w:hAnsi="Arial" w:cs="Arial"/>
                <w:sz w:val="18"/>
                <w:szCs w:val="18"/>
              </w:rPr>
              <w:t xml:space="preserve">typu specjalistyczno – terapeutycznego lub interwencyjnego do 14 osób; </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kompleksowe wsparcie w procesie usamodzielniania się wychowanków rodzin zastępczych lub placówek opiekuńczo – wychowawczych lub wychowanków rodzinnych domów dziecka, w tym m.in.:</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mieszkanie wspomagane – koszty utworzenia, wyposażenia/</w:t>
            </w:r>
            <w:proofErr w:type="spellStart"/>
            <w:r w:rsidRPr="002F5CA4">
              <w:rPr>
                <w:rFonts w:ascii="Arial" w:hAnsi="Arial" w:cs="Arial"/>
                <w:sz w:val="18"/>
                <w:szCs w:val="18"/>
              </w:rPr>
              <w:t>doposażania</w:t>
            </w:r>
            <w:proofErr w:type="spellEnd"/>
            <w:r w:rsidRPr="002F5CA4">
              <w:rPr>
                <w:rFonts w:ascii="Arial" w:hAnsi="Arial" w:cs="Arial"/>
                <w:sz w:val="18"/>
                <w:szCs w:val="18"/>
              </w:rPr>
              <w:t>, opłaty i usługi dostarczane do mieszkań, opłaty stałe utrzymania mieszkania (m.in. media), usługi (np. opiekuńcze, wspierające, doradcze, treningowe);</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usługi aktywnej integracji o charakterze zawodowym w systemie edukacji pozaformalnej i nieformalnej;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budowanie kompetencji społeczno - kulturowych w naturalnym otwartym środowisku (udział w wydarzeniach kulturalnych, sportowych, edukacyjnych w formie stacjonarnej lub wyjazdowej);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 xml:space="preserve">kursy, szkolenia, </w:t>
            </w:r>
            <w:proofErr w:type="spellStart"/>
            <w:r w:rsidRPr="002F5CA4">
              <w:rPr>
                <w:rFonts w:ascii="Arial" w:hAnsi="Arial" w:cs="Arial"/>
                <w:sz w:val="18"/>
                <w:szCs w:val="18"/>
              </w:rPr>
              <w:t>superwizje</w:t>
            </w:r>
            <w:proofErr w:type="spellEnd"/>
            <w:r w:rsidRPr="002F5CA4">
              <w:rPr>
                <w:rFonts w:ascii="Arial" w:hAnsi="Arial" w:cs="Arial"/>
                <w:sz w:val="18"/>
                <w:szCs w:val="18"/>
              </w:rPr>
              <w:t xml:space="preserve">, konsultacje, trening facylitacji, mediacje, </w:t>
            </w:r>
            <w:proofErr w:type="spellStart"/>
            <w:r w:rsidRPr="002F5CA4">
              <w:rPr>
                <w:rFonts w:ascii="Arial" w:hAnsi="Arial" w:cs="Arial"/>
                <w:sz w:val="18"/>
                <w:szCs w:val="18"/>
              </w:rPr>
              <w:t>coaching</w:t>
            </w:r>
            <w:proofErr w:type="spellEnd"/>
            <w:r w:rsidRPr="002F5CA4">
              <w:rPr>
                <w:rFonts w:ascii="Arial" w:hAnsi="Arial" w:cs="Arial"/>
                <w:sz w:val="18"/>
                <w:szCs w:val="18"/>
              </w:rPr>
              <w:t xml:space="preserve"> dla trenerów i opiekunów dla osób usamodzielnianych.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lastRenderedPageBreak/>
              <w:t>rozwój poradnictwa rodzinnego i specjalistycznego poradnictwa rodzinnego  (w tym m.in. superwizja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p>
          <w:p w:rsidR="00326008" w:rsidRPr="002F5CA4" w:rsidRDefault="00326008" w:rsidP="00784EFF">
            <w:pPr>
              <w:tabs>
                <w:tab w:val="left" w:pos="284"/>
              </w:tabs>
              <w:spacing w:before="120" w:after="40" w:line="276" w:lineRule="auto"/>
              <w:ind w:left="720"/>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lastRenderedPageBreak/>
              <w:t xml:space="preserve">Wnioskodawcy do których skierowany </w:t>
            </w:r>
            <w:r w:rsidR="007E53CB" w:rsidRPr="002F5CA4">
              <w:rPr>
                <w:rFonts w:ascii="Arial" w:hAnsi="Arial" w:cs="Arial"/>
                <w:sz w:val="18"/>
                <w:szCs w:val="18"/>
              </w:rPr>
              <w:t>jest konkurs</w:t>
            </w:r>
          </w:p>
        </w:tc>
        <w:tc>
          <w:tcPr>
            <w:tcW w:w="3899" w:type="pct"/>
            <w:gridSpan w:val="14"/>
            <w:vAlign w:val="center"/>
          </w:tcPr>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jednostki samorządu terytorialnego i ich jednostki organizacyjne,</w:t>
            </w:r>
          </w:p>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organizacje pozarządowe i podmioty ekonomii społecznej prowadzące działalność statutową lub gospodarczą w obszarze usług społecznych użyteczności publicznej,</w:t>
            </w:r>
          </w:p>
          <w:p w:rsidR="00326008" w:rsidRPr="002F5CA4" w:rsidRDefault="00326008" w:rsidP="00326008">
            <w:pPr>
              <w:numPr>
                <w:ilvl w:val="0"/>
                <w:numId w:val="20"/>
              </w:numPr>
              <w:ind w:left="714" w:hanging="357"/>
              <w:jc w:val="both"/>
              <w:rPr>
                <w:rFonts w:ascii="Arial" w:hAnsi="Arial" w:cs="Arial"/>
                <w:sz w:val="18"/>
                <w:szCs w:val="18"/>
              </w:rPr>
            </w:pPr>
            <w:r w:rsidRPr="002F5CA4">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2F5CA4">
              <w:rPr>
                <w:color w:val="000000"/>
              </w:rPr>
              <w:t>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Szczegółowy opis, zakładany cel konkursu</w:t>
            </w:r>
          </w:p>
        </w:tc>
        <w:tc>
          <w:tcPr>
            <w:tcW w:w="3899" w:type="pct"/>
            <w:gridSpan w:val="14"/>
            <w:vAlign w:val="center"/>
          </w:tcPr>
          <w:p w:rsidR="00326008" w:rsidRDefault="00326008" w:rsidP="00784EFF">
            <w:pPr>
              <w:jc w:val="both"/>
              <w:rPr>
                <w:rFonts w:ascii="Arial" w:hAnsi="Arial" w:cs="Arial"/>
                <w:color w:val="000000"/>
                <w:sz w:val="18"/>
                <w:szCs w:val="18"/>
              </w:rPr>
            </w:pPr>
            <w:r>
              <w:rPr>
                <w:rFonts w:ascii="Arial" w:hAnsi="Arial" w:cs="Arial"/>
                <w:color w:val="000000"/>
                <w:sz w:val="18"/>
                <w:szCs w:val="18"/>
              </w:rPr>
              <w:t xml:space="preserve">Dane statystyczne jednoznacznie wskazują, że rodzina w województwie zachodniopomorskim potrzebuje wsparcia. Wg Rocznika demograficznego 2019 w województwie </w:t>
            </w:r>
            <w:r w:rsidRPr="00C258B7">
              <w:rPr>
                <w:rFonts w:ascii="Arial" w:hAnsi="Arial" w:cs="Arial"/>
                <w:color w:val="000000"/>
                <w:sz w:val="18"/>
                <w:szCs w:val="18"/>
              </w:rPr>
              <w:t xml:space="preserve">zachodniopomorskim w </w:t>
            </w:r>
            <w:r w:rsidRPr="007A7AF8">
              <w:rPr>
                <w:rFonts w:ascii="Arial" w:hAnsi="Arial" w:cs="Arial"/>
                <w:color w:val="000000"/>
                <w:sz w:val="18"/>
                <w:szCs w:val="18"/>
              </w:rPr>
              <w:t>roku 2018</w:t>
            </w:r>
            <w:r w:rsidRPr="00C258B7">
              <w:rPr>
                <w:rFonts w:ascii="Arial" w:hAnsi="Arial" w:cs="Arial"/>
                <w:color w:val="000000"/>
                <w:sz w:val="18"/>
                <w:szCs w:val="18"/>
              </w:rPr>
              <w:t xml:space="preserve"> orzeczono </w:t>
            </w:r>
            <w:r w:rsidRPr="007A7AF8">
              <w:rPr>
                <w:rFonts w:ascii="Arial" w:hAnsi="Arial" w:cs="Arial"/>
                <w:color w:val="000000"/>
                <w:sz w:val="18"/>
                <w:szCs w:val="18"/>
              </w:rPr>
              <w:t>3268</w:t>
            </w:r>
            <w:r w:rsidRPr="00C258B7">
              <w:rPr>
                <w:rFonts w:ascii="Arial" w:hAnsi="Arial" w:cs="Arial"/>
                <w:color w:val="000000"/>
                <w:sz w:val="18"/>
                <w:szCs w:val="18"/>
              </w:rPr>
              <w:t xml:space="preserve"> rozwodów</w:t>
            </w:r>
            <w:r>
              <w:rPr>
                <w:rFonts w:ascii="Arial" w:hAnsi="Arial" w:cs="Arial"/>
                <w:color w:val="000000"/>
                <w:sz w:val="18"/>
                <w:szCs w:val="18"/>
              </w:rPr>
              <w:t xml:space="preserve">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w:t>
            </w:r>
            <w:r w:rsidRPr="009B553F">
              <w:rPr>
                <w:rFonts w:ascii="Arial" w:hAnsi="Arial" w:cs="Arial"/>
                <w:i/>
                <w:color w:val="000000"/>
                <w:sz w:val="18"/>
                <w:szCs w:val="18"/>
              </w:rPr>
              <w:t>Program dla rodziny</w:t>
            </w:r>
            <w:r>
              <w:rPr>
                <w:rFonts w:ascii="Arial" w:hAnsi="Arial" w:cs="Arial"/>
                <w:color w:val="000000"/>
                <w:sz w:val="18"/>
                <w:szCs w:val="18"/>
              </w:rPr>
              <w:t xml:space="preserve">. Działania planowane do objęcia wsparciem w ramach przedmiotowego konkursu wpisują się w założenia programu wojewódzkiego i odpowiadają na zdiagnozowane w nim potrzeby.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w:t>
            </w:r>
            <w:r>
              <w:rPr>
                <w:rFonts w:ascii="Arial" w:hAnsi="Arial" w:cs="Arial"/>
                <w:color w:val="000000"/>
                <w:sz w:val="18"/>
                <w:szCs w:val="18"/>
              </w:rPr>
              <w:t xml:space="preserve">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326008" w:rsidRDefault="00326008" w:rsidP="00784EFF">
            <w:pPr>
              <w:jc w:val="both"/>
              <w:rPr>
                <w:rFonts w:ascii="Arial" w:hAnsi="Arial" w:cs="Arial"/>
                <w:color w:val="000000"/>
                <w:sz w:val="18"/>
                <w:szCs w:val="18"/>
              </w:rPr>
            </w:pPr>
            <w:r>
              <w:rPr>
                <w:rFonts w:ascii="Arial" w:hAnsi="Arial" w:cs="Arial"/>
                <w:color w:val="000000"/>
                <w:sz w:val="18"/>
                <w:szCs w:val="18"/>
              </w:rPr>
              <w:t>Zatem w</w:t>
            </w:r>
            <w:r w:rsidRPr="00114D3B">
              <w:rPr>
                <w:rFonts w:ascii="Arial" w:hAnsi="Arial" w:cs="Arial"/>
                <w:color w:val="000000"/>
                <w:sz w:val="18"/>
                <w:szCs w:val="18"/>
              </w:rPr>
              <w:t xml:space="preserve">sparcie dla rodzin, </w:t>
            </w:r>
            <w:r>
              <w:rPr>
                <w:rFonts w:ascii="Arial" w:hAnsi="Arial" w:cs="Arial"/>
                <w:color w:val="000000"/>
                <w:sz w:val="18"/>
                <w:szCs w:val="18"/>
              </w:rPr>
              <w:t>mające</w:t>
            </w:r>
            <w:r w:rsidRPr="00114D3B">
              <w:rPr>
                <w:rFonts w:ascii="Arial" w:hAnsi="Arial" w:cs="Arial"/>
                <w:color w:val="000000"/>
                <w:sz w:val="18"/>
                <w:szCs w:val="18"/>
              </w:rPr>
              <w:t xml:space="preserve"> na celu uniknięcie umieszczenia dzieci w pieczy zastępczej</w:t>
            </w:r>
            <w:r>
              <w:rPr>
                <w:rFonts w:ascii="Arial" w:hAnsi="Arial" w:cs="Arial"/>
                <w:color w:val="000000"/>
                <w:sz w:val="18"/>
                <w:szCs w:val="18"/>
              </w:rPr>
              <w:t>,</w:t>
            </w:r>
            <w:r w:rsidRPr="00114D3B">
              <w:rPr>
                <w:rFonts w:ascii="Arial" w:hAnsi="Arial" w:cs="Arial"/>
                <w:color w:val="000000"/>
                <w:sz w:val="18"/>
                <w:szCs w:val="18"/>
              </w:rPr>
              <w:t xml:space="preserve"> umożliwienie powrotu dziecka do rodziny</w:t>
            </w:r>
            <w:r>
              <w:rPr>
                <w:rFonts w:ascii="Arial" w:hAnsi="Arial" w:cs="Arial"/>
                <w:color w:val="000000"/>
                <w:sz w:val="18"/>
                <w:szCs w:val="18"/>
              </w:rPr>
              <w:t xml:space="preserve"> jest jednym z priorytetów regionalnej polityki społecznej</w:t>
            </w:r>
            <w:r w:rsidRPr="00114D3B">
              <w:rPr>
                <w:rFonts w:ascii="Arial" w:hAnsi="Arial" w:cs="Arial"/>
                <w:color w:val="000000"/>
                <w:sz w:val="18"/>
                <w:szCs w:val="18"/>
              </w:rPr>
              <w:t xml:space="preserve">.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Jednocześnie</w:t>
            </w:r>
            <w:r>
              <w:rPr>
                <w:rFonts w:ascii="Arial" w:hAnsi="Arial" w:cs="Arial"/>
                <w:color w:val="000000"/>
                <w:sz w:val="18"/>
                <w:szCs w:val="18"/>
              </w:rPr>
              <w:t xml:space="preserve"> przewidziane są także do realizacji</w:t>
            </w:r>
            <w:r w:rsidRPr="00114D3B">
              <w:rPr>
                <w:rFonts w:ascii="Arial" w:hAnsi="Arial" w:cs="Arial"/>
                <w:color w:val="000000"/>
                <w:sz w:val="18"/>
                <w:szCs w:val="18"/>
              </w:rPr>
              <w:t xml:space="preserve"> działania wsp</w:t>
            </w:r>
            <w:r>
              <w:rPr>
                <w:rFonts w:ascii="Arial" w:hAnsi="Arial" w:cs="Arial"/>
                <w:color w:val="000000"/>
                <w:sz w:val="18"/>
                <w:szCs w:val="18"/>
              </w:rPr>
              <w:t>ie</w:t>
            </w:r>
            <w:r w:rsidRPr="00114D3B">
              <w:rPr>
                <w:rFonts w:ascii="Arial" w:hAnsi="Arial" w:cs="Arial"/>
                <w:color w:val="000000"/>
                <w:sz w:val="18"/>
                <w:szCs w:val="18"/>
              </w:rPr>
              <w:t>r</w:t>
            </w:r>
            <w:r>
              <w:rPr>
                <w:rFonts w:ascii="Arial" w:hAnsi="Arial" w:cs="Arial"/>
                <w:color w:val="000000"/>
                <w:sz w:val="18"/>
                <w:szCs w:val="18"/>
              </w:rPr>
              <w:t>ające</w:t>
            </w:r>
            <w:r w:rsidRPr="00114D3B">
              <w:rPr>
                <w:rFonts w:ascii="Arial" w:hAnsi="Arial" w:cs="Arial"/>
                <w:color w:val="000000"/>
                <w:sz w:val="18"/>
                <w:szCs w:val="18"/>
              </w:rPr>
              <w:t xml:space="preserv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326008" w:rsidRPr="002F5CA4" w:rsidRDefault="00326008" w:rsidP="00784EFF">
            <w:pPr>
              <w:jc w:val="both"/>
              <w:rPr>
                <w:rFonts w:ascii="Arial" w:hAnsi="Arial" w:cs="Arial"/>
                <w:color w:val="000000"/>
                <w:sz w:val="18"/>
                <w:szCs w:val="18"/>
              </w:rPr>
            </w:pPr>
            <w:r>
              <w:rPr>
                <w:rFonts w:ascii="Arial" w:hAnsi="Arial" w:cs="Arial"/>
                <w:color w:val="000000"/>
                <w:sz w:val="18"/>
                <w:szCs w:val="18"/>
              </w:rPr>
              <w:t xml:space="preserve">Wsparcie rodziny i pieczy zastępczej połączone będzie ze świadczeniem  </w:t>
            </w:r>
            <w:r w:rsidRPr="004F1453">
              <w:rPr>
                <w:rFonts w:ascii="Arial" w:hAnsi="Arial" w:cs="Arial"/>
                <w:color w:val="000000"/>
                <w:sz w:val="18"/>
                <w:szCs w:val="18"/>
              </w:rPr>
              <w:t>usług w</w:t>
            </w:r>
            <w:r>
              <w:rPr>
                <w:rFonts w:ascii="Arial" w:hAnsi="Arial" w:cs="Arial"/>
                <w:color w:val="000000"/>
                <w:sz w:val="18"/>
                <w:szCs w:val="18"/>
              </w:rPr>
              <w:t xml:space="preserve"> zakresie </w:t>
            </w:r>
            <w:r w:rsidRPr="004F1453">
              <w:rPr>
                <w:rFonts w:ascii="Arial" w:hAnsi="Arial" w:cs="Arial"/>
                <w:color w:val="000000"/>
                <w:sz w:val="18"/>
                <w:szCs w:val="18"/>
              </w:rPr>
              <w:t xml:space="preserve"> mieszka</w:t>
            </w:r>
            <w:r>
              <w:rPr>
                <w:rFonts w:ascii="Arial" w:hAnsi="Arial" w:cs="Arial"/>
                <w:color w:val="000000"/>
                <w:sz w:val="18"/>
                <w:szCs w:val="18"/>
              </w:rPr>
              <w:t xml:space="preserve">ń </w:t>
            </w:r>
            <w:r w:rsidRPr="004F1453">
              <w:rPr>
                <w:rFonts w:ascii="Arial" w:hAnsi="Arial" w:cs="Arial"/>
                <w:color w:val="000000"/>
                <w:sz w:val="18"/>
                <w:szCs w:val="18"/>
              </w:rPr>
              <w:t>wspomaganych</w:t>
            </w:r>
            <w:r>
              <w:rPr>
                <w:rFonts w:ascii="Arial" w:hAnsi="Arial" w:cs="Arial"/>
                <w:color w:val="000000"/>
                <w:sz w:val="18"/>
                <w:szCs w:val="18"/>
              </w:rPr>
              <w:t xml:space="preserve">, </w:t>
            </w:r>
            <w:r w:rsidRPr="004F1453">
              <w:rPr>
                <w:rFonts w:ascii="Arial" w:hAnsi="Arial" w:cs="Arial"/>
                <w:color w:val="000000"/>
                <w:sz w:val="18"/>
                <w:szCs w:val="18"/>
              </w:rPr>
              <w:t xml:space="preserve">usług </w:t>
            </w:r>
            <w:r>
              <w:rPr>
                <w:rFonts w:ascii="Arial" w:hAnsi="Arial" w:cs="Arial"/>
                <w:color w:val="000000"/>
                <w:sz w:val="18"/>
                <w:szCs w:val="18"/>
              </w:rPr>
              <w:t xml:space="preserve">z zakresu </w:t>
            </w:r>
            <w:r w:rsidRPr="004F1453">
              <w:rPr>
                <w:rFonts w:ascii="Arial" w:hAnsi="Arial" w:cs="Arial"/>
                <w:color w:val="000000"/>
                <w:sz w:val="18"/>
                <w:szCs w:val="18"/>
              </w:rPr>
              <w:t>poradnictwa prawnego, specjalistycznego poradnictwa rodzinnego</w:t>
            </w:r>
            <w:r>
              <w:rPr>
                <w:rFonts w:ascii="Arial" w:hAnsi="Arial" w:cs="Arial"/>
                <w:color w:val="000000"/>
                <w:sz w:val="18"/>
                <w:szCs w:val="18"/>
              </w:rPr>
              <w:t>.</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Specyficzne dla konkursu kryteria wyboru projektów. </w:t>
            </w: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Kryteria dopuszczalności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784EFF">
            <w:pPr>
              <w:spacing w:before="40" w:after="40"/>
              <w:contextualSpacing/>
              <w:jc w:val="both"/>
              <w:rPr>
                <w:rFonts w:ascii="Arial" w:hAnsi="Arial" w:cs="Arial"/>
                <w:sz w:val="18"/>
                <w:szCs w:val="18"/>
              </w:rPr>
            </w:pPr>
            <w:r w:rsidRPr="002F5CA4">
              <w:rPr>
                <w:rFonts w:ascii="Arial" w:hAnsi="Arial" w:cs="Arial"/>
                <w:sz w:val="18"/>
                <w:szCs w:val="18"/>
              </w:rPr>
              <w:t>1. 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326008" w:rsidRPr="002F5CA4" w:rsidRDefault="00326008" w:rsidP="00784EFF">
            <w:pPr>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stwarza możliwość objęcia wsparciem większej liczby potencjalnych projektodawców, a także wyboru najlepszych projektów, które odpowiadają na potrzeby regionu.</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Projekty złożone w odpowiedzi na konkurs będą miały charakter kompleksowy w odniesieniu do problemu występującego w danym obszarze, a możliwym do rozwiązania przez danego Projektodawc</w:t>
            </w:r>
            <w:r>
              <w:rPr>
                <w:rFonts w:ascii="Arial" w:hAnsi="Arial" w:cs="Arial"/>
                <w:sz w:val="18"/>
                <w:szCs w:val="18"/>
              </w:rPr>
              <w:t>ę</w:t>
            </w:r>
            <w:r w:rsidRPr="002F5CA4">
              <w:rPr>
                <w:rFonts w:ascii="Arial" w:hAnsi="Arial" w:cs="Arial"/>
                <w:sz w:val="18"/>
                <w:szCs w:val="18"/>
              </w:rPr>
              <w:t>.</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odnosi się wyłącznie do występowania danego podmiotu w charakterze Projektodawcy, a nie partnera.</w:t>
            </w:r>
          </w:p>
          <w:p w:rsidR="00326008" w:rsidRPr="002F5CA4" w:rsidRDefault="00326008" w:rsidP="00784EFF">
            <w:pPr>
              <w:autoSpaceDE w:val="0"/>
              <w:autoSpaceDN w:val="0"/>
              <w:adjustRightInd w:val="0"/>
              <w:jc w:val="both"/>
              <w:rPr>
                <w:rFonts w:ascii="Arial" w:eastAsia="Calibri" w:hAnsi="Arial" w:cs="Arial"/>
                <w:bCs/>
                <w:sz w:val="18"/>
                <w:szCs w:val="18"/>
              </w:rPr>
            </w:pPr>
            <w:r w:rsidRPr="002F5CA4">
              <w:rPr>
                <w:rFonts w:ascii="Arial" w:hAnsi="Arial" w:cs="Arial"/>
                <w:sz w:val="18"/>
                <w:szCs w:val="18"/>
              </w:rPr>
              <w:t xml:space="preserve">Projektodawca definiowany jest jako Wnioskodawca w rozumieniu  Instrukcji wypełniania wniosku o dofinansowanie projektu w ramach </w:t>
            </w:r>
            <w:r w:rsidRPr="002F5CA4">
              <w:rPr>
                <w:rFonts w:ascii="Arial" w:eastAsia="Calibri" w:hAnsi="Arial" w:cs="Arial"/>
                <w:bCs/>
                <w:sz w:val="18"/>
                <w:szCs w:val="18"/>
              </w:rPr>
              <w:t xml:space="preserve">RPO WZ 2014-2020 dla projektów w ramach Europejskiego Funduszu Społecznego. </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C716BF">
            <w:pPr>
              <w:numPr>
                <w:ilvl w:val="0"/>
                <w:numId w:val="226"/>
              </w:numPr>
              <w:jc w:val="both"/>
              <w:rPr>
                <w:rFonts w:ascii="Myriad Pro" w:hAnsi="Myriad Pro"/>
                <w:sz w:val="20"/>
                <w:szCs w:val="20"/>
              </w:rPr>
            </w:pPr>
            <w:r w:rsidRPr="002F5CA4">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6"/>
              </w:numPr>
              <w:autoSpaceDE w:val="0"/>
              <w:autoSpaceDN w:val="0"/>
              <w:jc w:val="both"/>
              <w:rPr>
                <w:rFonts w:ascii="Arial" w:hAnsi="Arial" w:cs="Arial"/>
                <w:sz w:val="18"/>
                <w:szCs w:val="18"/>
              </w:rPr>
            </w:pPr>
            <w:r w:rsidRPr="002F5CA4">
              <w:rPr>
                <w:rFonts w:ascii="Arial" w:hAnsi="Arial" w:cs="Arial"/>
                <w:sz w:val="18"/>
                <w:szCs w:val="18"/>
              </w:rPr>
              <w:t>Projektodawca</w:t>
            </w:r>
            <w:r w:rsidRPr="002F5CA4" w:rsidDel="00094346">
              <w:rPr>
                <w:rFonts w:ascii="Arial" w:hAnsi="Arial" w:cs="Arial"/>
                <w:sz w:val="18"/>
                <w:szCs w:val="18"/>
              </w:rPr>
              <w:t xml:space="preserve"> wniesie wkład własn</w:t>
            </w:r>
            <w:r w:rsidRPr="002F5CA4">
              <w:rPr>
                <w:rFonts w:ascii="Arial" w:hAnsi="Arial" w:cs="Arial"/>
                <w:sz w:val="18"/>
                <w:szCs w:val="18"/>
              </w:rPr>
              <w:t>y</w:t>
            </w:r>
            <w:r w:rsidRPr="002F5CA4" w:rsidDel="00094346">
              <w:rPr>
                <w:rFonts w:ascii="Arial" w:hAnsi="Arial" w:cs="Arial"/>
                <w:sz w:val="18"/>
                <w:szCs w:val="18"/>
              </w:rPr>
              <w:t xml:space="preserve"> w wysokości </w:t>
            </w:r>
            <w:r>
              <w:rPr>
                <w:rFonts w:ascii="Arial" w:hAnsi="Arial" w:cs="Arial"/>
                <w:sz w:val="18"/>
                <w:szCs w:val="18"/>
              </w:rPr>
              <w:t>nie mniejszej niż 10</w:t>
            </w:r>
            <w:r w:rsidRPr="002F5CA4">
              <w:rPr>
                <w:rFonts w:ascii="Arial" w:hAnsi="Arial" w:cs="Arial"/>
                <w:sz w:val="18"/>
                <w:szCs w:val="18"/>
              </w:rPr>
              <w:t>% wartości projektu, zgodnie z zapisami zawartymi w Szczegółowym Opisie Osi Priorytetowych Regionalnego Programu Operacyjnego Województwa Zachodniopomorskiego 2014 - 2020.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wprowadzono celem zaangażowania potencjału tak społecznego jak i finansowego projektodawcy/partnera </w:t>
            </w:r>
            <w:r w:rsidRPr="002F5CA4">
              <w:rPr>
                <w:rFonts w:ascii="Arial" w:hAnsi="Arial" w:cs="Arial"/>
                <w:sz w:val="18"/>
                <w:szCs w:val="18"/>
              </w:rPr>
              <w:br/>
              <w:t xml:space="preserve">na rzecz budowania trwałych efektów </w:t>
            </w:r>
            <w:r w:rsidRPr="002F5CA4">
              <w:rPr>
                <w:rFonts w:ascii="Arial" w:hAnsi="Arial" w:cs="Arial"/>
                <w:sz w:val="18"/>
                <w:szCs w:val="18"/>
              </w:rPr>
              <w:br/>
              <w:t>w poszczególnych obszarach interwencji EFS poprzez zwiększenie partycypacji projektodawcy/partnera w budżecie projektu EFS w ramach wkładu własnego.</w:t>
            </w:r>
          </w:p>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Partycypacja projektodawcy/partnera </w:t>
            </w:r>
            <w:r w:rsidRPr="002F5CA4">
              <w:rPr>
                <w:rFonts w:ascii="Arial" w:hAnsi="Arial" w:cs="Arial"/>
                <w:sz w:val="18"/>
                <w:szCs w:val="18"/>
              </w:rPr>
              <w:br/>
              <w:t xml:space="preserve">w finansowaniu projektu zwiększy </w:t>
            </w:r>
            <w:r w:rsidRPr="002F5CA4">
              <w:rPr>
                <w:rFonts w:ascii="Arial" w:hAnsi="Arial" w:cs="Arial"/>
                <w:sz w:val="18"/>
                <w:szCs w:val="18"/>
              </w:rPr>
              <w:br/>
              <w:t xml:space="preserve">ich odpowiedzialność o jakość realizowanych działań jak również pozwoli na zapewnienie większej trwałości działań finansowanych </w:t>
            </w:r>
            <w:r w:rsidRPr="002F5CA4">
              <w:rPr>
                <w:rFonts w:ascii="Arial" w:hAnsi="Arial" w:cs="Arial"/>
                <w:sz w:val="18"/>
                <w:szCs w:val="18"/>
              </w:rPr>
              <w:br/>
              <w:t>z EFS.</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D41C8" w:rsidRDefault="00326008" w:rsidP="00784EFF">
            <w:pPr>
              <w:pStyle w:val="Tekstkomentarza"/>
              <w:rPr>
                <w:rFonts w:ascii="Arial" w:hAnsi="Arial" w:cs="Arial"/>
                <w:sz w:val="18"/>
                <w:szCs w:val="18"/>
              </w:rPr>
            </w:pPr>
            <w:r>
              <w:rPr>
                <w:rFonts w:ascii="Arial" w:hAnsi="Arial" w:cs="Arial"/>
                <w:sz w:val="18"/>
                <w:szCs w:val="18"/>
              </w:rPr>
              <w:t xml:space="preserve">4. </w:t>
            </w:r>
            <w:r w:rsidRPr="002F5CA4">
              <w:rPr>
                <w:rFonts w:ascii="Arial" w:hAnsi="Arial" w:cs="Arial"/>
                <w:sz w:val="18"/>
                <w:szCs w:val="18"/>
              </w:rPr>
              <w:t>W projekcie obejmującym działania prowadzące do powstania rodzinnych form pieczy zastępczej obligatoryjnie realizowany jest typ operacji</w:t>
            </w:r>
            <w:r>
              <w:rPr>
                <w:rFonts w:ascii="Arial" w:hAnsi="Arial" w:cs="Arial"/>
                <w:sz w:val="18"/>
                <w:szCs w:val="18"/>
              </w:rPr>
              <w:t xml:space="preserve">: </w:t>
            </w: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r>
              <w:rPr>
                <w:rFonts w:ascii="Arial" w:hAnsi="Arial" w:cs="Arial"/>
                <w:sz w:val="18"/>
                <w:szCs w:val="18"/>
              </w:rPr>
              <w:t>,</w:t>
            </w:r>
            <w:r w:rsidR="006B0123">
              <w:rPr>
                <w:rFonts w:ascii="Arial" w:hAnsi="Arial" w:cs="Arial"/>
                <w:sz w:val="18"/>
                <w:szCs w:val="18"/>
              </w:rPr>
              <w:t xml:space="preserve"> </w:t>
            </w:r>
            <w:r w:rsidRPr="007D41C8">
              <w:rPr>
                <w:rFonts w:ascii="Arial" w:hAnsi="Arial" w:cs="Arial"/>
                <w:sz w:val="18"/>
                <w:szCs w:val="18"/>
              </w:rPr>
              <w:t>w zakresie niezbędnym do tworzenia rodzinnych form pieczy</w:t>
            </w:r>
            <w:r w:rsidR="006B0123">
              <w:rPr>
                <w:rFonts w:ascii="Arial" w:hAnsi="Arial" w:cs="Arial"/>
                <w:sz w:val="18"/>
                <w:szCs w:val="18"/>
              </w:rPr>
              <w:t>.</w:t>
            </w:r>
            <w:r w:rsidRPr="007D41C8">
              <w:rPr>
                <w:rFonts w:ascii="Arial" w:hAnsi="Arial" w:cs="Arial"/>
                <w:sz w:val="18"/>
                <w:szCs w:val="18"/>
              </w:rPr>
              <w:t xml:space="preserve">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bCs/>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powstawania rodzinnych form pieczy zastępczej.</w:t>
            </w:r>
          </w:p>
          <w:p w:rsidR="00326008" w:rsidRPr="002F5CA4" w:rsidRDefault="00326008" w:rsidP="00784EFF">
            <w:pPr>
              <w:jc w:val="both"/>
              <w:rPr>
                <w:rFonts w:ascii="Arial" w:hAnsi="Arial" w:cs="Arial"/>
                <w:bCs/>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B150C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5. </w:t>
            </w:r>
            <w:r w:rsidRPr="002F5CA4">
              <w:rPr>
                <w:rFonts w:ascii="Arial" w:hAnsi="Arial" w:cs="Arial"/>
                <w:sz w:val="18"/>
                <w:szCs w:val="18"/>
              </w:rPr>
              <w:t>Typ</w:t>
            </w:r>
            <w:r>
              <w:rPr>
                <w:rFonts w:ascii="Arial" w:hAnsi="Arial" w:cs="Arial"/>
                <w:sz w:val="18"/>
                <w:szCs w:val="18"/>
              </w:rPr>
              <w:t>y</w:t>
            </w:r>
            <w:r w:rsidRPr="002F5CA4">
              <w:rPr>
                <w:rFonts w:ascii="Arial" w:hAnsi="Arial" w:cs="Arial"/>
                <w:sz w:val="18"/>
                <w:szCs w:val="18"/>
              </w:rPr>
              <w:t xml:space="preserve"> operacji</w:t>
            </w:r>
            <w:r>
              <w:rPr>
                <w:rFonts w:ascii="Arial" w:hAnsi="Arial" w:cs="Arial"/>
                <w:sz w:val="18"/>
                <w:szCs w:val="18"/>
              </w:rPr>
              <w:t>:</w:t>
            </w:r>
            <w:r w:rsidRPr="002F0DB9">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działania profilaktyczne mające na celu ograniczyć umieszczanie dzieci w pieczy zastępczej</w:t>
            </w:r>
            <w:r>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r>
              <w:rPr>
                <w:rFonts w:ascii="Arial" w:hAnsi="Arial" w:cs="Arial"/>
                <w:sz w:val="18"/>
                <w:szCs w:val="18"/>
              </w:rPr>
              <w:t xml:space="preserve">, </w:t>
            </w:r>
          </w:p>
          <w:p w:rsidR="00326008" w:rsidRPr="002F5CA4"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6B0123" w:rsidRDefault="00326008" w:rsidP="006B0123">
            <w:pPr>
              <w:pStyle w:val="Tekstkomentarza"/>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r>
              <w:rPr>
                <w:rFonts w:ascii="Arial" w:hAnsi="Arial" w:cs="Arial"/>
                <w:sz w:val="18"/>
                <w:szCs w:val="18"/>
              </w:rPr>
              <w:t>,</w:t>
            </w:r>
            <w:r w:rsidR="006B0123">
              <w:rPr>
                <w:rFonts w:ascii="Arial" w:hAnsi="Arial" w:cs="Arial"/>
                <w:sz w:val="18"/>
                <w:szCs w:val="18"/>
              </w:rPr>
              <w:t xml:space="preserve"> </w:t>
            </w:r>
            <w:r w:rsidRPr="002F5CA4">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działań prewencyjnych i wspomagających rodziny w procesie wychowania.</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contextualSpacing/>
              <w:jc w:val="both"/>
              <w:rPr>
                <w:rFonts w:ascii="Arial" w:hAnsi="Arial" w:cs="Arial"/>
                <w:sz w:val="18"/>
                <w:szCs w:val="18"/>
              </w:rPr>
            </w:pPr>
            <w:r w:rsidRPr="002F5CA4">
              <w:rPr>
                <w:rFonts w:ascii="Arial" w:hAnsi="Arial" w:cs="Arial"/>
                <w:sz w:val="18"/>
                <w:szCs w:val="18"/>
              </w:rPr>
              <w:t xml:space="preserve">W przypadku wsparcia udzielanego na tworzenie nowych miejsc w placówkach  wsparcia dziennego i mieszkań wspomaganych, projektodawca zobowiązany jest </w:t>
            </w:r>
            <w:r w:rsidRPr="002F5CA4">
              <w:rPr>
                <w:rFonts w:ascii="Arial" w:hAnsi="Arial" w:cs="Arial"/>
                <w:sz w:val="18"/>
                <w:szCs w:val="18"/>
              </w:rPr>
              <w:br/>
              <w:t>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Wprowadzenie kryterium wynika z konieczności zapewnienia koncentracji wsparcia oraz zachowania trwałości projektu.</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34646B">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jc w:val="both"/>
              <w:rPr>
                <w:rFonts w:ascii="Arial" w:hAnsi="Arial" w:cs="Arial"/>
                <w:sz w:val="18"/>
                <w:szCs w:val="18"/>
              </w:rPr>
            </w:pPr>
            <w:r w:rsidRPr="002F5CA4">
              <w:rPr>
                <w:rFonts w:ascii="Arial" w:hAnsi="Arial" w:cs="Arial"/>
                <w:sz w:val="18"/>
                <w:szCs w:val="18"/>
              </w:rPr>
              <w:t>Tworzenie mieszkań wspomaganych możliwe jest tylko jako element kompleksowego wsparcia w procesie usamodzielniania się wychowanków rodzin zastępczych lub placówek opiekuńczo – wychowawczych lub wychowanków rodzinnych domów dziecka.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Tworzenie mieszkań wspomaganych przewidziano w ramach typu projektu nr 3, zatem celem zapewnienia demarkacji wsparcia, a także kompleksowości</w:t>
            </w:r>
            <w:r>
              <w:rPr>
                <w:rFonts w:ascii="Arial" w:hAnsi="Arial" w:cs="Arial"/>
                <w:sz w:val="18"/>
                <w:szCs w:val="18"/>
              </w:rPr>
              <w:t>,</w:t>
            </w:r>
            <w:r w:rsidRPr="002F5CA4">
              <w:rPr>
                <w:rFonts w:ascii="Arial" w:hAnsi="Arial" w:cs="Arial"/>
                <w:sz w:val="18"/>
                <w:szCs w:val="18"/>
              </w:rPr>
              <w:t xml:space="preserve"> tworzenie mieszkań wspomaganych i miejsc w mieszkaniach wspomaganych w ramach 2 typu projektów możliwe będzie jedynie jako element kompleksowych projektów ukierunkowanych na usamodzielnianie wychowanków.</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FE4B9D" w:rsidRDefault="00326008" w:rsidP="00C716BF">
            <w:pPr>
              <w:pStyle w:val="Akapitzlist"/>
              <w:numPr>
                <w:ilvl w:val="0"/>
                <w:numId w:val="227"/>
              </w:numPr>
              <w:autoSpaceDE/>
              <w:autoSpaceDN/>
              <w:contextualSpacing/>
              <w:rPr>
                <w:rFonts w:ascii="Arial" w:hAnsi="Arial" w:cs="Arial"/>
                <w:sz w:val="18"/>
                <w:szCs w:val="18"/>
              </w:rPr>
            </w:pPr>
            <w:r>
              <w:rPr>
                <w:rFonts w:ascii="Arial" w:hAnsi="Arial" w:cs="Arial"/>
                <w:sz w:val="18"/>
                <w:szCs w:val="18"/>
              </w:rPr>
              <w:t>Koszty bezpośrednie projektu są/nie są rozliczane w całości kwotami ryczałtowymi określonymi przez beneficjenta.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Default="00326008" w:rsidP="00784EFF">
            <w:pPr>
              <w:jc w:val="both"/>
              <w:rPr>
                <w:rFonts w:ascii="Arial" w:hAnsi="Arial" w:cs="Arial"/>
                <w:sz w:val="18"/>
                <w:szCs w:val="18"/>
              </w:rPr>
            </w:pPr>
            <w:r>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Pr>
                <w:rStyle w:val="Odwoanieprzypisudolnego"/>
                <w:rFonts w:ascii="Arial" w:hAnsi="Arial" w:cs="Arial"/>
                <w:sz w:val="18"/>
                <w:szCs w:val="18"/>
              </w:rPr>
              <w:footnoteReference w:id="15"/>
            </w:r>
            <w:r>
              <w:rPr>
                <w:rFonts w:ascii="Arial" w:hAnsi="Arial" w:cs="Arial"/>
                <w:sz w:val="18"/>
                <w:szCs w:val="18"/>
              </w:rPr>
              <w:t xml:space="preserve"> i musi być stosowana dla wszystkich projektów składanych w ramach danego naboru</w:t>
            </w:r>
            <w:r>
              <w:rPr>
                <w:rStyle w:val="Odwoanieprzypisudolnego"/>
                <w:rFonts w:ascii="Arial" w:hAnsi="Arial" w:cs="Arial"/>
                <w:sz w:val="18"/>
                <w:szCs w:val="18"/>
              </w:rPr>
              <w:footnoteReference w:id="16"/>
            </w:r>
            <w:r>
              <w:rPr>
                <w:rFonts w:ascii="Arial" w:hAnsi="Arial" w:cs="Arial"/>
                <w:sz w:val="18"/>
                <w:szCs w:val="18"/>
              </w:rPr>
              <w:t>.</w:t>
            </w:r>
          </w:p>
          <w:p w:rsidR="00326008" w:rsidRDefault="00326008" w:rsidP="00784EFF">
            <w:pPr>
              <w:jc w:val="both"/>
              <w:rPr>
                <w:rFonts w:ascii="Arial" w:hAnsi="Arial" w:cs="Arial"/>
                <w:sz w:val="18"/>
                <w:szCs w:val="18"/>
              </w:rPr>
            </w:pPr>
            <w:r>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26008" w:rsidRDefault="00326008" w:rsidP="00784EFF">
            <w:pPr>
              <w:jc w:val="both"/>
              <w:rPr>
                <w:rFonts w:ascii="Arial" w:hAnsi="Arial" w:cs="Arial"/>
                <w:sz w:val="18"/>
                <w:szCs w:val="18"/>
              </w:rPr>
            </w:pPr>
            <w:r>
              <w:rPr>
                <w:rFonts w:ascii="Arial" w:hAnsi="Arial" w:cs="Arial"/>
                <w:sz w:val="18"/>
                <w:szCs w:val="18"/>
              </w:rPr>
              <w:t>a)</w:t>
            </w:r>
            <w:r>
              <w:rPr>
                <w:rFonts w:ascii="Arial" w:hAnsi="Arial" w:cs="Arial"/>
                <w:sz w:val="18"/>
                <w:szCs w:val="18"/>
              </w:rPr>
              <w:tab/>
              <w:t>wybór wariantu są – dla naborów, w których wartość dofinansowania projektu nie może przekroczyć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b)</w:t>
            </w:r>
            <w:r>
              <w:rPr>
                <w:rFonts w:ascii="Arial" w:hAnsi="Arial" w:cs="Arial"/>
                <w:sz w:val="18"/>
                <w:szCs w:val="18"/>
              </w:rPr>
              <w:tab/>
              <w:t>wybór wariantu nie są – dla naborów, w których wartość dofinansowania projektu musi być wyższa od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Kryterium ma za zadanie określenie dopuszczalnych wartości i metod rozliczania projektów składanych w odpowiedzi na konkurs.</w:t>
            </w:r>
          </w:p>
          <w:p w:rsidR="00326008" w:rsidRPr="00264053" w:rsidRDefault="00326008" w:rsidP="00784EFF">
            <w:pPr>
              <w:autoSpaceDE w:val="0"/>
              <w:autoSpaceDN w:val="0"/>
              <w:adjustRightInd w:val="0"/>
              <w:rPr>
                <w:rFonts w:ascii="Arial" w:hAnsi="Arial" w:cs="Arial"/>
                <w:b/>
                <w:sz w:val="18"/>
                <w:szCs w:val="18"/>
              </w:rPr>
            </w:pPr>
            <w:r w:rsidRPr="00264053">
              <w:rPr>
                <w:rFonts w:ascii="Arial" w:hAnsi="Arial" w:cs="Arial"/>
                <w:sz w:val="18"/>
                <w:szCs w:val="18"/>
              </w:rPr>
              <w:t>Kryterium będzie weryfikowane na etapie KOP</w:t>
            </w:r>
            <w:r>
              <w:rPr>
                <w:rFonts w:ascii="Arial" w:hAnsi="Arial" w:cs="Arial"/>
                <w:sz w:val="18"/>
                <w:szCs w:val="18"/>
              </w:rPr>
              <w:t>.</w:t>
            </w:r>
            <w:r w:rsidRPr="00EF46E4">
              <w:rPr>
                <w:rFonts w:ascii="Arial" w:hAnsi="Arial" w:cs="Arial"/>
                <w:sz w:val="18"/>
                <w:szCs w:val="18"/>
              </w:rPr>
              <w:t xml:space="preserve"> </w:t>
            </w:r>
          </w:p>
          <w:p w:rsidR="00326008" w:rsidRDefault="00326008" w:rsidP="00784EFF">
            <w:pPr>
              <w:rPr>
                <w:rFonts w:ascii="Arial" w:hAnsi="Arial" w:cs="Arial"/>
                <w:sz w:val="18"/>
                <w:szCs w:val="18"/>
              </w:rPr>
            </w:pPr>
          </w:p>
          <w:p w:rsidR="00326008" w:rsidRDefault="00326008" w:rsidP="00784EFF">
            <w:r>
              <w:rPr>
                <w:rFonts w:ascii="Arial" w:hAnsi="Arial" w:cs="Arial"/>
                <w:sz w:val="18"/>
                <w:szCs w:val="18"/>
              </w:rPr>
              <w:t>Kryterium zostanie zweryfikowane na podstawie treści wniosku o dofinansowanie.</w:t>
            </w:r>
            <w:r>
              <w:t xml:space="preserve"> </w:t>
            </w:r>
          </w:p>
          <w:p w:rsidR="00326008" w:rsidRDefault="00326008" w:rsidP="00784EFF">
            <w:pPr>
              <w:rPr>
                <w:rFonts w:ascii="Arial" w:hAnsi="Arial" w:cs="Arial"/>
                <w:sz w:val="18"/>
                <w:szCs w:val="18"/>
              </w:rPr>
            </w:pP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A7AF8" w:rsidRDefault="00326008" w:rsidP="00C716BF">
            <w:pPr>
              <w:pStyle w:val="Akapitzlist"/>
              <w:numPr>
                <w:ilvl w:val="0"/>
                <w:numId w:val="227"/>
              </w:numPr>
              <w:autoSpaceDE/>
              <w:autoSpaceDN/>
              <w:contextualSpacing/>
              <w:rPr>
                <w:rFonts w:ascii="Arial" w:hAnsi="Arial" w:cs="Arial"/>
                <w:sz w:val="18"/>
                <w:szCs w:val="18"/>
              </w:rPr>
            </w:pPr>
            <w:r w:rsidRPr="007A7AF8">
              <w:rPr>
                <w:rFonts w:ascii="Arial" w:hAnsi="Arial" w:cs="Arial"/>
                <w:sz w:val="18"/>
                <w:szCs w:val="18"/>
              </w:rPr>
              <w:t>Projekt trwa nie dłużej niż do 30 czerwca 2023 r.</w:t>
            </w:r>
          </w:p>
          <w:p w:rsidR="00326008" w:rsidRPr="007A7AF8" w:rsidRDefault="00326008" w:rsidP="00784EFF">
            <w:pPr>
              <w:pStyle w:val="Akapitzlist"/>
              <w:ind w:left="387"/>
              <w:rPr>
                <w:rFonts w:ascii="Arial" w:hAnsi="Arial" w:cs="Arial"/>
                <w:sz w:val="18"/>
                <w:szCs w:val="18"/>
              </w:rPr>
            </w:pPr>
            <w:r w:rsidRPr="000A657F">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Pr="000A657F" w:rsidRDefault="00326008" w:rsidP="00784EFF">
            <w:pPr>
              <w:jc w:val="both"/>
              <w:rPr>
                <w:rFonts w:ascii="Arial" w:hAnsi="Arial" w:cs="Arial"/>
                <w:sz w:val="18"/>
                <w:szCs w:val="18"/>
              </w:rPr>
            </w:pPr>
            <w:r w:rsidRPr="000A657F">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326008" w:rsidRDefault="00326008" w:rsidP="00784EFF">
            <w:pPr>
              <w:jc w:val="both"/>
              <w:rPr>
                <w:rFonts w:ascii="Arial" w:hAnsi="Arial" w:cs="Arial"/>
                <w:sz w:val="18"/>
                <w:szCs w:val="18"/>
              </w:rPr>
            </w:pPr>
            <w:r w:rsidRPr="000A657F">
              <w:rPr>
                <w:rFonts w:ascii="Arial" w:hAnsi="Arial" w:cs="Arial"/>
                <w:sz w:val="18"/>
                <w:szCs w:val="18"/>
              </w:rPr>
              <w:t>Kryterium będzie weryfikowane na podstawie treści wniosku o dofinansowanie projektu oraz harmonogramu.</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Kryteria premiujące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adjustRightInd w:val="0"/>
              <w:ind w:left="246" w:hanging="246"/>
              <w:jc w:val="both"/>
              <w:rPr>
                <w:rFonts w:ascii="Arial" w:hAnsi="Arial" w:cs="Arial"/>
                <w:sz w:val="18"/>
                <w:szCs w:val="18"/>
              </w:rPr>
            </w:pPr>
            <w:r w:rsidRPr="002F5CA4">
              <w:rPr>
                <w:rFonts w:ascii="Arial" w:hAnsi="Arial" w:cs="Arial"/>
                <w:sz w:val="18"/>
                <w:szCs w:val="18"/>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ma na celu skierowanie wsparcia do osób w szczególnie trudnej sytuacji </w:t>
            </w:r>
            <w:r w:rsidRPr="002F5CA4">
              <w:rPr>
                <w:rFonts w:ascii="Arial" w:hAnsi="Arial" w:cs="Arial"/>
                <w:sz w:val="18"/>
                <w:szCs w:val="18"/>
              </w:rPr>
              <w:br/>
              <w:t xml:space="preserve">na rynku pracy. Pozwoli to również </w:t>
            </w:r>
            <w:r w:rsidRPr="002F5CA4">
              <w:rPr>
                <w:rFonts w:ascii="Arial" w:hAnsi="Arial" w:cs="Arial"/>
                <w:sz w:val="18"/>
                <w:szCs w:val="18"/>
              </w:rPr>
              <w:br/>
              <w:t>na wyrównywanie szans osób, które znajdują się z założenia w gorszej sytuacji, choćby ze względu na dostęp do oferowanego wsparcia.</w:t>
            </w:r>
          </w:p>
          <w:p w:rsidR="00326008" w:rsidRPr="002F5CA4" w:rsidRDefault="00326008" w:rsidP="00784EFF">
            <w:pPr>
              <w:spacing w:line="276" w:lineRule="auto"/>
              <w:jc w:val="both"/>
              <w:rPr>
                <w:rFonts w:ascii="Arial" w:hAnsi="Arial" w:cs="Arial"/>
                <w:bCs/>
                <w:sz w:val="18"/>
                <w:szCs w:val="18"/>
              </w:rPr>
            </w:pPr>
            <w:r w:rsidRPr="002F5CA4">
              <w:rPr>
                <w:rFonts w:ascii="Arial" w:hAnsi="Arial" w:cs="Arial"/>
                <w:bCs/>
                <w:sz w:val="18"/>
                <w:szCs w:val="18"/>
              </w:rPr>
              <w:t xml:space="preserve">Wykaz programów rewitalizacji gmin województwa zachodniopomorskiego znajduje się stronie internetowej RPO WZ pod adresem: </w:t>
            </w:r>
          </w:p>
          <w:p w:rsidR="00326008" w:rsidRPr="002F5CA4" w:rsidRDefault="00326008" w:rsidP="00784EFF">
            <w:pPr>
              <w:jc w:val="both"/>
              <w:rPr>
                <w:rFonts w:ascii="Arial" w:hAnsi="Arial" w:cs="Arial"/>
                <w:sz w:val="18"/>
                <w:szCs w:val="18"/>
              </w:rPr>
            </w:pPr>
            <w:r w:rsidRPr="002F5CA4">
              <w:rPr>
                <w:rFonts w:ascii="Arial" w:hAnsi="Arial" w:cs="Arial"/>
                <w:sz w:val="18"/>
                <w:szCs w:val="18"/>
              </w:rPr>
              <w:t>http://www.rpo.wzp.pl/node/1745/wykaz-programow-rewitalizacji-gmin-wojewodztwa-zachodniopomorskiego.</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 i ww. wykazu.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246" w:hanging="246"/>
              <w:jc w:val="both"/>
              <w:rPr>
                <w:rFonts w:ascii="Arial" w:hAnsi="Arial" w:cs="Arial"/>
                <w:sz w:val="18"/>
                <w:szCs w:val="18"/>
              </w:rPr>
            </w:pPr>
            <w:r w:rsidRPr="002F5CA4">
              <w:rPr>
                <w:rFonts w:ascii="Arial" w:hAnsi="Arial" w:cs="Arial"/>
                <w:sz w:val="18"/>
                <w:szCs w:val="18"/>
              </w:rPr>
              <w:t>Projekt realizowany jest na terenie:</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2 powiatów- 10 punktów,</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lub</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5 powiatów- 30 punktów.</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10/30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nil"/>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xml:space="preserve">Kryterium zapewni koncentrację wsparcia </w:t>
            </w:r>
            <w:r w:rsidRPr="002F5CA4">
              <w:rPr>
                <w:rFonts w:ascii="Arial" w:hAnsi="Arial" w:cs="Arial"/>
                <w:sz w:val="18"/>
                <w:szCs w:val="18"/>
              </w:rPr>
              <w:br/>
              <w:t>w większych obszarach, co pozwoli na systemowe rozwiązanie problemu świadczenia usług społecznych. Doprowadzi również do</w:t>
            </w:r>
            <w:r>
              <w:rPr>
                <w:rFonts w:ascii="Arial" w:hAnsi="Arial" w:cs="Arial"/>
                <w:sz w:val="18"/>
                <w:szCs w:val="18"/>
              </w:rPr>
              <w:t xml:space="preserve"> zwiększenia </w:t>
            </w:r>
            <w:r w:rsidRPr="002F5CA4">
              <w:rPr>
                <w:rFonts w:ascii="Arial" w:hAnsi="Arial" w:cs="Arial"/>
                <w:sz w:val="18"/>
                <w:szCs w:val="18"/>
              </w:rPr>
              <w:t xml:space="preserve">  zasięgu oddziaływania usług </w:t>
            </w:r>
            <w:r>
              <w:rPr>
                <w:rFonts w:ascii="Arial" w:hAnsi="Arial" w:cs="Arial"/>
                <w:sz w:val="18"/>
                <w:szCs w:val="18"/>
              </w:rPr>
              <w:t xml:space="preserve">objętych </w:t>
            </w:r>
            <w:proofErr w:type="spellStart"/>
            <w:r w:rsidRPr="002F5CA4">
              <w:rPr>
                <w:rFonts w:ascii="Arial" w:hAnsi="Arial" w:cs="Arial"/>
                <w:sz w:val="18"/>
                <w:szCs w:val="18"/>
              </w:rPr>
              <w:t>deinstytucjonalizacj</w:t>
            </w:r>
            <w:r>
              <w:rPr>
                <w:rFonts w:ascii="Arial" w:hAnsi="Arial" w:cs="Arial"/>
                <w:sz w:val="18"/>
                <w:szCs w:val="18"/>
              </w:rPr>
              <w:t>ą</w:t>
            </w:r>
            <w:proofErr w:type="spellEnd"/>
            <w:r w:rsidRPr="002F5CA4">
              <w:rPr>
                <w:rFonts w:ascii="Arial" w:hAnsi="Arial" w:cs="Arial"/>
                <w:sz w:val="18"/>
                <w:szCs w:val="18"/>
              </w:rPr>
              <w:t>.</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Kryterium zostanie zweryfikowanie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tcBorders>
              <w:top w:val="nil"/>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323" w:hanging="323"/>
              <w:jc w:val="both"/>
              <w:rPr>
                <w:rFonts w:ascii="Arial" w:hAnsi="Arial" w:cs="Arial"/>
                <w:sz w:val="18"/>
                <w:szCs w:val="18"/>
              </w:rPr>
            </w:pPr>
            <w:r w:rsidRPr="002F5CA4">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województwa zachodniopomorskiego.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uznaje się za spełnione, w przypadku gdy Wnioskodawcą jest  podmiot, którego status prawny wynika z właściwych ustaw.</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996669" w:rsidRDefault="00326008" w:rsidP="00784EFF">
            <w:pPr>
              <w:contextualSpacing/>
              <w:jc w:val="both"/>
              <w:rPr>
                <w:rFonts w:ascii="Arial" w:hAnsi="Arial" w:cs="Arial"/>
                <w:sz w:val="18"/>
                <w:szCs w:val="18"/>
              </w:rPr>
            </w:pPr>
            <w:r>
              <w:rPr>
                <w:rFonts w:ascii="Arial" w:hAnsi="Arial" w:cs="Arial"/>
                <w:sz w:val="18"/>
                <w:szCs w:val="18"/>
              </w:rPr>
              <w:t>4.</w:t>
            </w:r>
            <w:r>
              <w:t xml:space="preserve"> </w:t>
            </w:r>
            <w:r w:rsidRPr="00996669">
              <w:rPr>
                <w:rFonts w:ascii="Arial" w:hAnsi="Arial" w:cs="Arial"/>
                <w:sz w:val="18"/>
                <w:szCs w:val="18"/>
              </w:rPr>
              <w:t xml:space="preserve">W ramach usług pieczy zastępczej, dla projektów realizujących typ operacji:  </w:t>
            </w:r>
          </w:p>
          <w:p w:rsidR="00326008" w:rsidRPr="00996669" w:rsidRDefault="00326008" w:rsidP="00784EFF">
            <w:pPr>
              <w:contextualSpacing/>
              <w:jc w:val="both"/>
              <w:rPr>
                <w:rFonts w:ascii="Arial" w:hAnsi="Arial" w:cs="Arial"/>
                <w:sz w:val="18"/>
                <w:szCs w:val="18"/>
              </w:rPr>
            </w:pPr>
            <w:r w:rsidRPr="00996669">
              <w:rPr>
                <w:rFonts w:ascii="Arial" w:hAnsi="Arial" w:cs="Arial"/>
                <w:sz w:val="18"/>
                <w:szCs w:val="18"/>
              </w:rPr>
              <w:t>- 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p>
          <w:p w:rsidR="00326008" w:rsidRPr="002F5CA4" w:rsidRDefault="00326008" w:rsidP="00784EFF">
            <w:pPr>
              <w:contextualSpacing/>
              <w:jc w:val="both"/>
              <w:rPr>
                <w:rFonts w:ascii="Arial" w:hAnsi="Arial" w:cs="Arial"/>
                <w:sz w:val="18"/>
                <w:szCs w:val="18"/>
              </w:rPr>
            </w:pPr>
            <w:r w:rsidRPr="00996669">
              <w:rPr>
                <w:rFonts w:ascii="Arial" w:hAnsi="Arial" w:cs="Arial"/>
                <w:sz w:val="18"/>
                <w:szCs w:val="18"/>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326008" w:rsidRPr="006A4C0C" w:rsidRDefault="00326008" w:rsidP="00784EFF">
            <w:pPr>
              <w:jc w:val="center"/>
              <w:rPr>
                <w:rFonts w:ascii="Arial" w:hAnsi="Arial" w:cs="Arial"/>
                <w:b/>
                <w:sz w:val="18"/>
                <w:szCs w:val="18"/>
              </w:rPr>
            </w:pPr>
            <w:r w:rsidRPr="006A4C0C">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Pr>
                <w:rFonts w:ascii="Arial" w:hAnsi="Arial" w:cs="Arial"/>
                <w:sz w:val="18"/>
                <w:szCs w:val="18"/>
              </w:rPr>
              <w:t>10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039" w:type="pct"/>
            <w:gridSpan w:val="7"/>
            <w:shd w:val="clear" w:color="auto" w:fill="auto"/>
            <w:vAlign w:val="center"/>
          </w:tcPr>
          <w:p w:rsidR="00326008" w:rsidRDefault="00326008" w:rsidP="00784EFF">
            <w:pPr>
              <w:contextualSpacing/>
              <w:jc w:val="both"/>
              <w:rPr>
                <w:rFonts w:ascii="Arial" w:hAnsi="Arial" w:cs="Arial"/>
                <w:sz w:val="18"/>
                <w:szCs w:val="18"/>
              </w:rPr>
            </w:pPr>
            <w:r>
              <w:rPr>
                <w:rFonts w:ascii="Arial" w:hAnsi="Arial" w:cs="Arial"/>
                <w:sz w:val="18"/>
                <w:szCs w:val="18"/>
              </w:rPr>
              <w:t>Kryterium ma na celu skoncentrowanie wsparcia dla rozwoju rodzinnych form pieczy zastępczej, które z uwagi na sposób organizacji i funkcjonowania, stanowią najbardziej przyjazne dla dzieci środowisko  życia i rozwoju.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Kryterium zostanie </w:t>
            </w:r>
            <w:r>
              <w:rPr>
                <w:rFonts w:ascii="Arial" w:hAnsi="Arial" w:cs="Arial"/>
                <w:sz w:val="18"/>
                <w:szCs w:val="18"/>
              </w:rPr>
              <w:t>zweryfikowan</w:t>
            </w:r>
            <w:r w:rsidRPr="002F5CA4">
              <w:rPr>
                <w:rFonts w:ascii="Arial" w:hAnsi="Arial" w:cs="Arial"/>
                <w:sz w:val="18"/>
                <w:szCs w:val="18"/>
              </w:rPr>
              <w:t>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top w:val="single" w:sz="4" w:space="0" w:color="auto"/>
            </w:tcBorders>
            <w:vAlign w:val="center"/>
          </w:tcPr>
          <w:p w:rsidR="00326008" w:rsidRPr="002F5CA4" w:rsidRDefault="00326008" w:rsidP="00784EFF">
            <w:pPr>
              <w:rPr>
                <w:rFonts w:ascii="Arial" w:hAnsi="Arial" w:cs="Arial"/>
                <w:sz w:val="18"/>
                <w:szCs w:val="18"/>
              </w:rPr>
            </w:pPr>
            <w:proofErr w:type="spellStart"/>
            <w:r w:rsidRPr="002F5CA4">
              <w:rPr>
                <w:rFonts w:ascii="Arial" w:hAnsi="Arial" w:cs="Arial"/>
                <w:sz w:val="18"/>
                <w:szCs w:val="18"/>
              </w:rPr>
              <w:t>Kwalifikowalność</w:t>
            </w:r>
            <w:proofErr w:type="spellEnd"/>
            <w:r w:rsidRPr="002F5CA4">
              <w:rPr>
                <w:rFonts w:ascii="Arial" w:hAnsi="Arial" w:cs="Arial"/>
                <w:sz w:val="18"/>
                <w:szCs w:val="18"/>
              </w:rPr>
              <w:t xml:space="preserve"> wydatków</w:t>
            </w:r>
          </w:p>
        </w:tc>
        <w:tc>
          <w:tcPr>
            <w:tcW w:w="3899" w:type="pct"/>
            <w:gridSpan w:val="14"/>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 xml:space="preserve">Zgodnie z </w:t>
            </w:r>
            <w:r w:rsidRPr="002F5CA4">
              <w:rPr>
                <w:rFonts w:ascii="Arial" w:hAnsi="Arial" w:cs="Arial"/>
                <w:bCs/>
                <w:i/>
                <w:sz w:val="18"/>
                <w:szCs w:val="18"/>
              </w:rPr>
              <w:t>Wytycznymi w zakresie kwalifikowalno</w:t>
            </w:r>
            <w:r w:rsidRPr="002F5CA4">
              <w:rPr>
                <w:rFonts w:ascii="Arial" w:hAnsi="Arial" w:cs="Arial"/>
                <w:i/>
                <w:sz w:val="18"/>
                <w:szCs w:val="18"/>
              </w:rPr>
              <w:t>ś</w:t>
            </w:r>
            <w:r w:rsidRPr="002F5CA4">
              <w:rPr>
                <w:rFonts w:ascii="Arial" w:hAnsi="Arial" w:cs="Arial"/>
                <w:bCs/>
                <w:i/>
                <w:sz w:val="18"/>
                <w:szCs w:val="18"/>
              </w:rPr>
              <w:t>ci wydatków w ramach Europejskiego Funduszu Rozwoju Regionalnego, Europejskiego Funduszu Społecznego oraz Funduszu Spójno</w:t>
            </w:r>
            <w:r w:rsidRPr="002F5CA4">
              <w:rPr>
                <w:rFonts w:ascii="Arial" w:hAnsi="Arial" w:cs="Arial"/>
                <w:i/>
                <w:sz w:val="18"/>
                <w:szCs w:val="18"/>
              </w:rPr>
              <w:t>ś</w:t>
            </w:r>
            <w:r w:rsidRPr="002F5CA4">
              <w:rPr>
                <w:rFonts w:ascii="Arial" w:hAnsi="Arial" w:cs="Arial"/>
                <w:bCs/>
                <w:i/>
                <w:sz w:val="18"/>
                <w:szCs w:val="18"/>
              </w:rPr>
              <w:t>ci na lata 2014-2020.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Wskaźniki produktu i rezultatu planowane do osiągnięcia w ramach konkursu</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Nazwa wskaźnika</w:t>
            </w:r>
          </w:p>
        </w:tc>
        <w:tc>
          <w:tcPr>
            <w:tcW w:w="762" w:type="pct"/>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Jednostka</w:t>
            </w:r>
          </w:p>
        </w:tc>
        <w:tc>
          <w:tcPr>
            <w:tcW w:w="2039" w:type="pct"/>
            <w:gridSpan w:val="7"/>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 wskaźnika planowana do osiągnięcia w ramach konkursu w podziale na lata</w:t>
            </w:r>
          </w:p>
        </w:tc>
        <w:tc>
          <w:tcPr>
            <w:tcW w:w="1098" w:type="pct"/>
            <w:gridSpan w:val="6"/>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Wskaźnik realizujący ramy wykonania</w:t>
            </w:r>
          </w:p>
          <w:p w:rsidR="00326008" w:rsidRPr="002F5CA4" w:rsidRDefault="00326008" w:rsidP="00784EFF">
            <w:pPr>
              <w:jc w:val="center"/>
              <w:rPr>
                <w:rFonts w:ascii="Arial" w:hAnsi="Arial" w:cs="Arial"/>
                <w:sz w:val="18"/>
                <w:szCs w:val="18"/>
              </w:rPr>
            </w:pPr>
            <w:r w:rsidRPr="002F5CA4">
              <w:rPr>
                <w:rFonts w:ascii="Arial" w:hAnsi="Arial" w:cs="Arial"/>
                <w:sz w:val="18"/>
                <w:szCs w:val="18"/>
              </w:rPr>
              <w:t>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shd w:val="clear" w:color="auto" w:fill="CCFFCC"/>
            <w:vAlign w:val="center"/>
          </w:tcPr>
          <w:p w:rsidR="00326008" w:rsidRPr="002F5CA4" w:rsidRDefault="00326008" w:rsidP="00784EFF">
            <w:pPr>
              <w:jc w:val="center"/>
              <w:rPr>
                <w:rFonts w:ascii="Arial" w:hAnsi="Arial" w:cs="Arial"/>
                <w:sz w:val="18"/>
                <w:szCs w:val="18"/>
              </w:rPr>
            </w:pPr>
          </w:p>
        </w:tc>
        <w:tc>
          <w:tcPr>
            <w:tcW w:w="762" w:type="pct"/>
            <w:vMerge/>
            <w:shd w:val="clear" w:color="auto" w:fill="CCFFCC"/>
            <w:vAlign w:val="center"/>
          </w:tcPr>
          <w:p w:rsidR="00326008" w:rsidRPr="002F5CA4" w:rsidRDefault="00326008" w:rsidP="00784EFF">
            <w:pPr>
              <w:jc w:val="center"/>
              <w:rPr>
                <w:rFonts w:ascii="Arial" w:hAnsi="Arial" w:cs="Arial"/>
                <w:color w:val="FF0000"/>
                <w:sz w:val="18"/>
                <w:szCs w:val="18"/>
              </w:rPr>
            </w:pPr>
          </w:p>
        </w:tc>
        <w:tc>
          <w:tcPr>
            <w:tcW w:w="1003"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Rok</w:t>
            </w:r>
          </w:p>
        </w:tc>
        <w:tc>
          <w:tcPr>
            <w:tcW w:w="1036"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w:t>
            </w:r>
          </w:p>
        </w:tc>
        <w:tc>
          <w:tcPr>
            <w:tcW w:w="1098" w:type="pct"/>
            <w:gridSpan w:val="6"/>
            <w:vMerge/>
            <w:shd w:val="clear" w:color="auto" w:fill="CCFFCC"/>
            <w:vAlign w:val="center"/>
          </w:tcPr>
          <w:p w:rsidR="00326008" w:rsidRPr="002F5CA4" w:rsidRDefault="00326008" w:rsidP="00784EFF">
            <w:pPr>
              <w:jc w:val="center"/>
              <w:rPr>
                <w:rFonts w:ascii="Arial" w:hAnsi="Arial" w:cs="Arial"/>
                <w:color w:val="FF0000"/>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osób zagrożonych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ubóstwem lub wykluczeniem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społecznym objętych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usługami społecznymi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świadczonymi w interesie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ogólnym w programie </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20</w:t>
            </w:r>
            <w:r>
              <w:rPr>
                <w:rFonts w:ascii="Arial" w:hAnsi="Arial" w:cs="Arial"/>
                <w:i/>
                <w:sz w:val="18"/>
                <w:szCs w:val="18"/>
              </w:rPr>
              <w:t>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wspartych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programie miejsc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świadczenia usług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społecznych istniejących </w:t>
            </w:r>
          </w:p>
          <w:p w:rsidR="00326008" w:rsidRPr="002F5CA4" w:rsidRDefault="00326008" w:rsidP="00784EFF">
            <w:pPr>
              <w:rPr>
                <w:rFonts w:ascii="Arial" w:hAnsi="Arial" w:cs="Arial"/>
                <w:i/>
                <w:sz w:val="18"/>
                <w:szCs w:val="18"/>
              </w:rPr>
            </w:pPr>
            <w:r w:rsidRPr="002F5CA4">
              <w:rPr>
                <w:rFonts w:ascii="Arial" w:hAnsi="Arial" w:cs="Arial"/>
                <w:i/>
                <w:sz w:val="18"/>
                <w:szCs w:val="18"/>
              </w:rPr>
              <w:t>po zakończeniu projektu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[sztuki]</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1 039</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tabs>
                <w:tab w:val="left" w:pos="570"/>
                <w:tab w:val="left" w:pos="720"/>
                <w:tab w:val="left" w:pos="1215"/>
              </w:tabs>
              <w:autoSpaceDE w:val="0"/>
              <w:autoSpaceDN w:val="0"/>
              <w:ind w:left="188" w:hanging="188"/>
              <w:rPr>
                <w:rFonts w:ascii="Arial" w:hAnsi="Arial" w:cs="Arial"/>
                <w:i/>
                <w:sz w:val="18"/>
                <w:szCs w:val="18"/>
              </w:rPr>
            </w:pPr>
            <w:r w:rsidRPr="002F5CA4">
              <w:rPr>
                <w:rFonts w:ascii="Arial" w:hAnsi="Arial" w:cs="Arial"/>
                <w:i/>
                <w:iCs/>
                <w:sz w:val="18"/>
                <w:szCs w:val="18"/>
              </w:rPr>
              <w:t>Liczba osób zagrożonych ubóstwem lub wykluczeniem społecznym objętych wsparciem w programie</w:t>
            </w: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46" w:hanging="46"/>
              <w:rPr>
                <w:rFonts w:ascii="Arial" w:hAnsi="Arial" w:cs="Arial"/>
                <w:i/>
                <w:sz w:val="18"/>
                <w:szCs w:val="18"/>
              </w:rPr>
            </w:pPr>
            <w:r w:rsidRPr="002F5CA4">
              <w:rPr>
                <w:rFonts w:ascii="Arial" w:hAnsi="Arial" w:cs="Arial"/>
                <w:i/>
                <w:sz w:val="18"/>
                <w:szCs w:val="18"/>
              </w:rPr>
              <w:lastRenderedPageBreak/>
              <w:t xml:space="preserve">Liczba osób zagrożonych ubóstwem lub wykluczeniem społecznym poszukujących pracy,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uczestniczących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kształceniu lub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szkoleniu,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zdobywających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kwalifikacje, pracujących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(łącznie z prowadzącymi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działalność na własny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rachunek) po </w:t>
            </w:r>
          </w:p>
          <w:p w:rsidR="00326008" w:rsidRPr="002F5CA4" w:rsidRDefault="00326008" w:rsidP="00784EFF">
            <w:pPr>
              <w:rPr>
                <w:rFonts w:ascii="Arial" w:hAnsi="Arial" w:cs="Arial"/>
                <w:i/>
                <w:sz w:val="18"/>
                <w:szCs w:val="18"/>
              </w:rPr>
            </w:pPr>
            <w:r w:rsidRPr="002F5CA4">
              <w:rPr>
                <w:rFonts w:ascii="Arial" w:hAnsi="Arial" w:cs="Arial"/>
                <w:i/>
                <w:sz w:val="18"/>
                <w:szCs w:val="18"/>
              </w:rPr>
              <w:t>opuszczeniu programu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30%</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bl>
    <w:p w:rsidR="00326008" w:rsidRPr="002F5CA4" w:rsidRDefault="00326008" w:rsidP="00326008">
      <w:pPr>
        <w:rPr>
          <w:rFonts w:ascii="Arial" w:hAnsi="Arial" w:cs="Arial"/>
          <w:b/>
          <w:spacing w:val="24"/>
          <w:sz w:val="18"/>
          <w:szCs w:val="18"/>
        </w:rPr>
      </w:pPr>
    </w:p>
    <w:p w:rsidR="00326008" w:rsidRPr="002F5CA4" w:rsidRDefault="00326008" w:rsidP="00326008">
      <w:pPr>
        <w:jc w:val="center"/>
        <w:rPr>
          <w:rFonts w:ascii="Arial" w:hAnsi="Arial" w:cs="Arial"/>
          <w:b/>
          <w:sz w:val="40"/>
          <w:szCs w:val="40"/>
        </w:rPr>
      </w:pPr>
    </w:p>
    <w:p w:rsidR="00A47379" w:rsidRDefault="00A47379"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Pr="00A4243D" w:rsidRDefault="00A47379" w:rsidP="00A47379">
      <w:pPr>
        <w:ind w:right="-157"/>
        <w:jc w:val="center"/>
        <w:rPr>
          <w:rFonts w:ascii="Arial" w:hAnsi="Arial" w:cs="Arial"/>
        </w:rPr>
      </w:pPr>
    </w:p>
    <w:p w:rsidR="00A47379" w:rsidRPr="00A4243D" w:rsidRDefault="00A47379" w:rsidP="00A47379">
      <w:pPr>
        <w:ind w:right="-157"/>
        <w:jc w:val="center"/>
        <w:rPr>
          <w:rFonts w:ascii="Arial" w:hAnsi="Arial" w:cs="Arial"/>
        </w:rPr>
      </w:pPr>
    </w:p>
    <w:p w:rsidR="00A47379" w:rsidRPr="00A4243D" w:rsidRDefault="00A47379" w:rsidP="00A47379">
      <w:pPr>
        <w:jc w:val="center"/>
        <w:rPr>
          <w:rFonts w:ascii="Arial" w:hAnsi="Arial" w:cs="Arial"/>
          <w:sz w:val="2"/>
          <w:szCs w:val="2"/>
        </w:rPr>
      </w:pPr>
    </w:p>
    <w:p w:rsidR="00A47379" w:rsidRPr="00A4243D" w:rsidRDefault="00A47379" w:rsidP="00A47379">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A47379" w:rsidRPr="00A4243D" w:rsidRDefault="00A47379" w:rsidP="00A47379">
      <w:pPr>
        <w:jc w:val="center"/>
        <w:rPr>
          <w:rFonts w:ascii="Arial" w:hAnsi="Arial" w:cs="Arial"/>
          <w:b/>
          <w:sz w:val="12"/>
          <w:szCs w:val="12"/>
        </w:rPr>
      </w:pPr>
    </w:p>
    <w:p w:rsidR="00A47379" w:rsidRPr="00A4243D" w:rsidRDefault="00A47379" w:rsidP="00A47379">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A47379" w:rsidRPr="00A4243D" w:rsidRDefault="00A47379" w:rsidP="00A4737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A47379" w:rsidRPr="00A4243D" w:rsidTr="00A47379">
        <w:trPr>
          <w:trHeight w:val="362"/>
        </w:trPr>
        <w:tc>
          <w:tcPr>
            <w:tcW w:w="10315" w:type="dxa"/>
            <w:gridSpan w:val="6"/>
            <w:shd w:val="clear" w:color="auto" w:fill="D9D9D9"/>
            <w:vAlign w:val="center"/>
          </w:tcPr>
          <w:p w:rsidR="00A47379" w:rsidRPr="00A4243D" w:rsidRDefault="00A47379" w:rsidP="00A47379">
            <w:pPr>
              <w:jc w:val="center"/>
              <w:rPr>
                <w:rFonts w:ascii="Arial" w:hAnsi="Arial" w:cs="Arial"/>
                <w:b/>
                <w:sz w:val="18"/>
                <w:szCs w:val="18"/>
              </w:rPr>
            </w:pPr>
            <w:r w:rsidRPr="00A4243D">
              <w:rPr>
                <w:rFonts w:ascii="Arial" w:hAnsi="Arial" w:cs="Arial"/>
                <w:b/>
                <w:sz w:val="18"/>
                <w:szCs w:val="18"/>
              </w:rPr>
              <w:t>INFORMACJE O INSTYTUCJI POŚREDNICZĄCEJ</w:t>
            </w:r>
          </w:p>
        </w:tc>
      </w:tr>
      <w:tr w:rsidR="00A47379" w:rsidRPr="00A4243D" w:rsidTr="00A47379">
        <w:trPr>
          <w:trHeight w:val="511"/>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VII Włączenie społeczne</w:t>
            </w:r>
          </w:p>
        </w:tc>
      </w:tr>
      <w:tr w:rsidR="00A47379" w:rsidRPr="00A4243D" w:rsidTr="00A47379">
        <w:trPr>
          <w:trHeight w:val="519"/>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Wojewódzki Urząd Pracy w Szczecinie</w:t>
            </w:r>
          </w:p>
        </w:tc>
      </w:tr>
      <w:tr w:rsidR="00A47379" w:rsidRPr="00A4243D" w:rsidTr="00A47379">
        <w:trPr>
          <w:trHeight w:val="348"/>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A47379" w:rsidRPr="00A4243D" w:rsidTr="00A47379">
        <w:trPr>
          <w:trHeight w:val="358"/>
        </w:trPr>
        <w:tc>
          <w:tcPr>
            <w:tcW w:w="303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A47379" w:rsidRPr="00A4243D" w:rsidRDefault="00A47379" w:rsidP="00A47379">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42 56 103</w:t>
            </w:r>
          </w:p>
        </w:tc>
      </w:tr>
      <w:tr w:rsidR="00A47379" w:rsidRPr="00A4243D" w:rsidTr="00A47379">
        <w:trPr>
          <w:trHeight w:val="354"/>
        </w:trPr>
        <w:tc>
          <w:tcPr>
            <w:tcW w:w="3034" w:type="dxa"/>
            <w:tcBorders>
              <w:top w:val="single" w:sz="2" w:space="0" w:color="auto"/>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sekretariat@wup.pl</w:t>
            </w:r>
          </w:p>
        </w:tc>
      </w:tr>
      <w:tr w:rsidR="00A47379" w:rsidRPr="00A4243D" w:rsidTr="00A47379">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47379" w:rsidRDefault="00A47379" w:rsidP="00A47379">
            <w:pPr>
              <w:jc w:val="center"/>
              <w:rPr>
                <w:rFonts w:ascii="Arial" w:hAnsi="Arial" w:cs="Arial"/>
                <w:sz w:val="18"/>
                <w:szCs w:val="18"/>
              </w:rPr>
            </w:pPr>
            <w:r>
              <w:rPr>
                <w:rFonts w:ascii="Arial" w:hAnsi="Arial" w:cs="Arial"/>
                <w:sz w:val="18"/>
                <w:szCs w:val="18"/>
              </w:rPr>
              <w:t>Marta Baranowska</w:t>
            </w:r>
          </w:p>
          <w:p w:rsidR="00A47379" w:rsidRPr="005045D8" w:rsidRDefault="00A47379" w:rsidP="00A47379">
            <w:pPr>
              <w:jc w:val="center"/>
              <w:rPr>
                <w:rFonts w:ascii="Arial" w:hAnsi="Arial" w:cs="Arial"/>
                <w:sz w:val="18"/>
                <w:szCs w:val="18"/>
              </w:rPr>
            </w:pPr>
            <w:r w:rsidRPr="005045D8">
              <w:rPr>
                <w:rFonts w:ascii="Arial" w:hAnsi="Arial" w:cs="Arial"/>
                <w:sz w:val="18"/>
                <w:szCs w:val="18"/>
              </w:rPr>
              <w:t>Tel. 91 4256166</w:t>
            </w:r>
          </w:p>
          <w:p w:rsidR="00A47379" w:rsidRPr="00A4243D" w:rsidRDefault="00A47379" w:rsidP="00A47379">
            <w:pPr>
              <w:jc w:val="center"/>
              <w:rPr>
                <w:rFonts w:ascii="Arial" w:hAnsi="Arial" w:cs="Arial"/>
                <w:sz w:val="18"/>
                <w:szCs w:val="18"/>
              </w:rPr>
            </w:pPr>
            <w:r w:rsidRPr="005045D8">
              <w:rPr>
                <w:rFonts w:ascii="Arial" w:hAnsi="Arial" w:cs="Arial"/>
                <w:sz w:val="18"/>
                <w:szCs w:val="18"/>
              </w:rPr>
              <w:t>e-mail: marta_baranowska@wup.pl</w:t>
            </w:r>
          </w:p>
        </w:tc>
      </w:tr>
    </w:tbl>
    <w:p w:rsidR="0091392B" w:rsidRPr="00A4243D" w:rsidRDefault="00A47379" w:rsidP="00A47379">
      <w:pPr>
        <w:jc w:val="cente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91392B" w:rsidRPr="00A4243D" w:rsidTr="002B2602">
        <w:trPr>
          <w:trHeight w:val="362"/>
        </w:trPr>
        <w:tc>
          <w:tcPr>
            <w:tcW w:w="9889" w:type="dxa"/>
            <w:shd w:val="clear" w:color="auto" w:fill="E77B39"/>
            <w:vAlign w:val="center"/>
          </w:tcPr>
          <w:p w:rsidR="0091392B" w:rsidRPr="006B0123" w:rsidRDefault="0091392B" w:rsidP="002B2602">
            <w:pPr>
              <w:jc w:val="center"/>
              <w:rPr>
                <w:rFonts w:ascii="Arial" w:hAnsi="Arial" w:cs="Arial"/>
                <w:b/>
                <w:sz w:val="20"/>
                <w:szCs w:val="20"/>
              </w:rPr>
            </w:pPr>
            <w:r w:rsidRPr="006B0123">
              <w:rPr>
                <w:rFonts w:ascii="Arial" w:hAnsi="Arial" w:cs="Arial"/>
                <w:b/>
                <w:sz w:val="20"/>
                <w:szCs w:val="20"/>
              </w:rPr>
              <w:t>KARTA DZIAŁANIA</w:t>
            </w:r>
          </w:p>
          <w:p w:rsidR="0091392B" w:rsidRPr="00C04456" w:rsidRDefault="0091392B" w:rsidP="006B0123">
            <w:pPr>
              <w:pStyle w:val="Nagwek2"/>
              <w:jc w:val="both"/>
              <w:rPr>
                <w:sz w:val="24"/>
                <w:szCs w:val="24"/>
              </w:rPr>
            </w:pPr>
            <w:bookmarkStart w:id="56" w:name="_Toc52269945"/>
            <w:r w:rsidRPr="006B0123">
              <w:rPr>
                <w:sz w:val="20"/>
                <w:szCs w:val="20"/>
              </w:rPr>
              <w:t>7.6 Wsparcie rozwoju usług społecznych św</w:t>
            </w:r>
            <w:r w:rsidR="00C04456" w:rsidRPr="006B0123">
              <w:rPr>
                <w:sz w:val="20"/>
                <w:szCs w:val="20"/>
              </w:rPr>
              <w:t xml:space="preserve">iadczonych w interesie ogólnym </w:t>
            </w:r>
            <w:r w:rsidRPr="006B0123">
              <w:rPr>
                <w:sz w:val="20"/>
                <w:szCs w:val="20"/>
              </w:rPr>
              <w:t>– typ 3</w:t>
            </w:r>
            <w:bookmarkEnd w:id="56"/>
          </w:p>
        </w:tc>
      </w:tr>
    </w:tbl>
    <w:p w:rsidR="0091392B" w:rsidRPr="00A4243D" w:rsidRDefault="0091392B" w:rsidP="0091392B">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6"/>
        <w:gridCol w:w="446"/>
        <w:gridCol w:w="546"/>
        <w:gridCol w:w="1457"/>
        <w:gridCol w:w="745"/>
        <w:gridCol w:w="898"/>
        <w:gridCol w:w="82"/>
        <w:gridCol w:w="649"/>
        <w:gridCol w:w="319"/>
        <w:gridCol w:w="747"/>
        <w:gridCol w:w="268"/>
        <w:gridCol w:w="215"/>
        <w:gridCol w:w="493"/>
        <w:gridCol w:w="242"/>
        <w:gridCol w:w="268"/>
        <w:gridCol w:w="413"/>
        <w:gridCol w:w="634"/>
      </w:tblGrid>
      <w:tr w:rsidR="009B0D0C" w:rsidRPr="005C5919" w:rsidTr="00A47379">
        <w:trPr>
          <w:trHeight w:val="218"/>
        </w:trPr>
        <w:tc>
          <w:tcPr>
            <w:tcW w:w="694" w:type="pct"/>
            <w:tcBorders>
              <w:top w:val="single" w:sz="12" w:space="0" w:color="auto"/>
              <w:bottom w:val="single" w:sz="12" w:space="0" w:color="auto"/>
            </w:tcBorders>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1</w:t>
            </w:r>
          </w:p>
        </w:tc>
        <w:tc>
          <w:tcPr>
            <w:tcW w:w="1864" w:type="pct"/>
            <w:gridSpan w:val="4"/>
            <w:tcBorders>
              <w:left w:val="single" w:sz="12" w:space="0" w:color="auto"/>
              <w:right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62"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IV kw.</w:t>
            </w:r>
          </w:p>
        </w:tc>
        <w:tc>
          <w:tcPr>
            <w:tcW w:w="324" w:type="pct"/>
            <w:tcBorders>
              <w:top w:val="single" w:sz="12" w:space="0" w:color="auto"/>
              <w:bottom w:val="single" w:sz="12" w:space="0" w:color="auto"/>
            </w:tcBorders>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201" w:type="pct"/>
            <w:gridSpan w:val="3"/>
            <w:vMerge w:val="restart"/>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Typ konkursu</w:t>
            </w: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Otwarty</w:t>
            </w:r>
          </w:p>
        </w:tc>
        <w:tc>
          <w:tcPr>
            <w:tcW w:w="381" w:type="pct"/>
            <w:vAlign w:val="center"/>
          </w:tcPr>
          <w:p w:rsidR="009B0D0C" w:rsidRPr="005C5919" w:rsidRDefault="009B0D0C" w:rsidP="00A47379">
            <w:pPr>
              <w:jc w:val="center"/>
              <w:rPr>
                <w:rFonts w:ascii="Arial" w:hAnsi="Arial" w:cs="Arial"/>
                <w:b/>
                <w:sz w:val="18"/>
                <w:szCs w:val="18"/>
              </w:rPr>
            </w:pPr>
          </w:p>
        </w:tc>
        <w:tc>
          <w:tcPr>
            <w:tcW w:w="2673" w:type="pct"/>
            <w:gridSpan w:val="12"/>
            <w:vMerge w:val="restart"/>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201" w:type="pct"/>
            <w:gridSpan w:val="3"/>
            <w:vMerge/>
            <w:shd w:val="clear" w:color="auto" w:fill="CCFFCC"/>
            <w:vAlign w:val="center"/>
          </w:tcPr>
          <w:p w:rsidR="009B0D0C" w:rsidRPr="005C5919" w:rsidRDefault="009B0D0C" w:rsidP="00A47379">
            <w:pPr>
              <w:jc w:val="center"/>
              <w:rPr>
                <w:rFonts w:ascii="Arial" w:hAnsi="Arial" w:cs="Arial"/>
                <w:b/>
                <w:sz w:val="18"/>
                <w:szCs w:val="18"/>
              </w:rPr>
            </w:pP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Zamknięty</w:t>
            </w:r>
          </w:p>
        </w:tc>
        <w:tc>
          <w:tcPr>
            <w:tcW w:w="381" w:type="pct"/>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2673" w:type="pct"/>
            <w:gridSpan w:val="12"/>
            <w:vMerge/>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Planowana alokacja</w:t>
            </w:r>
          </w:p>
        </w:tc>
        <w:tc>
          <w:tcPr>
            <w:tcW w:w="3799" w:type="pct"/>
            <w:gridSpan w:val="14"/>
            <w:vAlign w:val="center"/>
          </w:tcPr>
          <w:p w:rsidR="009B0D0C" w:rsidRPr="005C5919" w:rsidRDefault="009B0D0C" w:rsidP="00A47379">
            <w:pPr>
              <w:rPr>
                <w:rFonts w:ascii="Arial" w:hAnsi="Arial" w:cs="Arial"/>
                <w:sz w:val="18"/>
                <w:szCs w:val="18"/>
              </w:rPr>
            </w:pPr>
          </w:p>
          <w:p w:rsidR="009B0D0C" w:rsidRPr="005C5919" w:rsidRDefault="009B0D0C" w:rsidP="00A47379">
            <w:pPr>
              <w:pStyle w:val="Tekstkomentarza"/>
              <w:rPr>
                <w:rFonts w:ascii="Arial" w:hAnsi="Arial" w:cs="Arial"/>
                <w:sz w:val="18"/>
                <w:szCs w:val="18"/>
              </w:rPr>
            </w:pPr>
            <w:r w:rsidRPr="005C5919">
              <w:rPr>
                <w:rFonts w:ascii="Arial" w:hAnsi="Arial" w:cs="Arial"/>
                <w:sz w:val="18"/>
                <w:szCs w:val="18"/>
              </w:rPr>
              <w:t>2 </w:t>
            </w:r>
            <w:r>
              <w:rPr>
                <w:rFonts w:ascii="Arial" w:hAnsi="Arial" w:cs="Arial"/>
                <w:sz w:val="18"/>
                <w:szCs w:val="18"/>
              </w:rPr>
              <w:t>609 000,00</w:t>
            </w:r>
            <w:r w:rsidRPr="005C5919">
              <w:rPr>
                <w:rFonts w:ascii="Arial" w:hAnsi="Arial" w:cs="Arial"/>
                <w:sz w:val="18"/>
                <w:szCs w:val="18"/>
              </w:rPr>
              <w:t xml:space="preserve"> EUR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Typy projektów   przewidziane do realizacji w ramach konkursu</w:t>
            </w:r>
          </w:p>
        </w:tc>
        <w:tc>
          <w:tcPr>
            <w:tcW w:w="3799" w:type="pct"/>
            <w:gridSpan w:val="14"/>
            <w:vAlign w:val="center"/>
          </w:tcPr>
          <w:p w:rsidR="009B0D0C" w:rsidRPr="005C5919" w:rsidRDefault="009B0D0C" w:rsidP="00C716BF">
            <w:pPr>
              <w:pStyle w:val="Akapitzlist"/>
              <w:numPr>
                <w:ilvl w:val="0"/>
                <w:numId w:val="82"/>
              </w:numPr>
              <w:tabs>
                <w:tab w:val="left" w:pos="284"/>
              </w:tabs>
              <w:spacing w:before="120" w:after="40" w:line="276" w:lineRule="auto"/>
              <w:ind w:left="243" w:hanging="243"/>
              <w:jc w:val="both"/>
              <w:rPr>
                <w:rFonts w:ascii="Arial" w:hAnsi="Arial" w:cs="Arial"/>
                <w:sz w:val="18"/>
                <w:szCs w:val="18"/>
              </w:rPr>
            </w:pPr>
            <w:r w:rsidRPr="005C5919">
              <w:rPr>
                <w:rFonts w:ascii="Arial" w:hAnsi="Arial" w:cs="Arial"/>
                <w:sz w:val="18"/>
                <w:szCs w:val="18"/>
              </w:rPr>
              <w:t xml:space="preserve">Wsparcie dla świadczenia i rozwoju usług w mieszkaniach chronionych i wspomaganych polegające na tworzeniu miejsc pobytu w nowo tworzonych lub istniejących w mieszkaniach chronionych lub wspomaganych dla osób lub rodzin zagrożonych ubóstwem lub wykluczeniem społecznym. </w:t>
            </w:r>
            <w:r w:rsidRPr="005C5919">
              <w:rPr>
                <w:rFonts w:ascii="Arial" w:eastAsiaTheme="minorHAnsi" w:hAnsi="Arial" w:cs="Arial"/>
                <w:sz w:val="18"/>
                <w:szCs w:val="18"/>
                <w:lang w:eastAsia="en-US"/>
              </w:rPr>
              <w:t>W przypadku mieszkań wspomaganych w formie mieszkań wspieranych możliwe jest tworzenie miejsc krótkookresowego pobytu.</w:t>
            </w:r>
            <w:r w:rsidRPr="005C5919" w:rsidDel="00D04C09">
              <w:rPr>
                <w:rFonts w:ascii="Arial" w:hAnsi="Arial" w:cs="Arial"/>
                <w:sz w:val="18"/>
                <w:szCs w:val="18"/>
              </w:rPr>
              <w:t xml:space="preserve"> </w:t>
            </w:r>
            <w:r w:rsidRPr="005C5919">
              <w:rPr>
                <w:rFonts w:ascii="Arial" w:hAnsi="Arial" w:cs="Arial"/>
                <w:sz w:val="18"/>
                <w:szCs w:val="18"/>
              </w:rPr>
              <w:t>W mieszkaniach chronionych i mieszkaniach wspomaganych w ramach wsparcia zapewnia się m.in.:</w:t>
            </w:r>
          </w:p>
          <w:p w:rsidR="009B0D0C" w:rsidRPr="005C5919" w:rsidRDefault="009B0D0C" w:rsidP="00C716BF">
            <w:pPr>
              <w:numPr>
                <w:ilvl w:val="0"/>
                <w:numId w:val="81"/>
              </w:numPr>
              <w:tabs>
                <w:tab w:val="left" w:pos="284"/>
              </w:tabs>
              <w:spacing w:before="120" w:after="40" w:line="276" w:lineRule="auto"/>
              <w:jc w:val="both"/>
              <w:rPr>
                <w:rFonts w:ascii="Arial" w:hAnsi="Arial" w:cs="Arial"/>
                <w:sz w:val="18"/>
                <w:szCs w:val="18"/>
              </w:rPr>
            </w:pPr>
            <w:r w:rsidRPr="005C5919">
              <w:rPr>
                <w:rFonts w:ascii="Arial" w:hAnsi="Arial" w:cs="Arial"/>
                <w:sz w:val="18"/>
                <w:szCs w:val="18"/>
              </w:rPr>
              <w:t>usługi wspierające pobyt osoby w mieszkaniu, w tym usługi opiekuńcze, usługi asystenckie;</w:t>
            </w:r>
          </w:p>
          <w:p w:rsidR="009B0D0C" w:rsidRPr="005C5919" w:rsidRDefault="009B0D0C" w:rsidP="00C716BF">
            <w:pPr>
              <w:numPr>
                <w:ilvl w:val="0"/>
                <w:numId w:val="81"/>
              </w:numPr>
              <w:tabs>
                <w:tab w:val="left" w:pos="-6777"/>
              </w:tabs>
              <w:spacing w:before="120" w:after="40" w:line="276" w:lineRule="auto"/>
              <w:jc w:val="both"/>
              <w:rPr>
                <w:rFonts w:ascii="Arial" w:hAnsi="Arial" w:cs="Arial"/>
                <w:sz w:val="18"/>
                <w:szCs w:val="18"/>
              </w:rPr>
            </w:pPr>
            <w:r w:rsidRPr="005C5919">
              <w:rPr>
                <w:rFonts w:ascii="Arial" w:hAnsi="Arial" w:cs="Arial"/>
                <w:sz w:val="18"/>
                <w:szCs w:val="18"/>
              </w:rPr>
              <w:t>usługi wspierające aktywność osoby w mieszkaniu, w tym trening samodzielności, praca socjalna, poradnictwo specjalistyczne, integracja osoby ze społecznością lokalną.</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Wnioskodawcy do których skierowany jest  konkurs</w:t>
            </w:r>
          </w:p>
        </w:tc>
        <w:tc>
          <w:tcPr>
            <w:tcW w:w="3799" w:type="pct"/>
            <w:gridSpan w:val="14"/>
            <w:vAlign w:val="center"/>
          </w:tcPr>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jednostki samorządu terytorialnego i ich jednostki organizacyjne,</w:t>
            </w:r>
          </w:p>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organizacje pozarządowe i podmioty ekonomii społecznej prowadzące działalność statutową lub gospodarczą w obszarze usług społecznych użyteczności publicznej,</w:t>
            </w:r>
          </w:p>
          <w:p w:rsidR="009B0D0C" w:rsidRPr="005C5919" w:rsidRDefault="009B0D0C" w:rsidP="005B6842">
            <w:pPr>
              <w:numPr>
                <w:ilvl w:val="0"/>
                <w:numId w:val="20"/>
              </w:numPr>
              <w:jc w:val="both"/>
              <w:rPr>
                <w:rFonts w:ascii="Arial" w:hAnsi="Arial" w:cs="Arial"/>
                <w:sz w:val="18"/>
                <w:szCs w:val="18"/>
              </w:rPr>
            </w:pPr>
            <w:r w:rsidRPr="005C5919">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5C5919">
              <w:rPr>
                <w:rFonts w:ascii="Arial" w:hAnsi="Arial" w:cs="Arial"/>
                <w:color w:val="000000"/>
                <w:sz w:val="18"/>
                <w:szCs w:val="18"/>
              </w:rPr>
              <w:t>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Szczegółowy opis, zakładany cel konkursu</w:t>
            </w:r>
          </w:p>
        </w:tc>
        <w:tc>
          <w:tcPr>
            <w:tcW w:w="3799" w:type="pct"/>
            <w:gridSpan w:val="14"/>
            <w:vAlign w:val="center"/>
          </w:tcPr>
          <w:p w:rsidR="009B0D0C" w:rsidRPr="006320A0" w:rsidRDefault="009B0D0C" w:rsidP="00A47379">
            <w:pPr>
              <w:jc w:val="both"/>
              <w:rPr>
                <w:rFonts w:ascii="Arial" w:hAnsi="Arial" w:cs="Arial"/>
                <w:sz w:val="18"/>
                <w:szCs w:val="18"/>
              </w:rPr>
            </w:pPr>
            <w:r w:rsidRPr="006320A0">
              <w:rPr>
                <w:rFonts w:ascii="Arial" w:hAnsi="Arial" w:cs="Arial"/>
                <w:sz w:val="18"/>
                <w:szCs w:val="18"/>
              </w:rPr>
              <w:t>Cel</w:t>
            </w:r>
            <w:r w:rsidRPr="006320A0">
              <w:rPr>
                <w:rFonts w:ascii="Arial" w:hAnsi="Arial" w:cs="Arial"/>
                <w:i/>
                <w:iCs/>
                <w:sz w:val="18"/>
                <w:szCs w:val="18"/>
              </w:rPr>
              <w:t>: Zwiększenie dostępności usług społecznych w szczególności usług środowiskowych, opiekuńczych oraz usług wsparcia rodziny i pieczy zastępczej dla osób zagrożonych ubóstwem i/lub wykluczeniem społecznym.</w:t>
            </w:r>
          </w:p>
          <w:p w:rsidR="009B0D0C" w:rsidRPr="006320A0" w:rsidRDefault="009B0D0C" w:rsidP="00A47379">
            <w:pPr>
              <w:jc w:val="both"/>
              <w:rPr>
                <w:rFonts w:ascii="Arial" w:hAnsi="Arial" w:cs="Arial"/>
                <w:sz w:val="18"/>
                <w:szCs w:val="18"/>
              </w:rPr>
            </w:pP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Współcześnie główną tendencją w formalnej opiece nad osobami niesamodzielnymi jest </w:t>
            </w:r>
            <w:proofErr w:type="spellStart"/>
            <w:r w:rsidRPr="006320A0">
              <w:rPr>
                <w:rFonts w:ascii="Arial" w:hAnsi="Arial" w:cs="Arial"/>
                <w:sz w:val="18"/>
                <w:szCs w:val="18"/>
              </w:rPr>
              <w:t>deinstytucjonalizacja</w:t>
            </w:r>
            <w:proofErr w:type="spellEnd"/>
            <w:r w:rsidRPr="006320A0">
              <w:rPr>
                <w:rFonts w:ascii="Arial" w:hAnsi="Arial" w:cs="Arial"/>
                <w:sz w:val="18"/>
                <w:szCs w:val="18"/>
              </w:rPr>
              <w:t xml:space="preserve">, czyli działania podejmowane na rzecz tworzenia różnych form usług (również zdrowotnych) w środowisku, mających na celu zapewnienie właściwej opieki oraz wydłużenie okresu sprawności psychofizycznej i możliwości pełnienia ról społecznych i zawodowych: osobom z chorobami przewlekłymi, niepełnosprawnym, osobom w podeszłym wieku, dzieciom i młodzieży, osobom zagrożonym biedą i wykluczeniem społecznym. </w:t>
            </w:r>
          </w:p>
          <w:p w:rsidR="009B0D0C" w:rsidRPr="006320A0" w:rsidRDefault="009B0D0C" w:rsidP="00A47379">
            <w:pPr>
              <w:jc w:val="both"/>
              <w:rPr>
                <w:rFonts w:ascii="Arial" w:hAnsi="Arial" w:cs="Arial"/>
                <w:sz w:val="18"/>
                <w:szCs w:val="18"/>
              </w:rPr>
            </w:pPr>
            <w:proofErr w:type="spellStart"/>
            <w:r w:rsidRPr="006320A0">
              <w:rPr>
                <w:rFonts w:ascii="Arial" w:hAnsi="Arial" w:cs="Arial"/>
                <w:sz w:val="18"/>
                <w:szCs w:val="18"/>
              </w:rPr>
              <w:t>Deinstytucjonalizacja</w:t>
            </w:r>
            <w:proofErr w:type="spellEnd"/>
            <w:r w:rsidRPr="006320A0">
              <w:rPr>
                <w:rFonts w:ascii="Arial" w:hAnsi="Arial" w:cs="Arial"/>
                <w:sz w:val="18"/>
                <w:szCs w:val="18"/>
              </w:rPr>
              <w:t xml:space="preserve"> wymaga rozwoju usług świadczonych w środowisku lokalnym, a równocześnie stopniowego ograniczania usług w ramach opieki w instytucjach całodobowych. Integralnym elementem tego procesu powinna być profilaktyka, czyli zapobieganie umieszczaniu osób w opiece instytucjonalnej.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Jedną z form deinstytucjonalizacji jest mieszkalnictwo wspomagane/ wspierane, czyli formy mieszkalnictwa przeznaczone dla osób o różnym stopniu niesamodzielności. </w:t>
            </w:r>
          </w:p>
          <w:p w:rsidR="009B0D0C" w:rsidRPr="006320A0" w:rsidRDefault="009B0D0C" w:rsidP="00A47379">
            <w:pPr>
              <w:jc w:val="both"/>
              <w:rPr>
                <w:rFonts w:ascii="Arial" w:hAnsi="Arial" w:cs="Arial"/>
                <w:sz w:val="18"/>
                <w:szCs w:val="18"/>
              </w:rPr>
            </w:pPr>
            <w:r w:rsidRPr="006320A0">
              <w:rPr>
                <w:rFonts w:ascii="Arial" w:hAnsi="Arial" w:cs="Arial"/>
                <w:sz w:val="18"/>
                <w:szCs w:val="18"/>
              </w:rPr>
              <w:t>Zakres działań proponowanych do realizacji w ramach planowanego konkursu stanowić będzie odpowiedź na zdiagnozowane w tym obszarze problemy i ułatwić proces przechodzenia z usług o charakterze instytucjonalnym do usług świadczonych w lokalnej społeczności oraz przygotowanie osób lub rodzin zagrożonych ubóstwem lub wykluczeniem społe</w:t>
            </w:r>
            <w:r>
              <w:rPr>
                <w:rFonts w:ascii="Arial" w:hAnsi="Arial" w:cs="Arial"/>
                <w:sz w:val="18"/>
                <w:szCs w:val="18"/>
              </w:rPr>
              <w:t>cznym,  pod opieką specjalistów</w:t>
            </w:r>
            <w:r w:rsidRPr="006320A0">
              <w:rPr>
                <w:rFonts w:ascii="Arial" w:hAnsi="Arial" w:cs="Arial"/>
                <w:sz w:val="18"/>
                <w:szCs w:val="18"/>
              </w:rPr>
              <w:t>, do prowadzenia samodzielnego życia lub zapewniającego pomoc w prowadzeniu samodzielnego życia.</w:t>
            </w:r>
          </w:p>
          <w:p w:rsidR="009B0D0C" w:rsidRPr="005C5919" w:rsidRDefault="009B0D0C" w:rsidP="00A47379">
            <w:pPr>
              <w:ind w:left="57"/>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 xml:space="preserve">Specyficzne dla konkursu </w:t>
            </w:r>
            <w:r w:rsidRPr="005C5919">
              <w:rPr>
                <w:rFonts w:ascii="Arial" w:hAnsi="Arial" w:cs="Arial"/>
                <w:sz w:val="18"/>
                <w:szCs w:val="18"/>
              </w:rPr>
              <w:lastRenderedPageBreak/>
              <w:t xml:space="preserve">kryteria wyboru projektów. </w:t>
            </w: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lastRenderedPageBreak/>
              <w:t xml:space="preserve">Kryteria dopuszczalności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spacing w:before="40" w:after="40"/>
              <w:contextualSpacing/>
              <w:jc w:val="both"/>
              <w:rPr>
                <w:rFonts w:ascii="Arial" w:hAnsi="Arial" w:cs="Arial"/>
                <w:sz w:val="18"/>
                <w:szCs w:val="18"/>
              </w:rPr>
            </w:pPr>
            <w:r w:rsidRPr="005C5919">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9B0D0C" w:rsidRPr="005C5919" w:rsidRDefault="009B0D0C" w:rsidP="00A47379">
            <w:pPr>
              <w:spacing w:before="40" w:after="40"/>
              <w:ind w:left="27"/>
              <w:contextualSpacing/>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stwarza możliwość objęcia wsparciem większej liczby potencjalnych projektodawców, a także wyboru najlepszych projektów, które odpowiadają na potrzeby regionu.</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Projekty złożone w odpowiedzi na konkurs będą miały charakter kompleksowy </w:t>
            </w:r>
            <w:r w:rsidRPr="005C5919">
              <w:rPr>
                <w:rFonts w:ascii="Arial" w:hAnsi="Arial" w:cs="Arial"/>
                <w:sz w:val="18"/>
                <w:szCs w:val="18"/>
              </w:rPr>
              <w:br/>
              <w:t xml:space="preserve">w odniesieniu do problemu występującego </w:t>
            </w:r>
            <w:r w:rsidRPr="005C5919">
              <w:rPr>
                <w:rFonts w:ascii="Arial" w:hAnsi="Arial" w:cs="Arial"/>
                <w:sz w:val="18"/>
                <w:szCs w:val="18"/>
              </w:rPr>
              <w:br/>
              <w:t xml:space="preserve">w danym obszarze, a możliwym </w:t>
            </w:r>
            <w:r w:rsidRPr="005C5919">
              <w:rPr>
                <w:rFonts w:ascii="Arial" w:hAnsi="Arial" w:cs="Arial"/>
                <w:sz w:val="18"/>
                <w:szCs w:val="18"/>
              </w:rPr>
              <w:br/>
              <w:t>do rozwiązania przez danego Projektodawcę.</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odnosi się wyłącznie </w:t>
            </w:r>
            <w:r w:rsidRPr="005C5919">
              <w:rPr>
                <w:rFonts w:ascii="Arial" w:hAnsi="Arial" w:cs="Arial"/>
                <w:sz w:val="18"/>
                <w:szCs w:val="18"/>
              </w:rPr>
              <w:br/>
              <w:t xml:space="preserve">do występowania danego podmiotu </w:t>
            </w:r>
            <w:r w:rsidRPr="005C5919">
              <w:rPr>
                <w:rFonts w:ascii="Arial" w:hAnsi="Arial" w:cs="Arial"/>
                <w:sz w:val="18"/>
                <w:szCs w:val="18"/>
              </w:rPr>
              <w:br/>
              <w:t>w charakterze Projektodawcy, a nie partnera.</w:t>
            </w:r>
          </w:p>
          <w:p w:rsidR="009B0D0C" w:rsidRPr="005C5919" w:rsidRDefault="009B0D0C" w:rsidP="00A47379">
            <w:pPr>
              <w:autoSpaceDE w:val="0"/>
              <w:autoSpaceDN w:val="0"/>
              <w:adjustRightInd w:val="0"/>
              <w:jc w:val="both"/>
              <w:rPr>
                <w:rFonts w:ascii="Arial" w:eastAsia="Calibri" w:hAnsi="Arial" w:cs="Arial"/>
                <w:bCs/>
                <w:sz w:val="18"/>
                <w:szCs w:val="18"/>
              </w:rPr>
            </w:pPr>
            <w:r w:rsidRPr="005C5919">
              <w:rPr>
                <w:rFonts w:ascii="Arial" w:hAnsi="Arial" w:cs="Arial"/>
                <w:sz w:val="18"/>
                <w:szCs w:val="18"/>
              </w:rPr>
              <w:t xml:space="preserve">Projektodawca definiowany jest jako Wnioskodawca w rozumieniu  Instrukcji wypełniania wniosku o dofinansowanie projektu w ramach </w:t>
            </w:r>
            <w:r w:rsidRPr="005C5919">
              <w:rPr>
                <w:rFonts w:ascii="Arial" w:eastAsia="Calibri" w:hAnsi="Arial" w:cs="Arial"/>
                <w:bCs/>
                <w:sz w:val="18"/>
                <w:szCs w:val="18"/>
              </w:rPr>
              <w:t xml:space="preserve">RPO WZ 2014-2020 </w:t>
            </w:r>
            <w:r w:rsidRPr="005C5919">
              <w:rPr>
                <w:rFonts w:ascii="Arial" w:eastAsia="Calibri" w:hAnsi="Arial" w:cs="Arial"/>
                <w:bCs/>
                <w:sz w:val="18"/>
                <w:szCs w:val="18"/>
              </w:rPr>
              <w:br/>
              <w:t xml:space="preserve">dla projektów w ramach Europejskiego Funduszu Społecznego. </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będzie weryfikowane na podstawie rejestru wniosków złożonych w ramach konkursu.</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Projektodawca</w:t>
            </w:r>
            <w:r w:rsidRPr="005C5919" w:rsidDel="00094346">
              <w:rPr>
                <w:rFonts w:ascii="Arial" w:hAnsi="Arial" w:cs="Arial"/>
                <w:sz w:val="18"/>
                <w:szCs w:val="18"/>
              </w:rPr>
              <w:t xml:space="preserve"> wniesie wkład własn</w:t>
            </w:r>
            <w:r w:rsidRPr="005C5919">
              <w:rPr>
                <w:rFonts w:ascii="Arial" w:hAnsi="Arial" w:cs="Arial"/>
                <w:sz w:val="18"/>
                <w:szCs w:val="18"/>
              </w:rPr>
              <w:t>y</w:t>
            </w:r>
            <w:r w:rsidRPr="005C5919" w:rsidDel="00094346">
              <w:rPr>
                <w:rFonts w:ascii="Arial" w:hAnsi="Arial" w:cs="Arial"/>
                <w:sz w:val="18"/>
                <w:szCs w:val="18"/>
              </w:rPr>
              <w:t xml:space="preserve"> w wysokości </w:t>
            </w:r>
            <w:r w:rsidRPr="005C5919">
              <w:rPr>
                <w:rFonts w:ascii="Arial" w:hAnsi="Arial" w:cs="Arial"/>
                <w:sz w:val="18"/>
                <w:szCs w:val="18"/>
              </w:rPr>
              <w:t xml:space="preserve">nie mniejszej niż określona </w:t>
            </w:r>
            <w:r w:rsidRPr="005C5919">
              <w:rPr>
                <w:rFonts w:ascii="Arial" w:hAnsi="Arial" w:cs="Arial"/>
                <w:sz w:val="18"/>
                <w:szCs w:val="18"/>
              </w:rPr>
              <w:br/>
              <w:t>w Szczegółowym Opisie Osi Priorytetowych Regionalnego Programu Operacyjnego Województwa Zachodniopomorskiego 2014 - 2020.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wprowadzono celem zaangażowania potencjału tak społecznego jak i finansowego beneficjenta/partnera na rzecz budowania trwałych efektów </w:t>
            </w:r>
            <w:r w:rsidRPr="005C5919">
              <w:rPr>
                <w:rFonts w:ascii="Arial" w:hAnsi="Arial" w:cs="Arial"/>
                <w:sz w:val="18"/>
                <w:szCs w:val="18"/>
              </w:rPr>
              <w:br/>
              <w:t>w poszczególnych obszarach interwencji EFS poprzez zwiększenie partycypacji beneficjenta/partnera w budżecie projektu EFS w ramach wkładu własnego.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Partycypacja beneficjenta/partnera </w:t>
            </w:r>
            <w:r w:rsidRPr="005C5919">
              <w:rPr>
                <w:rFonts w:ascii="Arial" w:hAnsi="Arial" w:cs="Arial"/>
                <w:sz w:val="18"/>
                <w:szCs w:val="18"/>
              </w:rPr>
              <w:br/>
              <w:t xml:space="preserve">w finansowaniu projektu zwiększy </w:t>
            </w:r>
            <w:r w:rsidRPr="005C5919">
              <w:rPr>
                <w:rFonts w:ascii="Arial" w:hAnsi="Arial" w:cs="Arial"/>
                <w:sz w:val="18"/>
                <w:szCs w:val="18"/>
              </w:rPr>
              <w:br/>
              <w:t xml:space="preserve">ich odpowiedzialność o jakość realizowanych działań jak również pozwoli na zapewnienie większej trwałości działań finansowanych </w:t>
            </w:r>
            <w:r w:rsidRPr="005C5919">
              <w:rPr>
                <w:rFonts w:ascii="Arial" w:hAnsi="Arial" w:cs="Arial"/>
                <w:sz w:val="18"/>
                <w:szCs w:val="18"/>
              </w:rPr>
              <w:br/>
              <w:t>z EFS.</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b/>
                <w:sz w:val="18"/>
                <w:szCs w:val="18"/>
              </w:rPr>
            </w:pPr>
            <w:r w:rsidRPr="005C5919">
              <w:rPr>
                <w:rFonts w:ascii="Arial" w:hAnsi="Arial" w:cs="Arial"/>
                <w:sz w:val="18"/>
                <w:szCs w:val="18"/>
              </w:rPr>
              <w:t xml:space="preserve">Projekt przewiduje tworzenie nowych miejsc w mieszkaniach chronionych </w:t>
            </w:r>
            <w:r w:rsidRPr="005C5919">
              <w:rPr>
                <w:rFonts w:ascii="Arial" w:hAnsi="Arial" w:cs="Arial"/>
                <w:sz w:val="18"/>
                <w:szCs w:val="18"/>
              </w:rPr>
              <w:br/>
              <w:t>i/lub mieszkaniach wspomaganych.</w:t>
            </w:r>
            <w:r>
              <w:rPr>
                <w:rFonts w:ascii="Arial" w:hAnsi="Arial" w:cs="Arial"/>
                <w:sz w:val="18"/>
                <w:szCs w:val="18"/>
              </w:rPr>
              <w:t xml:space="preserve"> Mieszkania chronione i mieszkania wspomagane nie mogą być zlokalizowane na terenie placówki opieki instytucjonalnej.</w:t>
            </w:r>
          </w:p>
          <w:p w:rsidR="009B0D0C" w:rsidRPr="005C5919" w:rsidRDefault="009B0D0C" w:rsidP="00A47379">
            <w:pPr>
              <w:pStyle w:val="Akapitzlist"/>
              <w:ind w:left="720"/>
              <w:jc w:val="both"/>
              <w:rPr>
                <w:rFonts w:ascii="Arial" w:hAnsi="Arial" w:cs="Arial"/>
                <w:b/>
                <w:sz w:val="18"/>
                <w:szCs w:val="18"/>
              </w:rPr>
            </w:pPr>
            <w:r w:rsidRPr="005C5919">
              <w:rPr>
                <w:rFonts w:ascii="Arial" w:hAnsi="Arial" w:cs="Arial"/>
                <w:sz w:val="18"/>
                <w:szCs w:val="18"/>
              </w:rPr>
              <w:t>Projekt przewiduje zwiększenie liczby miejsc w mieszkaniach chronionych i/lub w mieszkaniach wspomaganych w danym podmiocie realizującym wsparcie w stosunku do stanu na dzień 31 grudnia 2018 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bCs/>
                <w:sz w:val="18"/>
                <w:szCs w:val="18"/>
              </w:rPr>
            </w:pPr>
            <w:r w:rsidRPr="005C5919">
              <w:rPr>
                <w:rFonts w:ascii="Arial" w:hAnsi="Arial" w:cs="Arial"/>
                <w:sz w:val="18"/>
                <w:szCs w:val="18"/>
              </w:rPr>
              <w:t>Uzasadnienie:</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w:t>
            </w:r>
            <w:proofErr w:type="spellStart"/>
            <w:r w:rsidRPr="005C5919">
              <w:rPr>
                <w:rFonts w:ascii="Arial" w:hAnsi="Arial" w:cs="Arial"/>
                <w:sz w:val="18"/>
                <w:szCs w:val="18"/>
              </w:rPr>
              <w:t>deinstytucjonalizację</w:t>
            </w:r>
            <w:proofErr w:type="spellEnd"/>
            <w:r w:rsidRPr="005C5919">
              <w:rPr>
                <w:rFonts w:ascii="Arial" w:hAnsi="Arial" w:cs="Arial"/>
                <w:sz w:val="18"/>
                <w:szCs w:val="18"/>
              </w:rPr>
              <w:t xml:space="preserve"> usług społecznych poprzez wzrost liczby miejsc świadczonych usług w społeczności lokalnej oraz osób nimi objętych. </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to przyczyni się do rozwoju kapitału ludzkiego w regionie oraz zwiększenia aktywności społecznej i zawodowej mieszkańców województwa zachodniopomorskiego.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 xml:space="preserve">Beneficjent zobowiązany jest do zachowania trwałości </w:t>
            </w:r>
            <w:r>
              <w:rPr>
                <w:rFonts w:ascii="Arial" w:hAnsi="Arial" w:cs="Arial"/>
                <w:sz w:val="18"/>
                <w:szCs w:val="18"/>
              </w:rPr>
              <w:t xml:space="preserve">utworzonych </w:t>
            </w:r>
            <w:r w:rsidRPr="005C5919">
              <w:rPr>
                <w:rFonts w:ascii="Arial" w:hAnsi="Arial" w:cs="Arial"/>
                <w:sz w:val="18"/>
                <w:szCs w:val="18"/>
              </w:rPr>
              <w:t>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9B0D0C" w:rsidRPr="005C5919" w:rsidRDefault="009B0D0C" w:rsidP="00A47379">
            <w:pPr>
              <w:ind w:left="668"/>
              <w:rPr>
                <w:rFonts w:ascii="Arial" w:hAnsi="Arial" w:cs="Arial"/>
                <w:sz w:val="18"/>
                <w:szCs w:val="18"/>
              </w:rPr>
            </w:pPr>
            <w:r w:rsidRPr="005C5919">
              <w:rPr>
                <w:rFonts w:ascii="Arial" w:hAnsi="Arial" w:cs="Arial"/>
                <w:sz w:val="18"/>
                <w:szCs w:val="18"/>
              </w:rPr>
              <w:t>Trwałość rozumiana jest jako instytucjonalna gotowość podmiotu do świadczenia usług.</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w:t>
            </w:r>
            <w:r>
              <w:rPr>
                <w:rFonts w:ascii="Arial" w:hAnsi="Arial" w:cs="Arial"/>
                <w:sz w:val="18"/>
                <w:szCs w:val="18"/>
              </w:rPr>
              <w:t>e</w:t>
            </w:r>
            <w:r w:rsidRPr="005C5919">
              <w:rPr>
                <w:rFonts w:ascii="Arial" w:hAnsi="Arial" w:cs="Arial"/>
                <w:sz w:val="18"/>
                <w:szCs w:val="18"/>
              </w:rPr>
              <w:t>:</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Wprowadzenie kryterium wynika z konieczności zapewnienia koncentracji wsparcia oraz zachowania trwałości projektu.</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Kryteria premiujące</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auto"/>
            <w:vAlign w:val="center"/>
          </w:tcPr>
          <w:p w:rsidR="009B0D0C" w:rsidRPr="005C5919" w:rsidRDefault="009B0D0C" w:rsidP="00C716BF">
            <w:pPr>
              <w:pStyle w:val="Akapitzlist"/>
              <w:numPr>
                <w:ilvl w:val="0"/>
                <w:numId w:val="84"/>
              </w:numPr>
              <w:adjustRightInd w:val="0"/>
              <w:jc w:val="both"/>
              <w:rPr>
                <w:rFonts w:ascii="Arial" w:hAnsi="Arial" w:cs="Arial"/>
                <w:sz w:val="18"/>
                <w:szCs w:val="18"/>
              </w:rPr>
            </w:pPr>
            <w:r w:rsidRPr="005C5919">
              <w:rPr>
                <w:rFonts w:ascii="Arial" w:hAnsi="Arial" w:cs="Arial"/>
                <w:sz w:val="18"/>
                <w:szCs w:val="18"/>
              </w:rPr>
              <w:t>Projekt realizowany jest na obszarze gmin, które znajdują się na Wykazie programów rewitalizacji gmin województwa zachodniopomorskiego, w tym na obszarach objętych rewitalizacją.</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skierowanie wsparcia do osób w szczególnie trudnej sytuacji. </w:t>
            </w:r>
          </w:p>
          <w:p w:rsidR="009B0D0C" w:rsidRPr="005C5919" w:rsidRDefault="009B0D0C" w:rsidP="00A47379">
            <w:pPr>
              <w:tabs>
                <w:tab w:val="center" w:pos="4536"/>
                <w:tab w:val="right" w:pos="9072"/>
              </w:tabs>
              <w:jc w:val="both"/>
              <w:rPr>
                <w:rFonts w:ascii="Arial" w:hAnsi="Arial" w:cs="Arial"/>
                <w:bCs/>
                <w:sz w:val="18"/>
                <w:szCs w:val="18"/>
              </w:rPr>
            </w:pPr>
            <w:r w:rsidRPr="005C5919">
              <w:rPr>
                <w:rFonts w:ascii="Arial" w:hAnsi="Arial" w:cs="Arial"/>
                <w:bCs/>
                <w:sz w:val="18"/>
                <w:szCs w:val="18"/>
              </w:rPr>
              <w:t xml:space="preserve">Realizacja projektów na obszarze </w:t>
            </w:r>
            <w:proofErr w:type="spellStart"/>
            <w:r w:rsidRPr="005C5919">
              <w:rPr>
                <w:rFonts w:ascii="Arial" w:hAnsi="Arial" w:cs="Arial"/>
                <w:bCs/>
                <w:sz w:val="18"/>
                <w:szCs w:val="18"/>
              </w:rPr>
              <w:t>rewitalizowanym</w:t>
            </w:r>
            <w:proofErr w:type="spellEnd"/>
            <w:r w:rsidRPr="005C5919">
              <w:rPr>
                <w:rFonts w:ascii="Arial" w:hAnsi="Arial" w:cs="Arial"/>
                <w:bCs/>
                <w:sz w:val="18"/>
                <w:szCs w:val="18"/>
              </w:rPr>
              <w:t xml:space="preserve"> wpłynie pozytywnie na jakość i efektywność realizowanych projektów.</w:t>
            </w:r>
          </w:p>
          <w:p w:rsidR="009B0D0C" w:rsidRPr="005C5919" w:rsidRDefault="009B0D0C" w:rsidP="00A47379">
            <w:pPr>
              <w:jc w:val="both"/>
              <w:rPr>
                <w:rFonts w:ascii="Arial" w:hAnsi="Arial" w:cs="Arial"/>
                <w:bCs/>
                <w:sz w:val="18"/>
                <w:szCs w:val="18"/>
              </w:rPr>
            </w:pPr>
            <w:r w:rsidRPr="005C5919">
              <w:rPr>
                <w:rFonts w:ascii="Arial" w:hAnsi="Arial" w:cs="Arial"/>
                <w:bCs/>
                <w:sz w:val="18"/>
                <w:szCs w:val="18"/>
              </w:rPr>
              <w:t>Powyższe kryterium zapewnia komplementarność działań projektów realizowanych w ramach RPO WZ. Jednocześnie umożliwia tworzenie nowych podmiotów na obszarach o największym problemie ubóstwa i wykluczenia</w:t>
            </w:r>
          </w:p>
          <w:p w:rsidR="009B0D0C" w:rsidRPr="005C5919" w:rsidRDefault="009B0D0C" w:rsidP="00A47379">
            <w:pPr>
              <w:spacing w:line="276" w:lineRule="auto"/>
              <w:jc w:val="both"/>
              <w:rPr>
                <w:rFonts w:ascii="Arial" w:hAnsi="Arial" w:cs="Arial"/>
                <w:bCs/>
                <w:sz w:val="18"/>
                <w:szCs w:val="18"/>
                <w:lang w:eastAsia="en-US"/>
              </w:rPr>
            </w:pPr>
            <w:r w:rsidRPr="005C5919">
              <w:rPr>
                <w:rFonts w:ascii="Arial" w:hAnsi="Arial" w:cs="Arial"/>
                <w:bCs/>
                <w:sz w:val="18"/>
                <w:szCs w:val="18"/>
                <w:lang w:eastAsia="en-US"/>
              </w:rPr>
              <w:t xml:space="preserve">Wykaz programów rewitalizacji gmin województwa zachodniopomorskiego znajduje się stronie internetowej RPO WZ pod adresem: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http://www.rpo.wzp.pl/node/1745/wykaz-programow-rewitalizacji-gmin-wojewodztwa-zachodniopomorskiego.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weryfikowane będzie na podstawie treści wniosku o dofinansowanie </w:t>
            </w:r>
            <w:r w:rsidRPr="005C5919">
              <w:rPr>
                <w:rFonts w:ascii="Arial" w:hAnsi="Arial" w:cs="Arial"/>
                <w:sz w:val="18"/>
                <w:szCs w:val="18"/>
              </w:rPr>
              <w:br/>
              <w:t>i ww. wykazu.</w:t>
            </w: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7806A7" w:rsidRDefault="009B0D0C" w:rsidP="00C716BF">
            <w:pPr>
              <w:pStyle w:val="Tekstkomentarza"/>
              <w:numPr>
                <w:ilvl w:val="0"/>
                <w:numId w:val="84"/>
              </w:numPr>
              <w:jc w:val="both"/>
              <w:rPr>
                <w:rFonts w:ascii="Arial" w:hAnsi="Arial" w:cs="Arial"/>
                <w:sz w:val="18"/>
                <w:szCs w:val="18"/>
              </w:rPr>
            </w:pPr>
            <w:r w:rsidRPr="003A2492">
              <w:rPr>
                <w:rFonts w:ascii="Arial" w:hAnsi="Arial" w:cs="Arial"/>
                <w:sz w:val="18"/>
                <w:szCs w:val="18"/>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3A2492">
              <w:rPr>
                <w:rFonts w:ascii="Arial" w:hAnsi="Arial" w:cs="Arial"/>
                <w:i/>
                <w:sz w:val="18"/>
                <w:szCs w:val="18"/>
              </w:rPr>
              <w:t xml:space="preserve">Wytycznych w zakresie realizacji przedsięwzięć w obszarze włączenia społecznego i zwalczania ubóstwa z wykorzystaniem środków EFS i EFRR na lata 2014 – </w:t>
            </w:r>
            <w:r w:rsidRPr="007806A7">
              <w:rPr>
                <w:rFonts w:ascii="Arial" w:hAnsi="Arial" w:cs="Arial"/>
                <w:sz w:val="18"/>
                <w:szCs w:val="18"/>
              </w:rPr>
              <w:t>2020 (współwystępowanie różnych przesłanek).</w:t>
            </w:r>
          </w:p>
          <w:p w:rsidR="009B0D0C" w:rsidRPr="003A2492"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8C7F2C" w:rsidRDefault="009B0D0C" w:rsidP="00A47379">
            <w:pPr>
              <w:jc w:val="both"/>
              <w:rPr>
                <w:rFonts w:ascii="Arial" w:hAnsi="Arial" w:cs="Arial"/>
                <w:sz w:val="18"/>
                <w:szCs w:val="18"/>
              </w:rPr>
            </w:pPr>
            <w:r w:rsidRPr="008C7F2C">
              <w:rPr>
                <w:rFonts w:ascii="Arial" w:hAnsi="Arial" w:cs="Arial"/>
                <w:sz w:val="18"/>
                <w:szCs w:val="18"/>
              </w:rPr>
              <w:t xml:space="preserve">Kryterium powinno przyczynić się do zwiększenia udziału w projektach osób w szczególnie trudnej sytuacji, a tym samym wpłynie na poprawę ich sytuacji </w:t>
            </w:r>
            <w:r>
              <w:rPr>
                <w:rFonts w:ascii="Arial" w:hAnsi="Arial" w:cs="Arial"/>
                <w:sz w:val="18"/>
                <w:szCs w:val="18"/>
              </w:rPr>
              <w:t>życiowej, zwiększenie samodzielności i uznania ich potrzeb</w:t>
            </w:r>
            <w:r w:rsidRPr="008C7F2C">
              <w:rPr>
                <w:rFonts w:ascii="Arial" w:hAnsi="Arial" w:cs="Arial"/>
                <w:sz w:val="18"/>
                <w:szCs w:val="18"/>
              </w:rPr>
              <w:t>.</w:t>
            </w:r>
          </w:p>
          <w:p w:rsidR="009B0D0C"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p w:rsidR="009B0D0C" w:rsidRPr="005C5919" w:rsidRDefault="009B0D0C" w:rsidP="00A47379">
            <w:pPr>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AE4B63" w:rsidRDefault="009B0D0C" w:rsidP="00C716BF">
            <w:pPr>
              <w:pStyle w:val="Akapitzlist"/>
              <w:numPr>
                <w:ilvl w:val="0"/>
                <w:numId w:val="84"/>
              </w:numPr>
              <w:rPr>
                <w:rFonts w:eastAsiaTheme="minorHAnsi"/>
                <w:sz w:val="24"/>
              </w:rPr>
            </w:pPr>
            <w:r w:rsidRPr="00AE4B6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p w:rsidR="009B0D0C" w:rsidRPr="00AE4B63"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9303C1" w:rsidRDefault="009B0D0C" w:rsidP="00A47379">
            <w:pPr>
              <w:jc w:val="both"/>
              <w:rPr>
                <w:rFonts w:ascii="Arial" w:hAnsi="Arial" w:cs="Arial"/>
                <w:sz w:val="18"/>
                <w:szCs w:val="18"/>
              </w:rPr>
            </w:pPr>
            <w:r w:rsidRPr="009303C1">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B0D0C" w:rsidRPr="009303C1" w:rsidRDefault="009B0D0C" w:rsidP="00A47379">
            <w:pPr>
              <w:jc w:val="both"/>
              <w:rPr>
                <w:rFonts w:ascii="Arial" w:hAnsi="Arial" w:cs="Arial"/>
                <w:sz w:val="18"/>
                <w:szCs w:val="18"/>
              </w:rPr>
            </w:pPr>
          </w:p>
          <w:p w:rsidR="009B0D0C" w:rsidRDefault="009B0D0C" w:rsidP="00A47379">
            <w:pPr>
              <w:jc w:val="both"/>
              <w:rPr>
                <w:rFonts w:ascii="Arial" w:hAnsi="Arial" w:cs="Arial"/>
                <w:sz w:val="18"/>
                <w:szCs w:val="18"/>
              </w:rPr>
            </w:pPr>
            <w:r w:rsidRPr="009303C1">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w:t>
            </w:r>
            <w:r>
              <w:rPr>
                <w:rFonts w:ascii="Arial" w:hAnsi="Arial" w:cs="Arial"/>
                <w:sz w:val="18"/>
                <w:szCs w:val="18"/>
              </w:rPr>
              <w:t xml:space="preserve"> wynika z przepisów powszechnie obowiązującego prawa (</w:t>
            </w:r>
            <w:r w:rsidRPr="003140DA">
              <w:rPr>
                <w:rFonts w:ascii="Arial" w:hAnsi="Arial" w:cs="Arial"/>
                <w:sz w:val="18"/>
                <w:szCs w:val="18"/>
              </w:rPr>
              <w:t>od minimum 1 roku przed dniem złożenia wniosku</w:t>
            </w:r>
            <w:r>
              <w:rPr>
                <w:rFonts w:ascii="Arial" w:hAnsi="Arial" w:cs="Arial"/>
                <w:sz w:val="18"/>
                <w:szCs w:val="18"/>
              </w:rPr>
              <w:t>).</w:t>
            </w:r>
          </w:p>
          <w:p w:rsidR="009B0D0C" w:rsidRDefault="009B0D0C" w:rsidP="00A47379">
            <w:pPr>
              <w:jc w:val="both"/>
              <w:rPr>
                <w:rFonts w:ascii="Arial" w:hAnsi="Arial" w:cs="Arial"/>
                <w:sz w:val="18"/>
                <w:szCs w:val="18"/>
              </w:rPr>
            </w:pPr>
          </w:p>
          <w:p w:rsidR="009B0D0C" w:rsidRPr="009303C1" w:rsidRDefault="009B0D0C" w:rsidP="00A47379">
            <w:pPr>
              <w:jc w:val="both"/>
              <w:rPr>
                <w:rFonts w:ascii="Arial" w:hAnsi="Arial" w:cs="Arial"/>
                <w:color w:val="1F497D"/>
                <w:sz w:val="18"/>
                <w:szCs w:val="18"/>
              </w:rPr>
            </w:pPr>
            <w:r w:rsidRPr="009303C1">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9303C1">
              <w:rPr>
                <w:rFonts w:ascii="Arial" w:hAnsi="Arial" w:cs="Arial"/>
                <w:color w:val="000000"/>
                <w:sz w:val="18"/>
                <w:szCs w:val="18"/>
              </w:rPr>
              <w:t>Ustawy</w:t>
            </w:r>
            <w:r>
              <w:rPr>
                <w:rFonts w:ascii="Arial" w:hAnsi="Arial" w:cs="Arial"/>
                <w:color w:val="000000"/>
                <w:sz w:val="18"/>
                <w:szCs w:val="18"/>
              </w:rPr>
              <w:t xml:space="preserve"> </w:t>
            </w:r>
            <w:r w:rsidRPr="009303C1">
              <w:rPr>
                <w:rFonts w:ascii="Arial" w:hAnsi="Arial" w:cs="Arial"/>
                <w:color w:val="000000"/>
                <w:sz w:val="18"/>
                <w:szCs w:val="18"/>
              </w:rPr>
              <w:t>z dnia 24 lipca 1998 r.</w:t>
            </w:r>
            <w:r>
              <w:rPr>
                <w:rFonts w:ascii="Arial" w:hAnsi="Arial" w:cs="Arial"/>
                <w:color w:val="000000"/>
                <w:sz w:val="18"/>
                <w:szCs w:val="18"/>
              </w:rPr>
              <w:t xml:space="preserve"> </w:t>
            </w:r>
            <w:r w:rsidRPr="009303C1">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B0D0C" w:rsidRPr="008C7F2C"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restart"/>
            <w:vAlign w:val="center"/>
          </w:tcPr>
          <w:p w:rsidR="009B0D0C" w:rsidRPr="005C5919" w:rsidRDefault="009B0D0C" w:rsidP="00A47379">
            <w:pPr>
              <w:rPr>
                <w:rFonts w:ascii="Arial" w:hAnsi="Arial" w:cs="Arial"/>
                <w:sz w:val="18"/>
                <w:szCs w:val="18"/>
              </w:rPr>
            </w:pPr>
          </w:p>
        </w:tc>
        <w:tc>
          <w:tcPr>
            <w:tcW w:w="2641" w:type="pct"/>
            <w:gridSpan w:val="8"/>
            <w:shd w:val="clear" w:color="auto" w:fill="CCFFCC"/>
            <w:vAlign w:val="center"/>
          </w:tcPr>
          <w:p w:rsidR="009B0D0C" w:rsidRPr="002F2A51" w:rsidRDefault="009B0D0C" w:rsidP="00C716BF">
            <w:pPr>
              <w:pStyle w:val="Akapitzlist"/>
              <w:numPr>
                <w:ilvl w:val="0"/>
                <w:numId w:val="84"/>
              </w:numPr>
              <w:rPr>
                <w:rFonts w:ascii="Arial" w:hAnsi="Arial" w:cs="Arial"/>
                <w:sz w:val="18"/>
                <w:szCs w:val="18"/>
              </w:rPr>
            </w:pPr>
            <w:r w:rsidRPr="002F2A51">
              <w:rPr>
                <w:rFonts w:ascii="Arial" w:hAnsi="Arial" w:cs="Arial"/>
                <w:sz w:val="18"/>
                <w:szCs w:val="18"/>
              </w:rPr>
              <w:t>Projekt zakłada utworzenie mieszkań wspieranych stałego pobytu.</w:t>
            </w:r>
          </w:p>
          <w:p w:rsidR="009B0D0C" w:rsidRPr="002F2A51"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b/>
                <w:sz w:val="18"/>
                <w:szCs w:val="18"/>
              </w:rPr>
              <w:t>Liczba punktów</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2F2A51" w:rsidRDefault="009B0D0C" w:rsidP="00A47379">
            <w:pPr>
              <w:rPr>
                <w:rFonts w:ascii="Arial" w:hAnsi="Arial" w:cs="Arial"/>
                <w:sz w:val="18"/>
                <w:szCs w:val="18"/>
              </w:rPr>
            </w:pPr>
            <w:r w:rsidRPr="002F2A51">
              <w:rPr>
                <w:rFonts w:ascii="Arial" w:hAnsi="Arial" w:cs="Arial"/>
                <w:sz w:val="18"/>
                <w:szCs w:val="18"/>
              </w:rPr>
              <w:t>Uzasadnienie:</w:t>
            </w:r>
          </w:p>
        </w:tc>
        <w:tc>
          <w:tcPr>
            <w:tcW w:w="1896" w:type="pct"/>
            <w:gridSpan w:val="7"/>
            <w:vAlign w:val="center"/>
          </w:tcPr>
          <w:p w:rsidR="009B0D0C" w:rsidRDefault="009B0D0C" w:rsidP="00A47379">
            <w:pPr>
              <w:jc w:val="both"/>
              <w:rPr>
                <w:rFonts w:ascii="Arial" w:hAnsi="Arial" w:cs="Arial"/>
                <w:sz w:val="18"/>
                <w:szCs w:val="18"/>
              </w:rPr>
            </w:pPr>
            <w:r w:rsidRPr="002F2A51">
              <w:rPr>
                <w:rFonts w:ascii="Arial" w:hAnsi="Arial" w:cs="Arial"/>
                <w:sz w:val="18"/>
                <w:szCs w:val="18"/>
              </w:rPr>
              <w:t xml:space="preserve">Mieszkania wspomagane wspierane stałego pobytu stanowią alternatywę dla instytucji opiekuńczych, takich jak DPS, dla osób, które potrzebują stałego wsparcia lub opieki w codziennym życiu. Kryterium ma na celu premiowanie projektów </w:t>
            </w:r>
            <w:r>
              <w:rPr>
                <w:rFonts w:ascii="Arial" w:hAnsi="Arial" w:cs="Arial"/>
                <w:sz w:val="18"/>
                <w:szCs w:val="18"/>
              </w:rPr>
              <w:t>zakładających utworzenie takiego typu mieszkań.</w:t>
            </w:r>
          </w:p>
          <w:p w:rsidR="009B0D0C" w:rsidRPr="002F2A51"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Stosuje się do typów projektów (nr)</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A47379">
            <w:pPr>
              <w:rPr>
                <w:rFonts w:ascii="Arial" w:hAnsi="Arial" w:cs="Arial"/>
                <w:sz w:val="18"/>
                <w:szCs w:val="18"/>
              </w:rPr>
            </w:pPr>
            <w:proofErr w:type="spellStart"/>
            <w:r w:rsidRPr="005C5919">
              <w:rPr>
                <w:rFonts w:ascii="Arial" w:hAnsi="Arial" w:cs="Arial"/>
                <w:sz w:val="18"/>
                <w:szCs w:val="18"/>
              </w:rPr>
              <w:t>Kwalifikowalność</w:t>
            </w:r>
            <w:proofErr w:type="spellEnd"/>
            <w:r w:rsidRPr="005C5919">
              <w:rPr>
                <w:rFonts w:ascii="Arial" w:hAnsi="Arial" w:cs="Arial"/>
                <w:sz w:val="18"/>
                <w:szCs w:val="18"/>
              </w:rPr>
              <w:t xml:space="preserve"> wydatków</w:t>
            </w:r>
          </w:p>
        </w:tc>
        <w:tc>
          <w:tcPr>
            <w:tcW w:w="3799" w:type="pct"/>
            <w:gridSpan w:val="14"/>
            <w:shd w:val="clear" w:color="auto" w:fill="auto"/>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 xml:space="preserve">Zgodnie z </w:t>
            </w:r>
            <w:r w:rsidRPr="005C5919">
              <w:rPr>
                <w:rFonts w:ascii="Arial" w:hAnsi="Arial" w:cs="Arial"/>
                <w:bCs/>
                <w:i/>
                <w:sz w:val="18"/>
                <w:szCs w:val="18"/>
              </w:rPr>
              <w:t>Wytycznymi w zakresie kwalifikowalno</w:t>
            </w:r>
            <w:r w:rsidRPr="005C5919">
              <w:rPr>
                <w:rFonts w:ascii="Arial" w:hAnsi="Arial" w:cs="Arial"/>
                <w:i/>
                <w:sz w:val="18"/>
                <w:szCs w:val="18"/>
              </w:rPr>
              <w:t>ś</w:t>
            </w:r>
            <w:r w:rsidRPr="005C5919">
              <w:rPr>
                <w:rFonts w:ascii="Arial" w:hAnsi="Arial" w:cs="Arial"/>
                <w:bCs/>
                <w:i/>
                <w:sz w:val="18"/>
                <w:szCs w:val="18"/>
              </w:rPr>
              <w:t>ci wydatków w ramach Europejskiego Funduszu Rozwoju Regionalnego, Europejskiego Funduszu Społecznego oraz Funduszu Spójno</w:t>
            </w:r>
            <w:r w:rsidRPr="005C5919">
              <w:rPr>
                <w:rFonts w:ascii="Arial" w:hAnsi="Arial" w:cs="Arial"/>
                <w:i/>
                <w:sz w:val="18"/>
                <w:szCs w:val="18"/>
              </w:rPr>
              <w:t>ś</w:t>
            </w:r>
            <w:r w:rsidRPr="005C5919">
              <w:rPr>
                <w:rFonts w:ascii="Arial" w:hAnsi="Arial" w:cs="Arial"/>
                <w:bCs/>
                <w:i/>
                <w:sz w:val="18"/>
                <w:szCs w:val="18"/>
              </w:rPr>
              <w:t>ci na lata 2014-2020.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Wskaźniki produktu i rezultatu planowane do osiągnięcia w ramach konkursu</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Nazwa wskaźnika</w:t>
            </w:r>
          </w:p>
        </w:tc>
        <w:tc>
          <w:tcPr>
            <w:tcW w:w="745" w:type="pct"/>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Jednostka</w:t>
            </w:r>
          </w:p>
        </w:tc>
        <w:tc>
          <w:tcPr>
            <w:tcW w:w="1896" w:type="pct"/>
            <w:gridSpan w:val="7"/>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 wskaźnika planowana do osiągnięcia w ramach konkursu w podziale na lata</w:t>
            </w:r>
          </w:p>
        </w:tc>
        <w:tc>
          <w:tcPr>
            <w:tcW w:w="1158" w:type="pct"/>
            <w:gridSpan w:val="6"/>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Wskaźnik realizujący ramy wykonania</w:t>
            </w:r>
          </w:p>
          <w:p w:rsidR="009B0D0C" w:rsidRPr="005C5919" w:rsidRDefault="009B0D0C" w:rsidP="00A47379">
            <w:pPr>
              <w:jc w:val="center"/>
              <w:rPr>
                <w:rFonts w:ascii="Arial" w:hAnsi="Arial" w:cs="Arial"/>
                <w:sz w:val="18"/>
                <w:szCs w:val="18"/>
              </w:rPr>
            </w:pPr>
            <w:r w:rsidRPr="005C5919">
              <w:rPr>
                <w:rFonts w:ascii="Arial" w:hAnsi="Arial" w:cs="Arial"/>
                <w:sz w:val="18"/>
                <w:szCs w:val="18"/>
              </w:rPr>
              <w:t>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shd w:val="clear" w:color="auto" w:fill="CCFFCC"/>
            <w:vAlign w:val="center"/>
          </w:tcPr>
          <w:p w:rsidR="009B0D0C" w:rsidRPr="005C5919" w:rsidRDefault="009B0D0C" w:rsidP="00A47379">
            <w:pPr>
              <w:jc w:val="center"/>
              <w:rPr>
                <w:rFonts w:ascii="Arial" w:hAnsi="Arial" w:cs="Arial"/>
                <w:sz w:val="18"/>
                <w:szCs w:val="18"/>
              </w:rPr>
            </w:pPr>
          </w:p>
        </w:tc>
        <w:tc>
          <w:tcPr>
            <w:tcW w:w="745" w:type="pct"/>
            <w:vMerge/>
            <w:shd w:val="clear" w:color="auto" w:fill="CCFFCC"/>
            <w:vAlign w:val="center"/>
          </w:tcPr>
          <w:p w:rsidR="009B0D0C" w:rsidRPr="005C5919" w:rsidRDefault="009B0D0C" w:rsidP="00A47379">
            <w:pPr>
              <w:jc w:val="center"/>
              <w:rPr>
                <w:rFonts w:ascii="Arial" w:hAnsi="Arial" w:cs="Arial"/>
                <w:color w:val="FF0000"/>
                <w:sz w:val="18"/>
                <w:szCs w:val="18"/>
              </w:rPr>
            </w:pPr>
          </w:p>
        </w:tc>
        <w:tc>
          <w:tcPr>
            <w:tcW w:w="882"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Rok</w:t>
            </w:r>
          </w:p>
        </w:tc>
        <w:tc>
          <w:tcPr>
            <w:tcW w:w="1014"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w:t>
            </w:r>
          </w:p>
        </w:tc>
        <w:tc>
          <w:tcPr>
            <w:tcW w:w="1158" w:type="pct"/>
            <w:gridSpan w:val="6"/>
            <w:vMerge/>
            <w:shd w:val="clear" w:color="auto" w:fill="CCFFCC"/>
            <w:vAlign w:val="center"/>
          </w:tcPr>
          <w:p w:rsidR="009B0D0C" w:rsidRPr="005C5919" w:rsidRDefault="009B0D0C" w:rsidP="00A47379">
            <w:pPr>
              <w:jc w:val="center"/>
              <w:rPr>
                <w:rFonts w:ascii="Arial" w:hAnsi="Arial" w:cs="Arial"/>
                <w:color w:val="FF0000"/>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osób zagrożonych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ubóstwem lub wykluczeniem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społecznym objętych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usługami społecznymi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świadczonymi w interesie ogólnym w programie </w:t>
            </w:r>
          </w:p>
          <w:p w:rsidR="009B0D0C" w:rsidRPr="005C5919" w:rsidRDefault="009B0D0C" w:rsidP="00A47379">
            <w:pPr>
              <w:pStyle w:val="Akapitzlist"/>
              <w:ind w:left="188"/>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wspartych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w programie miejsc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świadczenia usług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społecznych istniejących </w:t>
            </w:r>
          </w:p>
          <w:p w:rsidR="009B0D0C" w:rsidRPr="005C5919" w:rsidRDefault="009B0D0C" w:rsidP="00A47379">
            <w:pPr>
              <w:rPr>
                <w:rFonts w:ascii="Arial" w:hAnsi="Arial" w:cs="Arial"/>
                <w:i/>
                <w:sz w:val="18"/>
                <w:szCs w:val="18"/>
              </w:rPr>
            </w:pPr>
            <w:r w:rsidRPr="005C5919">
              <w:rPr>
                <w:rFonts w:ascii="Arial" w:hAnsi="Arial" w:cs="Arial"/>
                <w:i/>
                <w:sz w:val="18"/>
                <w:szCs w:val="18"/>
              </w:rPr>
              <w:t>po zakończeniu projektu</w:t>
            </w:r>
          </w:p>
          <w:p w:rsidR="009B0D0C" w:rsidRPr="005C5919" w:rsidRDefault="009B0D0C" w:rsidP="00A47379">
            <w:pPr>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color w:val="D9D9D9" w:themeColor="background1" w:themeShade="D9"/>
                <w:sz w:val="18"/>
                <w:szCs w:val="18"/>
              </w:rPr>
            </w:pPr>
            <w:r w:rsidRPr="005C5919">
              <w:rPr>
                <w:rFonts w:ascii="Arial" w:hAnsi="Arial" w:cs="Arial"/>
                <w:i/>
                <w:sz w:val="18"/>
                <w:szCs w:val="18"/>
              </w:rPr>
              <w:t>[sztuki]</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86</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A73CE8" w:rsidRDefault="009B0D0C" w:rsidP="00C716BF">
            <w:pPr>
              <w:pStyle w:val="Akapitzlist"/>
              <w:numPr>
                <w:ilvl w:val="0"/>
                <w:numId w:val="88"/>
              </w:numPr>
              <w:ind w:left="188" w:hanging="188"/>
              <w:rPr>
                <w:rFonts w:ascii="Arial" w:hAnsi="Arial" w:cs="Arial"/>
                <w:i/>
                <w:sz w:val="18"/>
                <w:szCs w:val="18"/>
              </w:rPr>
            </w:pPr>
            <w:r w:rsidRPr="00A73CE8">
              <w:rPr>
                <w:rFonts w:ascii="Arial" w:hAnsi="Arial" w:cs="Arial"/>
                <w:i/>
                <w:iCs/>
                <w:sz w:val="18"/>
                <w:szCs w:val="18"/>
              </w:rPr>
              <w:t>Liczba osób zagrożonych ubóstwem lub wykluczeniem społecznym objętych wsparciem w programie</w:t>
            </w: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N</w:t>
            </w:r>
          </w:p>
        </w:tc>
      </w:tr>
    </w:tbl>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rsidP="0091392B">
      <w:pPr>
        <w:spacing w:after="200" w:line="276" w:lineRule="auto"/>
        <w:ind w:firstLine="708"/>
        <w:rPr>
          <w:rFonts w:ascii="Arial" w:hAnsi="Arial" w:cs="Arial"/>
          <w:b/>
          <w:sz w:val="40"/>
          <w:szCs w:val="40"/>
        </w:rPr>
      </w:pPr>
    </w:p>
    <w:p w:rsidR="00F120E1" w:rsidRDefault="00F120E1"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756D89" w:rsidRDefault="00756D89" w:rsidP="00756D89">
      <w:pPr>
        <w:jc w:val="center"/>
        <w:rPr>
          <w:rFonts w:ascii="Arial" w:hAnsi="Arial" w:cs="Arial"/>
          <w:b/>
          <w:sz w:val="40"/>
          <w:szCs w:val="40"/>
        </w:rPr>
      </w:pPr>
      <w:r>
        <w:rPr>
          <w:rFonts w:ascii="Arial" w:hAnsi="Arial" w:cs="Arial"/>
          <w:b/>
          <w:sz w:val="40"/>
          <w:szCs w:val="40"/>
        </w:rPr>
        <w:t>Plan działania na rok 2020</w:t>
      </w:r>
    </w:p>
    <w:p w:rsidR="00756D89" w:rsidRDefault="00756D89" w:rsidP="00756D89">
      <w:pPr>
        <w:jc w:val="center"/>
        <w:rPr>
          <w:rFonts w:ascii="Arial" w:hAnsi="Arial" w:cs="Arial"/>
          <w:b/>
          <w:sz w:val="12"/>
          <w:szCs w:val="12"/>
        </w:rPr>
      </w:pPr>
    </w:p>
    <w:p w:rsidR="00756D89" w:rsidRDefault="00756D89" w:rsidP="00756D8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756D89" w:rsidRDefault="00756D89" w:rsidP="00756D8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4"/>
        <w:gridCol w:w="738"/>
        <w:gridCol w:w="1777"/>
        <w:gridCol w:w="1419"/>
        <w:gridCol w:w="766"/>
        <w:gridCol w:w="1920"/>
      </w:tblGrid>
      <w:tr w:rsidR="00756D89" w:rsidTr="007F51AA">
        <w:trPr>
          <w:trHeight w:val="362"/>
        </w:trPr>
        <w:tc>
          <w:tcPr>
            <w:tcW w:w="9606" w:type="dxa"/>
            <w:gridSpan w:val="6"/>
            <w:shd w:val="clear" w:color="auto" w:fill="D9D9D9"/>
            <w:vAlign w:val="center"/>
          </w:tcPr>
          <w:p w:rsidR="00756D89" w:rsidRDefault="00756D89" w:rsidP="007F51AA">
            <w:pPr>
              <w:jc w:val="center"/>
              <w:rPr>
                <w:rFonts w:ascii="Arial" w:hAnsi="Arial" w:cs="Arial"/>
                <w:b/>
                <w:sz w:val="18"/>
                <w:szCs w:val="18"/>
              </w:rPr>
            </w:pPr>
            <w:r>
              <w:rPr>
                <w:rFonts w:ascii="Arial" w:hAnsi="Arial" w:cs="Arial"/>
                <w:b/>
                <w:sz w:val="18"/>
                <w:szCs w:val="18"/>
              </w:rPr>
              <w:t>INFORMACJE O INSTYTUCJI POŚREDNICZĄCEJ</w:t>
            </w:r>
          </w:p>
        </w:tc>
      </w:tr>
      <w:tr w:rsidR="00756D89" w:rsidTr="007F51AA">
        <w:trPr>
          <w:trHeight w:val="511"/>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VII Włączenie społeczne</w:t>
            </w:r>
          </w:p>
        </w:tc>
      </w:tr>
      <w:tr w:rsidR="00756D89" w:rsidTr="007F51AA">
        <w:trPr>
          <w:trHeight w:val="519"/>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Wojewódzki Urząd Pracy w Szczecinie</w:t>
            </w:r>
          </w:p>
        </w:tc>
      </w:tr>
      <w:tr w:rsidR="00756D89" w:rsidTr="007F51AA">
        <w:trPr>
          <w:trHeight w:val="348"/>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756D89" w:rsidRDefault="00756D89" w:rsidP="007F51AA">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756D89" w:rsidTr="007F51AA">
        <w:trPr>
          <w:trHeight w:val="358"/>
        </w:trPr>
        <w:tc>
          <w:tcPr>
            <w:tcW w:w="2985"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756D89" w:rsidRPr="0094098C" w:rsidRDefault="00756D89" w:rsidP="007F51AA">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756D89" w:rsidRDefault="00756D89" w:rsidP="007F51AA">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42 56 103</w:t>
            </w:r>
          </w:p>
        </w:tc>
      </w:tr>
      <w:tr w:rsidR="00756D89" w:rsidTr="007F51AA">
        <w:trPr>
          <w:trHeight w:val="354"/>
        </w:trPr>
        <w:tc>
          <w:tcPr>
            <w:tcW w:w="2985" w:type="dxa"/>
            <w:tcBorders>
              <w:top w:val="single" w:sz="2" w:space="0" w:color="auto"/>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sekretariat@wup.pl</w:t>
            </w:r>
          </w:p>
        </w:tc>
      </w:tr>
      <w:tr w:rsidR="00756D89" w:rsidRPr="008A588A" w:rsidTr="007F51AA">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756D89" w:rsidRDefault="00756D89" w:rsidP="007F51AA">
            <w:pPr>
              <w:jc w:val="center"/>
              <w:rPr>
                <w:rFonts w:ascii="Arial" w:hAnsi="Arial" w:cs="Arial"/>
                <w:sz w:val="18"/>
                <w:szCs w:val="18"/>
              </w:rPr>
            </w:pPr>
            <w:r>
              <w:rPr>
                <w:rFonts w:ascii="Arial" w:hAnsi="Arial" w:cs="Arial"/>
                <w:sz w:val="18"/>
                <w:szCs w:val="18"/>
              </w:rPr>
              <w:t>Tel. 91 42 56 166</w:t>
            </w:r>
          </w:p>
          <w:p w:rsidR="00756D89" w:rsidRPr="00EC70B9" w:rsidRDefault="00756D89" w:rsidP="007F51AA">
            <w:pPr>
              <w:jc w:val="center"/>
              <w:rPr>
                <w:rFonts w:ascii="Arial" w:hAnsi="Arial" w:cs="Arial"/>
                <w:sz w:val="18"/>
                <w:szCs w:val="18"/>
              </w:rPr>
            </w:pPr>
            <w:r>
              <w:rPr>
                <w:rFonts w:ascii="Arial" w:hAnsi="Arial" w:cs="Arial"/>
                <w:sz w:val="18"/>
                <w:szCs w:val="18"/>
              </w:rPr>
              <w:t>e-mail: milena_stefanska@wup.pl</w:t>
            </w:r>
          </w:p>
        </w:tc>
      </w:tr>
    </w:tbl>
    <w:p w:rsidR="00756D89" w:rsidRPr="00EC70B9" w:rsidRDefault="00756D89" w:rsidP="00756D89">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756D89" w:rsidTr="007F51AA">
        <w:trPr>
          <w:trHeight w:val="362"/>
        </w:trPr>
        <w:tc>
          <w:tcPr>
            <w:tcW w:w="9889" w:type="dxa"/>
            <w:shd w:val="clear" w:color="auto" w:fill="E77B39"/>
            <w:vAlign w:val="center"/>
          </w:tcPr>
          <w:p w:rsidR="00756D89" w:rsidRPr="006B0123" w:rsidRDefault="00756D89" w:rsidP="007F51AA">
            <w:pPr>
              <w:jc w:val="center"/>
              <w:rPr>
                <w:rFonts w:ascii="Arial" w:hAnsi="Arial" w:cs="Arial"/>
                <w:b/>
                <w:sz w:val="20"/>
                <w:szCs w:val="20"/>
              </w:rPr>
            </w:pPr>
            <w:r w:rsidRPr="006B0123">
              <w:rPr>
                <w:rFonts w:ascii="Arial" w:hAnsi="Arial" w:cs="Arial"/>
                <w:b/>
                <w:sz w:val="20"/>
                <w:szCs w:val="20"/>
              </w:rPr>
              <w:t xml:space="preserve">KARTA DZIAŁANIA </w:t>
            </w:r>
          </w:p>
          <w:p w:rsidR="00756D89" w:rsidRPr="00756D89" w:rsidRDefault="00756D89" w:rsidP="006B0123">
            <w:pPr>
              <w:pStyle w:val="Nagwek2"/>
              <w:jc w:val="both"/>
              <w:rPr>
                <w:b/>
                <w:sz w:val="20"/>
                <w:szCs w:val="20"/>
              </w:rPr>
            </w:pPr>
            <w:bookmarkStart w:id="57" w:name="_Toc52269946"/>
            <w:r w:rsidRPr="006B0123">
              <w:rPr>
                <w:b/>
                <w:sz w:val="20"/>
                <w:szCs w:val="20"/>
              </w:rPr>
              <w:t>7.6 Wsparcie rozwoju usług społecznych świadczonych w interesie ogólnym</w:t>
            </w:r>
            <w:r w:rsidR="00A11BE9" w:rsidRPr="006B0123">
              <w:rPr>
                <w:b/>
                <w:sz w:val="20"/>
                <w:szCs w:val="20"/>
              </w:rPr>
              <w:t xml:space="preserve"> – typ 1 i 3 tryb pozakonkursowy</w:t>
            </w:r>
            <w:bookmarkEnd w:id="57"/>
          </w:p>
        </w:tc>
      </w:tr>
    </w:tbl>
    <w:p w:rsidR="00756D89" w:rsidRDefault="00756D89" w:rsidP="00756D89">
      <w:pPr>
        <w:rPr>
          <w:rFonts w:ascii="Arial" w:hAnsi="Arial" w:cs="Arial"/>
          <w:b/>
          <w:spacing w:val="24"/>
          <w:sz w:val="28"/>
          <w:szCs w:val="28"/>
        </w:rPr>
      </w:pPr>
    </w:p>
    <w:p w:rsidR="00756D89" w:rsidRDefault="00756D89" w:rsidP="00756D89">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8"/>
        <w:gridCol w:w="1010"/>
        <w:gridCol w:w="564"/>
        <w:gridCol w:w="434"/>
        <w:gridCol w:w="9"/>
        <w:gridCol w:w="1533"/>
        <w:gridCol w:w="1701"/>
        <w:gridCol w:w="1411"/>
        <w:gridCol w:w="18"/>
      </w:tblGrid>
      <w:tr w:rsidR="00756D89" w:rsidTr="007F51AA">
        <w:trPr>
          <w:trHeight w:val="362"/>
        </w:trPr>
        <w:tc>
          <w:tcPr>
            <w:tcW w:w="9918" w:type="dxa"/>
            <w:gridSpan w:val="9"/>
            <w:shd w:val="clear" w:color="auto" w:fill="FFCC99"/>
            <w:vAlign w:val="center"/>
          </w:tcPr>
          <w:p w:rsidR="00756D89" w:rsidRPr="00114D69" w:rsidRDefault="00756D89" w:rsidP="007F51AA">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756D89" w:rsidTr="007F51AA">
        <w:trPr>
          <w:trHeight w:val="54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756D89" w:rsidRPr="00934567" w:rsidRDefault="008755D5" w:rsidP="007F51AA">
            <w:pPr>
              <w:jc w:val="center"/>
              <w:rPr>
                <w:rFonts w:ascii="Arial" w:hAnsi="Arial" w:cs="Arial"/>
                <w:sz w:val="18"/>
                <w:szCs w:val="18"/>
              </w:rPr>
            </w:pPr>
            <w:r>
              <w:rPr>
                <w:rFonts w:ascii="Arial" w:hAnsi="Arial" w:cs="Arial"/>
                <w:sz w:val="18"/>
                <w:szCs w:val="18"/>
              </w:rPr>
              <w:t xml:space="preserve">Region dobrego wsparcia </w:t>
            </w:r>
          </w:p>
        </w:tc>
      </w:tr>
      <w:tr w:rsidR="00756D89" w:rsidTr="007F51AA">
        <w:trPr>
          <w:trHeight w:val="70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756D89" w:rsidRDefault="00756D89" w:rsidP="007F51AA">
            <w:pPr>
              <w:pStyle w:val="Akapitzlist"/>
              <w:ind w:left="720"/>
              <w:jc w:val="both"/>
              <w:rPr>
                <w:rFonts w:ascii="Arial" w:hAnsi="Arial" w:cs="Arial"/>
                <w:sz w:val="18"/>
                <w:szCs w:val="18"/>
              </w:rPr>
            </w:pPr>
          </w:p>
          <w:p w:rsidR="00756D89" w:rsidRPr="00A61793" w:rsidRDefault="00756D89" w:rsidP="00C716BF">
            <w:pPr>
              <w:pStyle w:val="Akapitzlist"/>
              <w:numPr>
                <w:ilvl w:val="0"/>
                <w:numId w:val="22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756D89" w:rsidTr="007F51AA">
        <w:trPr>
          <w:trHeight w:val="234"/>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8755D5" w:rsidRPr="006D7F1D" w:rsidRDefault="008755D5" w:rsidP="008755D5">
            <w:pPr>
              <w:spacing w:before="60" w:after="60"/>
              <w:rPr>
                <w:rFonts w:ascii="Arial" w:hAnsi="Arial" w:cs="Arial"/>
                <w:sz w:val="18"/>
                <w:szCs w:val="18"/>
              </w:rPr>
            </w:pPr>
            <w:r w:rsidRPr="006D7F1D">
              <w:rPr>
                <w:rFonts w:ascii="Arial" w:hAnsi="Arial" w:cs="Arial"/>
                <w:sz w:val="18"/>
                <w:szCs w:val="18"/>
              </w:rPr>
              <w:t>Świadczenie usług społecznych (m.in. pomocy społecznej, wsparcia rodziny i pieczy zastępczej, opiekuńczych) w celu zwiększenia ich dostępności w tym:</w:t>
            </w:r>
          </w:p>
          <w:p w:rsidR="008755D5" w:rsidRPr="006D7F1D" w:rsidRDefault="008755D5" w:rsidP="008755D5">
            <w:pPr>
              <w:numPr>
                <w:ilvl w:val="0"/>
                <w:numId w:val="116"/>
              </w:numPr>
              <w:tabs>
                <w:tab w:val="left" w:pos="284"/>
              </w:tabs>
              <w:spacing w:before="60" w:after="60" w:line="276" w:lineRule="auto"/>
              <w:rPr>
                <w:rFonts w:ascii="Arial" w:hAnsi="Arial" w:cs="Arial"/>
                <w:sz w:val="18"/>
                <w:szCs w:val="18"/>
              </w:rPr>
            </w:pPr>
            <w:r w:rsidRPr="006D7F1D">
              <w:rPr>
                <w:rFonts w:ascii="Arial" w:hAnsi="Arial" w:cs="Arial"/>
                <w:sz w:val="18"/>
                <w:szCs w:val="18"/>
              </w:rPr>
              <w:t>Rozwój usług asystenckich</w:t>
            </w:r>
            <w:r>
              <w:rPr>
                <w:rFonts w:ascii="Arial" w:hAnsi="Arial" w:cs="Arial"/>
                <w:sz w:val="18"/>
                <w:szCs w:val="18"/>
              </w:rPr>
              <w:t>,</w:t>
            </w:r>
            <w:r w:rsidRPr="00B34CAE">
              <w:rPr>
                <w:rFonts w:ascii="Arial" w:hAnsi="Arial" w:cs="Arial"/>
                <w:sz w:val="18"/>
                <w:szCs w:val="18"/>
              </w:rPr>
              <w:t xml:space="preserve"> 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 xml:space="preserve"> </w:t>
            </w:r>
            <w:r w:rsidRPr="006D7F1D">
              <w:rPr>
                <w:rFonts w:ascii="Arial" w:hAnsi="Arial" w:cs="Arial"/>
                <w:sz w:val="18"/>
                <w:szCs w:val="18"/>
              </w:rPr>
              <w:t xml:space="preserve">(skierowanych do osób z niepełnosprawnościami) i opiekuńczych (skierowanych do osób potrzebujących wsparcia w codziennym funkcjonowaniu), w tym: </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B34CAE" w:rsidDel="004D7433">
              <w:rPr>
                <w:rFonts w:ascii="Arial" w:hAnsi="Arial" w:cs="Arial"/>
                <w:sz w:val="18"/>
                <w:szCs w:val="18"/>
              </w:rPr>
              <w:t xml:space="preserve"> </w:t>
            </w:r>
            <w:r w:rsidRPr="00B34CAE">
              <w:rPr>
                <w:rFonts w:ascii="Arial" w:hAnsi="Arial" w:cs="Arial"/>
                <w:sz w:val="18"/>
                <w:szCs w:val="18"/>
              </w:rPr>
              <w:t xml:space="preserve">  lub personelu sprawującego opiekę związane bezpośrednio z usługami świadczonymi osobie  potrzebujących wsparcia w codziennym funkcjonowaniu w ramach projektu,</w:t>
            </w:r>
            <w:r w:rsidRPr="00A20D3B">
              <w:rPr>
                <w:rFonts w:ascii="Arial" w:hAnsi="Arial" w:cs="Arial"/>
                <w:sz w:val="18"/>
                <w:szCs w:val="18"/>
              </w:rPr>
              <w:t xml:space="preserve"> w tym finansowanie środków transportu</w:t>
            </w:r>
            <w:r w:rsidRPr="00B34CAE">
              <w:rPr>
                <w:rFonts w:ascii="Arial" w:hAnsi="Arial" w:cs="Arial"/>
                <w:sz w:val="18"/>
                <w:szCs w:val="18"/>
              </w:rPr>
              <w:t>),wsparcie aktywizujące środowiska lokalne pod kątem rozwoju sąsiedzkich usług opiekuńczych</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wykorzystanie nowoczesnych technologii informacyjno-komunikacyjnych np. </w:t>
            </w:r>
            <w:proofErr w:type="spellStart"/>
            <w:r w:rsidRPr="00B34CAE">
              <w:rPr>
                <w:rFonts w:ascii="Arial" w:hAnsi="Arial" w:cs="Arial"/>
                <w:sz w:val="18"/>
                <w:szCs w:val="18"/>
              </w:rPr>
              <w:t>teleopieki</w:t>
            </w:r>
            <w:proofErr w:type="spellEnd"/>
            <w:r w:rsidRPr="00B34CAE">
              <w:rPr>
                <w:rFonts w:ascii="Arial" w:hAnsi="Arial" w:cs="Arial"/>
                <w:sz w:val="18"/>
                <w:szCs w:val="18"/>
              </w:rPr>
              <w:t>, systemów przywoławczych,  systemów informacyjnych i kampanii na temat dostępności usług społecznych;</w:t>
            </w:r>
          </w:p>
          <w:p w:rsidR="008755D5" w:rsidRPr="00B34CAE" w:rsidRDefault="008755D5" w:rsidP="008755D5">
            <w:pPr>
              <w:spacing w:before="60" w:after="60"/>
              <w:ind w:left="720"/>
              <w:rPr>
                <w:rFonts w:ascii="Arial" w:hAnsi="Arial" w:cs="Arial"/>
                <w:sz w:val="18"/>
                <w:szCs w:val="18"/>
              </w:rPr>
            </w:pPr>
            <w:r>
              <w:rPr>
                <w:rFonts w:ascii="Arial" w:hAnsi="Arial" w:cs="Arial"/>
                <w:sz w:val="18"/>
                <w:szCs w:val="18"/>
              </w:rPr>
              <w:t xml:space="preserve">- </w:t>
            </w:r>
            <w:r w:rsidRPr="00B34CAE">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poradnictwo</w:t>
            </w:r>
            <w:r w:rsidRPr="00A20D3B">
              <w:rPr>
                <w:rFonts w:ascii="Arial" w:hAnsi="Arial" w:cs="Arial"/>
                <w:sz w:val="18"/>
                <w:szCs w:val="18"/>
              </w:rPr>
              <w:t>(również zdalne)</w:t>
            </w:r>
            <w:r w:rsidRPr="00B34CAE">
              <w:rPr>
                <w:rFonts w:ascii="Arial" w:hAnsi="Arial" w:cs="Arial"/>
                <w:sz w:val="18"/>
                <w:szCs w:val="18"/>
              </w:rPr>
              <w:t xml:space="preserve">, w tym psychologiczne i pedagogiczne oraz umożliwienie edukacji </w:t>
            </w:r>
            <w:r w:rsidRPr="00A20D3B">
              <w:rPr>
                <w:rFonts w:ascii="Arial" w:hAnsi="Arial" w:cs="Arial"/>
                <w:sz w:val="18"/>
                <w:szCs w:val="18"/>
              </w:rPr>
              <w:t>(również zdalnej)</w:t>
            </w:r>
            <w:r>
              <w:rPr>
                <w:rFonts w:ascii="Arial" w:hAnsi="Arial" w:cs="Arial"/>
                <w:sz w:val="18"/>
                <w:szCs w:val="18"/>
              </w:rPr>
              <w:t>,</w:t>
            </w:r>
            <w:r w:rsidRPr="00B34CAE">
              <w:rPr>
                <w:rFonts w:ascii="Arial" w:hAnsi="Arial" w:cs="Arial"/>
                <w:sz w:val="18"/>
                <w:szCs w:val="18"/>
              </w:rPr>
              <w:t>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w:t>
            </w:r>
            <w:r w:rsidRPr="00A20D3B">
              <w:rPr>
                <w:rFonts w:ascii="Arial" w:hAnsi="Arial" w:cs="Arial"/>
                <w:sz w:val="18"/>
                <w:szCs w:val="18"/>
              </w:rPr>
              <w:t xml:space="preserve">(również zdalne) </w:t>
            </w:r>
            <w:r w:rsidRPr="00B34CAE">
              <w:rPr>
                <w:rFonts w:ascii="Arial" w:hAnsi="Arial" w:cs="Arial"/>
                <w:sz w:val="18"/>
                <w:szCs w:val="18"/>
              </w:rPr>
              <w:t xml:space="preserve">faktycznych opiekunów osób  potrzebujących wsparcia w codziennym funkcjonowaniu (w tym pomocników domowych, szkolenia, doradztwo, doradztwo grupowe, pomoc psychologiczna, opieka </w:t>
            </w:r>
            <w:proofErr w:type="spellStart"/>
            <w:r w:rsidRPr="00B34CAE">
              <w:rPr>
                <w:rFonts w:ascii="Arial" w:hAnsi="Arial" w:cs="Arial"/>
                <w:sz w:val="18"/>
                <w:szCs w:val="18"/>
              </w:rPr>
              <w:t>wytchnieniowa</w:t>
            </w:r>
            <w:proofErr w:type="spellEnd"/>
            <w:r w:rsidRPr="00B34CAE">
              <w:rPr>
                <w:rFonts w:ascii="Arial" w:hAnsi="Arial" w:cs="Arial"/>
                <w:sz w:val="18"/>
                <w:szCs w:val="18"/>
              </w:rPr>
              <w:t>, grupy samopomocowe, wsparcie za pośrednictwem instytucji w zakresie zdiagnozowanych potrzeb opiekunów) działania profilaktyczne mające na cel</w:t>
            </w:r>
            <w:r>
              <w:rPr>
                <w:rFonts w:ascii="Arial" w:hAnsi="Arial" w:cs="Arial"/>
                <w:sz w:val="18"/>
                <w:szCs w:val="18"/>
              </w:rPr>
              <w:t>u</w:t>
            </w:r>
            <w:r w:rsidRPr="00B34CAE">
              <w:rPr>
                <w:rFonts w:ascii="Arial" w:hAnsi="Arial" w:cs="Arial"/>
                <w:sz w:val="18"/>
                <w:szCs w:val="18"/>
              </w:rPr>
              <w:t xml:space="preserve"> utrzymanie dobrostanu psychicznego i fizycznego</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doradczo-informacyjno- edukacyjne  w ramach współpracy </w:t>
            </w:r>
            <w:r w:rsidRPr="00B34CAE">
              <w:rPr>
                <w:rFonts w:ascii="Arial" w:hAnsi="Arial" w:cs="Arial"/>
                <w:sz w:val="18"/>
                <w:szCs w:val="18"/>
              </w:rPr>
              <w:lastRenderedPageBreak/>
              <w:t xml:space="preserve">międzysektorowej dotyczące  opieki  nad osobami wymagającymi wsparcia  w  codziennym  funkcjonowaniu oraz ich otoczenia (szczególnie jednostki pomocy i </w:t>
            </w:r>
            <w:proofErr w:type="spellStart"/>
            <w:r w:rsidRPr="00B34CAE">
              <w:rPr>
                <w:rFonts w:ascii="Arial" w:hAnsi="Arial" w:cs="Arial"/>
                <w:sz w:val="18"/>
                <w:szCs w:val="18"/>
              </w:rPr>
              <w:t>ntegracji</w:t>
            </w:r>
            <w:proofErr w:type="spellEnd"/>
            <w:r w:rsidRPr="00B34CAE">
              <w:rPr>
                <w:rFonts w:ascii="Arial" w:hAnsi="Arial" w:cs="Arial"/>
                <w:sz w:val="18"/>
                <w:szCs w:val="18"/>
              </w:rPr>
              <w:t xml:space="preserve"> społecznej, jednostki ochrony zdrowia);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-Wsparcie pracodawców </w:t>
            </w:r>
            <w:proofErr w:type="spellStart"/>
            <w:r w:rsidRPr="00B34CAE">
              <w:rPr>
                <w:rFonts w:ascii="Arial" w:hAnsi="Arial" w:cs="Arial"/>
                <w:sz w:val="18"/>
                <w:szCs w:val="18"/>
              </w:rPr>
              <w:t>zarudniających</w:t>
            </w:r>
            <w:proofErr w:type="spellEnd"/>
            <w:r w:rsidRPr="00B34CAE">
              <w:rPr>
                <w:rFonts w:ascii="Arial" w:hAnsi="Arial" w:cs="Arial"/>
                <w:sz w:val="18"/>
                <w:szCs w:val="18"/>
              </w:rPr>
              <w:t xml:space="preserve"> osoby z zaburzeniami psychicznymi i/lub z niepełnosprawnościami (np. w formule asystenta pracodawcy/trenera pracy) –  uzupełniająco do działań nakierowanych na wsparcie osób z zaburzeniami psychicznymi i/lub z niepełnosprawnościami;</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Pomoc specjalistyczna dla rodzin, w których funkcjonują osoby z zaburzeniami psychicznymi i z niepełnosprawnościami (w tym pomoc psychologiczna i oferta diagnostyczno – terapeutyczna dla ww. członków rodzin) - uzupełniająco do działań nakierowanych na wsparcie osób z zaburzeniami psychicznymi i/lub z niepełnosprawnościami</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 xml:space="preserve">Organizacja usług opiekuńczych przez jednostki samorządu terytorialnego np. w formule </w:t>
            </w:r>
            <w:proofErr w:type="spellStart"/>
            <w:r w:rsidRPr="0075314F">
              <w:rPr>
                <w:rFonts w:ascii="Arial" w:hAnsi="Arial" w:cs="Arial"/>
                <w:sz w:val="18"/>
                <w:szCs w:val="18"/>
              </w:rPr>
              <w:t>regrantingu</w:t>
            </w:r>
            <w:proofErr w:type="spellEnd"/>
            <w:r w:rsidRPr="0075314F">
              <w:rPr>
                <w:rFonts w:ascii="Arial" w:hAnsi="Arial" w:cs="Arial"/>
                <w:sz w:val="18"/>
                <w:szCs w:val="18"/>
              </w:rPr>
              <w:t>;</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Zakup, zabezpieczenie oraz dystrybucja środków ochrony osobistej w związku z COVID-19 oraz inne niezbędne działania związane z zapobieganiem i przeciwdziałaniem COVID-19.</w:t>
            </w:r>
          </w:p>
          <w:p w:rsidR="008755D5" w:rsidRPr="00B34CAE" w:rsidRDefault="008755D5" w:rsidP="008755D5">
            <w:pPr>
              <w:spacing w:before="60" w:after="60"/>
              <w:ind w:left="720"/>
              <w:rPr>
                <w:rFonts w:ascii="Arial" w:hAnsi="Arial" w:cs="Arial"/>
                <w:sz w:val="18"/>
                <w:szCs w:val="18"/>
              </w:rPr>
            </w:pPr>
          </w:p>
          <w:p w:rsidR="008755D5" w:rsidRPr="006D7F1D" w:rsidRDefault="008755D5" w:rsidP="008755D5">
            <w:pPr>
              <w:spacing w:before="60" w:after="60"/>
              <w:ind w:left="714"/>
              <w:rPr>
                <w:rFonts w:ascii="Arial" w:hAnsi="Arial" w:cs="Arial"/>
                <w:sz w:val="18"/>
                <w:szCs w:val="18"/>
              </w:rPr>
            </w:pPr>
          </w:p>
          <w:p w:rsidR="008755D5" w:rsidRPr="006D7F1D" w:rsidRDefault="008755D5" w:rsidP="008755D5">
            <w:pPr>
              <w:spacing w:before="60" w:after="60"/>
              <w:jc w:val="both"/>
              <w:rPr>
                <w:rFonts w:ascii="Arial" w:hAnsi="Arial" w:cs="Arial"/>
                <w:sz w:val="18"/>
                <w:szCs w:val="18"/>
              </w:rPr>
            </w:pPr>
            <w:r w:rsidRPr="006D7F1D">
              <w:rPr>
                <w:rFonts w:ascii="Arial" w:hAnsi="Arial" w:cs="Arial"/>
                <w:sz w:val="18"/>
                <w:szCs w:val="18"/>
              </w:rPr>
              <w:t>Wsparcie w ramach projektu nie spowoduje:</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zmniejszenia dotychczasowego finansowania usług asystenckich lub opiekuńczych przez beneficjenta oraz </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zastąpienia środkami projektu dotychczasowego finansowania usług ze środków innych niż europejskie. </w:t>
            </w:r>
          </w:p>
          <w:p w:rsidR="008755D5" w:rsidRPr="006D7F1D" w:rsidRDefault="008755D5" w:rsidP="008755D5">
            <w:pPr>
              <w:tabs>
                <w:tab w:val="left" w:pos="284"/>
              </w:tabs>
              <w:spacing w:before="120" w:after="40" w:line="276" w:lineRule="auto"/>
              <w:rPr>
                <w:rFonts w:ascii="Arial" w:hAnsi="Arial" w:cs="Arial"/>
                <w:sz w:val="18"/>
                <w:szCs w:val="18"/>
              </w:rPr>
            </w:pPr>
            <w:r w:rsidRPr="006D7F1D">
              <w:rPr>
                <w:rFonts w:ascii="Arial" w:hAnsi="Arial" w:cs="Arial"/>
                <w:sz w:val="18"/>
                <w:szCs w:val="18"/>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Pr="0075314F">
              <w:rPr>
                <w:rFonts w:ascii="Arial" w:hAnsi="Arial" w:cs="Arial"/>
                <w:sz w:val="18"/>
                <w:szCs w:val="18"/>
              </w:rPr>
              <w:t>(również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W przypadku mieszkań wspomaganych w formie mieszkań wspieranych możliwe jest tworzenie miejsc krótkookresowego pobytu.</w:t>
            </w:r>
            <w:r w:rsidRPr="006D7F1D" w:rsidDel="00D04C09">
              <w:rPr>
                <w:rFonts w:ascii="Arial" w:hAnsi="Arial" w:cs="Arial"/>
                <w:sz w:val="18"/>
                <w:szCs w:val="18"/>
              </w:rPr>
              <w:t xml:space="preserve"> </w:t>
            </w:r>
            <w:r w:rsidRPr="006D7F1D">
              <w:rPr>
                <w:rFonts w:ascii="Arial" w:hAnsi="Arial" w:cs="Arial"/>
                <w:sz w:val="18"/>
                <w:szCs w:val="18"/>
              </w:rPr>
              <w:t>W mieszkaniach chronionych i mieszkaniach wspomaganych w ramach wsparcia zapewnia się m.in.:</w:t>
            </w:r>
          </w:p>
          <w:p w:rsidR="008755D5" w:rsidRPr="006D7F1D" w:rsidRDefault="008755D5" w:rsidP="008755D5">
            <w:pPr>
              <w:tabs>
                <w:tab w:val="left" w:pos="284"/>
              </w:tabs>
              <w:spacing w:before="120" w:after="40" w:line="276" w:lineRule="auto"/>
              <w:ind w:left="72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pobyt osoby w mieszkaniu, w tym usługi opiekuńcze, usługi asystenckie;</w:t>
            </w:r>
          </w:p>
          <w:p w:rsidR="008755D5" w:rsidRDefault="008755D5" w:rsidP="008755D5">
            <w:pPr>
              <w:tabs>
                <w:tab w:val="left" w:pos="284"/>
              </w:tabs>
              <w:spacing w:before="120" w:after="40" w:line="276" w:lineRule="auto"/>
              <w:ind w:left="36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aktywność osoby w mieszkaniu, w tym trening samodzielności, praca socjalna, poradnictwo specjalistyczne, integracja osoby ze społecznością lokalną</w:t>
            </w:r>
            <w:r>
              <w:rPr>
                <w:rFonts w:ascii="Arial" w:hAnsi="Arial" w:cs="Arial"/>
                <w:sz w:val="18"/>
                <w:szCs w:val="18"/>
              </w:rPr>
              <w:t>;</w:t>
            </w:r>
          </w:p>
          <w:p w:rsidR="008755D5" w:rsidRPr="0075314F" w:rsidRDefault="008755D5" w:rsidP="008755D5">
            <w:pPr>
              <w:numPr>
                <w:ilvl w:val="0"/>
                <w:numId w:val="81"/>
              </w:numPr>
              <w:tabs>
                <w:tab w:val="left" w:pos="284"/>
              </w:tabs>
              <w:spacing w:before="120" w:after="40"/>
              <w:jc w:val="both"/>
              <w:rPr>
                <w:rFonts w:ascii="Arial" w:hAnsi="Arial" w:cs="Arial"/>
                <w:sz w:val="18"/>
                <w:szCs w:val="18"/>
              </w:rPr>
            </w:pPr>
            <w:r w:rsidRPr="0075314F">
              <w:rPr>
                <w:rFonts w:ascii="Arial" w:hAnsi="Arial" w:cs="Arial"/>
                <w:sz w:val="18"/>
                <w:szCs w:val="18"/>
              </w:rPr>
              <w:t xml:space="preserve"> wykorzystanie mieszkań chronionych i wspomaganych w celu zapobiegania i minimalizowania skutków COVID-19.</w:t>
            </w:r>
          </w:p>
          <w:p w:rsidR="00756D89" w:rsidRPr="006D7F1D" w:rsidRDefault="00756D89" w:rsidP="007F51AA">
            <w:pPr>
              <w:spacing w:before="60" w:after="60"/>
              <w:ind w:left="357"/>
              <w:rPr>
                <w:rFonts w:ascii="Arial" w:hAnsi="Arial" w:cs="Arial"/>
                <w:sz w:val="18"/>
                <w:szCs w:val="18"/>
              </w:rPr>
            </w:pPr>
            <w:r w:rsidRPr="006D7F1D">
              <w:rPr>
                <w:rFonts w:ascii="Arial" w:hAnsi="Arial" w:cs="Arial"/>
                <w:sz w:val="18"/>
                <w:szCs w:val="18"/>
              </w:rPr>
              <w:t xml:space="preserve"> </w:t>
            </w:r>
          </w:p>
          <w:p w:rsidR="00756D89" w:rsidRPr="006D7F1D" w:rsidRDefault="00756D89" w:rsidP="007F51AA">
            <w:pPr>
              <w:spacing w:before="60" w:after="60"/>
              <w:ind w:left="714"/>
              <w:rPr>
                <w:rFonts w:ascii="Arial" w:hAnsi="Arial" w:cs="Arial"/>
                <w:sz w:val="18"/>
                <w:szCs w:val="18"/>
              </w:rPr>
            </w:pPr>
          </w:p>
          <w:p w:rsidR="00DE6FBD" w:rsidRDefault="00DE6FBD">
            <w:pPr>
              <w:numPr>
                <w:ilvl w:val="0"/>
                <w:numId w:val="81"/>
              </w:numPr>
              <w:tabs>
                <w:tab w:val="left" w:pos="284"/>
              </w:tabs>
              <w:spacing w:before="120" w:after="40" w:line="276" w:lineRule="auto"/>
              <w:jc w:val="both"/>
              <w:rPr>
                <w:rFonts w:ascii="Arial" w:hAnsi="Arial" w:cs="Arial"/>
                <w:sz w:val="18"/>
                <w:szCs w:val="18"/>
              </w:rPr>
            </w:pP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Grupa docelowa</w:t>
            </w:r>
          </w:p>
        </w:tc>
        <w:tc>
          <w:tcPr>
            <w:tcW w:w="6680" w:type="dxa"/>
            <w:gridSpan w:val="8"/>
          </w:tcPr>
          <w:p w:rsidR="008755D5" w:rsidRPr="0075314F" w:rsidRDefault="008755D5" w:rsidP="008755D5">
            <w:pPr>
              <w:spacing w:before="120" w:after="120"/>
              <w:rPr>
                <w:rFonts w:ascii="Arial" w:hAnsi="Arial" w:cs="Arial"/>
                <w:sz w:val="18"/>
                <w:szCs w:val="18"/>
              </w:rPr>
            </w:pPr>
            <w:r w:rsidRPr="008E2455">
              <w:t xml:space="preserve">- </w:t>
            </w:r>
            <w:r w:rsidRPr="0075314F">
              <w:rPr>
                <w:rFonts w:ascii="Arial" w:hAnsi="Arial" w:cs="Arial"/>
                <w:sz w:val="18"/>
                <w:szCs w:val="18"/>
              </w:rPr>
              <w:t xml:space="preserve">osoby zagrożone ubóstwem i/lub wykluczeniem społecznym,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xml:space="preserve">- rodziny i osoby w zakresie systemu wspierania rodziny, osoby sprawujące pieczę zastępczą, kandydaci na rodziny wspierające, zastępcze,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osoby z niepełnosprawnościami i ich rodziny;</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opiekunowie faktyczni osób potrzebujących wsparcia w codziennym funkcjonowaniu,</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xml:space="preserve">- podmioty realizujące usługi wsparcia rodziny i pieczy zastępczej i społeczne w tym osoby prowadzące rodzinne domy dziecka (bezpośrednie wsparcie uzupełniające do działań nakierowanych na rodziny i osoby pozostające w pieczy zastępczej; działania te nie będą mieć charakteru systemowego wsparcia </w:t>
            </w:r>
            <w:r w:rsidRPr="0075314F">
              <w:rPr>
                <w:rFonts w:ascii="Arial" w:hAnsi="Arial" w:cs="Arial"/>
                <w:sz w:val="18"/>
                <w:szCs w:val="18"/>
              </w:rPr>
              <w:lastRenderedPageBreak/>
              <w:t xml:space="preserve">dostępnego w ramach PO WER) </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opuszczające pieczę zastępczą,</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pracodawcy zatrudniający osoby z zaburzeniami psychicznymi i z niepełnosprawnościami (uzupełniająco w projektach kierowanych do osób z zaburzeniami psychicznymi i/lub niepełno sprawnościami)</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potrzebujące wsparcia w codziennym funkcjonowaniu</w:t>
            </w:r>
          </w:p>
          <w:p w:rsidR="008755D5"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-osoby i/lub rodziny przeżywające kryzys psychiczny lub po przebytym kryzysie</w:t>
            </w:r>
          </w:p>
          <w:p w:rsidR="008755D5" w:rsidRPr="0075314F" w:rsidRDefault="008755D5" w:rsidP="008755D5">
            <w:pPr>
              <w:autoSpaceDE w:val="0"/>
              <w:autoSpaceDN w:val="0"/>
              <w:adjustRightInd w:val="0"/>
              <w:spacing w:before="120" w:after="120"/>
              <w:jc w:val="both"/>
              <w:rPr>
                <w:rFonts w:ascii="Arial" w:hAnsi="Arial" w:cs="Arial"/>
                <w:sz w:val="18"/>
                <w:szCs w:val="18"/>
              </w:rPr>
            </w:pPr>
            <w:r>
              <w:t xml:space="preserve">- </w:t>
            </w:r>
            <w:r w:rsidRPr="0075314F">
              <w:rPr>
                <w:rFonts w:ascii="Arial" w:hAnsi="Arial" w:cs="Arial"/>
                <w:sz w:val="18"/>
                <w:szCs w:val="18"/>
              </w:rPr>
              <w:t>osoby zagrożone lub dotknięte skutkami COVID-19;</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jednostki samorządu terytorialnego (szczególności w zakresie przeciwdziałania i zwalczania COVID-19);</w:t>
            </w:r>
          </w:p>
          <w:p w:rsidR="008755D5" w:rsidRPr="006D7F1D" w:rsidRDefault="008755D5" w:rsidP="008755D5">
            <w:pPr>
              <w:spacing w:before="60" w:after="60"/>
              <w:rPr>
                <w:rFonts w:ascii="Arial" w:hAnsi="Arial" w:cs="Arial"/>
                <w:sz w:val="18"/>
                <w:szCs w:val="18"/>
              </w:rPr>
            </w:pPr>
            <w:r w:rsidRPr="0075314F">
              <w:rPr>
                <w:rFonts w:ascii="Arial" w:hAnsi="Arial" w:cs="Arial"/>
                <w:sz w:val="18"/>
                <w:szCs w:val="18"/>
              </w:rPr>
              <w:t>- wolontariusze, opiekunowie sąsiedzcy, NGO, podmioty społeczne, jednostki opieki społecznej  oraz inne osoby lub podmioty związane z działaniami w zakresie przeciwdziałania i zwalczania COVID-19).</w:t>
            </w: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Uwarunkowania realizacji usług zdrowotnych</w:t>
            </w:r>
          </w:p>
        </w:tc>
        <w:tc>
          <w:tcPr>
            <w:tcW w:w="6680" w:type="dxa"/>
            <w:gridSpan w:val="8"/>
          </w:tcPr>
          <w:p w:rsidR="008755D5" w:rsidRPr="0075314F" w:rsidRDefault="008755D5" w:rsidP="008755D5">
            <w:pPr>
              <w:autoSpaceDE w:val="0"/>
              <w:autoSpaceDN w:val="0"/>
              <w:adjustRightInd w:val="0"/>
              <w:rPr>
                <w:rFonts w:ascii="Arial" w:hAnsi="Arial" w:cs="Arial"/>
                <w:sz w:val="18"/>
                <w:szCs w:val="18"/>
              </w:rPr>
            </w:pPr>
            <w:r w:rsidRPr="0075314F">
              <w:rPr>
                <w:rFonts w:ascii="Arial" w:hAnsi="Arial" w:cs="Arial"/>
                <w:sz w:val="18"/>
                <w:szCs w:val="18"/>
              </w:rPr>
              <w:t>W projektach dotyczących usług społecznych, w szczególności usług opiekuńczych możliwe jest finansowanie usług zdrowotnych (w rozumieniu Wytycznych w zakresie realizacji przedsięwzięć z udziałem środków Europejskiego Funduszu Społecznego w obszarze zdrowia na lata 2014-2020 )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Pakiet tych usług tworzy logiczną całość, niezbędną do zapewnienia kompleksowego wsparcia osobom wymagającym wsparcia w codziennym funkcjonowaniu Wartość dodana może zostać również osiągnięta poprzez wprowadzanie nowych systemowych rozwiązań zwiększających skuteczność usług lub świadczeń.</w:t>
            </w:r>
          </w:p>
          <w:p w:rsidR="008755D5" w:rsidRPr="006D7F1D" w:rsidRDefault="008755D5" w:rsidP="008755D5">
            <w:pPr>
              <w:spacing w:before="60" w:after="60"/>
              <w:rPr>
                <w:rFonts w:ascii="Arial" w:hAnsi="Arial" w:cs="Arial"/>
                <w:sz w:val="18"/>
                <w:szCs w:val="18"/>
              </w:rPr>
            </w:pPr>
          </w:p>
        </w:tc>
      </w:tr>
      <w:tr w:rsidR="00756D89" w:rsidTr="007F51AA">
        <w:trPr>
          <w:trHeight w:val="51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756D89" w:rsidRPr="00EC7B10" w:rsidRDefault="00756D89" w:rsidP="007F51AA">
            <w:pPr>
              <w:jc w:val="center"/>
              <w:rPr>
                <w:rFonts w:ascii="Arial" w:hAnsi="Arial" w:cs="Arial"/>
                <w:sz w:val="18"/>
                <w:szCs w:val="18"/>
              </w:rPr>
            </w:pPr>
            <w:r w:rsidRPr="00EC7B10">
              <w:rPr>
                <w:rFonts w:ascii="Arial" w:hAnsi="Arial" w:cs="Arial"/>
                <w:sz w:val="18"/>
                <w:szCs w:val="18"/>
              </w:rPr>
              <w:t>Regionalny Ośrodek Polityki Społecznej</w:t>
            </w:r>
          </w:p>
        </w:tc>
      </w:tr>
      <w:tr w:rsidR="00756D89" w:rsidTr="007F51AA">
        <w:trPr>
          <w:trHeight w:val="81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756D89" w:rsidRPr="0042237F" w:rsidRDefault="008755D5" w:rsidP="007F51AA">
            <w:pPr>
              <w:jc w:val="center"/>
              <w:rPr>
                <w:rFonts w:ascii="Arial" w:hAnsi="Arial" w:cs="Arial"/>
                <w:sz w:val="18"/>
                <w:szCs w:val="18"/>
              </w:rPr>
            </w:pPr>
            <w:r>
              <w:rPr>
                <w:rFonts w:ascii="Arial" w:hAnsi="Arial" w:cs="Arial"/>
                <w:sz w:val="18"/>
                <w:szCs w:val="18"/>
              </w:rPr>
              <w:t>1 kwiecień 2020 – 31 marca 2023</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sidRPr="00CC4497">
              <w:rPr>
                <w:rFonts w:ascii="Arial" w:hAnsi="Arial" w:cs="Arial"/>
                <w:b/>
                <w:sz w:val="18"/>
                <w:szCs w:val="18"/>
              </w:rPr>
              <w:t>Kwota planowanych wydatków w projekcie</w:t>
            </w:r>
          </w:p>
        </w:tc>
      </w:tr>
      <w:tr w:rsidR="00756D89" w:rsidTr="007F51AA">
        <w:trPr>
          <w:trHeight w:val="618"/>
        </w:trPr>
        <w:tc>
          <w:tcPr>
            <w:tcW w:w="4812" w:type="dxa"/>
            <w:gridSpan w:val="3"/>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w roku 2020</w:t>
            </w:r>
          </w:p>
          <w:p w:rsidR="00756D89" w:rsidRPr="0042237F" w:rsidRDefault="00756D89" w:rsidP="007F51AA">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ogółem w projekcie</w:t>
            </w:r>
          </w:p>
          <w:p w:rsidR="00756D89" w:rsidRDefault="00756D89" w:rsidP="007F51AA">
            <w:pPr>
              <w:jc w:val="center"/>
              <w:rPr>
                <w:rFonts w:ascii="Arial" w:hAnsi="Arial" w:cs="Arial"/>
                <w:sz w:val="18"/>
                <w:szCs w:val="18"/>
              </w:rPr>
            </w:pPr>
            <w:r>
              <w:rPr>
                <w:rFonts w:ascii="Arial" w:hAnsi="Arial" w:cs="Arial"/>
                <w:b/>
                <w:sz w:val="18"/>
                <w:szCs w:val="18"/>
              </w:rPr>
              <w:t>(w tym krajowy wkład publiczny)</w:t>
            </w:r>
          </w:p>
        </w:tc>
      </w:tr>
      <w:tr w:rsidR="00756D89" w:rsidTr="007F51AA">
        <w:trPr>
          <w:trHeight w:val="618"/>
        </w:trPr>
        <w:tc>
          <w:tcPr>
            <w:tcW w:w="4812" w:type="dxa"/>
            <w:gridSpan w:val="3"/>
            <w:shd w:val="clear" w:color="auto" w:fill="FFFFFF"/>
            <w:vAlign w:val="center"/>
          </w:tcPr>
          <w:p w:rsidR="00756D89" w:rsidRPr="00223377" w:rsidRDefault="008755D5" w:rsidP="007F51AA">
            <w:pPr>
              <w:jc w:val="center"/>
              <w:rPr>
                <w:rFonts w:ascii="Arial" w:hAnsi="Arial" w:cs="Arial"/>
                <w:sz w:val="18"/>
                <w:szCs w:val="18"/>
              </w:rPr>
            </w:pPr>
            <w:r>
              <w:rPr>
                <w:rFonts w:ascii="Arial" w:hAnsi="Arial" w:cs="Arial"/>
                <w:sz w:val="18"/>
                <w:szCs w:val="18"/>
              </w:rPr>
              <w:t>8 448  000</w:t>
            </w:r>
            <w:r w:rsidRPr="00223377">
              <w:rPr>
                <w:rFonts w:ascii="Arial" w:hAnsi="Arial" w:cs="Arial"/>
                <w:sz w:val="18"/>
                <w:szCs w:val="18"/>
              </w:rPr>
              <w:t xml:space="preserve"> </w:t>
            </w:r>
            <w:r w:rsidR="00756D89" w:rsidRPr="00223377">
              <w:rPr>
                <w:rFonts w:ascii="Arial" w:hAnsi="Arial" w:cs="Arial"/>
                <w:sz w:val="18"/>
                <w:szCs w:val="18"/>
              </w:rPr>
              <w:t>zł</w:t>
            </w:r>
          </w:p>
        </w:tc>
        <w:tc>
          <w:tcPr>
            <w:tcW w:w="5106" w:type="dxa"/>
            <w:gridSpan w:val="6"/>
            <w:shd w:val="clear" w:color="auto" w:fill="FFFFFF"/>
            <w:vAlign w:val="center"/>
          </w:tcPr>
          <w:p w:rsidR="00756D89" w:rsidRPr="005C61DD" w:rsidRDefault="008755D5" w:rsidP="007F51AA">
            <w:pPr>
              <w:jc w:val="center"/>
              <w:rPr>
                <w:rFonts w:ascii="Arial" w:hAnsi="Arial" w:cs="Arial"/>
                <w:sz w:val="18"/>
                <w:szCs w:val="18"/>
              </w:rPr>
            </w:pPr>
            <w:r w:rsidRPr="00A20D3B">
              <w:rPr>
                <w:rFonts w:ascii="Arial" w:hAnsi="Arial" w:cs="Arial"/>
                <w:sz w:val="18"/>
                <w:szCs w:val="18"/>
              </w:rPr>
              <w:t>36 310 000</w:t>
            </w:r>
            <w:r>
              <w:t xml:space="preserve"> </w:t>
            </w:r>
            <w:r w:rsidR="00756D89" w:rsidRPr="005C61DD">
              <w:rPr>
                <w:rFonts w:ascii="Arial" w:hAnsi="Arial" w:cs="Arial"/>
                <w:sz w:val="18"/>
                <w:szCs w:val="18"/>
              </w:rPr>
              <w:t>zł</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756D89" w:rsidTr="007F51AA">
        <w:trPr>
          <w:gridAfter w:val="1"/>
          <w:wAfter w:w="18" w:type="dxa"/>
          <w:trHeight w:val="478"/>
        </w:trPr>
        <w:tc>
          <w:tcPr>
            <w:tcW w:w="3238"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Wskaźnik realizujący ramy wykonania</w:t>
            </w:r>
          </w:p>
          <w:p w:rsidR="00756D89" w:rsidRPr="00500CE7" w:rsidRDefault="00756D89" w:rsidP="007F51AA">
            <w:pPr>
              <w:jc w:val="center"/>
              <w:rPr>
                <w:rFonts w:ascii="Arial" w:hAnsi="Arial" w:cs="Arial"/>
                <w:sz w:val="18"/>
                <w:szCs w:val="18"/>
              </w:rPr>
            </w:pPr>
            <w:r w:rsidRPr="00500CE7">
              <w:rPr>
                <w:rFonts w:ascii="Arial" w:hAnsi="Arial" w:cs="Arial"/>
                <w:sz w:val="18"/>
                <w:szCs w:val="18"/>
              </w:rPr>
              <w:t>T/N</w:t>
            </w:r>
          </w:p>
        </w:tc>
      </w:tr>
      <w:tr w:rsidR="00756D89" w:rsidTr="007F51AA">
        <w:trPr>
          <w:gridAfter w:val="1"/>
          <w:wAfter w:w="18" w:type="dxa"/>
          <w:trHeight w:val="478"/>
        </w:trPr>
        <w:tc>
          <w:tcPr>
            <w:tcW w:w="3238"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1010"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998"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756D89" w:rsidRPr="00A658B0" w:rsidRDefault="00756D89" w:rsidP="007F51AA">
            <w:pPr>
              <w:jc w:val="center"/>
              <w:rPr>
                <w:rFonts w:ascii="Arial" w:hAnsi="Arial" w:cs="Arial"/>
                <w:color w:val="FF0000"/>
                <w:sz w:val="18"/>
                <w:szCs w:val="18"/>
              </w:rPr>
            </w:pPr>
          </w:p>
        </w:tc>
        <w:tc>
          <w:tcPr>
            <w:tcW w:w="1411"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r>
      <w:tr w:rsidR="00756D89" w:rsidTr="007F51AA">
        <w:trPr>
          <w:gridAfter w:val="1"/>
          <w:wAfter w:w="18" w:type="dxa"/>
          <w:trHeight w:val="1501"/>
        </w:trPr>
        <w:tc>
          <w:tcPr>
            <w:tcW w:w="3238" w:type="dxa"/>
            <w:vMerge w:val="restart"/>
            <w:shd w:val="clear" w:color="auto" w:fill="FFFFFF"/>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sz w:val="18"/>
                <w:szCs w:val="18"/>
              </w:rPr>
              <w:lastRenderedPageBreak/>
              <w:t>Liczba osób zagrożonych ubóstwem lub wykluczeniem społecznym objętych usługami społecznymi świadczonymi w interesie ogólnym w programie</w:t>
            </w:r>
            <w:r w:rsidRPr="006D7F1D">
              <w:rPr>
                <w:rFonts w:ascii="Arial" w:hAnsi="Arial" w:cs="Arial"/>
                <w:color w:val="000000"/>
                <w:sz w:val="18"/>
                <w:szCs w:val="18"/>
              </w:rPr>
              <w:t xml:space="preserve"> </w:t>
            </w:r>
          </w:p>
          <w:p w:rsidR="00756D89" w:rsidRPr="006D7F1D" w:rsidRDefault="00756D89" w:rsidP="007F51AA">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sidRPr="001B0301">
              <w:rPr>
                <w:rFonts w:ascii="Arial" w:hAnsi="Arial" w:cs="Arial"/>
                <w:i/>
                <w:sz w:val="16"/>
                <w:szCs w:val="16"/>
              </w:rPr>
              <w:t>N</w:t>
            </w:r>
          </w:p>
        </w:tc>
      </w:tr>
      <w:tr w:rsidR="00756D89" w:rsidTr="007F51AA">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38"/>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38"/>
              </w:numPr>
              <w:jc w:val="center"/>
              <w:rPr>
                <w:rFonts w:ascii="Arial" w:hAnsi="Arial" w:cs="Arial"/>
                <w:i/>
                <w:color w:val="BFBFBF" w:themeColor="background1" w:themeShade="BF"/>
                <w:sz w:val="18"/>
                <w:szCs w:val="18"/>
              </w:rPr>
              <w:pPrChange w:id="58" w:author="kholubczat" w:date="2020-09-17T14:07:00Z">
                <w:pPr>
                  <w:pStyle w:val="Akapitzlist"/>
                  <w:numPr>
                    <w:numId w:val="241"/>
                  </w:numPr>
                  <w:ind w:left="720" w:hanging="360"/>
                  <w:jc w:val="center"/>
                </w:pPr>
              </w:pPrChange>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586"/>
        </w:trPr>
        <w:tc>
          <w:tcPr>
            <w:tcW w:w="3238" w:type="dxa"/>
            <w:vMerge w:val="restart"/>
            <w:shd w:val="clear" w:color="auto" w:fill="FFFFFF"/>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Pr>
                <w:rFonts w:ascii="Arial" w:hAnsi="Arial" w:cs="Arial"/>
                <w:i/>
                <w:sz w:val="16"/>
                <w:szCs w:val="16"/>
              </w:rPr>
              <w:t>T</w:t>
            </w:r>
          </w:p>
        </w:tc>
      </w:tr>
      <w:tr w:rsidR="00756D89" w:rsidTr="007F51AA">
        <w:trPr>
          <w:gridAfter w:val="1"/>
          <w:wAfter w:w="18" w:type="dxa"/>
          <w:trHeight w:val="116"/>
        </w:trPr>
        <w:tc>
          <w:tcPr>
            <w:tcW w:w="3238" w:type="dxa"/>
            <w:vMerge/>
            <w:shd w:val="clear" w:color="auto" w:fill="FFFFFF"/>
            <w:vAlign w:val="center"/>
          </w:tcPr>
          <w:p w:rsidR="009F615B" w:rsidRDefault="009F615B" w:rsidP="009F615B">
            <w:pPr>
              <w:pStyle w:val="Akapitzlist"/>
              <w:numPr>
                <w:ilvl w:val="0"/>
                <w:numId w:val="238"/>
              </w:numPr>
              <w:spacing w:before="60" w:after="60"/>
              <w:rPr>
                <w:rFonts w:ascii="Arial" w:hAnsi="Arial" w:cs="Arial"/>
                <w:sz w:val="18"/>
                <w:szCs w:val="18"/>
              </w:rPr>
              <w:pPrChange w:id="59" w:author="kholubczat" w:date="2020-09-17T14:07:00Z">
                <w:pPr>
                  <w:pStyle w:val="Akapitzlist"/>
                  <w:numPr>
                    <w:numId w:val="241"/>
                  </w:numPr>
                  <w:spacing w:before="60" w:after="60"/>
                  <w:ind w:left="720" w:hanging="360"/>
                </w:pPr>
              </w:pPrChange>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Tr="007F51AA">
        <w:trPr>
          <w:gridAfter w:val="1"/>
          <w:wAfter w:w="18" w:type="dxa"/>
          <w:trHeight w:val="116"/>
        </w:trPr>
        <w:tc>
          <w:tcPr>
            <w:tcW w:w="3238" w:type="dxa"/>
            <w:vMerge/>
            <w:shd w:val="clear" w:color="auto" w:fill="FFFFFF"/>
            <w:vAlign w:val="center"/>
          </w:tcPr>
          <w:p w:rsidR="009F615B" w:rsidRDefault="009F615B" w:rsidP="009F615B">
            <w:pPr>
              <w:pStyle w:val="Akapitzlist"/>
              <w:numPr>
                <w:ilvl w:val="0"/>
                <w:numId w:val="238"/>
              </w:numPr>
              <w:spacing w:before="60" w:after="60"/>
              <w:rPr>
                <w:rFonts w:ascii="Arial" w:hAnsi="Arial" w:cs="Arial"/>
                <w:sz w:val="18"/>
                <w:szCs w:val="18"/>
              </w:rPr>
              <w:pPrChange w:id="60" w:author="kholubczat" w:date="2020-09-17T14:07:00Z">
                <w:pPr>
                  <w:pStyle w:val="Akapitzlist"/>
                  <w:numPr>
                    <w:numId w:val="241"/>
                  </w:numPr>
                  <w:spacing w:before="60" w:after="60"/>
                  <w:ind w:left="720" w:hanging="360"/>
                </w:pPr>
              </w:pPrChange>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RPr="00CE6F01" w:rsidTr="007F51AA">
        <w:trPr>
          <w:cantSplit/>
          <w:trHeight w:val="128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asystenckimi i opiekuńczymi świadczonymi w społeczności lokalnej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700</w:t>
            </w:r>
          </w:p>
        </w:tc>
        <w:tc>
          <w:tcPr>
            <w:tcW w:w="1429" w:type="dxa"/>
            <w:gridSpan w:val="2"/>
            <w:vMerge w:val="restart"/>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421"/>
        </w:trPr>
        <w:tc>
          <w:tcPr>
            <w:tcW w:w="3238" w:type="dxa"/>
            <w:vMerge/>
            <w:shd w:val="clear" w:color="auto" w:fill="auto"/>
            <w:vAlign w:val="center"/>
          </w:tcPr>
          <w:p w:rsidR="009F615B" w:rsidRDefault="009F615B" w:rsidP="009F615B">
            <w:pPr>
              <w:pStyle w:val="Akapitzlist"/>
              <w:numPr>
                <w:ilvl w:val="0"/>
                <w:numId w:val="238"/>
              </w:numPr>
              <w:spacing w:before="60" w:after="60"/>
              <w:rPr>
                <w:rFonts w:ascii="Arial" w:hAnsi="Arial" w:cs="Arial"/>
                <w:sz w:val="18"/>
                <w:szCs w:val="18"/>
              </w:rPr>
              <w:pPrChange w:id="61"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421"/>
        </w:trPr>
        <w:tc>
          <w:tcPr>
            <w:tcW w:w="3238" w:type="dxa"/>
            <w:vMerge/>
            <w:shd w:val="clear" w:color="auto" w:fill="auto"/>
            <w:vAlign w:val="center"/>
          </w:tcPr>
          <w:p w:rsidR="009F615B" w:rsidRDefault="009F615B" w:rsidP="009F615B">
            <w:pPr>
              <w:pStyle w:val="Akapitzlist"/>
              <w:numPr>
                <w:ilvl w:val="0"/>
                <w:numId w:val="238"/>
              </w:numPr>
              <w:spacing w:before="60" w:after="60"/>
              <w:rPr>
                <w:rFonts w:ascii="Arial" w:hAnsi="Arial" w:cs="Arial"/>
                <w:sz w:val="18"/>
                <w:szCs w:val="18"/>
              </w:rPr>
              <w:pPrChange w:id="62"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1620"/>
        </w:trPr>
        <w:tc>
          <w:tcPr>
            <w:tcW w:w="3238" w:type="dxa"/>
            <w:vMerge w:val="restart"/>
            <w:shd w:val="clear" w:color="auto" w:fill="auto"/>
            <w:vAlign w:val="center"/>
          </w:tcPr>
          <w:p w:rsidR="009F615B" w:rsidRDefault="00756D89" w:rsidP="009F615B">
            <w:pPr>
              <w:numPr>
                <w:ilvl w:val="0"/>
                <w:numId w:val="238"/>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w postaci mieszkań chronionych i wspomaganych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756D89" w:rsidRPr="00BF5902" w:rsidRDefault="00756D89" w:rsidP="007F51AA">
            <w:pPr>
              <w:ind w:left="-108"/>
              <w:jc w:val="center"/>
              <w:rPr>
                <w:rFonts w:ascii="Arial" w:hAnsi="Arial" w:cs="Arial"/>
                <w:i/>
                <w:sz w:val="16"/>
                <w:szCs w:val="16"/>
              </w:rPr>
            </w:pPr>
            <w:r w:rsidRPr="00D52F0C">
              <w:rPr>
                <w:rFonts w:ascii="Arial" w:hAnsi="Arial" w:cs="Arial"/>
                <w:i/>
                <w:sz w:val="16"/>
                <w:szCs w:val="16"/>
              </w:rPr>
              <w:t>16</w:t>
            </w:r>
          </w:p>
        </w:tc>
        <w:tc>
          <w:tcPr>
            <w:tcW w:w="1429" w:type="dxa"/>
            <w:gridSpan w:val="2"/>
            <w:vMerge w:val="restart"/>
            <w:tcBorders>
              <w:left w:val="single" w:sz="4" w:space="0" w:color="000000"/>
            </w:tcBorders>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1800"/>
        </w:trPr>
        <w:tc>
          <w:tcPr>
            <w:tcW w:w="3238" w:type="dxa"/>
            <w:vMerge/>
            <w:shd w:val="clear" w:color="auto" w:fill="auto"/>
            <w:vAlign w:val="center"/>
          </w:tcPr>
          <w:p w:rsidR="009F615B" w:rsidRDefault="009F615B" w:rsidP="009F615B">
            <w:pPr>
              <w:pStyle w:val="Akapitzlist"/>
              <w:numPr>
                <w:ilvl w:val="0"/>
                <w:numId w:val="238"/>
              </w:numPr>
              <w:spacing w:before="60" w:after="60"/>
              <w:rPr>
                <w:rFonts w:ascii="Arial" w:hAnsi="Arial" w:cs="Arial"/>
                <w:sz w:val="18"/>
                <w:szCs w:val="18"/>
              </w:rPr>
              <w:pPrChange w:id="63"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CE6F01" w:rsidTr="007F51AA">
        <w:trPr>
          <w:cantSplit/>
          <w:trHeight w:val="1800"/>
        </w:trPr>
        <w:tc>
          <w:tcPr>
            <w:tcW w:w="3238" w:type="dxa"/>
            <w:vMerge/>
            <w:shd w:val="clear" w:color="auto" w:fill="auto"/>
            <w:vAlign w:val="center"/>
          </w:tcPr>
          <w:p w:rsidR="009F615B" w:rsidRDefault="009F615B" w:rsidP="009F615B">
            <w:pPr>
              <w:pStyle w:val="Akapitzlist"/>
              <w:numPr>
                <w:ilvl w:val="0"/>
                <w:numId w:val="238"/>
              </w:numPr>
              <w:spacing w:before="60" w:after="60"/>
              <w:rPr>
                <w:rFonts w:ascii="Arial" w:hAnsi="Arial" w:cs="Arial"/>
                <w:sz w:val="18"/>
                <w:szCs w:val="18"/>
              </w:rPr>
              <w:pPrChange w:id="64" w:author="kholubczat" w:date="2020-09-17T14:07:00Z">
                <w:pPr>
                  <w:pStyle w:val="Akapitzlist"/>
                  <w:numPr>
                    <w:numId w:val="241"/>
                  </w:numPr>
                  <w:spacing w:before="60" w:after="60"/>
                  <w:ind w:left="720" w:hanging="360"/>
                </w:pPr>
              </w:pPrChange>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7F51AA">
            <w:pPr>
              <w:spacing w:before="120" w:after="40"/>
              <w:ind w:left="720"/>
              <w:rPr>
                <w:rFonts w:ascii="Arial" w:hAnsi="Arial" w:cs="Arial"/>
                <w:color w:val="000000"/>
                <w:sz w:val="18"/>
                <w:szCs w:val="18"/>
              </w:rPr>
            </w:pPr>
            <w:r w:rsidRPr="006D7F1D">
              <w:rPr>
                <w:rFonts w:ascii="Arial" w:hAnsi="Arial" w:cs="Arial"/>
                <w:sz w:val="18"/>
                <w:szCs w:val="18"/>
              </w:rPr>
              <w:t xml:space="preserve">5. Liczba wspartych w programie miejsc świadczenia usług społecznych,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osób zagrożonych ubóstwem </w:t>
            </w:r>
            <w:r w:rsidRPr="006D7F1D">
              <w:rPr>
                <w:rFonts w:ascii="Arial" w:hAnsi="Arial" w:cs="Arial"/>
                <w:color w:val="000000"/>
                <w:sz w:val="18"/>
                <w:szCs w:val="18"/>
              </w:rPr>
              <w:lastRenderedPageBreak/>
              <w:t xml:space="preserve">lub wykluczeniem społecznym, które opuściły opiekę instytucjonalną na rzecz usług społecznych świadczonych w społeczności lokalnej w programie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b/>
                <w:sz w:val="18"/>
                <w:szCs w:val="18"/>
              </w:rPr>
            </w:pPr>
            <w:r w:rsidRPr="008C3B1C">
              <w:rPr>
                <w:rFonts w:ascii="Arial" w:hAnsi="Arial" w:cs="Arial"/>
                <w:color w:val="000000"/>
                <w:sz w:val="18"/>
                <w:szCs w:val="18"/>
              </w:rPr>
              <w:lastRenderedPageBreak/>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2F3E49" w:rsidRDefault="00756D89" w:rsidP="007F51AA">
            <w:pPr>
              <w:rPr>
                <w:rFonts w:ascii="Arial" w:hAnsi="Arial" w:cs="Arial"/>
                <w:i/>
                <w:sz w:val="16"/>
                <w:szCs w:val="16"/>
              </w:rPr>
            </w:pPr>
            <w:r w:rsidRPr="00D52F0C">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b/>
                <w:i/>
                <w:sz w:val="18"/>
                <w:szCs w:val="18"/>
              </w:rPr>
            </w:pPr>
            <w:r w:rsidRPr="00A551A8">
              <w:rPr>
                <w:rFonts w:ascii="Arial" w:hAnsi="Arial" w:cs="Arial"/>
                <w:i/>
                <w:sz w:val="16"/>
                <w:szCs w:val="16"/>
              </w:rPr>
              <w:lastRenderedPageBreak/>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lastRenderedPageBreak/>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lastRenderedPageBreak/>
              <w:t xml:space="preserve">Liczba utworzonych w programie miejsc świadczenia usług asystenckich i opiekuńczych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180</w:t>
            </w: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Default="00756D89" w:rsidP="007F51AA">
            <w:pPr>
              <w:rPr>
                <w:rFonts w:ascii="Arial" w:hAnsi="Arial" w:cs="Arial"/>
                <w:sz w:val="18"/>
                <w:szCs w:val="18"/>
              </w:rPr>
            </w:pPr>
          </w:p>
          <w:p w:rsidR="00756D89" w:rsidRDefault="00756D89" w:rsidP="007F51AA">
            <w:pPr>
              <w:jc w:val="center"/>
              <w:rPr>
                <w:rFonts w:ascii="Arial" w:hAnsi="Arial" w:cs="Arial"/>
                <w:sz w:val="18"/>
                <w:szCs w:val="18"/>
              </w:rPr>
            </w:pP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Liczba utworzonych w programie miejsc świadczenia usług w mieszkaniach wspomaganych i chronionych istniejących po zakończeniu projektu</w:t>
            </w: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 xml:space="preserve"> </w:t>
            </w:r>
            <w:r>
              <w:rPr>
                <w:rFonts w:ascii="Arial" w:hAnsi="Arial" w:cs="Arial"/>
                <w:color w:val="000000"/>
                <w:sz w:val="18"/>
                <w:szCs w:val="18"/>
              </w:rPr>
              <w:t>Liczba osób zagrożonych ubóstwem lub wykluczeniem społecznym objętych usługami zdrowotnymi w programie</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p w:rsidR="00756D89" w:rsidRPr="008C3B1C" w:rsidRDefault="00756D89" w:rsidP="007F51AA">
            <w:pPr>
              <w:ind w:left="720"/>
              <w:rPr>
                <w:rFonts w:ascii="Arial" w:hAnsi="Arial" w:cs="Arial"/>
                <w:i/>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8755D5" w:rsidRPr="00CE6F01" w:rsidTr="00D91242">
        <w:trPr>
          <w:cantSplit/>
          <w:trHeight w:val="387"/>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Liczba osób objętych wsparciem w zakresie zwalczania lub przeciwdziałania skutkom pandemii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480"/>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Wartość wydatków kwalifikowalnych przeznaczonych na działania związane z epidemią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31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75"/>
        </w:trPr>
        <w:tc>
          <w:tcPr>
            <w:tcW w:w="3238" w:type="dxa"/>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 xml:space="preserve">Liczba podmiotów objętych wsparciem w zakresie zwalczania lub przeciwdziałania skutkom pandemii COVID-19 </w:t>
            </w:r>
          </w:p>
        </w:tc>
        <w:tc>
          <w:tcPr>
            <w:tcW w:w="1010" w:type="dxa"/>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756D89" w:rsidRPr="00CE6F01" w:rsidTr="007F51AA">
        <w:trPr>
          <w:cantSplit/>
          <w:trHeight w:val="348"/>
        </w:trPr>
        <w:tc>
          <w:tcPr>
            <w:tcW w:w="3238" w:type="dxa"/>
            <w:vMerge w:val="restart"/>
            <w:shd w:val="clear" w:color="auto" w:fill="FFCC99"/>
            <w:vAlign w:val="center"/>
          </w:tcPr>
          <w:p w:rsidR="00756D89" w:rsidRPr="00592842" w:rsidRDefault="00756D89" w:rsidP="007F51AA">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756D89" w:rsidRPr="00CE6F01" w:rsidRDefault="00756D89" w:rsidP="007F51AA">
            <w:pPr>
              <w:ind w:left="720"/>
              <w:rPr>
                <w:rFonts w:ascii="Arial" w:hAnsi="Arial" w:cs="Arial"/>
                <w:b/>
                <w:sz w:val="18"/>
                <w:szCs w:val="18"/>
              </w:rPr>
            </w:pPr>
          </w:p>
        </w:tc>
      </w:tr>
      <w:tr w:rsidR="00756D89" w:rsidRPr="00CE6F01" w:rsidTr="007F51AA">
        <w:trPr>
          <w:cantSplit/>
          <w:trHeight w:val="354"/>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skierowany do grup docelowych z obszaru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przypadku osób fizycznych - pracujących,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uczących się lub zamieszkujących na obszarze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rozumieniu przepisów Kodeksu Cywilnego, a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przypadku innych podmiotów - posiadających jednostkę organizacyjną na</w:t>
            </w:r>
          </w:p>
          <w:p w:rsidR="00756D89" w:rsidRPr="003B0284" w:rsidRDefault="00756D89" w:rsidP="007F51AA">
            <w:pPr>
              <w:adjustRightInd w:val="0"/>
              <w:spacing w:before="40" w:after="40"/>
              <w:rPr>
                <w:rFonts w:ascii="Arial" w:hAnsi="Arial" w:cs="Arial"/>
                <w:sz w:val="18"/>
                <w:szCs w:val="18"/>
              </w:rPr>
            </w:pPr>
            <w:r w:rsidRPr="003B0284">
              <w:rPr>
                <w:rFonts w:ascii="Arial" w:eastAsiaTheme="minorHAnsi" w:hAnsi="Arial" w:cs="Arial"/>
                <w:sz w:val="18"/>
                <w:szCs w:val="18"/>
                <w:lang w:eastAsia="en-US"/>
              </w:rPr>
              <w:t>obszarze województwa zachodniopomorskiego).</w:t>
            </w:r>
          </w:p>
        </w:tc>
      </w:tr>
      <w:tr w:rsidR="00756D89" w:rsidRPr="00CE6F01" w:rsidTr="007F51AA">
        <w:trPr>
          <w:cantSplit/>
          <w:trHeight w:val="355"/>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Okres finansowania ze środków EFS w ramach danego projektu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świadczenia usług opiekuńczych i asystenckich stworzonych przez danego</w:t>
            </w:r>
          </w:p>
          <w:p w:rsidR="00756D89" w:rsidRDefault="00756D89" w:rsidP="007F51AA">
            <w:pPr>
              <w:adjustRightInd w:val="0"/>
              <w:spacing w:before="40" w:after="40"/>
              <w:rPr>
                <w:rFonts w:ascii="Arial" w:hAnsi="Arial" w:cs="Arial"/>
                <w:bCs/>
                <w:sz w:val="18"/>
                <w:szCs w:val="18"/>
              </w:rPr>
            </w:pPr>
            <w:r w:rsidRPr="003B0284">
              <w:rPr>
                <w:rFonts w:ascii="Arial" w:eastAsiaTheme="minorHAnsi" w:hAnsi="Arial" w:cs="Arial"/>
                <w:sz w:val="18"/>
                <w:szCs w:val="18"/>
                <w:lang w:eastAsia="en-US"/>
              </w:rPr>
              <w:t xml:space="preserve">beneficjenta </w:t>
            </w:r>
            <w:r>
              <w:rPr>
                <w:rFonts w:ascii="Arial" w:eastAsiaTheme="minorHAnsi" w:hAnsi="Arial" w:cs="Arial"/>
                <w:sz w:val="18"/>
                <w:szCs w:val="18"/>
                <w:lang w:eastAsia="en-US"/>
              </w:rPr>
              <w:t xml:space="preserve">trwa nie dłużej niż 36 miesięcy jednak nie dłużej niż do </w:t>
            </w:r>
            <w:r w:rsidRPr="00B122A1">
              <w:rPr>
                <w:rFonts w:ascii="Arial" w:hAnsi="Arial" w:cs="Arial"/>
                <w:bCs/>
                <w:sz w:val="18"/>
                <w:szCs w:val="18"/>
              </w:rPr>
              <w:t>30 czerwca 2023 r.</w:t>
            </w:r>
          </w:p>
          <w:p w:rsidR="00756D89" w:rsidRPr="00B122A1" w:rsidRDefault="00756D89" w:rsidP="007F51AA">
            <w:pPr>
              <w:adjustRightInd w:val="0"/>
              <w:spacing w:before="40" w:after="40"/>
              <w:rPr>
                <w:rFonts w:ascii="Arial" w:hAnsi="Arial" w:cs="Arial"/>
                <w:sz w:val="18"/>
                <w:szCs w:val="18"/>
              </w:rPr>
            </w:pPr>
            <w:r w:rsidRPr="00227170">
              <w:rPr>
                <w:rFonts w:ascii="Arial" w:hAnsi="Arial" w:cs="Arial"/>
                <w:sz w:val="18"/>
                <w:szCs w:val="18"/>
              </w:rPr>
              <w:t>W uzasadnionych przypadkach na etapie realizacji projektu na wniosek lub za zgodą I</w:t>
            </w:r>
            <w:r>
              <w:rPr>
                <w:rFonts w:ascii="Arial" w:hAnsi="Arial" w:cs="Arial"/>
                <w:sz w:val="18"/>
                <w:szCs w:val="18"/>
              </w:rPr>
              <w:t>P,</w:t>
            </w:r>
            <w:r w:rsidRPr="00227170">
              <w:rPr>
                <w:rFonts w:ascii="Arial" w:hAnsi="Arial" w:cs="Arial"/>
                <w:sz w:val="18"/>
                <w:szCs w:val="18"/>
              </w:rPr>
              <w:t xml:space="preserve"> dopuszcza </w:t>
            </w:r>
            <w:r>
              <w:rPr>
                <w:rFonts w:ascii="Arial" w:hAnsi="Arial" w:cs="Arial"/>
                <w:sz w:val="18"/>
                <w:szCs w:val="18"/>
              </w:rPr>
              <w:t xml:space="preserve">się </w:t>
            </w:r>
            <w:r w:rsidRPr="00227170">
              <w:rPr>
                <w:rFonts w:ascii="Arial" w:hAnsi="Arial" w:cs="Arial"/>
                <w:sz w:val="18"/>
                <w:szCs w:val="18"/>
              </w:rPr>
              <w:t xml:space="preserve">możliwość odstępstwa w zakresie </w:t>
            </w:r>
            <w:r>
              <w:rPr>
                <w:rFonts w:ascii="Arial" w:hAnsi="Arial" w:cs="Arial"/>
                <w:sz w:val="18"/>
                <w:szCs w:val="18"/>
              </w:rPr>
              <w:t xml:space="preserve">warunku zakończenia projektu do 30 czerwca </w:t>
            </w:r>
            <w:r w:rsidRPr="00223377">
              <w:rPr>
                <w:rFonts w:ascii="Arial" w:hAnsi="Arial" w:cs="Arial"/>
                <w:sz w:val="18"/>
                <w:szCs w:val="18"/>
              </w:rPr>
              <w:t>2023</w:t>
            </w:r>
            <w:r>
              <w:rPr>
                <w:rFonts w:ascii="Arial" w:hAnsi="Arial" w:cs="Arial"/>
                <w:sz w:val="18"/>
                <w:szCs w:val="18"/>
              </w:rPr>
              <w:t xml:space="preserve"> roku jednocześnie utrzymując warunek trwania projektu maksymalnie przez okres 36 miesięcy.</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wniesie wkład własny w wysokości nie mniejszej niż 8%</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wartości projektu, zgodnie z zapisami zawartymi w Szczegółowym Opisie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Osi Priorytetowych Regionalnego Programu Operacyjnego Województwa</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Zachodniopomorskiego 2014 - 2020.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W ramach projektu obligatoryjne jest realizowanie wskazanego w typie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wsparcia działalności lub tworzenia nowych miejsc opieki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formach zdeinstytucjonalizowanych poprzez wsparcie dla usług</w:t>
            </w:r>
          </w:p>
          <w:p w:rsidR="00756D89" w:rsidRPr="003B0284" w:rsidRDefault="00756D89" w:rsidP="007F51AA">
            <w:pPr>
              <w:autoSpaceDE w:val="0"/>
              <w:autoSpaceDN w:val="0"/>
              <w:adjustRightInd w:val="0"/>
              <w:ind w:left="46"/>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 specjalistycznych usług opiekuńczych, o których mowa w</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ustawie z dnia 12 marca 2004 r. o pomocy społecznej oraz usług asystenckich</w:t>
            </w:r>
            <w:r>
              <w:rPr>
                <w:rFonts w:ascii="Arial" w:eastAsiaTheme="minorHAnsi" w:hAnsi="Arial" w:cs="Arial"/>
                <w:sz w:val="18"/>
                <w:szCs w:val="18"/>
                <w:lang w:eastAsia="en-US"/>
              </w:rPr>
              <w:t>.</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przewiduje zwiększenie liczby miejsc świadczenia usług</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i/lub asystenckich w społeczności lokalnej oraz liczby osób</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objętych usługami opiekuńczymi i/lub asystenckimi w społeczności</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lokalnej przez dany podmiot</w:t>
            </w:r>
            <w:r>
              <w:rPr>
                <w:rFonts w:ascii="Arial" w:eastAsiaTheme="minorHAnsi" w:hAnsi="Arial" w:cs="Arial"/>
                <w:sz w:val="18"/>
                <w:szCs w:val="18"/>
                <w:lang w:eastAsia="en-US"/>
              </w:rPr>
              <w:t>, w którym będzie realizowane wsparcie</w:t>
            </w:r>
            <w:r w:rsidRPr="003B0284">
              <w:rPr>
                <w:rFonts w:ascii="Arial" w:eastAsiaTheme="minorHAnsi" w:hAnsi="Arial" w:cs="Arial"/>
                <w:sz w:val="18"/>
                <w:szCs w:val="18"/>
                <w:lang w:eastAsia="en-US"/>
              </w:rPr>
              <w:t xml:space="preserve"> w stosunku do </w:t>
            </w:r>
            <w:r>
              <w:rPr>
                <w:rFonts w:ascii="Arial" w:eastAsiaTheme="minorHAnsi" w:hAnsi="Arial" w:cs="Arial"/>
                <w:sz w:val="18"/>
                <w:szCs w:val="18"/>
                <w:lang w:eastAsia="en-US"/>
              </w:rPr>
              <w:t>stanu na dzień 31 grudnia</w:t>
            </w:r>
            <w:r w:rsidRPr="003B0284">
              <w:rPr>
                <w:rFonts w:ascii="Arial" w:eastAsiaTheme="minorHAnsi" w:hAnsi="Arial" w:cs="Arial"/>
                <w:sz w:val="18"/>
                <w:szCs w:val="18"/>
                <w:lang w:eastAsia="en-US"/>
              </w:rPr>
              <w:t xml:space="preserve"> 2019 r.</w:t>
            </w:r>
          </w:p>
        </w:tc>
      </w:tr>
      <w:tr w:rsidR="00756D89" w:rsidRPr="00CE6F01" w:rsidTr="007F51AA">
        <w:trPr>
          <w:cantSplit/>
          <w:trHeight w:val="263"/>
        </w:trPr>
        <w:tc>
          <w:tcPr>
            <w:tcW w:w="3238" w:type="dxa"/>
            <w:vMerge/>
            <w:shd w:val="clear" w:color="auto" w:fill="D9D9D9"/>
          </w:tcPr>
          <w:p w:rsidR="00756D89" w:rsidRPr="00CE6F01" w:rsidRDefault="00756D89" w:rsidP="007F51AA">
            <w:pPr>
              <w:jc w:val="center"/>
              <w:rPr>
                <w:rFonts w:ascii="Arial" w:hAnsi="Arial" w:cs="Arial"/>
                <w:b/>
                <w:sz w:val="18"/>
                <w:szCs w:val="18"/>
              </w:rPr>
            </w:pPr>
          </w:p>
        </w:tc>
        <w:tc>
          <w:tcPr>
            <w:tcW w:w="6680" w:type="dxa"/>
            <w:gridSpan w:val="8"/>
          </w:tcPr>
          <w:p w:rsidR="009F615B" w:rsidRDefault="00756D89" w:rsidP="009F615B">
            <w:pPr>
              <w:pStyle w:val="Akapitzlist"/>
              <w:numPr>
                <w:ilvl w:val="0"/>
                <w:numId w:val="239"/>
              </w:numPr>
              <w:spacing w:before="40" w:after="40"/>
              <w:ind w:left="12" w:firstLine="283"/>
              <w:jc w:val="both"/>
              <w:rPr>
                <w:rFonts w:ascii="Arial" w:hAnsi="Arial" w:cs="Arial"/>
                <w:szCs w:val="20"/>
              </w:rPr>
            </w:pPr>
            <w:r w:rsidRPr="00C26DAC">
              <w:rPr>
                <w:rFonts w:ascii="Arial" w:hAnsi="Arial" w:cs="Arial"/>
                <w:sz w:val="18"/>
                <w:szCs w:val="18"/>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r w:rsidRPr="00C26DAC">
              <w:rPr>
                <w:rFonts w:ascii="Arial" w:hAnsi="Arial" w:cs="Arial"/>
                <w:szCs w:val="20"/>
              </w:rPr>
              <w:t>.</w:t>
            </w:r>
          </w:p>
          <w:p w:rsidR="00756D89" w:rsidRPr="003B0284" w:rsidRDefault="00756D89" w:rsidP="007F51AA">
            <w:pPr>
              <w:pStyle w:val="Akapitzlist"/>
              <w:adjustRightInd w:val="0"/>
              <w:ind w:left="2520"/>
              <w:rPr>
                <w:rFonts w:ascii="Arial" w:eastAsiaTheme="minorHAnsi" w:hAnsi="Arial" w:cs="Arial"/>
                <w:sz w:val="18"/>
                <w:szCs w:val="18"/>
                <w:lang w:eastAsia="en-US"/>
              </w:rPr>
            </w:pP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zobowiązany jest do zachowania trwałości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świadczonych usług asystenckich i opiekuńczych oraz miejsc w mieszkaniach chronionych i wspomaganych utworzonych w ramach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po zakończeniu realizacji projektu co najmniej przez okres</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odpowiadający okresowi realizacji projektu, jednak nie krótszy niż 2 lata od</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momentu zakończenia realizacji projektu. </w:t>
            </w:r>
            <w:r>
              <w:rPr>
                <w:rFonts w:ascii="Arial" w:eastAsiaTheme="minorHAnsi" w:hAnsi="Arial" w:cs="Arial"/>
                <w:sz w:val="18"/>
                <w:szCs w:val="18"/>
                <w:lang w:eastAsia="en-US"/>
              </w:rPr>
              <w:t xml:space="preserve"> Obowiązek zachowania trwałości nie dotyczy miejsc świadczenia usług opiekuńczych w formie usług sąsiedzkich. </w:t>
            </w:r>
            <w:r w:rsidRPr="003B0284">
              <w:rPr>
                <w:rFonts w:ascii="Arial" w:eastAsiaTheme="minorHAnsi" w:hAnsi="Arial" w:cs="Arial"/>
                <w:sz w:val="18"/>
                <w:szCs w:val="18"/>
                <w:lang w:eastAsia="en-US"/>
              </w:rPr>
              <w:t>Tr</w:t>
            </w:r>
            <w:r>
              <w:rPr>
                <w:rFonts w:ascii="Arial" w:eastAsiaTheme="minorHAnsi" w:hAnsi="Arial" w:cs="Arial"/>
                <w:sz w:val="18"/>
                <w:szCs w:val="18"/>
                <w:lang w:eastAsia="en-US"/>
              </w:rPr>
              <w:t xml:space="preserve">wałość rozumiana jest jako </w:t>
            </w:r>
            <w:r w:rsidRPr="003B0284">
              <w:rPr>
                <w:rFonts w:ascii="Arial" w:eastAsiaTheme="minorHAnsi" w:hAnsi="Arial" w:cs="Arial"/>
                <w:sz w:val="18"/>
                <w:szCs w:val="18"/>
                <w:lang w:eastAsia="en-US"/>
              </w:rPr>
              <w:t>instytucjonalna gotowość podmiotu do świadczenia usług.</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Pierwszeństwo w dostępie do usług asystenckich i opiekuńczych mają</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osoby, których dochód nie przekracza 150% właściwego kryterium</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dochodowego (na osobę samotnie gospodarującą lub na osobę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rodzinie).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283"/>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t>
            </w:r>
            <w:proofErr w:type="spellStart"/>
            <w:r w:rsidRPr="003B0284">
              <w:rPr>
                <w:rFonts w:ascii="Arial" w:eastAsiaTheme="minorHAnsi" w:hAnsi="Arial" w:cs="Arial"/>
                <w:sz w:val="18"/>
                <w:szCs w:val="18"/>
                <w:lang w:eastAsia="en-US"/>
              </w:rPr>
              <w:t>wytchnieniową</w:t>
            </w:r>
            <w:proofErr w:type="spellEnd"/>
            <w:r w:rsidRPr="003B0284">
              <w:rPr>
                <w:rFonts w:ascii="Arial" w:eastAsiaTheme="minorHAnsi" w:hAnsi="Arial" w:cs="Arial"/>
                <w:sz w:val="18"/>
                <w:szCs w:val="18"/>
                <w:lang w:eastAsia="en-US"/>
              </w:rPr>
              <w:t>, pod warunkiem zachowania zasad świadczenia usług w społeczności lokalnej.</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0" w:firstLine="295"/>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9F615B" w:rsidRDefault="00756D89" w:rsidP="009F615B">
            <w:pPr>
              <w:pStyle w:val="Akapitzlist"/>
              <w:numPr>
                <w:ilvl w:val="0"/>
                <w:numId w:val="239"/>
              </w:numPr>
              <w:adjustRightInd w:val="0"/>
              <w:ind w:left="12" w:firstLine="348"/>
              <w:rPr>
                <w:rFonts w:ascii="Arial" w:eastAsiaTheme="minorHAnsi" w:hAnsi="Arial" w:cs="Arial"/>
                <w:sz w:val="18"/>
                <w:szCs w:val="18"/>
                <w:lang w:eastAsia="en-US"/>
              </w:rPr>
            </w:pPr>
            <w:r w:rsidRPr="00C058C4">
              <w:rPr>
                <w:rFonts w:ascii="Arial" w:eastAsiaTheme="minorHAnsi" w:hAnsi="Arial" w:cs="Arial"/>
                <w:sz w:val="18"/>
                <w:szCs w:val="18"/>
                <w:lang w:eastAsia="en-US"/>
              </w:rPr>
              <w:t>Projektodawca  zapewnia, że w przypadku wsparcia dla świadczenia i rozwoju usług w mieszkaniach chronionych i wspomaganych, nie są one zlokalizowane na nieruchomości, na której znajduje się placówka opieki instytucjonalnej.</w:t>
            </w:r>
          </w:p>
        </w:tc>
      </w:tr>
    </w:tbl>
    <w:p w:rsidR="00756D89" w:rsidRPr="00CE6F01" w:rsidRDefault="00756D89" w:rsidP="00756D89">
      <w:pPr>
        <w:rPr>
          <w:rFonts w:ascii="Arial" w:hAnsi="Arial" w:cs="Arial"/>
          <w:b/>
        </w:rPr>
      </w:pPr>
    </w:p>
    <w:p w:rsidR="00756D89" w:rsidRPr="00CE6F01" w:rsidRDefault="00756D89" w:rsidP="00756D89">
      <w:pPr>
        <w:rPr>
          <w:rFonts w:ascii="Arial" w:hAnsi="Arial" w:cs="Arial"/>
          <w:b/>
        </w:rPr>
      </w:pPr>
    </w:p>
    <w:p w:rsidR="000322DB" w:rsidRDefault="000322DB" w:rsidP="00756D89">
      <w:pPr>
        <w:rPr>
          <w:rFonts w:ascii="Arial" w:hAnsi="Arial" w:cs="Arial"/>
          <w:b/>
        </w:rPr>
        <w:sectPr w:rsidR="000322DB" w:rsidSect="00F547DD">
          <w:footerReference w:type="default" r:id="rId16"/>
          <w:pgSz w:w="11906" w:h="16838"/>
          <w:pgMar w:top="1418" w:right="1418" w:bottom="1418" w:left="1418" w:header="708" w:footer="708" w:gutter="0"/>
          <w:cols w:space="708"/>
          <w:docGrid w:linePitch="360"/>
        </w:sectPr>
      </w:pPr>
    </w:p>
    <w:p w:rsidR="000322DB" w:rsidRDefault="000322DB" w:rsidP="000322DB">
      <w:pPr>
        <w:ind w:right="-157"/>
        <w:jc w:val="center"/>
      </w:pPr>
    </w:p>
    <w:p w:rsidR="000322DB" w:rsidRDefault="000322DB" w:rsidP="000322DB">
      <w:pPr>
        <w:ind w:right="-157"/>
        <w:jc w:val="center"/>
      </w:pPr>
    </w:p>
    <w:p w:rsidR="000322DB" w:rsidRDefault="000322DB" w:rsidP="000322DB">
      <w:pPr>
        <w:jc w:val="center"/>
        <w:rPr>
          <w:sz w:val="2"/>
          <w:szCs w:val="2"/>
        </w:rPr>
      </w:pPr>
    </w:p>
    <w:p w:rsidR="000322DB" w:rsidRDefault="000322DB" w:rsidP="000322DB">
      <w:pPr>
        <w:jc w:val="center"/>
        <w:rPr>
          <w:rFonts w:ascii="Arial" w:hAnsi="Arial" w:cs="Arial"/>
          <w:b/>
          <w:sz w:val="40"/>
          <w:szCs w:val="40"/>
        </w:rPr>
      </w:pPr>
      <w:r>
        <w:rPr>
          <w:rFonts w:ascii="Arial" w:hAnsi="Arial" w:cs="Arial"/>
          <w:b/>
          <w:sz w:val="40"/>
          <w:szCs w:val="40"/>
        </w:rPr>
        <w:t>Plan działania na rok 2020</w:t>
      </w:r>
    </w:p>
    <w:p w:rsidR="000322DB" w:rsidRDefault="000322DB" w:rsidP="000322DB">
      <w:pPr>
        <w:jc w:val="center"/>
        <w:rPr>
          <w:rFonts w:ascii="Arial" w:hAnsi="Arial" w:cs="Arial"/>
          <w:b/>
          <w:sz w:val="12"/>
          <w:szCs w:val="12"/>
        </w:rPr>
      </w:pPr>
    </w:p>
    <w:p w:rsidR="000322DB" w:rsidRDefault="000322DB" w:rsidP="000322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0322DB" w:rsidRDefault="000322DB" w:rsidP="000322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4"/>
        <w:gridCol w:w="738"/>
        <w:gridCol w:w="1777"/>
        <w:gridCol w:w="1419"/>
        <w:gridCol w:w="766"/>
        <w:gridCol w:w="1920"/>
      </w:tblGrid>
      <w:tr w:rsidR="000322DB" w:rsidTr="000322DB">
        <w:trPr>
          <w:trHeight w:val="362"/>
        </w:trPr>
        <w:tc>
          <w:tcPr>
            <w:tcW w:w="9606" w:type="dxa"/>
            <w:gridSpan w:val="6"/>
            <w:shd w:val="clear" w:color="auto" w:fill="D9D9D9"/>
            <w:vAlign w:val="center"/>
          </w:tcPr>
          <w:p w:rsidR="000322DB" w:rsidRDefault="000322DB" w:rsidP="000322DB">
            <w:pPr>
              <w:jc w:val="center"/>
              <w:rPr>
                <w:rFonts w:ascii="Arial" w:hAnsi="Arial" w:cs="Arial"/>
                <w:b/>
                <w:sz w:val="18"/>
                <w:szCs w:val="18"/>
              </w:rPr>
            </w:pPr>
            <w:r>
              <w:rPr>
                <w:rFonts w:ascii="Arial" w:hAnsi="Arial" w:cs="Arial"/>
                <w:b/>
                <w:sz w:val="18"/>
                <w:szCs w:val="18"/>
              </w:rPr>
              <w:t>INFORMACJE O INSTYTUCJI POŚREDNICZĄCEJ</w:t>
            </w:r>
          </w:p>
        </w:tc>
      </w:tr>
      <w:tr w:rsidR="000322DB" w:rsidTr="000322DB">
        <w:trPr>
          <w:trHeight w:val="511"/>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VII Włączenie społeczne</w:t>
            </w:r>
          </w:p>
        </w:tc>
      </w:tr>
      <w:tr w:rsidR="000322DB" w:rsidTr="000322DB">
        <w:trPr>
          <w:trHeight w:val="519"/>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Wojewódzki Urząd Pracy w Szczecinie</w:t>
            </w:r>
          </w:p>
        </w:tc>
      </w:tr>
      <w:tr w:rsidR="000322DB" w:rsidTr="000322DB">
        <w:trPr>
          <w:trHeight w:val="348"/>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0322DB" w:rsidRDefault="000322DB" w:rsidP="000322D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0322DB" w:rsidTr="000322DB">
        <w:trPr>
          <w:trHeight w:val="358"/>
        </w:trPr>
        <w:tc>
          <w:tcPr>
            <w:tcW w:w="2985"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0322DB" w:rsidRPr="0094098C" w:rsidRDefault="000322DB" w:rsidP="000322D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0322DB" w:rsidRDefault="000322DB" w:rsidP="000322DB">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42 56 103</w:t>
            </w:r>
          </w:p>
        </w:tc>
      </w:tr>
      <w:tr w:rsidR="000322DB" w:rsidTr="000322DB">
        <w:trPr>
          <w:trHeight w:val="354"/>
        </w:trPr>
        <w:tc>
          <w:tcPr>
            <w:tcW w:w="2985" w:type="dxa"/>
            <w:tcBorders>
              <w:top w:val="single" w:sz="2" w:space="0" w:color="auto"/>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sekretariat@wup.pl</w:t>
            </w:r>
          </w:p>
        </w:tc>
      </w:tr>
      <w:tr w:rsidR="000322DB" w:rsidRPr="008A588A" w:rsidTr="000322D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 xml:space="preserve">Milena Stefańska – </w:t>
            </w:r>
            <w:proofErr w:type="spellStart"/>
            <w:r>
              <w:rPr>
                <w:rFonts w:ascii="Arial" w:hAnsi="Arial" w:cs="Arial"/>
                <w:sz w:val="18"/>
                <w:szCs w:val="18"/>
              </w:rPr>
              <w:t>Naporowska</w:t>
            </w:r>
            <w:proofErr w:type="spellEnd"/>
          </w:p>
          <w:p w:rsidR="000322DB" w:rsidRDefault="000322DB" w:rsidP="000322DB">
            <w:pPr>
              <w:jc w:val="center"/>
              <w:rPr>
                <w:rFonts w:ascii="Arial" w:hAnsi="Arial" w:cs="Arial"/>
                <w:sz w:val="18"/>
                <w:szCs w:val="18"/>
              </w:rPr>
            </w:pPr>
            <w:r>
              <w:rPr>
                <w:rFonts w:ascii="Arial" w:hAnsi="Arial" w:cs="Arial"/>
                <w:sz w:val="18"/>
                <w:szCs w:val="18"/>
              </w:rPr>
              <w:t>Tel. 91 42 56 166</w:t>
            </w:r>
          </w:p>
          <w:p w:rsidR="000322DB" w:rsidRPr="00EC70B9" w:rsidRDefault="000322DB" w:rsidP="000322DB">
            <w:pPr>
              <w:jc w:val="center"/>
              <w:rPr>
                <w:rFonts w:ascii="Arial" w:hAnsi="Arial" w:cs="Arial"/>
                <w:sz w:val="18"/>
                <w:szCs w:val="18"/>
              </w:rPr>
            </w:pPr>
            <w:r>
              <w:rPr>
                <w:rFonts w:ascii="Arial" w:hAnsi="Arial" w:cs="Arial"/>
                <w:sz w:val="18"/>
                <w:szCs w:val="18"/>
              </w:rPr>
              <w:t>e-mail: milena_stefanska@wup.pl</w:t>
            </w:r>
          </w:p>
        </w:tc>
      </w:tr>
    </w:tbl>
    <w:p w:rsidR="000322DB" w:rsidRPr="00EC70B9" w:rsidRDefault="000322DB" w:rsidP="000322DB">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0322DB" w:rsidTr="000322DB">
        <w:trPr>
          <w:trHeight w:val="362"/>
        </w:trPr>
        <w:tc>
          <w:tcPr>
            <w:tcW w:w="9889" w:type="dxa"/>
            <w:shd w:val="clear" w:color="auto" w:fill="E77B39"/>
            <w:vAlign w:val="center"/>
          </w:tcPr>
          <w:p w:rsidR="005C163A" w:rsidRPr="005C163A" w:rsidRDefault="000322DB" w:rsidP="000322DB">
            <w:pPr>
              <w:jc w:val="center"/>
              <w:rPr>
                <w:rFonts w:ascii="Arial" w:hAnsi="Arial" w:cs="Arial"/>
                <w:b/>
                <w:sz w:val="20"/>
                <w:szCs w:val="20"/>
              </w:rPr>
            </w:pPr>
            <w:r w:rsidRPr="005C163A">
              <w:rPr>
                <w:rFonts w:ascii="Arial" w:hAnsi="Arial" w:cs="Arial"/>
                <w:b/>
                <w:sz w:val="20"/>
                <w:szCs w:val="20"/>
              </w:rPr>
              <w:t xml:space="preserve">KARTA DZIAŁANIA </w:t>
            </w:r>
          </w:p>
          <w:p w:rsidR="000322DB" w:rsidRPr="005C163A" w:rsidRDefault="000322DB" w:rsidP="005C163A">
            <w:pPr>
              <w:pStyle w:val="Nagwek2"/>
              <w:jc w:val="both"/>
              <w:rPr>
                <w:b/>
                <w:sz w:val="20"/>
                <w:szCs w:val="20"/>
              </w:rPr>
            </w:pPr>
            <w:bookmarkStart w:id="65" w:name="_Toc52269947"/>
            <w:r w:rsidRPr="005C163A">
              <w:rPr>
                <w:b/>
                <w:sz w:val="20"/>
                <w:szCs w:val="20"/>
              </w:rPr>
              <w:t>7.6 Wsparcie rozwoju usług społecznych świadczonych w interesie ogólnym</w:t>
            </w:r>
            <w:r w:rsidR="005C163A">
              <w:rPr>
                <w:b/>
                <w:sz w:val="20"/>
                <w:szCs w:val="20"/>
              </w:rPr>
              <w:t xml:space="preserve"> – typ 4</w:t>
            </w:r>
            <w:bookmarkEnd w:id="65"/>
          </w:p>
        </w:tc>
      </w:tr>
    </w:tbl>
    <w:p w:rsidR="000322DB" w:rsidRDefault="000322DB" w:rsidP="000322DB">
      <w:pPr>
        <w:rPr>
          <w:rFonts w:ascii="Arial" w:hAnsi="Arial" w:cs="Arial"/>
          <w:b/>
          <w:spacing w:val="24"/>
          <w:sz w:val="28"/>
          <w:szCs w:val="28"/>
        </w:rPr>
      </w:pPr>
    </w:p>
    <w:p w:rsidR="000322DB" w:rsidRDefault="000322DB" w:rsidP="000322DB">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8"/>
        <w:gridCol w:w="1010"/>
        <w:gridCol w:w="564"/>
        <w:gridCol w:w="434"/>
        <w:gridCol w:w="9"/>
        <w:gridCol w:w="1533"/>
        <w:gridCol w:w="1701"/>
        <w:gridCol w:w="1411"/>
        <w:gridCol w:w="18"/>
      </w:tblGrid>
      <w:tr w:rsidR="000322DB" w:rsidTr="000322DB">
        <w:trPr>
          <w:trHeight w:val="362"/>
        </w:trPr>
        <w:tc>
          <w:tcPr>
            <w:tcW w:w="9918" w:type="dxa"/>
            <w:gridSpan w:val="9"/>
            <w:shd w:val="clear" w:color="auto" w:fill="FFCC99"/>
            <w:vAlign w:val="center"/>
          </w:tcPr>
          <w:p w:rsidR="000322DB" w:rsidRPr="00114D69" w:rsidRDefault="000322DB" w:rsidP="000322DB">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0322DB" w:rsidTr="000322DB">
        <w:trPr>
          <w:trHeight w:val="54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0322DB" w:rsidRPr="00934567" w:rsidRDefault="000322DB" w:rsidP="000322DB">
            <w:pPr>
              <w:jc w:val="center"/>
              <w:rPr>
                <w:rFonts w:ascii="Arial" w:hAnsi="Arial" w:cs="Arial"/>
                <w:sz w:val="18"/>
                <w:szCs w:val="18"/>
              </w:rPr>
            </w:pPr>
            <w:r>
              <w:rPr>
                <w:rFonts w:ascii="Arial" w:hAnsi="Arial" w:cs="Arial"/>
                <w:sz w:val="18"/>
                <w:szCs w:val="18"/>
              </w:rPr>
              <w:t>Regionalne Pogotowie Kryzysowe</w:t>
            </w:r>
          </w:p>
        </w:tc>
      </w:tr>
      <w:tr w:rsidR="000322DB" w:rsidTr="000322DB">
        <w:trPr>
          <w:trHeight w:val="70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0322DB" w:rsidRDefault="000322DB" w:rsidP="000322DB">
            <w:pPr>
              <w:pStyle w:val="Akapitzlist"/>
              <w:ind w:left="720"/>
              <w:jc w:val="both"/>
              <w:rPr>
                <w:rFonts w:ascii="Arial" w:hAnsi="Arial" w:cs="Arial"/>
                <w:sz w:val="18"/>
                <w:szCs w:val="18"/>
              </w:rPr>
            </w:pPr>
          </w:p>
          <w:p w:rsidR="009F615B" w:rsidRDefault="000322DB" w:rsidP="009F615B">
            <w:pPr>
              <w:pStyle w:val="Akapitzlist"/>
              <w:numPr>
                <w:ilvl w:val="0"/>
                <w:numId w:val="25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0322DB" w:rsidTr="000322DB">
        <w:trPr>
          <w:trHeight w:val="234"/>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0322DB" w:rsidRPr="009336F2" w:rsidRDefault="000322DB" w:rsidP="000322DB">
            <w:pPr>
              <w:tabs>
                <w:tab w:val="left" w:pos="284"/>
              </w:tabs>
              <w:spacing w:before="120" w:after="40"/>
              <w:jc w:val="both"/>
              <w:rPr>
                <w:rFonts w:ascii="Arial" w:hAnsi="Arial" w:cs="Arial"/>
                <w:sz w:val="18"/>
                <w:szCs w:val="18"/>
              </w:rPr>
            </w:pPr>
            <w:r w:rsidRPr="001B10CB">
              <w:rPr>
                <w:rFonts w:ascii="Arial" w:hAnsi="Arial" w:cs="Arial"/>
                <w:sz w:val="20"/>
                <w:szCs w:val="20"/>
              </w:rPr>
              <w:t>4</w:t>
            </w:r>
            <w:r w:rsidRPr="009336F2">
              <w:rPr>
                <w:rFonts w:ascii="Arial" w:hAnsi="Arial" w:cs="Arial"/>
                <w:sz w:val="18"/>
                <w:szCs w:val="18"/>
              </w:rPr>
              <w:t>. Wsparcie w zakresie wczesnej interwencji kryzysowej, również związanych z przeciwdziałaniem i zwalczaniem skutków COVID-19, w tym:</w:t>
            </w:r>
          </w:p>
          <w:p w:rsidR="000322DB" w:rsidRPr="009336F2" w:rsidRDefault="000322DB" w:rsidP="000322DB">
            <w:pPr>
              <w:tabs>
                <w:tab w:val="left" w:pos="284"/>
              </w:tabs>
              <w:spacing w:before="120" w:after="40"/>
              <w:jc w:val="both"/>
              <w:rPr>
                <w:rFonts w:ascii="Arial" w:hAnsi="Arial" w:cs="Arial"/>
                <w:sz w:val="18"/>
                <w:szCs w:val="18"/>
              </w:rPr>
            </w:pPr>
            <w:r w:rsidRPr="009336F2">
              <w:rPr>
                <w:rFonts w:ascii="Arial" w:hAnsi="Arial" w:cs="Arial"/>
                <w:sz w:val="18"/>
                <w:szCs w:val="18"/>
              </w:rPr>
              <w:t>- utworzenie rozległej sieci szybkich kontaktów i działań międzyinstytucjonalnych na rzecz osób, które znalazły się w nagłych sytuacjach kryzysowych (w tym z uwagi na COVID-19) m.in. poprzez:</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sieciowanie służb z różnych dziedzin (m.in. społecznej, medycznej, psychologicznej, prawnej),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 xml:space="preserve">wypracowanie zintegrowanego systemu powiadamiania i reagowania w sytuacjach kryzysowych, </w:t>
            </w:r>
          </w:p>
          <w:p w:rsidR="009F615B" w:rsidRDefault="000322DB" w:rsidP="009F615B">
            <w:pPr>
              <w:numPr>
                <w:ilvl w:val="0"/>
                <w:numId w:val="257"/>
              </w:numPr>
              <w:tabs>
                <w:tab w:val="left" w:pos="284"/>
              </w:tabs>
              <w:spacing w:before="120" w:after="40"/>
              <w:jc w:val="both"/>
              <w:rPr>
                <w:rFonts w:ascii="Arial" w:hAnsi="Arial" w:cs="Arial"/>
                <w:sz w:val="18"/>
                <w:szCs w:val="18"/>
              </w:rPr>
            </w:pPr>
            <w:r w:rsidRPr="009336F2">
              <w:rPr>
                <w:rFonts w:ascii="Arial" w:hAnsi="Arial" w:cs="Arial"/>
                <w:sz w:val="18"/>
                <w:szCs w:val="18"/>
              </w:rPr>
              <w:t>organizację miejsc wsparcia środowiskowego dla osób/rodzin w i po przebytym kryzysie psychicznym,</w:t>
            </w:r>
          </w:p>
          <w:p w:rsidR="009F615B" w:rsidRDefault="000322DB" w:rsidP="009F615B">
            <w:pPr>
              <w:pStyle w:val="Akapitzlist"/>
              <w:numPr>
                <w:ilvl w:val="0"/>
                <w:numId w:val="257"/>
              </w:numPr>
              <w:tabs>
                <w:tab w:val="left" w:pos="284"/>
              </w:tabs>
              <w:spacing w:before="120" w:after="40" w:line="276" w:lineRule="auto"/>
              <w:jc w:val="both"/>
              <w:rPr>
                <w:rFonts w:ascii="Arial" w:hAnsi="Arial" w:cs="Arial"/>
                <w:sz w:val="18"/>
                <w:szCs w:val="18"/>
              </w:rPr>
            </w:pPr>
            <w:r w:rsidRPr="009336F2">
              <w:rPr>
                <w:rFonts w:ascii="Arial" w:hAnsi="Arial" w:cs="Arial"/>
                <w:sz w:val="18"/>
                <w:szCs w:val="18"/>
              </w:rPr>
              <w:t>organizację działań edukacyjnych i profilaktycznych skierowanych zarówno do przedstawicieli służb zaufania publicznego, jak i do środowiska lokalnego.</w:t>
            </w:r>
          </w:p>
        </w:tc>
      </w:tr>
      <w:tr w:rsidR="000322DB" w:rsidTr="000322DB">
        <w:trPr>
          <w:trHeight w:val="51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0322DB" w:rsidRPr="00EC7B10" w:rsidRDefault="000322DB" w:rsidP="000322DB">
            <w:pPr>
              <w:jc w:val="center"/>
              <w:rPr>
                <w:rFonts w:ascii="Arial" w:hAnsi="Arial" w:cs="Arial"/>
                <w:sz w:val="18"/>
                <w:szCs w:val="18"/>
              </w:rPr>
            </w:pPr>
            <w:r w:rsidRPr="00EC7B10">
              <w:rPr>
                <w:rFonts w:ascii="Arial" w:hAnsi="Arial" w:cs="Arial"/>
                <w:sz w:val="18"/>
                <w:szCs w:val="18"/>
              </w:rPr>
              <w:t>Regionalny Ośrodek Polityki Społecznej</w:t>
            </w:r>
          </w:p>
        </w:tc>
      </w:tr>
      <w:tr w:rsidR="000322DB" w:rsidTr="000322DB">
        <w:trPr>
          <w:trHeight w:val="81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0322DB" w:rsidRPr="0042237F" w:rsidRDefault="000322DB" w:rsidP="000322DB">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23</w:t>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sidRPr="00CC4497">
              <w:rPr>
                <w:rFonts w:ascii="Arial" w:hAnsi="Arial" w:cs="Arial"/>
                <w:b/>
                <w:sz w:val="18"/>
                <w:szCs w:val="18"/>
              </w:rPr>
              <w:t>Kwota planowanych wydatków w projekcie</w:t>
            </w:r>
          </w:p>
        </w:tc>
      </w:tr>
      <w:tr w:rsidR="000322DB" w:rsidTr="000322DB">
        <w:trPr>
          <w:trHeight w:val="618"/>
        </w:trPr>
        <w:tc>
          <w:tcPr>
            <w:tcW w:w="4812" w:type="dxa"/>
            <w:gridSpan w:val="3"/>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w roku 2020</w:t>
            </w:r>
          </w:p>
          <w:p w:rsidR="000322DB" w:rsidRPr="0042237F" w:rsidRDefault="000322DB" w:rsidP="000322DB">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ogółem w projekcie</w:t>
            </w:r>
          </w:p>
          <w:p w:rsidR="000322DB" w:rsidRDefault="000322DB" w:rsidP="000322DB">
            <w:pPr>
              <w:jc w:val="center"/>
              <w:rPr>
                <w:rFonts w:ascii="Arial" w:hAnsi="Arial" w:cs="Arial"/>
                <w:sz w:val="18"/>
                <w:szCs w:val="18"/>
              </w:rPr>
            </w:pPr>
            <w:r>
              <w:rPr>
                <w:rFonts w:ascii="Arial" w:hAnsi="Arial" w:cs="Arial"/>
                <w:b/>
                <w:sz w:val="18"/>
                <w:szCs w:val="18"/>
              </w:rPr>
              <w:t>(w tym krajowy wkład publiczny)</w:t>
            </w:r>
          </w:p>
        </w:tc>
      </w:tr>
      <w:tr w:rsidR="000322DB" w:rsidTr="000322DB">
        <w:trPr>
          <w:trHeight w:val="618"/>
        </w:trPr>
        <w:tc>
          <w:tcPr>
            <w:tcW w:w="4812" w:type="dxa"/>
            <w:gridSpan w:val="3"/>
            <w:shd w:val="clear" w:color="auto" w:fill="FFFFFF"/>
            <w:vAlign w:val="center"/>
          </w:tcPr>
          <w:p w:rsidR="000322DB" w:rsidRPr="005C61DD" w:rsidRDefault="000322DB" w:rsidP="000322DB">
            <w:pPr>
              <w:jc w:val="center"/>
              <w:rPr>
                <w:rFonts w:ascii="Arial" w:hAnsi="Arial" w:cs="Arial"/>
                <w:color w:val="FF0000"/>
                <w:sz w:val="18"/>
                <w:szCs w:val="18"/>
              </w:rPr>
            </w:pPr>
            <w:r>
              <w:rPr>
                <w:rFonts w:ascii="Arial" w:hAnsi="Arial" w:cs="Arial"/>
                <w:sz w:val="18"/>
                <w:szCs w:val="18"/>
              </w:rPr>
              <w:t>600</w:t>
            </w:r>
            <w:r w:rsidRPr="00373DC5">
              <w:rPr>
                <w:rFonts w:ascii="Arial" w:hAnsi="Arial" w:cs="Arial"/>
                <w:sz w:val="18"/>
                <w:szCs w:val="18"/>
              </w:rPr>
              <w:t xml:space="preserve"> 000,00 zł</w:t>
            </w:r>
          </w:p>
        </w:tc>
        <w:tc>
          <w:tcPr>
            <w:tcW w:w="5106" w:type="dxa"/>
            <w:gridSpan w:val="6"/>
            <w:shd w:val="clear" w:color="auto" w:fill="FFFFFF"/>
            <w:vAlign w:val="center"/>
          </w:tcPr>
          <w:p w:rsidR="000322DB" w:rsidRPr="005C61DD" w:rsidRDefault="000322DB" w:rsidP="000322DB">
            <w:pPr>
              <w:jc w:val="center"/>
              <w:rPr>
                <w:rFonts w:ascii="Arial" w:hAnsi="Arial" w:cs="Arial"/>
                <w:sz w:val="18"/>
                <w:szCs w:val="18"/>
              </w:rPr>
            </w:pPr>
            <w:r>
              <w:rPr>
                <w:rFonts w:ascii="Arial" w:hAnsi="Arial" w:cs="Arial"/>
                <w:sz w:val="18"/>
                <w:szCs w:val="18"/>
              </w:rPr>
              <w:t>24 000 000,00</w:t>
            </w:r>
            <w:r w:rsidRPr="005C61DD">
              <w:rPr>
                <w:rFonts w:ascii="Arial" w:hAnsi="Arial" w:cs="Arial"/>
                <w:sz w:val="18"/>
                <w:szCs w:val="18"/>
              </w:rPr>
              <w:t xml:space="preserve"> zł</w:t>
            </w:r>
            <w:r>
              <w:rPr>
                <w:rStyle w:val="Odwoanieprzypisudolnego"/>
                <w:rFonts w:ascii="Arial" w:hAnsi="Arial" w:cs="Arial"/>
                <w:sz w:val="18"/>
                <w:szCs w:val="18"/>
              </w:rPr>
              <w:footnoteReference w:id="17"/>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0322DB" w:rsidTr="000322DB">
        <w:trPr>
          <w:gridAfter w:val="1"/>
          <w:wAfter w:w="18" w:type="dxa"/>
          <w:trHeight w:val="478"/>
        </w:trPr>
        <w:tc>
          <w:tcPr>
            <w:tcW w:w="3238"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Wskaźnik realizujący ramy wykonania</w:t>
            </w:r>
          </w:p>
          <w:p w:rsidR="000322DB" w:rsidRPr="00500CE7" w:rsidRDefault="000322DB" w:rsidP="000322DB">
            <w:pPr>
              <w:jc w:val="center"/>
              <w:rPr>
                <w:rFonts w:ascii="Arial" w:hAnsi="Arial" w:cs="Arial"/>
                <w:sz w:val="18"/>
                <w:szCs w:val="18"/>
              </w:rPr>
            </w:pPr>
            <w:r w:rsidRPr="00500CE7">
              <w:rPr>
                <w:rFonts w:ascii="Arial" w:hAnsi="Arial" w:cs="Arial"/>
                <w:sz w:val="18"/>
                <w:szCs w:val="18"/>
              </w:rPr>
              <w:t>T/N</w:t>
            </w:r>
          </w:p>
        </w:tc>
      </w:tr>
      <w:tr w:rsidR="000322DB" w:rsidTr="000322DB">
        <w:trPr>
          <w:gridAfter w:val="1"/>
          <w:wAfter w:w="18" w:type="dxa"/>
          <w:trHeight w:val="478"/>
        </w:trPr>
        <w:tc>
          <w:tcPr>
            <w:tcW w:w="3238"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1010"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998"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0322DB" w:rsidRPr="00A658B0" w:rsidRDefault="000322DB" w:rsidP="000322DB">
            <w:pPr>
              <w:jc w:val="center"/>
              <w:rPr>
                <w:rFonts w:ascii="Arial" w:hAnsi="Arial" w:cs="Arial"/>
                <w:color w:val="FF0000"/>
                <w:sz w:val="18"/>
                <w:szCs w:val="18"/>
              </w:rPr>
            </w:pPr>
          </w:p>
        </w:tc>
        <w:tc>
          <w:tcPr>
            <w:tcW w:w="1411"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r>
      <w:tr w:rsidR="000322DB" w:rsidTr="005C163A">
        <w:trPr>
          <w:gridAfter w:val="1"/>
          <w:wAfter w:w="18" w:type="dxa"/>
          <w:trHeight w:val="707"/>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sz w:val="18"/>
                <w:szCs w:val="18"/>
              </w:rPr>
              <w:t xml:space="preserve">Liczba osób zagrożonych ubóstwem lub wykluczeniem </w:t>
            </w:r>
            <w:r w:rsidRPr="006D7F1D">
              <w:rPr>
                <w:rFonts w:ascii="Arial" w:hAnsi="Arial" w:cs="Arial"/>
                <w:sz w:val="18"/>
                <w:szCs w:val="18"/>
              </w:rPr>
              <w:lastRenderedPageBreak/>
              <w:t>społecznym objętych usługami społecznymi świadczonymi w interesie ogólnym w programie</w:t>
            </w:r>
            <w:r w:rsidRPr="006D7F1D">
              <w:rPr>
                <w:rFonts w:ascii="Arial" w:hAnsi="Arial" w:cs="Arial"/>
                <w:color w:val="000000"/>
                <w:sz w:val="18"/>
                <w:szCs w:val="18"/>
              </w:rPr>
              <w:t xml:space="preserve"> </w:t>
            </w:r>
          </w:p>
          <w:p w:rsidR="000322DB" w:rsidRPr="006D7F1D" w:rsidRDefault="000322DB" w:rsidP="000322DB">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lastRenderedPageBreak/>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sidRPr="001B0301">
              <w:rPr>
                <w:rFonts w:ascii="Arial" w:hAnsi="Arial" w:cs="Arial"/>
                <w:i/>
                <w:sz w:val="16"/>
                <w:szCs w:val="16"/>
              </w:rPr>
              <w:t>N</w:t>
            </w:r>
          </w:p>
        </w:tc>
      </w:tr>
      <w:tr w:rsidR="000322DB" w:rsidTr="005C163A">
        <w:trPr>
          <w:gridAfter w:val="1"/>
          <w:wAfter w:w="18" w:type="dxa"/>
          <w:trHeight w:val="412"/>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288"/>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0322DB">
        <w:trPr>
          <w:gridAfter w:val="1"/>
          <w:wAfter w:w="18" w:type="dxa"/>
          <w:trHeight w:val="119"/>
        </w:trPr>
        <w:tc>
          <w:tcPr>
            <w:tcW w:w="3238" w:type="dxa"/>
            <w:vMerge/>
            <w:shd w:val="clear" w:color="auto" w:fill="FFFFFF"/>
            <w:vAlign w:val="center"/>
          </w:tcPr>
          <w:p w:rsidR="009F615B" w:rsidRDefault="009F615B" w:rsidP="009F615B">
            <w:pPr>
              <w:pStyle w:val="Akapitzlist"/>
              <w:numPr>
                <w:ilvl w:val="0"/>
                <w:numId w:val="260"/>
              </w:numPr>
              <w:jc w:val="center"/>
              <w:rPr>
                <w:rFonts w:ascii="Arial" w:hAnsi="Arial" w:cs="Arial"/>
                <w:i/>
                <w:color w:val="BFBFBF" w:themeColor="background1" w:themeShade="BF"/>
                <w:sz w:val="18"/>
                <w:szCs w:val="18"/>
              </w:rPr>
              <w:pPrChange w:id="66" w:author="kholubczat" w:date="2020-09-17T14:07:00Z">
                <w:pPr>
                  <w:pStyle w:val="Akapitzlist"/>
                  <w:numPr>
                    <w:numId w:val="269"/>
                  </w:numPr>
                  <w:ind w:left="720" w:hanging="360"/>
                  <w:jc w:val="center"/>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370"/>
        </w:trPr>
        <w:tc>
          <w:tcPr>
            <w:tcW w:w="3238" w:type="dxa"/>
            <w:vMerge w:val="restart"/>
            <w:shd w:val="clear" w:color="auto" w:fill="FFFFFF"/>
            <w:vAlign w:val="center"/>
          </w:tcPr>
          <w:p w:rsidR="009F615B" w:rsidRDefault="000322DB" w:rsidP="009F615B">
            <w:pPr>
              <w:numPr>
                <w:ilvl w:val="0"/>
                <w:numId w:val="260"/>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Pr>
                <w:rFonts w:ascii="Arial" w:hAnsi="Arial" w:cs="Arial"/>
                <w:i/>
                <w:sz w:val="16"/>
                <w:szCs w:val="16"/>
              </w:rPr>
              <w:t>T</w:t>
            </w:r>
          </w:p>
        </w:tc>
      </w:tr>
      <w:tr w:rsidR="000322DB" w:rsidTr="000322DB">
        <w:trPr>
          <w:gridAfter w:val="1"/>
          <w:wAfter w:w="18" w:type="dxa"/>
          <w:trHeight w:val="116"/>
        </w:trPr>
        <w:tc>
          <w:tcPr>
            <w:tcW w:w="3238" w:type="dxa"/>
            <w:vMerge/>
            <w:shd w:val="clear" w:color="auto" w:fill="FFFFFF"/>
            <w:vAlign w:val="center"/>
          </w:tcPr>
          <w:p w:rsidR="009F615B" w:rsidRDefault="009F615B" w:rsidP="009F615B">
            <w:pPr>
              <w:pStyle w:val="Akapitzlist"/>
              <w:numPr>
                <w:ilvl w:val="0"/>
                <w:numId w:val="260"/>
              </w:numPr>
              <w:spacing w:before="60" w:after="60"/>
              <w:rPr>
                <w:rFonts w:ascii="Arial" w:hAnsi="Arial" w:cs="Arial"/>
                <w:sz w:val="18"/>
                <w:szCs w:val="18"/>
              </w:rPr>
              <w:pPrChange w:id="67" w:author="kholubczat" w:date="2020-09-17T14:07:00Z">
                <w:pPr>
                  <w:pStyle w:val="Akapitzlist"/>
                  <w:numPr>
                    <w:numId w:val="269"/>
                  </w:numPr>
                  <w:spacing w:before="60" w:after="60"/>
                  <w:ind w:left="720" w:hanging="360"/>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9F615B" w:rsidRDefault="009F615B" w:rsidP="009F615B">
            <w:pPr>
              <w:pStyle w:val="Akapitzlist"/>
              <w:numPr>
                <w:ilvl w:val="0"/>
                <w:numId w:val="260"/>
              </w:numPr>
              <w:spacing w:before="60" w:after="60"/>
              <w:rPr>
                <w:rFonts w:ascii="Arial" w:hAnsi="Arial" w:cs="Arial"/>
                <w:sz w:val="18"/>
                <w:szCs w:val="18"/>
              </w:rPr>
              <w:pPrChange w:id="68" w:author="kholubczat" w:date="2020-09-17T14:07:00Z">
                <w:pPr>
                  <w:pStyle w:val="Akapitzlist"/>
                  <w:numPr>
                    <w:numId w:val="269"/>
                  </w:numPr>
                  <w:spacing w:before="60" w:after="60"/>
                  <w:ind w:left="720" w:hanging="360"/>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9F615B" w:rsidRDefault="009F615B" w:rsidP="009F615B">
            <w:pPr>
              <w:pStyle w:val="Akapitzlist"/>
              <w:numPr>
                <w:ilvl w:val="0"/>
                <w:numId w:val="260"/>
              </w:numPr>
              <w:spacing w:before="60" w:after="60"/>
              <w:rPr>
                <w:rFonts w:ascii="Arial" w:hAnsi="Arial" w:cs="Arial"/>
                <w:sz w:val="18"/>
                <w:szCs w:val="18"/>
              </w:rPr>
              <w:pPrChange w:id="69" w:author="kholubczat" w:date="2020-09-17T14:07:00Z">
                <w:pPr>
                  <w:pStyle w:val="Akapitzlist"/>
                  <w:numPr>
                    <w:numId w:val="269"/>
                  </w:numPr>
                  <w:spacing w:before="60" w:after="60"/>
                  <w:ind w:left="720" w:hanging="360"/>
                </w:pPr>
              </w:pPrChange>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RPr="00CE6F01" w:rsidTr="000322DB">
        <w:trPr>
          <w:cantSplit/>
          <w:trHeight w:val="1620"/>
        </w:trPr>
        <w:tc>
          <w:tcPr>
            <w:tcW w:w="3238" w:type="dxa"/>
            <w:vMerge w:val="restart"/>
            <w:shd w:val="clear" w:color="auto" w:fill="auto"/>
            <w:vAlign w:val="center"/>
          </w:tcPr>
          <w:p w:rsidR="009F615B" w:rsidRDefault="000322DB" w:rsidP="009F615B">
            <w:pPr>
              <w:pStyle w:val="Akapitzlist"/>
              <w:numPr>
                <w:ilvl w:val="0"/>
                <w:numId w:val="260"/>
              </w:numPr>
              <w:spacing w:before="120" w:after="40"/>
              <w:rPr>
                <w:rFonts w:ascii="Arial" w:hAnsi="Arial" w:cs="Arial"/>
                <w:color w:val="000000"/>
                <w:sz w:val="18"/>
                <w:szCs w:val="18"/>
              </w:rPr>
            </w:pPr>
            <w:r w:rsidRPr="003E7AA2">
              <w:rPr>
                <w:rFonts w:ascii="Arial" w:hAnsi="Arial" w:cs="Arial"/>
                <w:color w:val="000000"/>
                <w:sz w:val="18"/>
                <w:szCs w:val="18"/>
              </w:rPr>
              <w:t>Liczba osób zagrożonych ubóstwem lub wykluczeniem społecznym objętych usługami wspierania rodziny i pieczy zastępczej w programie [osoby]</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0322DB" w:rsidRPr="008C3B1C" w:rsidRDefault="000322DB" w:rsidP="000322DB">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0322DB" w:rsidRPr="004F1DA1" w:rsidRDefault="000322DB" w:rsidP="000322DB">
            <w:pPr>
              <w:ind w:left="-108"/>
              <w:jc w:val="center"/>
              <w:rPr>
                <w:rFonts w:ascii="Arial" w:hAnsi="Arial" w:cs="Arial"/>
                <w:i/>
                <w:sz w:val="18"/>
                <w:szCs w:val="18"/>
              </w:rPr>
            </w:pPr>
            <w:r w:rsidRPr="004F1DA1">
              <w:rPr>
                <w:rFonts w:ascii="Arial" w:hAnsi="Arial" w:cs="Arial"/>
                <w:i/>
                <w:sz w:val="18"/>
                <w:szCs w:val="18"/>
              </w:rPr>
              <w:t>1 500</w:t>
            </w:r>
          </w:p>
        </w:tc>
        <w:tc>
          <w:tcPr>
            <w:tcW w:w="1429" w:type="dxa"/>
            <w:gridSpan w:val="2"/>
            <w:vMerge w:val="restart"/>
            <w:tcBorders>
              <w:left w:val="single" w:sz="4" w:space="0" w:color="000000"/>
            </w:tcBorders>
            <w:shd w:val="clear" w:color="auto" w:fill="auto"/>
            <w:vAlign w:val="center"/>
          </w:tcPr>
          <w:p w:rsidR="000322DB" w:rsidRPr="00CE6F01" w:rsidRDefault="000322DB" w:rsidP="000322DB">
            <w:pPr>
              <w:ind w:left="-108"/>
              <w:jc w:val="center"/>
              <w:rPr>
                <w:rFonts w:ascii="Arial" w:hAnsi="Arial" w:cs="Arial"/>
                <w:b/>
                <w:sz w:val="18"/>
                <w:szCs w:val="18"/>
              </w:rPr>
            </w:pPr>
            <w:r w:rsidRPr="001B0301">
              <w:rPr>
                <w:rFonts w:ascii="Arial" w:hAnsi="Arial" w:cs="Arial"/>
                <w:i/>
                <w:sz w:val="16"/>
                <w:szCs w:val="16"/>
              </w:rPr>
              <w:t>N</w:t>
            </w:r>
          </w:p>
        </w:tc>
      </w:tr>
      <w:tr w:rsidR="000322DB" w:rsidRPr="00CE6F01" w:rsidTr="000322DB">
        <w:trPr>
          <w:cantSplit/>
          <w:trHeight w:val="1800"/>
        </w:trPr>
        <w:tc>
          <w:tcPr>
            <w:tcW w:w="3238" w:type="dxa"/>
            <w:vMerge/>
            <w:shd w:val="clear" w:color="auto" w:fill="auto"/>
            <w:vAlign w:val="center"/>
          </w:tcPr>
          <w:p w:rsidR="009F615B" w:rsidRDefault="009F615B" w:rsidP="009F615B">
            <w:pPr>
              <w:pStyle w:val="Akapitzlist"/>
              <w:numPr>
                <w:ilvl w:val="0"/>
                <w:numId w:val="260"/>
              </w:numPr>
              <w:spacing w:before="60" w:after="60"/>
              <w:rPr>
                <w:rFonts w:ascii="Arial" w:hAnsi="Arial" w:cs="Arial"/>
                <w:sz w:val="18"/>
                <w:szCs w:val="18"/>
              </w:rPr>
              <w:pPrChange w:id="70" w:author="kholubczat" w:date="2020-09-17T14:07:00Z">
                <w:pPr>
                  <w:pStyle w:val="Akapitzlist"/>
                  <w:numPr>
                    <w:numId w:val="269"/>
                  </w:numPr>
                  <w:spacing w:before="60" w:after="60"/>
                  <w:ind w:left="720" w:hanging="360"/>
                </w:pPr>
              </w:pPrChange>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9F615B" w:rsidRDefault="009F615B" w:rsidP="009F615B">
            <w:pPr>
              <w:pStyle w:val="Akapitzlist"/>
              <w:numPr>
                <w:ilvl w:val="0"/>
                <w:numId w:val="260"/>
              </w:numPr>
              <w:spacing w:before="60" w:after="60"/>
              <w:rPr>
                <w:rFonts w:ascii="Arial" w:hAnsi="Arial" w:cs="Arial"/>
                <w:sz w:val="18"/>
                <w:szCs w:val="18"/>
              </w:rPr>
              <w:pPrChange w:id="71" w:author="kholubczat" w:date="2020-09-17T14:07:00Z">
                <w:pPr>
                  <w:pStyle w:val="Akapitzlist"/>
                  <w:numPr>
                    <w:numId w:val="269"/>
                  </w:numPr>
                  <w:spacing w:before="60" w:after="60"/>
                  <w:ind w:left="720" w:hanging="360"/>
                </w:pPr>
              </w:pPrChange>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9F615B" w:rsidRDefault="009F615B" w:rsidP="009F615B">
            <w:pPr>
              <w:pStyle w:val="Akapitzlist"/>
              <w:numPr>
                <w:ilvl w:val="0"/>
                <w:numId w:val="260"/>
              </w:numPr>
              <w:spacing w:before="60" w:after="60"/>
              <w:rPr>
                <w:rFonts w:ascii="Arial" w:hAnsi="Arial" w:cs="Arial"/>
                <w:sz w:val="18"/>
                <w:szCs w:val="18"/>
              </w:rPr>
              <w:pPrChange w:id="72" w:author="kholubczat" w:date="2020-09-17T14:07:00Z">
                <w:pPr>
                  <w:pStyle w:val="Akapitzlist"/>
                  <w:numPr>
                    <w:numId w:val="269"/>
                  </w:numPr>
                  <w:spacing w:before="60" w:after="60"/>
                  <w:ind w:left="720" w:hanging="360"/>
                </w:pPr>
              </w:pPrChange>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tabs>
                <w:tab w:val="left" w:pos="450"/>
              </w:tabs>
              <w:spacing w:before="120" w:after="40"/>
              <w:ind w:left="720" w:hanging="412"/>
              <w:rPr>
                <w:rFonts w:ascii="Arial" w:hAnsi="Arial" w:cs="Arial"/>
                <w:color w:val="000000"/>
                <w:sz w:val="18"/>
                <w:szCs w:val="18"/>
              </w:rPr>
            </w:pPr>
            <w:r>
              <w:rPr>
                <w:rFonts w:ascii="Arial" w:hAnsi="Arial" w:cs="Arial"/>
                <w:sz w:val="18"/>
                <w:szCs w:val="18"/>
              </w:rPr>
              <w:t xml:space="preserve">4. </w:t>
            </w:r>
            <w:r w:rsidRPr="004F1DA1">
              <w:rPr>
                <w:rFonts w:ascii="Arial" w:hAnsi="Arial" w:cs="Arial"/>
                <w:sz w:val="18"/>
                <w:szCs w:val="18"/>
              </w:rPr>
              <w:t xml:space="preserve"> </w:t>
            </w:r>
            <w:r>
              <w:rPr>
                <w:rFonts w:ascii="Arial" w:hAnsi="Arial" w:cs="Arial"/>
                <w:sz w:val="18"/>
                <w:szCs w:val="18"/>
              </w:rPr>
              <w:t xml:space="preserve">    </w:t>
            </w:r>
            <w:r w:rsidRPr="004F1DA1">
              <w:rPr>
                <w:rFonts w:ascii="Arial" w:hAnsi="Arial" w:cs="Arial"/>
                <w:sz w:val="18"/>
                <w:szCs w:val="18"/>
              </w:rPr>
              <w:t xml:space="preserve">Liczba wspartych w programie miejsc świadczenia usług społecznych, istniejących po zakończeniu projektu </w:t>
            </w:r>
          </w:p>
          <w:p w:rsidR="000322DB" w:rsidRPr="004F1DA1" w:rsidRDefault="000322DB" w:rsidP="000322DB">
            <w:pPr>
              <w:jc w:val="center"/>
              <w:rPr>
                <w:rFonts w:ascii="Arial" w:hAnsi="Arial" w:cs="Arial"/>
                <w:sz w:val="18"/>
                <w:szCs w:val="18"/>
              </w:rPr>
            </w:pP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48</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8</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pStyle w:val="Akapitzlist"/>
              <w:numPr>
                <w:ilvl w:val="0"/>
                <w:numId w:val="258"/>
              </w:numPr>
              <w:ind w:left="698" w:hanging="284"/>
              <w:rPr>
                <w:rFonts w:ascii="Arial" w:hAnsi="Arial" w:cs="Arial"/>
                <w:sz w:val="18"/>
                <w:szCs w:val="18"/>
              </w:rPr>
            </w:pPr>
            <w:r w:rsidRPr="003E7AA2">
              <w:rPr>
                <w:rFonts w:ascii="Arial" w:hAnsi="Arial" w:cs="Arial"/>
                <w:color w:val="000000"/>
                <w:sz w:val="18"/>
                <w:szCs w:val="18"/>
              </w:rPr>
              <w:t xml:space="preserve">Liczba utworzonych w programie miejsc świadczenia usług wspierania rodziny i pieczy zastępczej istniejących po zakończeniu projektu </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b/>
                <w:sz w:val="18"/>
                <w:szCs w:val="18"/>
              </w:rPr>
            </w:pPr>
            <w:r w:rsidRPr="008C3B1C">
              <w:rPr>
                <w:rFonts w:ascii="Arial" w:hAnsi="Arial" w:cs="Arial"/>
                <w:color w:val="000000"/>
                <w:sz w:val="18"/>
                <w:szCs w:val="18"/>
              </w:rPr>
              <w:t>[</w:t>
            </w:r>
            <w:r>
              <w:rPr>
                <w:rFonts w:ascii="Arial" w:hAnsi="Arial" w:cs="Arial"/>
                <w:color w:val="000000"/>
                <w:sz w:val="18"/>
                <w:szCs w:val="18"/>
              </w:rPr>
              <w:t>szt.</w:t>
            </w:r>
            <w:r w:rsidRPr="008C3B1C">
              <w:rPr>
                <w:rFonts w:ascii="Arial" w:hAnsi="Arial" w:cs="Arial"/>
                <w:color w:val="000000"/>
                <w:sz w:val="18"/>
                <w:szCs w:val="18"/>
              </w:rPr>
              <w: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42</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22</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FFCC99"/>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tcBorders>
              <w:left w:val="single" w:sz="4" w:space="0" w:color="000000"/>
              <w:right w:val="single" w:sz="4" w:space="0" w:color="000000"/>
            </w:tcBorders>
            <w:shd w:val="clear" w:color="auto" w:fill="FFCC99"/>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FFCC99"/>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4F1DA1">
              <w:rPr>
                <w:rFonts w:ascii="Arial" w:hAnsi="Arial" w:cs="Arial"/>
                <w:color w:val="000000"/>
                <w:sz w:val="18"/>
                <w:szCs w:val="18"/>
              </w:rPr>
              <w:t xml:space="preserve">Liczba utworzonych </w:t>
            </w:r>
            <w:r w:rsidRPr="004F1DA1">
              <w:rPr>
                <w:rFonts w:ascii="Arial" w:hAnsi="Arial" w:cs="Arial"/>
                <w:sz w:val="18"/>
                <w:szCs w:val="18"/>
              </w:rPr>
              <w:t>Regionalnych Centrów Kryzysowych</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w:t>
            </w:r>
            <w:r w:rsidRPr="003E7AA2">
              <w:rPr>
                <w:rFonts w:ascii="Arial" w:hAnsi="Arial" w:cs="Arial"/>
                <w:color w:val="000000"/>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6</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9F615B" w:rsidRDefault="009F615B" w:rsidP="009F615B">
            <w:pPr>
              <w:numPr>
                <w:ilvl w:val="0"/>
                <w:numId w:val="256"/>
              </w:numPr>
              <w:spacing w:before="120" w:after="40"/>
              <w:rPr>
                <w:rFonts w:ascii="Arial" w:hAnsi="Arial" w:cs="Arial"/>
                <w:color w:val="000000"/>
                <w:sz w:val="18"/>
                <w:szCs w:val="18"/>
              </w:rPr>
              <w:pPrChange w:id="73"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6</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9F615B" w:rsidRDefault="009F615B" w:rsidP="009F615B">
            <w:pPr>
              <w:numPr>
                <w:ilvl w:val="0"/>
                <w:numId w:val="256"/>
              </w:numPr>
              <w:spacing w:before="120" w:after="40"/>
              <w:rPr>
                <w:rFonts w:ascii="Arial" w:hAnsi="Arial" w:cs="Arial"/>
                <w:color w:val="000000"/>
                <w:sz w:val="18"/>
                <w:szCs w:val="18"/>
              </w:rPr>
              <w:pPrChange w:id="74"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9F615B" w:rsidRDefault="009F615B" w:rsidP="009F615B">
            <w:pPr>
              <w:numPr>
                <w:ilvl w:val="0"/>
                <w:numId w:val="256"/>
              </w:numPr>
              <w:spacing w:before="120" w:after="40"/>
              <w:rPr>
                <w:rFonts w:ascii="Arial" w:hAnsi="Arial" w:cs="Arial"/>
                <w:color w:val="000000"/>
                <w:sz w:val="18"/>
                <w:szCs w:val="18"/>
              </w:rPr>
              <w:pPrChange w:id="75"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42"/>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color w:val="000000"/>
                <w:sz w:val="18"/>
                <w:szCs w:val="18"/>
              </w:rPr>
              <w:lastRenderedPageBreak/>
              <w:t>Liczba osób objętych wsparciem w zakresie zwalczania lub przeciwdziałania skutkom pandemii COVID-19</w:t>
            </w:r>
            <w:r w:rsidRPr="00BB6C3F">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52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76"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3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77"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64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78"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20"/>
        </w:trPr>
        <w:tc>
          <w:tcPr>
            <w:tcW w:w="3238" w:type="dxa"/>
            <w:vMerge w:val="restart"/>
            <w:shd w:val="clear" w:color="auto" w:fill="auto"/>
            <w:vAlign w:val="center"/>
          </w:tcPr>
          <w:p w:rsidR="009F615B" w:rsidRDefault="000322DB" w:rsidP="009F615B">
            <w:pPr>
              <w:numPr>
                <w:ilvl w:val="0"/>
                <w:numId w:val="256"/>
              </w:numPr>
              <w:spacing w:before="120" w:after="40"/>
              <w:ind w:left="734" w:hanging="426"/>
              <w:rPr>
                <w:rFonts w:ascii="Arial" w:hAnsi="Arial" w:cs="Arial"/>
                <w:color w:val="000000"/>
                <w:sz w:val="18"/>
                <w:szCs w:val="18"/>
              </w:rPr>
            </w:pPr>
            <w:r w:rsidRPr="003E7AA2">
              <w:rPr>
                <w:rFonts w:ascii="Arial" w:hAnsi="Arial" w:cs="Arial"/>
                <w:color w:val="000000"/>
                <w:sz w:val="18"/>
                <w:szCs w:val="18"/>
              </w:rPr>
              <w:t xml:space="preserve">Wartość wydatków kwalifikowalnych przeznaczonych na działania związane z epidemią COVID-19 </w:t>
            </w:r>
          </w:p>
          <w:p w:rsidR="000322DB" w:rsidRPr="006D7F1D" w:rsidRDefault="000322DB" w:rsidP="000322DB">
            <w:pPr>
              <w:spacing w:before="120" w:after="40"/>
              <w:ind w:left="1080"/>
              <w:rPr>
                <w:rFonts w:ascii="Arial" w:hAnsi="Arial" w:cs="Arial"/>
                <w:color w:val="000000"/>
                <w:sz w:val="18"/>
                <w:szCs w:val="18"/>
              </w:rPr>
            </w:pP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3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79"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50"/>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80"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79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81"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47"/>
        </w:trPr>
        <w:tc>
          <w:tcPr>
            <w:tcW w:w="3238" w:type="dxa"/>
            <w:vMerge w:val="restart"/>
            <w:shd w:val="clear" w:color="auto" w:fill="auto"/>
            <w:vAlign w:val="center"/>
          </w:tcPr>
          <w:p w:rsidR="009F615B" w:rsidRDefault="000322DB" w:rsidP="009F615B">
            <w:pPr>
              <w:numPr>
                <w:ilvl w:val="0"/>
                <w:numId w:val="256"/>
              </w:numPr>
              <w:spacing w:before="120" w:after="40"/>
              <w:ind w:left="698"/>
              <w:rPr>
                <w:rFonts w:ascii="Arial" w:hAnsi="Arial" w:cs="Arial"/>
                <w:color w:val="000000"/>
                <w:sz w:val="18"/>
                <w:szCs w:val="18"/>
              </w:rPr>
            </w:pPr>
            <w:r w:rsidRPr="003E7AA2">
              <w:rPr>
                <w:rFonts w:ascii="Arial" w:hAnsi="Arial" w:cs="Arial"/>
                <w:sz w:val="18"/>
                <w:szCs w:val="18"/>
              </w:rPr>
              <w:t>Liczba podmiotów objętych wsparciem w zakresie zwalczania lub przeciwdziałania skutkom pandemii COVID-19</w:t>
            </w:r>
            <w:r>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6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82"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80"/>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83"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55"/>
        </w:trPr>
        <w:tc>
          <w:tcPr>
            <w:tcW w:w="3238" w:type="dxa"/>
            <w:vMerge/>
            <w:shd w:val="clear" w:color="auto" w:fill="auto"/>
            <w:vAlign w:val="center"/>
          </w:tcPr>
          <w:p w:rsidR="009F615B" w:rsidRDefault="009F615B" w:rsidP="009F615B">
            <w:pPr>
              <w:numPr>
                <w:ilvl w:val="0"/>
                <w:numId w:val="256"/>
              </w:numPr>
              <w:spacing w:before="120" w:after="40"/>
              <w:rPr>
                <w:color w:val="000000"/>
                <w:highlight w:val="yellow"/>
              </w:rPr>
              <w:pPrChange w:id="84" w:author="kholubczat" w:date="2020-09-17T14:07:00Z">
                <w:pPr>
                  <w:numPr>
                    <w:numId w:val="265"/>
                  </w:numPr>
                  <w:spacing w:before="120" w:after="40"/>
                  <w:ind w:left="720" w:hanging="360"/>
                </w:pPr>
              </w:pPrChange>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CE6F01" w:rsidTr="000322DB">
        <w:trPr>
          <w:cantSplit/>
          <w:trHeight w:val="348"/>
        </w:trPr>
        <w:tc>
          <w:tcPr>
            <w:tcW w:w="3238" w:type="dxa"/>
            <w:vMerge w:val="restart"/>
            <w:shd w:val="clear" w:color="auto" w:fill="FFCC99"/>
            <w:vAlign w:val="center"/>
          </w:tcPr>
          <w:p w:rsidR="000322DB" w:rsidRPr="00592842" w:rsidRDefault="000322DB" w:rsidP="000322DB">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0322DB" w:rsidRPr="00CE6F01" w:rsidRDefault="000322DB" w:rsidP="000322DB">
            <w:pPr>
              <w:ind w:left="720"/>
              <w:rPr>
                <w:rFonts w:ascii="Arial" w:hAnsi="Arial" w:cs="Arial"/>
                <w:b/>
                <w:sz w:val="18"/>
                <w:szCs w:val="18"/>
              </w:rPr>
            </w:pPr>
          </w:p>
        </w:tc>
      </w:tr>
      <w:tr w:rsidR="000322DB" w:rsidRPr="00CE6F01" w:rsidTr="000322DB">
        <w:trPr>
          <w:cantSplit/>
          <w:trHeight w:val="354"/>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12" w:firstLine="141"/>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 skierowany do grup docelowych z obszaru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przypadku osób fizycznych - pracujących,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uczących się lub zamieszkujących na obszarze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rozumieniu przepisów Kodeksu Cywilnego, a w</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przypadku innych podmiotów - posiadających jednostkę organizacyjną na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obszarze województwa zachodniopomorskiego).</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s>
              <w:adjustRightInd w:val="0"/>
              <w:ind w:left="0" w:firstLine="46"/>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wniesie wkład własny w wysokości nie mniejszej niż </w:t>
            </w:r>
            <w:r>
              <w:rPr>
                <w:rFonts w:ascii="Arial" w:eastAsiaTheme="minorHAnsi" w:hAnsi="Arial" w:cs="Arial"/>
                <w:sz w:val="18"/>
                <w:szCs w:val="18"/>
                <w:lang w:eastAsia="en-US"/>
              </w:rPr>
              <w:t>8</w:t>
            </w:r>
            <w:r w:rsidRPr="003B0284">
              <w:rPr>
                <w:rFonts w:ascii="Arial" w:eastAsiaTheme="minorHAnsi" w:hAnsi="Arial" w:cs="Arial"/>
                <w:sz w:val="18"/>
                <w:szCs w:val="18"/>
                <w:lang w:eastAsia="en-US"/>
              </w:rPr>
              <w:t>%</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wartości projektu, zgodnie z zapisami zawartymi w Szczegółowym Opisie Osi Priorytetowych Regionalnego Programu Operacyjnego Województwa Zachodniopomorskiego 2014 - 2020.</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left="46" w:firstLine="0"/>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zobowiązany jest do zachowania trwałości miejsc</w:t>
            </w:r>
            <w:r>
              <w:rPr>
                <w:rFonts w:ascii="Arial" w:eastAsiaTheme="minorHAnsi" w:hAnsi="Arial" w:cs="Arial"/>
                <w:sz w:val="18"/>
                <w:szCs w:val="18"/>
                <w:lang w:eastAsia="en-US"/>
              </w:rPr>
              <w:t xml:space="preserve"> świadczenia </w:t>
            </w:r>
            <w:r w:rsidRPr="003E7AA2">
              <w:rPr>
                <w:rFonts w:ascii="Arial" w:eastAsiaTheme="minorHAnsi" w:hAnsi="Arial" w:cs="Arial"/>
                <w:sz w:val="18"/>
                <w:szCs w:val="18"/>
                <w:lang w:eastAsia="en-US"/>
              </w:rPr>
              <w:t>usług społecznych utworzonych w ramach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projektu po zakończeniu realizacji projektu co najmniej przez okres</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odpowiadający okresowi realizacji projektu. Trwałość rozumiana jest jako instytucjonalna gotowość podmiotu do świadczenia usług.</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9F615B" w:rsidRDefault="000322DB" w:rsidP="009F615B">
            <w:pPr>
              <w:pStyle w:val="Akapitzlist"/>
              <w:numPr>
                <w:ilvl w:val="6"/>
                <w:numId w:val="261"/>
              </w:numPr>
              <w:tabs>
                <w:tab w:val="clear" w:pos="2520"/>
                <w:tab w:val="num" w:pos="579"/>
              </w:tabs>
              <w:adjustRightInd w:val="0"/>
              <w:ind w:hanging="2520"/>
              <w:jc w:val="both"/>
              <w:rPr>
                <w:rFonts w:ascii="Arial" w:eastAsiaTheme="minorHAnsi" w:hAnsi="Arial" w:cs="Arial"/>
                <w:sz w:val="18"/>
                <w:szCs w:val="18"/>
                <w:lang w:eastAsia="en-US"/>
              </w:rPr>
            </w:pPr>
            <w:r>
              <w:rPr>
                <w:rFonts w:ascii="Arial" w:eastAsiaTheme="minorHAnsi" w:hAnsi="Arial" w:cs="Arial"/>
                <w:sz w:val="18"/>
                <w:szCs w:val="18"/>
                <w:lang w:eastAsia="en-US"/>
              </w:rPr>
              <w:t>Okres realizacji projektu nie przekracza 30.06.2023 r.</w:t>
            </w:r>
          </w:p>
          <w:p w:rsidR="000322DB" w:rsidRPr="00535904" w:rsidRDefault="000322DB" w:rsidP="000322DB">
            <w:pPr>
              <w:adjustRightInd w:val="0"/>
              <w:jc w:val="both"/>
              <w:rPr>
                <w:rFonts w:ascii="Arial" w:eastAsiaTheme="minorHAnsi" w:hAnsi="Arial" w:cs="Arial"/>
                <w:sz w:val="18"/>
                <w:szCs w:val="18"/>
                <w:lang w:eastAsia="en-US"/>
              </w:rPr>
            </w:pPr>
            <w:r>
              <w:t>N</w:t>
            </w:r>
            <w:r w:rsidRPr="00535904">
              <w:rPr>
                <w:rFonts w:ascii="Arial" w:eastAsiaTheme="minorHAnsi" w:hAnsi="Arial" w:cs="Arial"/>
                <w:sz w:val="18"/>
                <w:szCs w:val="18"/>
                <w:lang w:eastAsia="en-US"/>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eastAsiaTheme="minorHAnsi" w:hAnsi="Arial" w:cs="Arial"/>
                <w:sz w:val="18"/>
                <w:szCs w:val="18"/>
                <w:lang w:eastAsia="en-US"/>
              </w:rPr>
              <w:t>przedmiotowego kryterium poprzez wydłużenie terminu realizacji projektu.</w:t>
            </w:r>
          </w:p>
        </w:tc>
      </w:tr>
    </w:tbl>
    <w:p w:rsidR="000322DB" w:rsidRPr="00CE6F01" w:rsidRDefault="000322DB" w:rsidP="000322DB">
      <w:pPr>
        <w:rPr>
          <w:rFonts w:ascii="Arial" w:hAnsi="Arial" w:cs="Arial"/>
          <w:b/>
        </w:rPr>
      </w:pPr>
    </w:p>
    <w:p w:rsidR="000322DB" w:rsidRPr="00CE6F01" w:rsidRDefault="000322DB" w:rsidP="000322DB">
      <w:pPr>
        <w:rPr>
          <w:rFonts w:ascii="Arial" w:hAnsi="Arial" w:cs="Arial"/>
          <w:b/>
        </w:rPr>
      </w:pPr>
    </w:p>
    <w:p w:rsidR="000322DB" w:rsidRDefault="000322DB" w:rsidP="00756D89">
      <w:pPr>
        <w:rPr>
          <w:rFonts w:ascii="Arial" w:hAnsi="Arial" w:cs="Arial"/>
          <w:b/>
        </w:rPr>
        <w:sectPr w:rsidR="000322DB" w:rsidSect="00F547DD">
          <w:footnotePr>
            <w:numRestart w:val="eachSect"/>
          </w:footnotePr>
          <w:pgSz w:w="11906" w:h="16838"/>
          <w:pgMar w:top="1418" w:right="1418" w:bottom="1418" w:left="1418" w:header="708" w:footer="708" w:gutter="0"/>
          <w:cols w:space="708"/>
          <w:docGrid w:linePitch="360"/>
        </w:sectPr>
      </w:pPr>
    </w:p>
    <w:p w:rsidR="00756D89" w:rsidRPr="00CE6F01" w:rsidRDefault="00756D89" w:rsidP="00756D89">
      <w:pPr>
        <w:rPr>
          <w:rFonts w:ascii="Arial" w:hAnsi="Arial" w:cs="Arial"/>
          <w:b/>
        </w:rPr>
      </w:pPr>
    </w:p>
    <w:p w:rsidR="00756D89" w:rsidRDefault="00756D89" w:rsidP="00756D89">
      <w:pPr>
        <w:rPr>
          <w:b/>
        </w:rPr>
      </w:pPr>
    </w:p>
    <w:p w:rsidR="004A179D" w:rsidRDefault="004A179D" w:rsidP="004A179D">
      <w:pPr>
        <w:jc w:val="center"/>
        <w:rPr>
          <w:rFonts w:ascii="Arial" w:hAnsi="Arial" w:cs="Arial"/>
          <w:b/>
          <w:sz w:val="40"/>
          <w:szCs w:val="40"/>
        </w:rPr>
      </w:pPr>
    </w:p>
    <w:p w:rsidR="004A179D" w:rsidRDefault="004A179D" w:rsidP="004A179D">
      <w:pPr>
        <w:jc w:val="center"/>
        <w:rPr>
          <w:rFonts w:ascii="Arial" w:hAnsi="Arial" w:cs="Arial"/>
          <w:b/>
          <w:sz w:val="40"/>
          <w:szCs w:val="4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5"/>
        <w:gridCol w:w="761"/>
        <w:gridCol w:w="1809"/>
        <w:gridCol w:w="1419"/>
        <w:gridCol w:w="788"/>
        <w:gridCol w:w="1952"/>
      </w:tblGrid>
      <w:tr w:rsidR="004A179D" w:rsidRPr="00432A51" w:rsidTr="002142B1">
        <w:trPr>
          <w:trHeight w:val="362"/>
        </w:trPr>
        <w:tc>
          <w:tcPr>
            <w:tcW w:w="10315" w:type="dxa"/>
            <w:gridSpan w:val="6"/>
            <w:shd w:val="clear" w:color="auto" w:fill="D9D9D9"/>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2142B1">
        <w:trPr>
          <w:trHeight w:val="511"/>
        </w:trPr>
        <w:tc>
          <w:tcPr>
            <w:tcW w:w="3034" w:type="dxa"/>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2142B1">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2142B1">
        <w:trPr>
          <w:trHeight w:val="519"/>
        </w:trPr>
        <w:tc>
          <w:tcPr>
            <w:tcW w:w="3034" w:type="dxa"/>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2142B1">
        <w:trPr>
          <w:trHeight w:val="348"/>
        </w:trPr>
        <w:tc>
          <w:tcPr>
            <w:tcW w:w="3034" w:type="dxa"/>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2142B1">
        <w:trPr>
          <w:trHeight w:val="358"/>
        </w:trPr>
        <w:tc>
          <w:tcPr>
            <w:tcW w:w="3034" w:type="dxa"/>
            <w:tcBorders>
              <w:bottom w:val="single" w:sz="2" w:space="0" w:color="auto"/>
            </w:tcBorders>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2142B1">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2142B1">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42 56 103</w:t>
            </w:r>
          </w:p>
        </w:tc>
      </w:tr>
      <w:tr w:rsidR="004A179D" w:rsidRPr="00432A51" w:rsidTr="002142B1">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sekretariat@wup.pl</w:t>
            </w:r>
          </w:p>
        </w:tc>
      </w:tr>
      <w:tr w:rsidR="004A179D" w:rsidRPr="00432A51" w:rsidTr="002142B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2142B1">
            <w:pPr>
              <w:jc w:val="center"/>
              <w:rPr>
                <w:rFonts w:ascii="Arial" w:hAnsi="Arial" w:cs="Arial"/>
                <w:sz w:val="20"/>
                <w:szCs w:val="20"/>
              </w:rPr>
            </w:pPr>
            <w:r>
              <w:rPr>
                <w:rFonts w:ascii="Arial" w:hAnsi="Arial" w:cs="Arial"/>
                <w:sz w:val="20"/>
                <w:szCs w:val="20"/>
              </w:rPr>
              <w:t xml:space="preserve">Milena </w:t>
            </w:r>
            <w:proofErr w:type="spellStart"/>
            <w:r>
              <w:rPr>
                <w:rFonts w:ascii="Arial" w:hAnsi="Arial" w:cs="Arial"/>
                <w:sz w:val="20"/>
                <w:szCs w:val="20"/>
              </w:rPr>
              <w:t>Stefańska-Naporowska</w:t>
            </w:r>
            <w:proofErr w:type="spellEnd"/>
          </w:p>
          <w:p w:rsidR="004A179D" w:rsidRPr="00432A51" w:rsidRDefault="004A179D" w:rsidP="002142B1">
            <w:pPr>
              <w:jc w:val="center"/>
              <w:rPr>
                <w:rFonts w:ascii="Arial" w:hAnsi="Arial" w:cs="Arial"/>
                <w:sz w:val="20"/>
                <w:szCs w:val="20"/>
              </w:rPr>
            </w:pPr>
            <w:r w:rsidRPr="00432A51">
              <w:rPr>
                <w:rFonts w:ascii="Arial" w:hAnsi="Arial" w:cs="Arial"/>
                <w:sz w:val="20"/>
                <w:szCs w:val="20"/>
              </w:rPr>
              <w:t>tel. 91 4256 166</w:t>
            </w:r>
          </w:p>
          <w:p w:rsidR="004A179D" w:rsidRPr="00432A51" w:rsidRDefault="004A179D" w:rsidP="002142B1">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4A179D" w:rsidRPr="00432A51" w:rsidRDefault="004A179D" w:rsidP="004A179D">
      <w:pPr>
        <w:jc w:val="both"/>
        <w:rPr>
          <w:rFonts w:ascii="Arial" w:hAnsi="Arial" w:cs="Arial"/>
          <w:b/>
        </w:rPr>
      </w:pPr>
      <w:r w:rsidRPr="00432A51">
        <w:rPr>
          <w:rFonts w:ascii="Arial" w:hAnsi="Arial" w:cs="Arial"/>
          <w:b/>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30"/>
      </w:tblGrid>
      <w:tr w:rsidR="004A179D" w:rsidRPr="00A15227" w:rsidTr="002142B1">
        <w:trPr>
          <w:trHeight w:val="362"/>
        </w:trPr>
        <w:tc>
          <w:tcPr>
            <w:tcW w:w="9730" w:type="dxa"/>
            <w:shd w:val="clear" w:color="auto" w:fill="E77B39"/>
            <w:vAlign w:val="center"/>
          </w:tcPr>
          <w:p w:rsidR="004A179D" w:rsidRPr="00D66A18" w:rsidRDefault="004A179D" w:rsidP="002142B1">
            <w:pPr>
              <w:spacing w:line="276" w:lineRule="auto"/>
              <w:jc w:val="center"/>
              <w:rPr>
                <w:rFonts w:ascii="Arial" w:hAnsi="Arial" w:cs="Arial"/>
                <w:b/>
                <w:sz w:val="20"/>
                <w:szCs w:val="20"/>
              </w:rPr>
            </w:pPr>
            <w:bookmarkStart w:id="85" w:name="_Toc515016059"/>
            <w:bookmarkStart w:id="86" w:name="_Toc515018265"/>
            <w:r w:rsidRPr="00D66A18">
              <w:rPr>
                <w:rFonts w:ascii="Arial" w:hAnsi="Arial" w:cs="Arial"/>
                <w:b/>
                <w:sz w:val="20"/>
                <w:szCs w:val="20"/>
              </w:rPr>
              <w:t>KARTA DZIAŁANIA</w:t>
            </w:r>
            <w:bookmarkEnd w:id="85"/>
            <w:bookmarkEnd w:id="86"/>
          </w:p>
          <w:p w:rsidR="004A179D" w:rsidRPr="00A15227" w:rsidRDefault="004A179D" w:rsidP="002142B1">
            <w:pPr>
              <w:pStyle w:val="Nagwek2"/>
              <w:jc w:val="both"/>
            </w:pPr>
            <w:bookmarkStart w:id="87" w:name="_Toc52269948"/>
            <w:r w:rsidRPr="00D66A18">
              <w:rPr>
                <w:b/>
                <w:sz w:val="20"/>
                <w:szCs w:val="20"/>
              </w:rPr>
              <w:t>7.7 Wdrożenie programów wczesnego wykrywania wad rozwojowych i rehabilitacji dzieci z niepełnosprawnościami oraz zagrożonych niepełnosprawnością</w:t>
            </w:r>
            <w:bookmarkEnd w:id="87"/>
          </w:p>
        </w:tc>
      </w:tr>
    </w:tbl>
    <w:p w:rsidR="004A179D" w:rsidRDefault="004A179D" w:rsidP="004A179D">
      <w:pPr>
        <w:spacing w:after="200" w:line="276" w:lineRule="auto"/>
        <w:contextualSpacing/>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2142B1">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x</w:t>
            </w:r>
          </w:p>
        </w:tc>
      </w:tr>
      <w:tr w:rsidR="004A179D" w:rsidRPr="00432A51" w:rsidTr="002142B1">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2142B1">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p>
        </w:tc>
      </w:tr>
      <w:tr w:rsidR="004A179D" w:rsidRPr="00432A51" w:rsidTr="002142B1">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p>
        </w:tc>
      </w:tr>
      <w:tr w:rsidR="004A179D" w:rsidRPr="00432A51" w:rsidTr="002142B1">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2142B1">
            <w:pPr>
              <w:ind w:left="57"/>
              <w:jc w:val="both"/>
              <w:rPr>
                <w:rFonts w:ascii="Arial" w:hAnsi="Arial" w:cs="Arial"/>
                <w:b/>
                <w:sz w:val="18"/>
                <w:szCs w:val="18"/>
              </w:rPr>
            </w:pPr>
            <w:r>
              <w:rPr>
                <w:rFonts w:ascii="Arial" w:hAnsi="Arial" w:cs="Arial"/>
                <w:b/>
                <w:sz w:val="18"/>
                <w:szCs w:val="18"/>
              </w:rPr>
              <w:t>7 600 000</w:t>
            </w:r>
            <w:r w:rsidRPr="003B4393">
              <w:rPr>
                <w:rFonts w:ascii="Arial" w:hAnsi="Arial" w:cs="Arial"/>
                <w:b/>
                <w:sz w:val="18"/>
                <w:szCs w:val="18"/>
              </w:rPr>
              <w:t xml:space="preserve"> zł (EFS)</w:t>
            </w:r>
          </w:p>
        </w:tc>
      </w:tr>
      <w:tr w:rsidR="004A179D" w:rsidRPr="00432A51" w:rsidTr="002142B1">
        <w:trPr>
          <w:trHeight w:val="261"/>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2142B1">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2142B1">
            <w:pPr>
              <w:numPr>
                <w:ilvl w:val="0"/>
                <w:numId w:val="46"/>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2142B1">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8"/>
            </w:r>
            <w:r w:rsidRPr="009073CE">
              <w:rPr>
                <w:rFonts w:ascii="Arial" w:hAnsi="Arial" w:cs="Arial"/>
                <w:sz w:val="18"/>
                <w:szCs w:val="18"/>
              </w:rPr>
              <w:t>,</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2142B1">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szkolenia dla lekarzy POZ w zakresie wczesnego wykrywania wad rozwojowych dzieci,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2142B1">
            <w:pPr>
              <w:pStyle w:val="Akapitzlist"/>
              <w:numPr>
                <w:ilvl w:val="0"/>
                <w:numId w:val="47"/>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2142B1">
        <w:trPr>
          <w:trHeight w:val="258"/>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4A179D" w:rsidRPr="00A73CBC" w:rsidRDefault="004A179D" w:rsidP="002142B1">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2142B1">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2142B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2142B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2142B1">
        <w:trPr>
          <w:trHeight w:val="258"/>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Pr="003B4393" w:rsidRDefault="004A179D" w:rsidP="002142B1">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Default="004A179D" w:rsidP="002142B1">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 "Wczesne wykrywanie oraz rehabilitacja zaburzeń słuchu i mowy wśród uczniów pierwszej klasy szkoły podstawowej na lata 2019 - 2021"</w:t>
            </w:r>
            <w:r>
              <w:rPr>
                <w:rFonts w:ascii="Arial" w:hAnsi="Arial" w:cs="Arial"/>
                <w:sz w:val="18"/>
                <w:szCs w:val="18"/>
              </w:rPr>
              <w:t>.</w:t>
            </w:r>
          </w:p>
          <w:p w:rsidR="004A179D" w:rsidRPr="003B4393" w:rsidRDefault="004A179D" w:rsidP="002142B1">
            <w:pPr>
              <w:jc w:val="both"/>
              <w:rPr>
                <w:rFonts w:ascii="Arial" w:hAnsi="Arial" w:cs="Arial"/>
                <w:sz w:val="18"/>
                <w:szCs w:val="18"/>
              </w:rPr>
            </w:pPr>
            <w:r w:rsidRPr="003B4393">
              <w:rPr>
                <w:rFonts w:ascii="Arial" w:hAnsi="Arial" w:cs="Arial"/>
                <w:sz w:val="18"/>
                <w:szCs w:val="18"/>
              </w:rPr>
              <w:t>Według map potrzeb zdrowotnych w województwie zachodniopomorskim w 2014 r. zarejestrowano 1,22 tys. hospitalizacji z powodu chorób narządu słuchu i równowagi (71,08 na 100 tys. mieszkańców). Liczba hospitalizacji na 100 tys. ludności w grupie wieku 0-4 lata wyniosła 71,97 (9. najwyższa wartość wśród innych województw), w grupie wieku 5-17 lat było to odpowiednio 25,55 (8. najwyższa wartość), zaś w grupie wieku 18+ liczba hospitalizacji wyniosła 78,08 na 100 tys. ludności (6. najwyższa wartość). W tym samym roku w województwie zachodniopomorskim było 3 świadczeniodawców realizujących świadczenia z zakresu rehabilitacji słuchu i mowy (w ośrodku/oddziale dziennym).</w:t>
            </w:r>
          </w:p>
          <w:p w:rsidR="004A179D" w:rsidRDefault="004A179D" w:rsidP="002142B1">
            <w:pPr>
              <w:jc w:val="both"/>
              <w:rPr>
                <w:rFonts w:ascii="Arial" w:hAnsi="Arial" w:cs="Arial"/>
                <w:sz w:val="18"/>
                <w:szCs w:val="18"/>
              </w:rPr>
            </w:pPr>
            <w:r w:rsidRPr="003B4393">
              <w:rPr>
                <w:rFonts w:ascii="Arial" w:hAnsi="Arial" w:cs="Arial"/>
                <w:sz w:val="18"/>
                <w:szCs w:val="18"/>
              </w:rPr>
              <w:t>Narząd słuchu i mowy jest jednym z ważniejszych organów zmysłu człowieka. Zaburzenia słuchu i mowy, oprócz wad postawy, należą do najczęściej występujących problemów zdrowotnych wśród dzieci w wieku szkolnym. Prawidłowy proces słyszenia oraz mowy wspomaga prawidłowy rozwój dziecka, jego przygotowanie do samodzielnego życia w szkole, rodzinie czy społeczeństwie, ułatwia naukę oraz ma wpływ na jakość życia. Wady i dysfunkcje cech narządu słuchu i mowy powodują opóźnienia w rozwoju psychoruchowym i utrudniają start szkolny, są również przyczyną problemów w opanowaniu nauki czytania i pisania. Wczesne wykrycie wśród uczniów zaburzeń słuchu i mowy oraz wdrożenie właściwej terapii, pozwala osiągnąć zadowalające skutki, może zapobiec długotrwałym negatywnym konsekwencjom lub znacząco je zmniejszyć. Przeprowadzenie badań przesiewowych umożliwi wcześniejsze wykrycie ubytków słuchu, szybsze rozpoczęcie leczenia oraz skuteczniejszą rehabilitację.</w:t>
            </w:r>
          </w:p>
          <w:p w:rsidR="004A179D" w:rsidRDefault="004A179D" w:rsidP="002142B1">
            <w:pPr>
              <w:jc w:val="both"/>
              <w:rPr>
                <w:rFonts w:ascii="Arial" w:hAnsi="Arial" w:cs="Arial"/>
                <w:sz w:val="18"/>
                <w:szCs w:val="18"/>
              </w:rPr>
            </w:pPr>
            <w:r w:rsidRPr="003B4393">
              <w:rPr>
                <w:rFonts w:ascii="Arial" w:hAnsi="Arial" w:cs="Arial"/>
                <w:sz w:val="18"/>
                <w:szCs w:val="18"/>
              </w:rPr>
              <w:t xml:space="preserve">W Polsce zgodnie z Programem Powszechnych Przesiewowych Badań Słuchu u Noworodków 3 na 1000 noworodków ma diagnozowane zaburzenia słuchu. Szacuje się, że w wieku szkolnym problem ten może dotyczyć prawie 20% dzieci w Polsce. Według badań Narodowego Instytutu Fizjologii i Patologii Słuchu prawie 60% rodziców dzieci, u których wynik badania przesiewowego słuchu był nieprawidłowy, nie miało świadomości o ubytku słuchu swojego dziecka. </w:t>
            </w:r>
          </w:p>
          <w:p w:rsidR="004A179D" w:rsidRDefault="004A179D" w:rsidP="002142B1">
            <w:pPr>
              <w:jc w:val="both"/>
              <w:rPr>
                <w:rFonts w:ascii="Arial" w:hAnsi="Arial" w:cs="Arial"/>
                <w:sz w:val="18"/>
                <w:szCs w:val="18"/>
              </w:rPr>
            </w:pPr>
            <w:r w:rsidRPr="003B4393">
              <w:rPr>
                <w:rFonts w:ascii="Arial" w:hAnsi="Arial" w:cs="Arial"/>
                <w:sz w:val="18"/>
                <w:szCs w:val="18"/>
              </w:rPr>
              <w:t>Według Stowarzyszenia Przyjaciół Osób Niesłyszących i Niedosłyszących wczesne rozpoznanie zaburzeń słuchu i zastosowanie odpowiedniej terapii pozwala uzyskać zadawalające efekty w 92% przypadków oraz prawie czterokrotnie obniżyć koszty leczenia w porównaniu z kosztami opóźnionej terapii. Proponowany program polityki zdrowotnej wpisuje się w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według priorytetów zdrowotnych wymienionych w Rozporządzeniu Ministra Zdrowia z dn. </w:t>
            </w:r>
            <w:r>
              <w:rPr>
                <w:rFonts w:ascii="Arial" w:hAnsi="Arial" w:cs="Arial"/>
                <w:sz w:val="18"/>
                <w:szCs w:val="18"/>
              </w:rPr>
              <w:t>27 lutego 2018</w:t>
            </w:r>
            <w:r w:rsidRPr="003B4393">
              <w:rPr>
                <w:rFonts w:ascii="Arial" w:hAnsi="Arial" w:cs="Arial"/>
                <w:sz w:val="18"/>
                <w:szCs w:val="18"/>
              </w:rPr>
              <w:t xml:space="preserve"> r. (</w:t>
            </w:r>
            <w:proofErr w:type="spellStart"/>
            <w:r w:rsidRPr="003B4393">
              <w:rPr>
                <w:rFonts w:ascii="Arial" w:hAnsi="Arial" w:cs="Arial"/>
                <w:sz w:val="18"/>
                <w:szCs w:val="18"/>
              </w:rPr>
              <w:t>Dz.U</w:t>
            </w:r>
            <w:proofErr w:type="spellEnd"/>
            <w:r w:rsidRPr="003B4393">
              <w:rPr>
                <w:rFonts w:ascii="Arial" w:hAnsi="Arial" w:cs="Arial"/>
                <w:sz w:val="18"/>
                <w:szCs w:val="18"/>
              </w:rPr>
              <w:t>. 20</w:t>
            </w:r>
            <w:r>
              <w:rPr>
                <w:rFonts w:ascii="Arial" w:hAnsi="Arial" w:cs="Arial"/>
                <w:sz w:val="18"/>
                <w:szCs w:val="18"/>
              </w:rPr>
              <w:t>18</w:t>
            </w:r>
            <w:r w:rsidRPr="003B4393">
              <w:rPr>
                <w:rFonts w:ascii="Arial" w:hAnsi="Arial" w:cs="Arial"/>
                <w:sz w:val="18"/>
                <w:szCs w:val="18"/>
              </w:rPr>
              <w:t xml:space="preserve">, poz. </w:t>
            </w:r>
            <w:r>
              <w:rPr>
                <w:rFonts w:ascii="Arial" w:hAnsi="Arial" w:cs="Arial"/>
                <w:sz w:val="18"/>
                <w:szCs w:val="18"/>
              </w:rPr>
              <w:t>469</w:t>
            </w:r>
            <w:r w:rsidRPr="003B4393">
              <w:rPr>
                <w:rFonts w:ascii="Arial" w:hAnsi="Arial" w:cs="Arial"/>
                <w:sz w:val="18"/>
                <w:szCs w:val="18"/>
              </w:rPr>
              <w:t>).</w:t>
            </w:r>
          </w:p>
          <w:p w:rsidR="004A179D" w:rsidRDefault="004A179D" w:rsidP="002142B1">
            <w:pPr>
              <w:spacing w:before="40" w:after="40"/>
              <w:jc w:val="both"/>
              <w:rPr>
                <w:rFonts w:ascii="Arial" w:hAnsi="Arial" w:cs="Arial"/>
                <w:sz w:val="18"/>
                <w:szCs w:val="18"/>
              </w:rPr>
            </w:pPr>
            <w:r>
              <w:rPr>
                <w:rFonts w:ascii="Arial" w:hAnsi="Arial" w:cs="Arial"/>
                <w:sz w:val="18"/>
                <w:szCs w:val="18"/>
              </w:rPr>
              <w:t xml:space="preserve">Niniejszy nabór zaplanowany został – </w:t>
            </w:r>
            <w:r w:rsidRPr="0051194A">
              <w:rPr>
                <w:rFonts w:ascii="Arial" w:hAnsi="Arial" w:cs="Arial"/>
                <w:sz w:val="18"/>
                <w:szCs w:val="18"/>
              </w:rPr>
              <w:t>zgodnie z przedstawioną metodologią</w:t>
            </w:r>
            <w:r>
              <w:rPr>
                <w:rFonts w:ascii="Arial" w:hAnsi="Arial" w:cs="Arial"/>
                <w:sz w:val="18"/>
                <w:szCs w:val="18"/>
              </w:rPr>
              <w:t xml:space="preserve"> – z uwzględnieniem podziału województwa na cztery subregiony, a  mianowicie: </w:t>
            </w:r>
          </w:p>
          <w:p w:rsidR="004A179D" w:rsidRPr="00E91D87" w:rsidRDefault="004A179D" w:rsidP="002142B1">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2142B1">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2142B1">
            <w:pPr>
              <w:jc w:val="both"/>
              <w:rPr>
                <w:rFonts w:ascii="Arial" w:hAnsi="Arial" w:cs="Arial"/>
                <w:sz w:val="18"/>
                <w:szCs w:val="18"/>
              </w:rPr>
            </w:pPr>
            <w:r>
              <w:rPr>
                <w:rFonts w:ascii="Arial" w:hAnsi="Arial" w:cs="Arial"/>
                <w:sz w:val="18"/>
                <w:szCs w:val="18"/>
              </w:rPr>
              <w:lastRenderedPageBreak/>
              <w:t>Przedmiotowa metodologia stanowi załącznik do niniejszego RPRD.</w:t>
            </w:r>
          </w:p>
        </w:tc>
      </w:tr>
      <w:tr w:rsidR="004A179D" w:rsidRPr="00432A51" w:rsidTr="002142B1">
        <w:trPr>
          <w:cantSplit/>
        </w:trPr>
        <w:tc>
          <w:tcPr>
            <w:tcW w:w="855" w:type="pct"/>
            <w:gridSpan w:val="2"/>
            <w:vMerge w:val="restart"/>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5" w:type="pct"/>
            <w:gridSpan w:val="16"/>
            <w:shd w:val="clear" w:color="auto" w:fill="CCFFCC"/>
            <w:vAlign w:val="center"/>
          </w:tcPr>
          <w:p w:rsidR="004A179D" w:rsidRPr="003B4393" w:rsidRDefault="004A179D" w:rsidP="002142B1">
            <w:pPr>
              <w:jc w:val="center"/>
              <w:rPr>
                <w:rFonts w:ascii="Arial" w:hAnsi="Arial" w:cs="Arial"/>
                <w:b/>
                <w:sz w:val="18"/>
                <w:szCs w:val="18"/>
              </w:rPr>
            </w:pPr>
            <w:r w:rsidRPr="003B4393">
              <w:rPr>
                <w:rFonts w:ascii="Arial" w:hAnsi="Arial" w:cs="Arial"/>
                <w:b/>
                <w:sz w:val="18"/>
                <w:szCs w:val="18"/>
              </w:rPr>
              <w:t>Kryteria dopuszczalności</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2142B1">
            <w:pPr>
              <w:numPr>
                <w:ilvl w:val="0"/>
                <w:numId w:val="180"/>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2142B1">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2142B1">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w:t>
            </w:r>
            <w:proofErr w:type="spellStart"/>
            <w:r>
              <w:rPr>
                <w:rFonts w:ascii="Arial" w:hAnsi="Arial" w:cs="Arial"/>
                <w:color w:val="auto"/>
                <w:sz w:val="18"/>
                <w:szCs w:val="18"/>
              </w:rPr>
              <w:t>subregionalnych</w:t>
            </w:r>
            <w:proofErr w:type="spellEnd"/>
            <w:r>
              <w:rPr>
                <w:rFonts w:ascii="Arial" w:hAnsi="Arial" w:cs="Arial"/>
                <w:color w:val="auto"/>
                <w:sz w:val="18"/>
                <w:szCs w:val="18"/>
              </w:rPr>
              <w:t xml:space="preserve"> oraz kompleksowość jego realizacji. Zastosowanie przedmiotowego kryterium pozwoli usprawnić współpracę pomiędzy beneficjentem, a uczestnikami oraz  realizację zadań w ramach udzielanego wsparcia.   </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2142B1">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2142B1">
        <w:trPr>
          <w:cantSplit/>
          <w:trHeight w:val="202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855"/>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2142B1">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2142B1">
        <w:trPr>
          <w:cantSplit/>
          <w:trHeight w:val="1405"/>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2142B1">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2142B1">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138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93250" w:rsidRDefault="004A179D" w:rsidP="002142B1">
            <w:pPr>
              <w:spacing w:before="40" w:after="40" w:line="276" w:lineRule="auto"/>
              <w:contextualSpacing/>
              <w:jc w:val="both"/>
              <w:rPr>
                <w:rFonts w:ascii="Arial" w:hAnsi="Arial" w:cs="Arial"/>
                <w:sz w:val="18"/>
                <w:szCs w:val="18"/>
              </w:rPr>
            </w:pPr>
            <w:r w:rsidRPr="00393250">
              <w:rPr>
                <w:rFonts w:ascii="Arial" w:hAnsi="Arial" w:cs="Arial"/>
                <w:sz w:val="18"/>
                <w:szCs w:val="18"/>
              </w:rPr>
              <w:t xml:space="preserve">4. </w:t>
            </w:r>
            <w:r>
              <w:rPr>
                <w:rFonts w:ascii="Arial" w:hAnsi="Arial" w:cs="Arial"/>
                <w:sz w:val="18"/>
                <w:szCs w:val="18"/>
              </w:rPr>
              <w:t>M</w:t>
            </w:r>
            <w:r w:rsidRPr="00393250">
              <w:rPr>
                <w:rFonts w:ascii="Arial" w:hAnsi="Arial" w:cs="Arial"/>
                <w:sz w:val="18"/>
                <w:szCs w:val="18"/>
              </w:rPr>
              <w:t>aksymalna wartość projektu,  w zależności od subregionu wynosi:</w:t>
            </w:r>
          </w:p>
          <w:p w:rsidR="004A179D" w:rsidRPr="00347702" w:rsidRDefault="004A179D" w:rsidP="002142B1">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szczecińskiego – 3614391 zł</w:t>
            </w:r>
          </w:p>
          <w:p w:rsidR="004A179D" w:rsidRPr="00347702" w:rsidRDefault="004A179D" w:rsidP="002142B1">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koszalińskiego – 1881876 zł</w:t>
            </w:r>
          </w:p>
          <w:p w:rsidR="004A179D" w:rsidRPr="00347702" w:rsidRDefault="004A179D" w:rsidP="002142B1">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stargardzkiego – 1971151 zł</w:t>
            </w:r>
          </w:p>
          <w:p w:rsidR="004A179D" w:rsidRPr="007C32A4" w:rsidRDefault="004A179D" w:rsidP="002142B1">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szczecineckiego - 1473758 zł.</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2142B1">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2142B1">
            <w:pPr>
              <w:pStyle w:val="Akapitzlist"/>
              <w:spacing w:before="40" w:after="40"/>
              <w:ind w:left="342"/>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2142B1">
            <w:pPr>
              <w:pStyle w:val="Akapitzlist"/>
              <w:spacing w:before="40" w:after="40"/>
              <w:ind w:left="342"/>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2142B1">
            <w:pPr>
              <w:pStyle w:val="Akapitzlist"/>
              <w:spacing w:before="40" w:after="40"/>
              <w:ind w:left="0"/>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2142B1">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2142B1">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2142B1">
            <w:pPr>
              <w:jc w:val="both"/>
              <w:rPr>
                <w:rFonts w:ascii="Arial" w:hAnsi="Arial" w:cs="Arial"/>
                <w:sz w:val="18"/>
                <w:szCs w:val="18"/>
              </w:rPr>
            </w:pPr>
          </w:p>
          <w:p w:rsidR="004A179D" w:rsidRPr="003B4393" w:rsidRDefault="004A179D" w:rsidP="002142B1">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2142B1">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2142B1">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78"/>
              </w:numPr>
              <w:spacing w:before="40" w:after="40"/>
              <w:ind w:left="342" w:hanging="342"/>
              <w:rPr>
                <w:rFonts w:ascii="Arial" w:hAnsi="Arial" w:cs="Arial"/>
                <w:szCs w:val="20"/>
              </w:rPr>
            </w:pP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stanowią</w:t>
            </w:r>
            <w:r w:rsidRPr="003B4393">
              <w:rPr>
                <w:rFonts w:ascii="Arial" w:hAnsi="Arial" w:cs="Arial"/>
                <w:sz w:val="18"/>
                <w:szCs w:val="18"/>
              </w:rPr>
              <w:t>:</w:t>
            </w:r>
            <w:r w:rsidRPr="003B4393">
              <w:rPr>
                <w:rFonts w:ascii="Arial" w:hAnsi="Arial" w:cs="Arial"/>
                <w:szCs w:val="20"/>
              </w:rPr>
              <w:t xml:space="preserve"> </w:t>
            </w:r>
          </w:p>
          <w:p w:rsidR="004A179D" w:rsidRPr="00911949" w:rsidRDefault="004A179D" w:rsidP="002142B1">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2142B1">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nauczyciele pierwszych klas szkół podstawowych;</w:t>
            </w:r>
          </w:p>
          <w:p w:rsidR="004A179D" w:rsidRDefault="004A179D" w:rsidP="002142B1">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lekarze POZ, pielęgniarki szkolne, logopedzi i audiolodzy</w:t>
            </w:r>
            <w:r>
              <w:rPr>
                <w:rFonts w:ascii="Arial" w:hAnsi="Arial" w:cs="Arial"/>
                <w:sz w:val="18"/>
                <w:szCs w:val="18"/>
              </w:rPr>
              <w:t>.</w:t>
            </w:r>
          </w:p>
          <w:p w:rsidR="004A179D" w:rsidRDefault="004A179D" w:rsidP="002142B1">
            <w:pPr>
              <w:pStyle w:val="Akapitzlist"/>
              <w:spacing w:before="40" w:after="40"/>
              <w:ind w:left="720"/>
            </w:pPr>
          </w:p>
          <w:p w:rsidR="004A179D" w:rsidRPr="00306BC7" w:rsidRDefault="004A179D" w:rsidP="002142B1">
            <w:pPr>
              <w:spacing w:before="40" w:after="40"/>
              <w:jc w:val="both"/>
              <w:rPr>
                <w:rFonts w:ascii="Arial" w:hAnsi="Arial" w:cs="Arial"/>
                <w:sz w:val="18"/>
                <w:szCs w:val="18"/>
              </w:rPr>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w:t>
            </w:r>
            <w:proofErr w:type="spellStart"/>
            <w:r w:rsidRPr="00E32231">
              <w:rPr>
                <w:rFonts w:ascii="Arial" w:hAnsi="Arial" w:cs="Arial"/>
                <w:sz w:val="18"/>
                <w:szCs w:val="18"/>
              </w:rPr>
              <w:t>dofinasowanie</w:t>
            </w:r>
            <w:proofErr w:type="spellEnd"/>
            <w:r w:rsidRPr="00E32231">
              <w:rPr>
                <w:rFonts w:ascii="Arial" w:hAnsi="Arial" w:cs="Arial"/>
                <w:sz w:val="18"/>
                <w:szCs w:val="18"/>
              </w:rPr>
              <w:t xml:space="preserv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2142B1">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2142B1">
            <w:pPr>
              <w:pStyle w:val="Default"/>
              <w:spacing w:before="20" w:after="20"/>
              <w:jc w:val="both"/>
              <w:rPr>
                <w:rFonts w:ascii="Arial" w:hAnsi="Arial" w:cs="Arial"/>
                <w:color w:val="auto"/>
                <w:sz w:val="18"/>
                <w:szCs w:val="18"/>
              </w:rPr>
            </w:pPr>
          </w:p>
          <w:p w:rsidR="004A179D" w:rsidRPr="003B4393" w:rsidRDefault="004A179D" w:rsidP="002142B1">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2142B1">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2142B1">
            <w:pPr>
              <w:spacing w:before="40" w:after="40"/>
              <w:rPr>
                <w:rFonts w:ascii="Arial" w:hAnsi="Arial" w:cs="Arial"/>
                <w:szCs w:val="20"/>
              </w:rPr>
            </w:pPr>
            <w:r w:rsidRPr="00432A51">
              <w:rPr>
                <w:rFonts w:ascii="Arial" w:hAnsi="Arial" w:cs="Arial"/>
                <w:sz w:val="18"/>
                <w:szCs w:val="18"/>
              </w:rPr>
              <w:t>1</w:t>
            </w:r>
          </w:p>
        </w:tc>
      </w:tr>
      <w:tr w:rsidR="004A179D" w:rsidRPr="00432A51" w:rsidTr="002142B1">
        <w:trPr>
          <w:cantSplit/>
          <w:trHeight w:val="133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2142B1">
            <w:pPr>
              <w:pStyle w:val="Akapitzlist"/>
              <w:numPr>
                <w:ilvl w:val="0"/>
                <w:numId w:val="178"/>
              </w:numPr>
              <w:spacing w:before="40" w:after="40"/>
              <w:ind w:left="402"/>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2142B1">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2142B1">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2142B1">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2142B1">
            <w:pPr>
              <w:spacing w:before="40" w:after="40"/>
              <w:rPr>
                <w:rFonts w:ascii="Arial" w:hAnsi="Arial" w:cs="Arial"/>
                <w:sz w:val="18"/>
                <w:szCs w:val="18"/>
              </w:rPr>
            </w:pPr>
            <w:r>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06BC7" w:rsidRDefault="004A179D" w:rsidP="002142B1">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t>
            </w:r>
            <w:r>
              <w:rPr>
                <w:rFonts w:ascii="Arial" w:hAnsi="Arial" w:cs="Arial"/>
                <w:sz w:val="18"/>
                <w:szCs w:val="18"/>
              </w:rPr>
              <w:t>zaburzeń</w:t>
            </w:r>
            <w:r w:rsidRPr="00E32231">
              <w:rPr>
                <w:rFonts w:ascii="Arial" w:hAnsi="Arial" w:cs="Arial"/>
                <w:sz w:val="18"/>
                <w:szCs w:val="18"/>
              </w:rPr>
              <w:t xml:space="preserve"> słuchu i mowy wśród uczniów pierwszej klasy szkoły podstawowej</w:t>
            </w:r>
            <w:r>
              <w:rPr>
                <w:rFonts w:ascii="Arial" w:hAnsi="Arial" w:cs="Arial"/>
                <w:sz w:val="18"/>
                <w:szCs w:val="18"/>
              </w:rPr>
              <w:t xml:space="preserve"> na lata 2019-2020”</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3B4393" w:rsidRDefault="004A179D" w:rsidP="002142B1">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w:t>
            </w:r>
            <w:proofErr w:type="spellStart"/>
            <w:r w:rsidRPr="00E32231">
              <w:rPr>
                <w:rFonts w:ascii="Arial" w:hAnsi="Arial" w:cs="Arial"/>
                <w:sz w:val="18"/>
                <w:szCs w:val="18"/>
              </w:rPr>
              <w:t>dofinasowanie</w:t>
            </w:r>
            <w:proofErr w:type="spellEnd"/>
            <w:r w:rsidRPr="00E32231">
              <w:rPr>
                <w:rFonts w:ascii="Arial" w:hAnsi="Arial" w:cs="Arial"/>
                <w:sz w:val="18"/>
                <w:szCs w:val="18"/>
              </w:rPr>
              <w:t xml:space="preserv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2142B1">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502"/>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2142B1">
            <w:pPr>
              <w:pStyle w:val="Akapitzlist"/>
              <w:numPr>
                <w:ilvl w:val="0"/>
                <w:numId w:val="178"/>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862E90">
              <w:rPr>
                <w:rFonts w:ascii="Arial" w:hAnsi="Arial" w:cs="Arial"/>
                <w:sz w:val="18"/>
                <w:szCs w:val="18"/>
              </w:rPr>
              <w:t>1</w:t>
            </w:r>
          </w:p>
        </w:tc>
      </w:tr>
      <w:tr w:rsidR="004A179D" w:rsidRPr="00432A51" w:rsidTr="002142B1">
        <w:trPr>
          <w:cantSplit/>
          <w:trHeight w:val="2644"/>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2142B1">
            <w:pPr>
              <w:rPr>
                <w:rFonts w:ascii="Arial" w:hAnsi="Arial" w:cs="Arial"/>
                <w:sz w:val="18"/>
                <w:szCs w:val="18"/>
              </w:rPr>
            </w:pPr>
            <w:r w:rsidRPr="00985932">
              <w:rPr>
                <w:rFonts w:ascii="Arial" w:hAnsi="Arial" w:cs="Arial"/>
                <w:sz w:val="18"/>
                <w:szCs w:val="18"/>
              </w:rPr>
              <w:t xml:space="preserve">10. Projektodawca zapewnia, że minimalna liczba dzieci objętych badaniami przesiewowymi to: </w:t>
            </w:r>
          </w:p>
          <w:p w:rsidR="004A179D" w:rsidRPr="00985932" w:rsidRDefault="004A179D" w:rsidP="002142B1">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2142B1">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2142B1">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2142B1">
            <w:pPr>
              <w:rPr>
                <w:rFonts w:ascii="Arial" w:hAnsi="Arial" w:cs="Arial"/>
                <w:sz w:val="18"/>
                <w:szCs w:val="18"/>
              </w:rPr>
            </w:pPr>
            <w:r w:rsidRPr="00985932">
              <w:rPr>
                <w:rFonts w:ascii="Arial" w:hAnsi="Arial" w:cs="Arial"/>
                <w:sz w:val="18"/>
                <w:szCs w:val="18"/>
              </w:rPr>
              <w:t>- dla subregionu szczecineckiego: 3640.</w:t>
            </w:r>
          </w:p>
          <w:p w:rsidR="004A179D" w:rsidRPr="00985932" w:rsidRDefault="004A179D" w:rsidP="002142B1">
            <w:pPr>
              <w:rPr>
                <w:rFonts w:ascii="Arial" w:hAnsi="Arial" w:cs="Arial"/>
                <w:sz w:val="18"/>
                <w:szCs w:val="18"/>
              </w:rPr>
            </w:pPr>
          </w:p>
          <w:p w:rsidR="004A179D" w:rsidRPr="00EA662A" w:rsidRDefault="004A179D" w:rsidP="002142B1">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2142B1">
        <w:trPr>
          <w:cantSplit/>
          <w:trHeight w:val="2679"/>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rPr>
                <w:rFonts w:ascii="Arial" w:hAnsi="Arial" w:cs="Arial"/>
                <w:sz w:val="18"/>
                <w:szCs w:val="18"/>
              </w:rPr>
            </w:pPr>
          </w:p>
          <w:p w:rsidR="004A179D" w:rsidRPr="003B4393" w:rsidRDefault="004A179D" w:rsidP="002142B1">
            <w:pPr>
              <w:rPr>
                <w:rFonts w:ascii="Arial" w:hAnsi="Arial" w:cs="Arial"/>
                <w:sz w:val="18"/>
                <w:szCs w:val="18"/>
              </w:rPr>
            </w:pPr>
          </w:p>
        </w:tc>
        <w:tc>
          <w:tcPr>
            <w:tcW w:w="1732" w:type="pct"/>
            <w:gridSpan w:val="7"/>
            <w:tcBorders>
              <w:top w:val="single" w:sz="6" w:space="0" w:color="auto"/>
            </w:tcBorders>
            <w:vAlign w:val="center"/>
          </w:tcPr>
          <w:p w:rsidR="004A179D" w:rsidRDefault="004A179D" w:rsidP="002142B1">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694"/>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2142B1">
            <w:pPr>
              <w:pStyle w:val="Akapitzlist"/>
              <w:numPr>
                <w:ilvl w:val="0"/>
                <w:numId w:val="179"/>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2142B1">
        <w:trPr>
          <w:cantSplit/>
          <w:trHeight w:val="112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2142B1">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80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2142B1">
            <w:pPr>
              <w:pStyle w:val="Akapitzlist"/>
              <w:numPr>
                <w:ilvl w:val="0"/>
                <w:numId w:val="179"/>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2142B1">
        <w:trPr>
          <w:cantSplit/>
          <w:trHeight w:val="3529"/>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2142B1">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587"/>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2142B1">
            <w:pPr>
              <w:pStyle w:val="Akapitzlist"/>
              <w:numPr>
                <w:ilvl w:val="0"/>
                <w:numId w:val="179"/>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2142B1">
        <w:trPr>
          <w:cantSplit/>
          <w:trHeight w:val="1609"/>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2142B1">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5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32A51" w:rsidRDefault="004A179D" w:rsidP="002142B1">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tc>
      </w:tr>
      <w:tr w:rsidR="004A179D" w:rsidRPr="00432A51" w:rsidTr="002142B1">
        <w:trPr>
          <w:cantSplit/>
          <w:trHeight w:val="126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2142B1">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9"/>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0"/>
            </w:r>
            <w:r w:rsidRPr="00B94FB4">
              <w:rPr>
                <w:rFonts w:ascii="Arial" w:hAnsi="Arial" w:cs="Arial"/>
                <w:sz w:val="18"/>
                <w:szCs w:val="18"/>
              </w:rPr>
              <w:t>.</w:t>
            </w:r>
          </w:p>
          <w:p w:rsidR="004A179D" w:rsidRPr="00B94FB4" w:rsidRDefault="004A179D" w:rsidP="002142B1">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2142B1">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2142B1">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2142B1">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 xml:space="preserve">będzie </w:t>
            </w:r>
            <w:r w:rsidRPr="00B94FB4">
              <w:rPr>
                <w:rFonts w:ascii="Arial" w:hAnsi="Arial" w:cs="Arial"/>
                <w:sz w:val="18"/>
                <w:szCs w:val="18"/>
              </w:rPr>
              <w:t xml:space="preserve">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2142B1">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2142B1">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2142B1">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2142B1">
        <w:trPr>
          <w:cantSplit/>
          <w:trHeight w:val="60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81"/>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10</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2142B1">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81"/>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10</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2142B1">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2142B1">
            <w:pPr>
              <w:pStyle w:val="Akapitzlist"/>
              <w:numPr>
                <w:ilvl w:val="0"/>
                <w:numId w:val="181"/>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2142B1">
            <w:pPr>
              <w:jc w:val="both"/>
              <w:rPr>
                <w:rFonts w:ascii="Arial" w:hAnsi="Arial" w:cs="Arial"/>
                <w:b/>
                <w:sz w:val="18"/>
                <w:szCs w:val="18"/>
              </w:rPr>
            </w:pPr>
            <w:r w:rsidRPr="00450EF7">
              <w:rPr>
                <w:rFonts w:ascii="Arial" w:hAnsi="Arial" w:cs="Arial"/>
                <w:b/>
                <w:sz w:val="18"/>
                <w:szCs w:val="18"/>
              </w:rPr>
              <w:t>10</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2142B1">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2142B1">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2142B1">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restart"/>
            <w:shd w:val="clear" w:color="auto" w:fill="CCFFCC"/>
            <w:vAlign w:val="center"/>
          </w:tcPr>
          <w:p w:rsidR="004A179D" w:rsidRPr="00432A51" w:rsidRDefault="004A179D" w:rsidP="002142B1">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2142B1">
            <w:pPr>
              <w:pStyle w:val="Akapitzlist"/>
              <w:numPr>
                <w:ilvl w:val="0"/>
                <w:numId w:val="181"/>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2142B1">
            <w:pPr>
              <w:jc w:val="both"/>
              <w:rPr>
                <w:rFonts w:ascii="Arial" w:hAnsi="Arial" w:cs="Arial"/>
                <w:b/>
                <w:sz w:val="18"/>
                <w:szCs w:val="18"/>
              </w:rPr>
            </w:pPr>
            <w:r w:rsidRPr="00450EF7">
              <w:rPr>
                <w:rFonts w:ascii="Arial" w:hAnsi="Arial" w:cs="Arial"/>
                <w:b/>
                <w:sz w:val="18"/>
                <w:szCs w:val="18"/>
              </w:rPr>
              <w:t>10</w:t>
            </w:r>
          </w:p>
        </w:tc>
      </w:tr>
      <w:tr w:rsidR="004A179D" w:rsidRPr="00432A51" w:rsidTr="002142B1">
        <w:trPr>
          <w:cantSplit/>
        </w:trPr>
        <w:tc>
          <w:tcPr>
            <w:tcW w:w="855" w:type="pct"/>
            <w:gridSpan w:val="2"/>
            <w:vMerge/>
            <w:shd w:val="clear" w:color="auto" w:fill="CCFFCC"/>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2142B1">
            <w:pPr>
              <w:pStyle w:val="Default"/>
              <w:spacing w:before="20" w:after="20"/>
              <w:jc w:val="both"/>
              <w:rPr>
                <w:rFonts w:ascii="Arial" w:hAnsi="Arial" w:cs="Arial"/>
                <w:color w:val="auto"/>
                <w:sz w:val="18"/>
                <w:szCs w:val="18"/>
              </w:rPr>
            </w:pP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2142B1">
            <w:pPr>
              <w:pStyle w:val="Default"/>
              <w:spacing w:before="20" w:after="20"/>
              <w:jc w:val="both"/>
              <w:rPr>
                <w:rFonts w:ascii="Arial" w:hAnsi="Arial" w:cs="Arial"/>
                <w:color w:val="auto"/>
                <w:sz w:val="18"/>
                <w:szCs w:val="18"/>
              </w:rPr>
            </w:pP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2142B1">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2142B1">
            <w:pPr>
              <w:pStyle w:val="Default"/>
              <w:numPr>
                <w:ilvl w:val="0"/>
                <w:numId w:val="49"/>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5</w:t>
            </w:r>
          </w:p>
        </w:tc>
      </w:tr>
      <w:tr w:rsidR="004A179D" w:rsidRPr="00432A51" w:rsidTr="002142B1">
        <w:trPr>
          <w:cantSplit/>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tcBorders>
              <w:bottom w:val="single" w:sz="6" w:space="0" w:color="auto"/>
            </w:tcBorders>
            <w:vAlign w:val="center"/>
          </w:tcPr>
          <w:p w:rsidR="004A179D" w:rsidRPr="00432A51" w:rsidRDefault="004A179D" w:rsidP="002142B1">
            <w:pPr>
              <w:jc w:val="both"/>
              <w:rPr>
                <w:rFonts w:ascii="Arial" w:hAnsi="Arial" w:cs="Arial"/>
                <w:sz w:val="18"/>
                <w:szCs w:val="18"/>
              </w:rPr>
            </w:pPr>
            <w:proofErr w:type="spellStart"/>
            <w:r w:rsidRPr="00432A51">
              <w:rPr>
                <w:rFonts w:ascii="Arial" w:hAnsi="Arial" w:cs="Arial"/>
                <w:sz w:val="18"/>
                <w:szCs w:val="18"/>
              </w:rPr>
              <w:t>Kwalifikowalność</w:t>
            </w:r>
            <w:proofErr w:type="spellEnd"/>
            <w:r w:rsidRPr="00432A51">
              <w:rPr>
                <w:rFonts w:ascii="Arial" w:hAnsi="Arial" w:cs="Arial"/>
                <w:sz w:val="18"/>
                <w:szCs w:val="18"/>
              </w:rPr>
              <w:t xml:space="preserve">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2142B1">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2142B1">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2142B1">
            <w:pPr>
              <w:jc w:val="both"/>
              <w:rPr>
                <w:rFonts w:ascii="Arial" w:hAnsi="Arial" w:cs="Arial"/>
                <w:sz w:val="18"/>
                <w:szCs w:val="18"/>
              </w:rPr>
            </w:pPr>
            <w:r w:rsidRPr="00432A51">
              <w:rPr>
                <w:rFonts w:ascii="Arial" w:hAnsi="Arial" w:cs="Arial"/>
                <w:sz w:val="18"/>
                <w:szCs w:val="18"/>
              </w:rPr>
              <w:t>T/N</w:t>
            </w:r>
          </w:p>
        </w:tc>
      </w:tr>
      <w:tr w:rsidR="004A179D" w:rsidRPr="00432A51" w:rsidTr="002142B1">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2142B1">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2142B1">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2142B1">
            <w:pPr>
              <w:jc w:val="both"/>
              <w:rPr>
                <w:rFonts w:ascii="Arial" w:hAnsi="Arial" w:cs="Arial"/>
                <w:color w:val="FF0000"/>
                <w:sz w:val="18"/>
                <w:szCs w:val="18"/>
              </w:rPr>
            </w:pPr>
          </w:p>
        </w:tc>
      </w:tr>
      <w:tr w:rsidR="004A179D" w:rsidRPr="00432A51" w:rsidTr="002142B1">
        <w:trPr>
          <w:cantSplit/>
        </w:trPr>
        <w:tc>
          <w:tcPr>
            <w:tcW w:w="855" w:type="pct"/>
            <w:gridSpan w:val="2"/>
            <w:tcBorders>
              <w:top w:val="single" w:sz="6" w:space="0" w:color="auto"/>
              <w:bottom w:val="single" w:sz="6" w:space="0" w:color="auto"/>
            </w:tcBorders>
            <w:vAlign w:val="center"/>
          </w:tcPr>
          <w:p w:rsidR="004A179D" w:rsidRPr="00432A51" w:rsidRDefault="004A179D" w:rsidP="002142B1">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2142B1">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16</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N</w:t>
            </w:r>
          </w:p>
        </w:tc>
      </w:tr>
      <w:tr w:rsidR="004A179D" w:rsidTr="002142B1">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2142B1">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6F1D25">
              <w:t xml:space="preserve"> </w:t>
            </w:r>
            <w:r>
              <w:rPr>
                <w:rFonts w:ascii="Arial" w:hAnsi="Arial" w:cs="Arial"/>
                <w:sz w:val="18"/>
                <w:szCs w:val="18"/>
              </w:rPr>
              <w:t>1388</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2142B1">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spacing w:after="200" w:line="276" w:lineRule="auto"/>
        <w:contextualSpacing/>
        <w:jc w:val="both"/>
        <w:rPr>
          <w:rFonts w:ascii="Arial" w:hAnsi="Arial" w:cs="Arial"/>
          <w:sz w:val="20"/>
          <w:szCs w:val="20"/>
        </w:rPr>
      </w:pPr>
    </w:p>
    <w:p w:rsidR="004A179D" w:rsidRPr="00CE6F01" w:rsidRDefault="004A179D" w:rsidP="004A179D">
      <w:pPr>
        <w:spacing w:after="200" w:line="276" w:lineRule="auto"/>
        <w:contextualSpacing/>
        <w:jc w:val="both"/>
        <w:rPr>
          <w:b/>
        </w:rPr>
      </w:pPr>
    </w:p>
    <w:p w:rsidR="004A179D" w:rsidRDefault="004A179D" w:rsidP="004A179D">
      <w:pPr>
        <w:jc w:val="both"/>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Default="004A179D" w:rsidP="004A179D">
      <w:pPr>
        <w:tabs>
          <w:tab w:val="left" w:pos="1110"/>
        </w:tabs>
        <w:rPr>
          <w:rFonts w:ascii="Arial" w:hAnsi="Arial" w:cs="Arial"/>
          <w:sz w:val="20"/>
          <w:szCs w:val="20"/>
        </w:rPr>
      </w:pPr>
    </w:p>
    <w:p w:rsidR="004A179D" w:rsidRPr="00432A51" w:rsidRDefault="004A179D" w:rsidP="004A179D">
      <w:pPr>
        <w:jc w:val="center"/>
        <w:rPr>
          <w:rFonts w:ascii="Arial" w:hAnsi="Arial" w:cs="Arial"/>
          <w:b/>
          <w:sz w:val="40"/>
          <w:szCs w:val="40"/>
        </w:rPr>
      </w:pPr>
      <w:r w:rsidRPr="00432A51">
        <w:rPr>
          <w:rFonts w:ascii="Arial" w:hAnsi="Arial" w:cs="Arial"/>
          <w:b/>
          <w:sz w:val="40"/>
          <w:szCs w:val="40"/>
        </w:rPr>
        <w:lastRenderedPageBreak/>
        <w:t>Plan działania na rok 2018</w:t>
      </w:r>
    </w:p>
    <w:p w:rsidR="004A179D" w:rsidRPr="00432A51" w:rsidRDefault="004A179D" w:rsidP="004A179D">
      <w:pPr>
        <w:jc w:val="center"/>
        <w:rPr>
          <w:rFonts w:ascii="Arial" w:hAnsi="Arial" w:cs="Arial"/>
          <w:b/>
          <w:sz w:val="12"/>
          <w:szCs w:val="12"/>
        </w:rPr>
      </w:pPr>
    </w:p>
    <w:p w:rsidR="004A179D" w:rsidRPr="00432A51" w:rsidRDefault="004A179D" w:rsidP="004A179D">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4A179D" w:rsidRPr="00432A51" w:rsidRDefault="004A179D" w:rsidP="004A179D">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5"/>
        <w:gridCol w:w="761"/>
        <w:gridCol w:w="1809"/>
        <w:gridCol w:w="1419"/>
        <w:gridCol w:w="788"/>
        <w:gridCol w:w="1952"/>
      </w:tblGrid>
      <w:tr w:rsidR="004A179D" w:rsidRPr="00432A51" w:rsidTr="002142B1">
        <w:trPr>
          <w:trHeight w:val="362"/>
        </w:trPr>
        <w:tc>
          <w:tcPr>
            <w:tcW w:w="10315" w:type="dxa"/>
            <w:gridSpan w:val="6"/>
            <w:shd w:val="clear" w:color="auto" w:fill="D9D9D9"/>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4A179D" w:rsidRPr="00432A51" w:rsidTr="002142B1">
        <w:trPr>
          <w:trHeight w:val="511"/>
        </w:trPr>
        <w:tc>
          <w:tcPr>
            <w:tcW w:w="3034" w:type="dxa"/>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4A179D" w:rsidRPr="00432A51" w:rsidRDefault="004A179D" w:rsidP="002142B1">
            <w:pPr>
              <w:jc w:val="center"/>
              <w:rPr>
                <w:rFonts w:ascii="Arial" w:hAnsi="Arial" w:cs="Arial"/>
                <w:sz w:val="18"/>
                <w:szCs w:val="18"/>
              </w:rPr>
            </w:pPr>
            <w:r w:rsidRPr="00432A51">
              <w:rPr>
                <w:rFonts w:ascii="Arial" w:hAnsi="Arial" w:cs="Arial"/>
                <w:sz w:val="20"/>
                <w:szCs w:val="20"/>
              </w:rPr>
              <w:t>VII Włączenie społeczne</w:t>
            </w:r>
          </w:p>
        </w:tc>
      </w:tr>
      <w:tr w:rsidR="004A179D" w:rsidRPr="00432A51" w:rsidTr="002142B1">
        <w:trPr>
          <w:trHeight w:val="519"/>
        </w:trPr>
        <w:tc>
          <w:tcPr>
            <w:tcW w:w="3034" w:type="dxa"/>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Wojewódzki Urząd Pracy w Szczecinie</w:t>
            </w:r>
          </w:p>
        </w:tc>
      </w:tr>
      <w:tr w:rsidR="004A179D" w:rsidRPr="00432A51" w:rsidTr="002142B1">
        <w:trPr>
          <w:trHeight w:val="348"/>
        </w:trPr>
        <w:tc>
          <w:tcPr>
            <w:tcW w:w="3034" w:type="dxa"/>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4A179D" w:rsidRPr="00432A51" w:rsidTr="002142B1">
        <w:trPr>
          <w:trHeight w:val="358"/>
        </w:trPr>
        <w:tc>
          <w:tcPr>
            <w:tcW w:w="3034" w:type="dxa"/>
            <w:tcBorders>
              <w:bottom w:val="single" w:sz="2" w:space="0" w:color="auto"/>
            </w:tcBorders>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4A179D" w:rsidRPr="00432A51" w:rsidRDefault="004A179D" w:rsidP="002142B1">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4A179D" w:rsidRPr="00432A51" w:rsidRDefault="004A179D" w:rsidP="002142B1">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42 56 103</w:t>
            </w:r>
          </w:p>
        </w:tc>
      </w:tr>
      <w:tr w:rsidR="004A179D" w:rsidRPr="00432A51" w:rsidTr="002142B1">
        <w:trPr>
          <w:trHeight w:val="354"/>
        </w:trPr>
        <w:tc>
          <w:tcPr>
            <w:tcW w:w="3034" w:type="dxa"/>
            <w:tcBorders>
              <w:top w:val="single" w:sz="2" w:space="0" w:color="auto"/>
              <w:bottom w:val="single" w:sz="2" w:space="0" w:color="auto"/>
            </w:tcBorders>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A179D" w:rsidRPr="00432A51" w:rsidRDefault="004A179D" w:rsidP="002142B1">
            <w:pPr>
              <w:jc w:val="center"/>
              <w:rPr>
                <w:rFonts w:ascii="Arial" w:hAnsi="Arial" w:cs="Arial"/>
                <w:sz w:val="18"/>
                <w:szCs w:val="18"/>
              </w:rPr>
            </w:pPr>
            <w:r w:rsidRPr="00432A51">
              <w:rPr>
                <w:rFonts w:ascii="Arial" w:hAnsi="Arial" w:cs="Arial"/>
                <w:sz w:val="18"/>
                <w:szCs w:val="18"/>
              </w:rPr>
              <w:t>sekretariat@wup.pl</w:t>
            </w:r>
          </w:p>
        </w:tc>
      </w:tr>
      <w:tr w:rsidR="004A179D" w:rsidRPr="00432A51" w:rsidTr="002142B1">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A179D" w:rsidRPr="00432A51" w:rsidRDefault="004A179D" w:rsidP="002142B1">
            <w:pPr>
              <w:jc w:val="center"/>
              <w:rPr>
                <w:rFonts w:ascii="Arial" w:hAnsi="Arial" w:cs="Arial"/>
                <w:sz w:val="20"/>
                <w:szCs w:val="20"/>
              </w:rPr>
            </w:pPr>
            <w:r>
              <w:rPr>
                <w:rFonts w:ascii="Arial" w:hAnsi="Arial" w:cs="Arial"/>
                <w:sz w:val="20"/>
                <w:szCs w:val="20"/>
              </w:rPr>
              <w:t xml:space="preserve">Milena Stefańska - </w:t>
            </w:r>
            <w:proofErr w:type="spellStart"/>
            <w:r>
              <w:rPr>
                <w:rFonts w:ascii="Arial" w:hAnsi="Arial" w:cs="Arial"/>
                <w:sz w:val="20"/>
                <w:szCs w:val="20"/>
              </w:rPr>
              <w:t>Naporowska</w:t>
            </w:r>
            <w:proofErr w:type="spellEnd"/>
          </w:p>
          <w:p w:rsidR="004A179D" w:rsidRPr="00432A51" w:rsidRDefault="004A179D" w:rsidP="002142B1">
            <w:pPr>
              <w:jc w:val="center"/>
              <w:rPr>
                <w:rFonts w:ascii="Arial" w:hAnsi="Arial" w:cs="Arial"/>
                <w:sz w:val="20"/>
                <w:szCs w:val="20"/>
              </w:rPr>
            </w:pPr>
            <w:r w:rsidRPr="00432A51">
              <w:rPr>
                <w:rFonts w:ascii="Arial" w:hAnsi="Arial" w:cs="Arial"/>
                <w:sz w:val="20"/>
                <w:szCs w:val="20"/>
              </w:rPr>
              <w:t>tel. 91 42</w:t>
            </w:r>
            <w:r>
              <w:rPr>
                <w:rFonts w:ascii="Arial" w:hAnsi="Arial" w:cs="Arial"/>
                <w:sz w:val="20"/>
                <w:szCs w:val="20"/>
              </w:rPr>
              <w:t xml:space="preserve"> </w:t>
            </w:r>
            <w:r w:rsidRPr="00432A51">
              <w:rPr>
                <w:rFonts w:ascii="Arial" w:hAnsi="Arial" w:cs="Arial"/>
                <w:sz w:val="20"/>
                <w:szCs w:val="20"/>
              </w:rPr>
              <w:t>56 166</w:t>
            </w:r>
          </w:p>
          <w:p w:rsidR="004A179D" w:rsidRPr="00432A51" w:rsidRDefault="004A179D" w:rsidP="002142B1">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p w:rsidR="004A179D" w:rsidRDefault="004A179D" w:rsidP="004A179D">
      <w:pPr>
        <w:jc w:val="both"/>
        <w:rPr>
          <w:rFonts w:ascii="Arial" w:hAnsi="Arial" w:cs="Arial"/>
          <w:b/>
        </w:rPr>
      </w:pPr>
    </w:p>
    <w:tbl>
      <w:tblPr>
        <w:tblStyle w:val="Tabela-Siatka"/>
        <w:tblW w:w="9781" w:type="dxa"/>
        <w:tblInd w:w="-459" w:type="dxa"/>
        <w:tblLook w:val="04A0"/>
      </w:tblPr>
      <w:tblGrid>
        <w:gridCol w:w="9781"/>
      </w:tblGrid>
      <w:tr w:rsidR="004A179D" w:rsidRPr="00306BC7" w:rsidTr="002142B1">
        <w:trPr>
          <w:trHeight w:val="1137"/>
        </w:trPr>
        <w:tc>
          <w:tcPr>
            <w:tcW w:w="9781" w:type="dxa"/>
            <w:shd w:val="clear" w:color="auto" w:fill="E36C0A" w:themeFill="accent6" w:themeFillShade="BF"/>
          </w:tcPr>
          <w:p w:rsidR="004A179D" w:rsidRPr="007311ED" w:rsidRDefault="004A179D" w:rsidP="002142B1">
            <w:pPr>
              <w:jc w:val="center"/>
              <w:rPr>
                <w:rFonts w:ascii="Arial" w:hAnsi="Arial" w:cs="Arial"/>
                <w:b/>
                <w:sz w:val="20"/>
                <w:szCs w:val="20"/>
              </w:rPr>
            </w:pPr>
            <w:r w:rsidRPr="007311ED">
              <w:rPr>
                <w:rFonts w:ascii="Arial" w:hAnsi="Arial" w:cs="Arial"/>
                <w:b/>
                <w:sz w:val="20"/>
                <w:szCs w:val="20"/>
              </w:rPr>
              <w:t>KARTA DZIAŁANIA</w:t>
            </w:r>
          </w:p>
          <w:p w:rsidR="004A179D" w:rsidRPr="007311ED" w:rsidRDefault="004A179D" w:rsidP="002142B1">
            <w:pPr>
              <w:jc w:val="both"/>
              <w:rPr>
                <w:rFonts w:ascii="Arial" w:hAnsi="Arial" w:cs="Arial"/>
                <w:b/>
                <w:sz w:val="20"/>
                <w:szCs w:val="20"/>
              </w:rPr>
            </w:pPr>
          </w:p>
          <w:p w:rsidR="004A179D" w:rsidRPr="00306BC7" w:rsidRDefault="004A179D" w:rsidP="002142B1">
            <w:pPr>
              <w:jc w:val="both"/>
              <w:rPr>
                <w:rFonts w:ascii="Arial" w:hAnsi="Arial" w:cs="Arial"/>
                <w:b/>
                <w:sz w:val="20"/>
                <w:szCs w:val="20"/>
              </w:rPr>
            </w:pPr>
            <w:r w:rsidRPr="007311ED">
              <w:rPr>
                <w:rFonts w:ascii="Arial" w:hAnsi="Arial" w:cs="Arial"/>
                <w:b/>
                <w:sz w:val="20"/>
                <w:szCs w:val="20"/>
              </w:rPr>
              <w:t>7.7 Wdrożenie programów wczesnego wykrywania wad rozwojowych i rehabilitacji dzieci z niepełnosprawnościami oraz zagrożonych niepełnosprawnością</w:t>
            </w:r>
          </w:p>
        </w:tc>
      </w:tr>
    </w:tbl>
    <w:p w:rsidR="004A179D" w:rsidRDefault="004A179D" w:rsidP="004A179D">
      <w:pPr>
        <w:ind w:right="-157"/>
        <w:jc w:val="cente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4A179D" w:rsidRPr="00432A51" w:rsidTr="002142B1">
        <w:trPr>
          <w:trHeight w:val="218"/>
        </w:trPr>
        <w:tc>
          <w:tcPr>
            <w:tcW w:w="677" w:type="pct"/>
            <w:tcBorders>
              <w:top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4A179D" w:rsidRPr="00432A51" w:rsidRDefault="004A179D" w:rsidP="002142B1">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x</w:t>
            </w:r>
          </w:p>
        </w:tc>
      </w:tr>
      <w:tr w:rsidR="004A179D" w:rsidRPr="00432A51" w:rsidTr="002142B1">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2142B1">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p>
        </w:tc>
      </w:tr>
      <w:tr w:rsidR="004A179D" w:rsidRPr="00432A51" w:rsidTr="002142B1">
        <w:trPr>
          <w:cantSplit/>
          <w:trHeight w:val="581"/>
        </w:trPr>
        <w:tc>
          <w:tcPr>
            <w:tcW w:w="855" w:type="pct"/>
            <w:gridSpan w:val="2"/>
            <w:vMerge/>
            <w:tcBorders>
              <w:bottom w:val="single" w:sz="12" w:space="0" w:color="auto"/>
              <w:righ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4A179D" w:rsidRPr="00432A51" w:rsidRDefault="004A179D" w:rsidP="002142B1">
            <w:pPr>
              <w:jc w:val="both"/>
              <w:rPr>
                <w:rFonts w:ascii="Arial" w:hAnsi="Arial" w:cs="Arial"/>
                <w:b/>
                <w:sz w:val="18"/>
                <w:szCs w:val="18"/>
              </w:rPr>
            </w:pPr>
          </w:p>
        </w:tc>
      </w:tr>
      <w:tr w:rsidR="004A179D" w:rsidRPr="00432A51" w:rsidTr="002142B1">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4A179D" w:rsidRPr="003B4393" w:rsidRDefault="004A179D" w:rsidP="002142B1">
            <w:pPr>
              <w:ind w:left="57"/>
              <w:jc w:val="both"/>
              <w:rPr>
                <w:rFonts w:ascii="Arial" w:hAnsi="Arial" w:cs="Arial"/>
                <w:b/>
                <w:sz w:val="18"/>
                <w:szCs w:val="18"/>
              </w:rPr>
            </w:pPr>
            <w:r>
              <w:rPr>
                <w:rFonts w:ascii="Arial" w:hAnsi="Arial" w:cs="Arial"/>
                <w:b/>
                <w:sz w:val="18"/>
                <w:szCs w:val="18"/>
              </w:rPr>
              <w:t>6 783 000</w:t>
            </w:r>
            <w:r w:rsidRPr="003B4393">
              <w:rPr>
                <w:rFonts w:ascii="Arial" w:hAnsi="Arial" w:cs="Arial"/>
                <w:b/>
                <w:sz w:val="18"/>
                <w:szCs w:val="18"/>
              </w:rPr>
              <w:t xml:space="preserve"> zł (EFS)</w:t>
            </w:r>
          </w:p>
        </w:tc>
      </w:tr>
      <w:tr w:rsidR="004A179D" w:rsidRPr="00432A51" w:rsidTr="002142B1">
        <w:trPr>
          <w:trHeight w:val="261"/>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4A179D" w:rsidRPr="009073CE" w:rsidRDefault="004A179D" w:rsidP="002142B1">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4A179D" w:rsidRPr="009073CE" w:rsidRDefault="004A179D" w:rsidP="002142B1">
            <w:pPr>
              <w:numPr>
                <w:ilvl w:val="0"/>
                <w:numId w:val="197"/>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4A179D" w:rsidRPr="009073CE" w:rsidRDefault="004A179D" w:rsidP="002142B1">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21"/>
            </w:r>
            <w:r w:rsidRPr="009073CE">
              <w:rPr>
                <w:rFonts w:ascii="Arial" w:hAnsi="Arial" w:cs="Arial"/>
                <w:sz w:val="18"/>
                <w:szCs w:val="18"/>
              </w:rPr>
              <w:t>,</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4A179D" w:rsidRPr="009073CE" w:rsidRDefault="004A179D" w:rsidP="002142B1">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4A179D" w:rsidRPr="009073CE" w:rsidRDefault="004A179D" w:rsidP="002142B1">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zwiększona liczba bezpłatnych godzin wysokospecjalistycznej terapii dla dzieci,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4A179D" w:rsidRPr="009073CE" w:rsidRDefault="004A179D" w:rsidP="002142B1">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4A179D" w:rsidRPr="009073CE" w:rsidRDefault="004A179D" w:rsidP="002142B1">
            <w:pPr>
              <w:pStyle w:val="Akapitzlist"/>
              <w:numPr>
                <w:ilvl w:val="0"/>
                <w:numId w:val="198"/>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4A179D" w:rsidRPr="00432A51" w:rsidTr="002142B1">
        <w:trPr>
          <w:trHeight w:val="258"/>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4A179D" w:rsidRPr="00A73CBC" w:rsidRDefault="004A179D" w:rsidP="002142B1">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4A179D" w:rsidRPr="003B4393" w:rsidRDefault="004A179D" w:rsidP="002142B1">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4A179D" w:rsidRPr="003B4393" w:rsidRDefault="004A179D" w:rsidP="002142B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4A179D" w:rsidRPr="003B4393" w:rsidRDefault="004A179D" w:rsidP="002142B1">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4A179D" w:rsidRPr="00432A51" w:rsidTr="002142B1">
        <w:trPr>
          <w:trHeight w:val="258"/>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4A179D" w:rsidRDefault="004A179D" w:rsidP="002142B1">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4A179D" w:rsidRPr="003B4393" w:rsidRDefault="004A179D" w:rsidP="002142B1">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w:t>
            </w:r>
            <w:r>
              <w:rPr>
                <w:rFonts w:ascii="Arial" w:hAnsi="Arial" w:cs="Arial"/>
                <w:sz w:val="18"/>
                <w:szCs w:val="18"/>
              </w:rPr>
              <w:t xml:space="preserve"> </w:t>
            </w:r>
            <w:r w:rsidRPr="00347702">
              <w:rPr>
                <w:rFonts w:ascii="Arial" w:hAnsi="Arial" w:cs="Arial"/>
                <w:sz w:val="18"/>
                <w:szCs w:val="18"/>
              </w:rPr>
              <w:t>"Wczesne wykrywanie oraz rehabilitacja wad wzroku wśród uczniów pierwszej klasy szkoły podstawowej na lata 2019 - 2021"</w:t>
            </w:r>
            <w:r>
              <w:rPr>
                <w:rFonts w:ascii="Arial" w:hAnsi="Arial" w:cs="Arial"/>
                <w:sz w:val="18"/>
                <w:szCs w:val="18"/>
              </w:rPr>
              <w:t>.</w:t>
            </w:r>
          </w:p>
          <w:p w:rsidR="004A179D" w:rsidRDefault="004A179D" w:rsidP="002142B1">
            <w:pPr>
              <w:spacing w:before="40" w:after="40"/>
              <w:jc w:val="both"/>
              <w:rPr>
                <w:rFonts w:ascii="Arial" w:hAnsi="Arial" w:cs="Arial"/>
                <w:sz w:val="18"/>
                <w:szCs w:val="18"/>
              </w:rPr>
            </w:pPr>
            <w:r w:rsidRPr="003B4393">
              <w:rPr>
                <w:rFonts w:ascii="Arial" w:hAnsi="Arial" w:cs="Arial"/>
                <w:sz w:val="18"/>
                <w:szCs w:val="18"/>
              </w:rPr>
              <w:t>Wady wzroku, oprócz wad postawy, należą do najczęściej występujących problemów zdrowotnych wśród dzieci w wieku szkolnym. Prawidłowy proces widzenia wspomaga prawidłowy rozwój człowieka, jego przygotowanie do samodzielnego życia w rodzinie i społeczeństwie, ułatwia w znacznym stopniu orientację w przestrzeni, samodzielne poruszanie się oraz naukę, ma wpływ na jakość życia. Wady i dysfunkcje cech narządu wzroku powodują opóźnienia w rozwoju psychoruchowym i utrudniają start szkolny, są również przyczyną problemów w opanowaniu nauki czytania i pisania. Badania przesiewowe wzroku wykonywane wśród uczniów, przeprowadzone w odpowiednim czasie</w:t>
            </w:r>
            <w:r>
              <w:rPr>
                <w:rFonts w:ascii="Arial" w:hAnsi="Arial" w:cs="Arial"/>
                <w:sz w:val="18"/>
                <w:szCs w:val="18"/>
              </w:rPr>
              <w:t xml:space="preserve"> (kiedy dane zaburzenie najczęściej się ujawnia i pogłębia)</w:t>
            </w:r>
            <w:r w:rsidRPr="003B4393">
              <w:rPr>
                <w:rFonts w:ascii="Arial" w:hAnsi="Arial" w:cs="Arial"/>
                <w:sz w:val="18"/>
                <w:szCs w:val="18"/>
              </w:rPr>
              <w:t xml:space="preserve"> pozwalają na wczesne wykrycie wad wzroku. Podjęcie leczenia i poprawa ostrości wzroku pozwala na poprawny rozwój wszystkich funkcji wzrokowych i wpływa na zapobieganie niedowidzenia. Światowa Organizacja Zdrowia szacuje, że 80% wad wzroku jest możliwe do uniknięcia poprzez wczesne wykrywanie i właściwe leczenie. </w:t>
            </w:r>
            <w:r w:rsidRPr="00F72275">
              <w:rPr>
                <w:rFonts w:ascii="Arial" w:hAnsi="Arial" w:cs="Arial"/>
                <w:sz w:val="18"/>
                <w:szCs w:val="18"/>
              </w:rPr>
              <w:t>Wyniki badań epidemiologicznych oraz wyniki programów profilaktycznych dotyczących wad wzroku</w:t>
            </w:r>
            <w:r w:rsidRPr="003B4393">
              <w:rPr>
                <w:rFonts w:ascii="Arial" w:hAnsi="Arial" w:cs="Arial"/>
                <w:sz w:val="18"/>
                <w:szCs w:val="18"/>
              </w:rPr>
              <w:t xml:space="preserve"> u dzieci wskazują, iż w Polsce w populacji dzieci wczesnoszkolnych ponad 20% ma wady wzroku. Według danych Informatora Statystycznego ochrony zdrowia województwa zachodniopomorskiego w 2015 roku liczba dzieci w wieku 0-1</w:t>
            </w:r>
            <w:r>
              <w:rPr>
                <w:rFonts w:ascii="Arial" w:hAnsi="Arial" w:cs="Arial"/>
                <w:sz w:val="18"/>
                <w:szCs w:val="18"/>
              </w:rPr>
              <w:t xml:space="preserve">8 </w:t>
            </w:r>
            <w:r w:rsidRPr="003B4393">
              <w:rPr>
                <w:rFonts w:ascii="Arial" w:hAnsi="Arial" w:cs="Arial"/>
                <w:sz w:val="18"/>
                <w:szCs w:val="18"/>
              </w:rPr>
              <w:t xml:space="preserve">lat </w:t>
            </w:r>
            <w:r>
              <w:rPr>
                <w:rFonts w:ascii="Arial" w:hAnsi="Arial" w:cs="Arial"/>
                <w:sz w:val="18"/>
                <w:szCs w:val="18"/>
              </w:rPr>
              <w:t>zgłaszających się do lekarza</w:t>
            </w:r>
            <w:r w:rsidRPr="003B4393">
              <w:rPr>
                <w:rFonts w:ascii="Arial" w:hAnsi="Arial" w:cs="Arial"/>
                <w:sz w:val="18"/>
                <w:szCs w:val="18"/>
              </w:rPr>
              <w:t xml:space="preserve"> POZ z powodu zaburzeń refrakcji i akomodacji oka wynosiła 5 662 (współczynnik chorobowości - 180,1/10000). W grupie wieku 5-9 lat liczba ta wynosiła 1430 (współczynnik chorobowości </w:t>
            </w:r>
            <w:r>
              <w:rPr>
                <w:rFonts w:ascii="Arial" w:hAnsi="Arial" w:cs="Arial"/>
                <w:sz w:val="18"/>
                <w:szCs w:val="18"/>
              </w:rPr>
              <w:t>–</w:t>
            </w:r>
            <w:r w:rsidRPr="003B4393">
              <w:rPr>
                <w:rFonts w:ascii="Arial" w:hAnsi="Arial" w:cs="Arial"/>
                <w:sz w:val="18"/>
                <w:szCs w:val="18"/>
              </w:rPr>
              <w:t xml:space="preserve"> 1</w:t>
            </w:r>
            <w:r>
              <w:rPr>
                <w:rFonts w:ascii="Arial" w:hAnsi="Arial" w:cs="Arial"/>
                <w:sz w:val="18"/>
                <w:szCs w:val="18"/>
              </w:rPr>
              <w:t>60,4</w:t>
            </w:r>
            <w:r w:rsidRPr="003B4393">
              <w:rPr>
                <w:rFonts w:ascii="Arial" w:hAnsi="Arial" w:cs="Arial"/>
                <w:sz w:val="18"/>
                <w:szCs w:val="18"/>
              </w:rPr>
              <w:t xml:space="preserve">/10000), stanowiło to około 1,6% dzieci w wieku 5-9 lat, to w porównaniu z wynikami badań epidemiologicznych i programów profilaktycznych realizowanych w Polsce świadczy o </w:t>
            </w:r>
            <w:proofErr w:type="spellStart"/>
            <w:r w:rsidRPr="003B4393">
              <w:rPr>
                <w:rFonts w:ascii="Arial" w:hAnsi="Arial" w:cs="Arial"/>
                <w:sz w:val="18"/>
                <w:szCs w:val="18"/>
              </w:rPr>
              <w:t>niedodiagnozowaniu</w:t>
            </w:r>
            <w:proofErr w:type="spellEnd"/>
            <w:r w:rsidRPr="003B4393">
              <w:rPr>
                <w:rFonts w:ascii="Arial" w:hAnsi="Arial" w:cs="Arial"/>
                <w:sz w:val="18"/>
                <w:szCs w:val="18"/>
              </w:rPr>
              <w:t xml:space="preserve"> wad wzroku wśród dzieci wczesnoszkolnych w województwie zachodniopomorskim, co wskazuje na konieczność wprowadzenia działań umożliwiających wczesną diagnostykę wad wzroku u dzieci. Planowany program wpisuje się w następujący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określony w Rozporządzeniu Ministra Zdrowia z dnia 2</w:t>
            </w:r>
            <w:r>
              <w:rPr>
                <w:rFonts w:ascii="Arial" w:hAnsi="Arial" w:cs="Arial"/>
                <w:sz w:val="18"/>
                <w:szCs w:val="18"/>
              </w:rPr>
              <w:t>7</w:t>
            </w:r>
            <w:r w:rsidRPr="003B4393">
              <w:rPr>
                <w:rFonts w:ascii="Arial" w:hAnsi="Arial" w:cs="Arial"/>
                <w:sz w:val="18"/>
                <w:szCs w:val="18"/>
              </w:rPr>
              <w:t xml:space="preserve"> </w:t>
            </w:r>
            <w:r>
              <w:rPr>
                <w:rFonts w:ascii="Arial" w:hAnsi="Arial" w:cs="Arial"/>
                <w:sz w:val="18"/>
                <w:szCs w:val="18"/>
              </w:rPr>
              <w:t>lutego</w:t>
            </w:r>
            <w:r w:rsidRPr="003B4393">
              <w:rPr>
                <w:rFonts w:ascii="Arial" w:hAnsi="Arial" w:cs="Arial"/>
                <w:sz w:val="18"/>
                <w:szCs w:val="18"/>
              </w:rPr>
              <w:t xml:space="preserve"> 20</w:t>
            </w:r>
            <w:r>
              <w:rPr>
                <w:rFonts w:ascii="Arial" w:hAnsi="Arial" w:cs="Arial"/>
                <w:sz w:val="18"/>
                <w:szCs w:val="18"/>
              </w:rPr>
              <w:t>18</w:t>
            </w:r>
            <w:r w:rsidRPr="003B4393">
              <w:rPr>
                <w:rFonts w:ascii="Arial" w:hAnsi="Arial" w:cs="Arial"/>
                <w:sz w:val="18"/>
                <w:szCs w:val="18"/>
              </w:rPr>
              <w:t xml:space="preserve"> roku w sprawie priorytetów zdrowotnych</w:t>
            </w:r>
            <w:r>
              <w:rPr>
                <w:rFonts w:ascii="Arial" w:hAnsi="Arial" w:cs="Arial"/>
                <w:sz w:val="18"/>
                <w:szCs w:val="18"/>
              </w:rPr>
              <w:t xml:space="preserve"> (DZ.U. 2018, poz. 469)</w:t>
            </w:r>
            <w:r w:rsidRPr="003B4393">
              <w:rPr>
                <w:rFonts w:ascii="Arial" w:hAnsi="Arial" w:cs="Arial"/>
                <w:sz w:val="18"/>
                <w:szCs w:val="18"/>
              </w:rPr>
              <w:t>.</w:t>
            </w:r>
          </w:p>
          <w:p w:rsidR="004A179D" w:rsidRDefault="004A179D" w:rsidP="002142B1">
            <w:pPr>
              <w:spacing w:before="40" w:after="40"/>
              <w:jc w:val="both"/>
              <w:rPr>
                <w:rFonts w:ascii="Arial" w:hAnsi="Arial" w:cs="Arial"/>
                <w:sz w:val="18"/>
                <w:szCs w:val="18"/>
              </w:rPr>
            </w:pPr>
            <w:r>
              <w:rPr>
                <w:rFonts w:ascii="Arial" w:hAnsi="Arial" w:cs="Arial"/>
                <w:sz w:val="18"/>
                <w:szCs w:val="18"/>
              </w:rPr>
              <w:t xml:space="preserve">Niniejszy nabór zaplanowany został – zgodnie z </w:t>
            </w:r>
            <w:r w:rsidRPr="00220931">
              <w:rPr>
                <w:rFonts w:ascii="Arial" w:hAnsi="Arial" w:cs="Arial"/>
                <w:sz w:val="18"/>
                <w:szCs w:val="18"/>
              </w:rPr>
              <w:t>przedstawioną metodologią – z uwzględnieniem podziału województwa na cztery subregiony, a  mianowicie:</w:t>
            </w:r>
            <w:r>
              <w:rPr>
                <w:rFonts w:ascii="Arial" w:hAnsi="Arial" w:cs="Arial"/>
                <w:sz w:val="18"/>
                <w:szCs w:val="18"/>
              </w:rPr>
              <w:t xml:space="preserve"> </w:t>
            </w:r>
          </w:p>
          <w:p w:rsidR="004A179D" w:rsidRPr="00E91D87" w:rsidRDefault="004A179D" w:rsidP="002142B1">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Default="004A179D" w:rsidP="002142B1">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4A179D" w:rsidRPr="003B4393" w:rsidRDefault="004A179D" w:rsidP="002142B1">
            <w:pPr>
              <w:jc w:val="both"/>
              <w:rPr>
                <w:rFonts w:ascii="Arial" w:hAnsi="Arial" w:cs="Arial"/>
                <w:sz w:val="18"/>
                <w:szCs w:val="18"/>
              </w:rPr>
            </w:pPr>
            <w:r>
              <w:rPr>
                <w:rFonts w:ascii="Arial" w:hAnsi="Arial" w:cs="Arial"/>
                <w:sz w:val="18"/>
                <w:szCs w:val="18"/>
              </w:rPr>
              <w:t>Przedmiotowa metodologia stanowi załącznik do niniejszego RPRD.</w:t>
            </w:r>
          </w:p>
        </w:tc>
      </w:tr>
      <w:tr w:rsidR="004A179D" w:rsidRPr="00432A51" w:rsidTr="002142B1">
        <w:trPr>
          <w:cantSplit/>
        </w:trPr>
        <w:tc>
          <w:tcPr>
            <w:tcW w:w="855" w:type="pct"/>
            <w:gridSpan w:val="2"/>
            <w:vMerge w:val="restart"/>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 xml:space="preserve">Specyficzne dla </w:t>
            </w:r>
            <w:r w:rsidRPr="00432A51">
              <w:rPr>
                <w:rFonts w:ascii="Arial" w:hAnsi="Arial" w:cs="Arial"/>
                <w:sz w:val="18"/>
                <w:szCs w:val="18"/>
              </w:rPr>
              <w:lastRenderedPageBreak/>
              <w:t>konkursu kryteria wyboru projektów</w:t>
            </w:r>
          </w:p>
        </w:tc>
        <w:tc>
          <w:tcPr>
            <w:tcW w:w="4145" w:type="pct"/>
            <w:gridSpan w:val="16"/>
            <w:shd w:val="clear" w:color="auto" w:fill="CCFFCC"/>
            <w:vAlign w:val="center"/>
          </w:tcPr>
          <w:p w:rsidR="004A179D" w:rsidRPr="003B4393" w:rsidRDefault="004A179D" w:rsidP="002142B1">
            <w:pPr>
              <w:jc w:val="center"/>
              <w:rPr>
                <w:rFonts w:ascii="Arial" w:hAnsi="Arial" w:cs="Arial"/>
                <w:b/>
                <w:sz w:val="18"/>
                <w:szCs w:val="18"/>
              </w:rPr>
            </w:pPr>
            <w:r w:rsidRPr="003B4393">
              <w:rPr>
                <w:rFonts w:ascii="Arial" w:hAnsi="Arial" w:cs="Arial"/>
                <w:b/>
                <w:sz w:val="18"/>
                <w:szCs w:val="18"/>
              </w:rPr>
              <w:lastRenderedPageBreak/>
              <w:t>Kryteria dopuszczalności</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shd w:val="clear" w:color="auto" w:fill="auto"/>
            <w:vAlign w:val="center"/>
          </w:tcPr>
          <w:p w:rsidR="004A179D" w:rsidRPr="00E91D87" w:rsidRDefault="004A179D" w:rsidP="002142B1">
            <w:pPr>
              <w:numPr>
                <w:ilvl w:val="0"/>
                <w:numId w:val="184"/>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4A179D" w:rsidRPr="00E91D87" w:rsidRDefault="004A179D" w:rsidP="002142B1">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4A179D" w:rsidRPr="003B4393" w:rsidRDefault="004A179D" w:rsidP="002142B1">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Default="004A179D" w:rsidP="002142B1">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w:t>
            </w:r>
            <w:proofErr w:type="spellStart"/>
            <w:r>
              <w:rPr>
                <w:rFonts w:ascii="Arial" w:hAnsi="Arial" w:cs="Arial"/>
                <w:color w:val="auto"/>
                <w:sz w:val="18"/>
                <w:szCs w:val="18"/>
              </w:rPr>
              <w:t>subregionalnych</w:t>
            </w:r>
            <w:proofErr w:type="spellEnd"/>
            <w:r>
              <w:rPr>
                <w:rFonts w:ascii="Arial" w:hAnsi="Arial" w:cs="Arial"/>
                <w:color w:val="auto"/>
                <w:sz w:val="18"/>
                <w:szCs w:val="18"/>
              </w:rPr>
              <w:t xml:space="preserve"> oraz kompleksowość jego realizacji. Zastosowanie przedmiotowego kryterium pozwoli usprawnić współpracę pomiędzy beneficjentem, a uczestnikami oraz  realizację zadań w ramach udzielanego wsparcia.   </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3B4393" w:rsidRDefault="004A179D" w:rsidP="002142B1">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4A179D" w:rsidRPr="00432A51" w:rsidTr="002142B1">
        <w:trPr>
          <w:cantSplit/>
          <w:trHeight w:val="202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r>
              <w:rPr>
                <w:rFonts w:ascii="Arial" w:hAnsi="Arial" w:cs="Arial"/>
                <w:color w:val="auto"/>
                <w:sz w:val="18"/>
                <w:szCs w:val="18"/>
              </w:rPr>
              <w:t>.</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855"/>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2142B1">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4A179D" w:rsidRPr="00432A51" w:rsidTr="002142B1">
        <w:trPr>
          <w:cantSplit/>
          <w:trHeight w:val="1405"/>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4A179D" w:rsidRPr="00393250" w:rsidRDefault="004A179D" w:rsidP="002142B1">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4A179D" w:rsidRPr="003B4393" w:rsidRDefault="004A179D" w:rsidP="002142B1">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126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BA3DEB" w:rsidRDefault="004A179D" w:rsidP="002142B1">
            <w:pPr>
              <w:spacing w:before="40" w:after="40" w:line="276" w:lineRule="auto"/>
              <w:contextualSpacing/>
              <w:jc w:val="both"/>
              <w:rPr>
                <w:rFonts w:ascii="Arial" w:eastAsia="Calibri" w:hAnsi="Arial" w:cs="Arial"/>
                <w:sz w:val="18"/>
                <w:szCs w:val="18"/>
              </w:rPr>
            </w:pPr>
            <w:r w:rsidRPr="00393250">
              <w:rPr>
                <w:rFonts w:ascii="Arial" w:hAnsi="Arial" w:cs="Arial"/>
                <w:sz w:val="18"/>
                <w:szCs w:val="18"/>
              </w:rPr>
              <w:t xml:space="preserve">4. </w:t>
            </w:r>
            <w:r>
              <w:rPr>
                <w:rFonts w:ascii="Arial" w:hAnsi="Arial" w:cs="Arial"/>
                <w:sz w:val="18"/>
                <w:szCs w:val="18"/>
              </w:rPr>
              <w:t>M</w:t>
            </w:r>
            <w:r w:rsidRPr="00347702">
              <w:rPr>
                <w:rFonts w:ascii="Arial" w:hAnsi="Arial" w:cs="Arial"/>
                <w:sz w:val="18"/>
                <w:szCs w:val="18"/>
              </w:rPr>
              <w:t>aksymalna wartość projektu,  w zależności od subregionu wynosi:</w:t>
            </w:r>
          </w:p>
          <w:p w:rsidR="004A179D" w:rsidRDefault="004A179D" w:rsidP="002142B1">
            <w:pPr>
              <w:pStyle w:val="Bezodstpw"/>
              <w:numPr>
                <w:ilvl w:val="0"/>
                <w:numId w:val="182"/>
              </w:numPr>
              <w:spacing w:line="240" w:lineRule="auto"/>
              <w:ind w:left="402"/>
              <w:jc w:val="left"/>
              <w:outlineLvl w:val="9"/>
            </w:pPr>
            <w:r w:rsidRPr="00347702">
              <w:t>dla subregionu szczecińskiego – 3225844 zł</w:t>
            </w:r>
          </w:p>
          <w:p w:rsidR="004A179D" w:rsidRDefault="004A179D" w:rsidP="002142B1">
            <w:pPr>
              <w:pStyle w:val="Bezodstpw"/>
              <w:numPr>
                <w:ilvl w:val="0"/>
                <w:numId w:val="182"/>
              </w:numPr>
              <w:spacing w:line="240" w:lineRule="auto"/>
              <w:ind w:left="402"/>
              <w:jc w:val="left"/>
              <w:outlineLvl w:val="9"/>
            </w:pPr>
            <w:r w:rsidRPr="00347702">
              <w:t>dla subregionu koszalińskiego – 1679574 zł</w:t>
            </w:r>
          </w:p>
          <w:p w:rsidR="004A179D" w:rsidRDefault="004A179D" w:rsidP="002142B1">
            <w:pPr>
              <w:pStyle w:val="Bezodstpw"/>
              <w:numPr>
                <w:ilvl w:val="0"/>
                <w:numId w:val="182"/>
              </w:numPr>
              <w:spacing w:line="240" w:lineRule="auto"/>
              <w:ind w:left="402"/>
              <w:jc w:val="left"/>
              <w:outlineLvl w:val="9"/>
            </w:pPr>
            <w:r w:rsidRPr="00347702">
              <w:t>dla subregionu stargardzkiego – 1759253 zł</w:t>
            </w:r>
          </w:p>
          <w:p w:rsidR="004A179D" w:rsidRPr="00347702" w:rsidRDefault="004A179D" w:rsidP="002142B1">
            <w:pPr>
              <w:pStyle w:val="Bezodstpw"/>
              <w:numPr>
                <w:ilvl w:val="0"/>
                <w:numId w:val="182"/>
              </w:numPr>
              <w:spacing w:line="240" w:lineRule="auto"/>
              <w:ind w:left="402"/>
              <w:jc w:val="left"/>
              <w:outlineLvl w:val="9"/>
            </w:pPr>
            <w:r w:rsidRPr="00347702">
              <w:t>dla subregionu szczecineckiego - 1315329 zł.</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4A179D" w:rsidRPr="00A60FBF" w:rsidRDefault="004A179D" w:rsidP="002142B1">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Default="004A179D" w:rsidP="002142B1">
            <w:pPr>
              <w:pStyle w:val="Akapitzlist"/>
              <w:spacing w:before="40" w:after="40"/>
              <w:ind w:left="0"/>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4A179D" w:rsidRPr="00E32231" w:rsidRDefault="004A179D" w:rsidP="002142B1">
            <w:pPr>
              <w:pStyle w:val="Akapitzlist"/>
              <w:spacing w:before="40" w:after="40"/>
              <w:ind w:left="0"/>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E32231" w:rsidRDefault="004A179D" w:rsidP="002142B1">
            <w:pPr>
              <w:pStyle w:val="Akapitzlist"/>
              <w:spacing w:before="40" w:after="40"/>
              <w:ind w:left="342"/>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4A179D" w:rsidRPr="00E32231" w:rsidRDefault="004A179D" w:rsidP="002142B1">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85"/>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4A179D" w:rsidRPr="00A60FBF" w:rsidRDefault="004A179D" w:rsidP="002142B1">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4A179D" w:rsidRPr="003B4393" w:rsidRDefault="004A179D" w:rsidP="002142B1">
            <w:pPr>
              <w:jc w:val="both"/>
              <w:rPr>
                <w:rFonts w:ascii="Arial" w:hAnsi="Arial" w:cs="Arial"/>
                <w:sz w:val="18"/>
                <w:szCs w:val="18"/>
              </w:rPr>
            </w:pPr>
          </w:p>
          <w:p w:rsidR="004A179D" w:rsidRPr="003B4393" w:rsidRDefault="004A179D" w:rsidP="002142B1">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4A179D" w:rsidRPr="000A034B" w:rsidRDefault="004A179D" w:rsidP="002142B1">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4A179D" w:rsidRPr="0075099C" w:rsidRDefault="004A179D" w:rsidP="002142B1">
            <w:pPr>
              <w:pStyle w:val="Akapitzlist"/>
              <w:spacing w:before="40" w:after="40"/>
              <w:ind w:left="406"/>
              <w:rPr>
                <w:rFonts w:ascii="Arial" w:hAnsi="Arial" w:cs="Arial"/>
                <w:sz w:val="18"/>
                <w:szCs w:val="18"/>
              </w:rPr>
            </w:pPr>
            <w:r w:rsidRPr="0075099C">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4A179D" w:rsidRPr="00E32231" w:rsidRDefault="004A179D" w:rsidP="002142B1">
            <w:pPr>
              <w:spacing w:before="40" w:after="40"/>
              <w:jc w:val="both"/>
              <w:rPr>
                <w:rFonts w:ascii="Arial" w:hAnsi="Arial" w:cs="Arial"/>
                <w:sz w:val="18"/>
                <w:szCs w:val="18"/>
              </w:rPr>
            </w:pPr>
            <w:r>
              <w:rPr>
                <w:rFonts w:ascii="Arial" w:hAnsi="Arial" w:cs="Arial"/>
                <w:sz w:val="18"/>
                <w:szCs w:val="18"/>
              </w:rPr>
              <w:t xml:space="preserve">6. </w:t>
            </w: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w ramach RPZ pn.</w:t>
            </w:r>
            <w:r w:rsidRPr="00E32231" w:rsidDel="00911949">
              <w:rPr>
                <w:rFonts w:ascii="Arial" w:hAnsi="Arial" w:cs="Arial"/>
                <w:sz w:val="18"/>
                <w:szCs w:val="18"/>
              </w:rPr>
              <w:t xml:space="preserve">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 xml:space="preserve"> stanowią:</w:t>
            </w:r>
          </w:p>
          <w:p w:rsidR="004A179D" w:rsidRPr="00911949" w:rsidRDefault="004A179D" w:rsidP="002142B1">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4A179D" w:rsidRPr="00911949" w:rsidRDefault="004A179D" w:rsidP="002142B1">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dyrektorzy szkół podstawowych, nauczyciele wychowania wczesnoszkolnego/</w:t>
            </w:r>
            <w:r>
              <w:rPr>
                <w:rFonts w:ascii="Arial" w:hAnsi="Arial" w:cs="Arial"/>
                <w:sz w:val="18"/>
                <w:szCs w:val="18"/>
              </w:rPr>
              <w:t xml:space="preserve"> </w:t>
            </w:r>
            <w:r w:rsidRPr="00911949">
              <w:rPr>
                <w:rFonts w:ascii="Arial" w:hAnsi="Arial" w:cs="Arial"/>
                <w:sz w:val="18"/>
                <w:szCs w:val="18"/>
              </w:rPr>
              <w:t>pedagodzy szkół podstawowych;</w:t>
            </w:r>
          </w:p>
          <w:p w:rsidR="004A179D" w:rsidRDefault="004A179D" w:rsidP="002142B1">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 xml:space="preserve">pielęgniarki POZ, pielęgniarki środowiska nauczania i wychowania, higienistki szkolne, lekarze okuliści, </w:t>
            </w:r>
            <w:proofErr w:type="spellStart"/>
            <w:r w:rsidRPr="00911949">
              <w:rPr>
                <w:rFonts w:ascii="Arial" w:hAnsi="Arial" w:cs="Arial"/>
                <w:sz w:val="18"/>
                <w:szCs w:val="18"/>
              </w:rPr>
              <w:t>ortoptyści</w:t>
            </w:r>
            <w:proofErr w:type="spellEnd"/>
            <w:r w:rsidRPr="00911949">
              <w:rPr>
                <w:rFonts w:ascii="Arial" w:hAnsi="Arial" w:cs="Arial"/>
                <w:sz w:val="18"/>
                <w:szCs w:val="18"/>
              </w:rPr>
              <w:t>.</w:t>
            </w:r>
          </w:p>
          <w:p w:rsidR="004A179D" w:rsidRDefault="004A179D" w:rsidP="002142B1">
            <w:pPr>
              <w:spacing w:before="40" w:after="40"/>
              <w:jc w:val="both"/>
              <w:rPr>
                <w:rFonts w:ascii="Arial" w:hAnsi="Arial" w:cs="Arial"/>
                <w:sz w:val="18"/>
                <w:szCs w:val="18"/>
              </w:rPr>
            </w:pPr>
          </w:p>
          <w:p w:rsidR="004A179D" w:rsidRPr="003B4393" w:rsidRDefault="004A179D" w:rsidP="002142B1">
            <w:pPr>
              <w:spacing w:before="40" w:after="40"/>
              <w:jc w:val="both"/>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w:t>
            </w:r>
            <w:proofErr w:type="spellStart"/>
            <w:r w:rsidRPr="00E32231">
              <w:rPr>
                <w:rFonts w:ascii="Arial" w:hAnsi="Arial" w:cs="Arial"/>
                <w:sz w:val="18"/>
                <w:szCs w:val="18"/>
              </w:rPr>
              <w:t>dofinasowanie</w:t>
            </w:r>
            <w:proofErr w:type="spellEnd"/>
            <w:r w:rsidRPr="00E32231">
              <w:rPr>
                <w:rFonts w:ascii="Arial" w:hAnsi="Arial" w:cs="Arial"/>
                <w:sz w:val="18"/>
                <w:szCs w:val="18"/>
              </w:rPr>
              <w:t xml:space="preserv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r>
              <w:rPr>
                <w:rFonts w:ascii="Arial" w:hAnsi="Arial" w:cs="Arial"/>
                <w:sz w:val="18"/>
                <w:szCs w:val="18"/>
              </w:rPr>
              <w:t xml:space="preserve"> </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2142B1">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4A179D" w:rsidRPr="003B4393" w:rsidRDefault="004A179D" w:rsidP="002142B1">
            <w:pPr>
              <w:pStyle w:val="Default"/>
              <w:spacing w:before="20" w:after="20"/>
              <w:jc w:val="both"/>
              <w:rPr>
                <w:rFonts w:ascii="Arial" w:hAnsi="Arial" w:cs="Arial"/>
                <w:color w:val="auto"/>
                <w:sz w:val="18"/>
                <w:szCs w:val="18"/>
              </w:rPr>
            </w:pPr>
          </w:p>
          <w:p w:rsidR="004A179D" w:rsidRPr="003B4393" w:rsidRDefault="004A179D" w:rsidP="002142B1">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0A034B" w:rsidRDefault="004A179D" w:rsidP="002142B1">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0A034B" w:rsidRDefault="004A179D" w:rsidP="002142B1">
            <w:pPr>
              <w:spacing w:before="40" w:after="40"/>
              <w:rPr>
                <w:rFonts w:ascii="Arial" w:hAnsi="Arial" w:cs="Arial"/>
                <w:szCs w:val="20"/>
              </w:rPr>
            </w:pPr>
            <w:r w:rsidRPr="00432A51">
              <w:rPr>
                <w:rFonts w:ascii="Arial" w:hAnsi="Arial" w:cs="Arial"/>
                <w:sz w:val="18"/>
                <w:szCs w:val="18"/>
              </w:rPr>
              <w:t>1</w:t>
            </w:r>
          </w:p>
        </w:tc>
      </w:tr>
      <w:tr w:rsidR="004A179D" w:rsidRPr="00432A51" w:rsidTr="002142B1">
        <w:trPr>
          <w:cantSplit/>
          <w:trHeight w:val="133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4A179D" w:rsidRPr="00A60FBF" w:rsidRDefault="004A179D" w:rsidP="002142B1">
            <w:pPr>
              <w:pStyle w:val="Akapitzlist"/>
              <w:numPr>
                <w:ilvl w:val="0"/>
                <w:numId w:val="183"/>
              </w:numPr>
              <w:spacing w:before="40" w:after="40"/>
              <w:ind w:left="269" w:hanging="219"/>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4A179D" w:rsidRPr="00A60FBF" w:rsidRDefault="004A179D" w:rsidP="002142B1">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4A179D" w:rsidRPr="003B4393" w:rsidRDefault="004A179D" w:rsidP="002142B1">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4A179D" w:rsidRPr="00432A51" w:rsidRDefault="004A179D" w:rsidP="002142B1">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4A179D" w:rsidRPr="00432A51" w:rsidRDefault="004A179D" w:rsidP="002142B1">
            <w:pPr>
              <w:spacing w:before="40" w:after="40"/>
              <w:rPr>
                <w:rFonts w:ascii="Arial" w:hAnsi="Arial" w:cs="Arial"/>
                <w:sz w:val="18"/>
                <w:szCs w:val="18"/>
              </w:rPr>
            </w:pPr>
            <w:r>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2142B1">
            <w:pPr>
              <w:pStyle w:val="Akapitzlist"/>
              <w:numPr>
                <w:ilvl w:val="0"/>
                <w:numId w:val="183"/>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4A179D" w:rsidRPr="00E32231" w:rsidRDefault="004A179D" w:rsidP="002142B1">
            <w:pPr>
              <w:pStyle w:val="Akapitzlist"/>
              <w:spacing w:before="40" w:after="40"/>
              <w:ind w:left="402"/>
              <w:jc w:val="both"/>
              <w:rPr>
                <w:rFonts w:ascii="Arial" w:hAnsi="Arial" w:cs="Arial"/>
                <w:sz w:val="18"/>
                <w:szCs w:val="18"/>
              </w:rPr>
            </w:pPr>
          </w:p>
          <w:p w:rsidR="004A179D" w:rsidRPr="003B4393" w:rsidRDefault="004A179D" w:rsidP="002142B1">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w:t>
            </w:r>
            <w:proofErr w:type="spellStart"/>
            <w:r w:rsidRPr="00E32231">
              <w:rPr>
                <w:rFonts w:ascii="Arial" w:hAnsi="Arial" w:cs="Arial"/>
                <w:sz w:val="18"/>
                <w:szCs w:val="18"/>
              </w:rPr>
              <w:t>dofinasowanie</w:t>
            </w:r>
            <w:proofErr w:type="spellEnd"/>
            <w:r w:rsidRPr="00E32231">
              <w:rPr>
                <w:rFonts w:ascii="Arial" w:hAnsi="Arial" w:cs="Arial"/>
                <w:sz w:val="18"/>
                <w:szCs w:val="18"/>
              </w:rPr>
              <w:t xml:space="preserv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4A179D" w:rsidRPr="003B4393" w:rsidRDefault="004A179D" w:rsidP="002142B1">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502"/>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2142B1">
            <w:pPr>
              <w:pStyle w:val="Akapitzlist"/>
              <w:numPr>
                <w:ilvl w:val="0"/>
                <w:numId w:val="183"/>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wdrażanych projektów. </w:t>
            </w:r>
          </w:p>
          <w:p w:rsidR="004A179D" w:rsidRPr="003B4393"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862E90">
              <w:rPr>
                <w:rFonts w:ascii="Arial" w:hAnsi="Arial" w:cs="Arial"/>
                <w:sz w:val="18"/>
                <w:szCs w:val="18"/>
              </w:rPr>
              <w:t>1</w:t>
            </w:r>
          </w:p>
        </w:tc>
      </w:tr>
      <w:tr w:rsidR="004A179D" w:rsidRPr="00432A51" w:rsidTr="002142B1">
        <w:trPr>
          <w:cantSplit/>
          <w:trHeight w:val="2676"/>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985932" w:rsidRDefault="004A179D" w:rsidP="002142B1">
            <w:pPr>
              <w:rPr>
                <w:rFonts w:ascii="Arial" w:hAnsi="Arial" w:cs="Arial"/>
                <w:sz w:val="18"/>
                <w:szCs w:val="18"/>
              </w:rPr>
            </w:pPr>
            <w:r w:rsidRPr="00985932">
              <w:rPr>
                <w:rFonts w:ascii="Arial" w:hAnsi="Arial" w:cs="Arial"/>
                <w:sz w:val="18"/>
                <w:szCs w:val="18"/>
              </w:rPr>
              <w:t xml:space="preserve">10. Projektodawca zapewnia, że minimalna liczba dzieci objętych badaniami to: </w:t>
            </w:r>
          </w:p>
          <w:p w:rsidR="004A179D" w:rsidRPr="00985932" w:rsidRDefault="004A179D" w:rsidP="002142B1">
            <w:pPr>
              <w:rPr>
                <w:rFonts w:ascii="Arial" w:hAnsi="Arial" w:cs="Arial"/>
                <w:sz w:val="18"/>
                <w:szCs w:val="18"/>
              </w:rPr>
            </w:pPr>
            <w:r w:rsidRPr="00985932">
              <w:rPr>
                <w:rFonts w:ascii="Arial" w:hAnsi="Arial" w:cs="Arial"/>
                <w:sz w:val="18"/>
                <w:szCs w:val="18"/>
              </w:rPr>
              <w:t>- dla subregionu szczecińskiego : 8927</w:t>
            </w:r>
          </w:p>
          <w:p w:rsidR="004A179D" w:rsidRPr="00985932" w:rsidRDefault="004A179D" w:rsidP="002142B1">
            <w:pPr>
              <w:rPr>
                <w:rFonts w:ascii="Arial" w:hAnsi="Arial" w:cs="Arial"/>
                <w:sz w:val="18"/>
                <w:szCs w:val="18"/>
              </w:rPr>
            </w:pPr>
            <w:r w:rsidRPr="00985932">
              <w:rPr>
                <w:rFonts w:ascii="Arial" w:hAnsi="Arial" w:cs="Arial"/>
                <w:sz w:val="18"/>
                <w:szCs w:val="18"/>
              </w:rPr>
              <w:t>- dla subregionu koszalińskiego: 4648</w:t>
            </w:r>
          </w:p>
          <w:p w:rsidR="004A179D" w:rsidRPr="00985932" w:rsidRDefault="004A179D" w:rsidP="002142B1">
            <w:pPr>
              <w:rPr>
                <w:rFonts w:ascii="Arial" w:hAnsi="Arial" w:cs="Arial"/>
                <w:sz w:val="18"/>
                <w:szCs w:val="18"/>
              </w:rPr>
            </w:pPr>
            <w:r w:rsidRPr="00985932">
              <w:rPr>
                <w:rFonts w:ascii="Arial" w:hAnsi="Arial" w:cs="Arial"/>
                <w:sz w:val="18"/>
                <w:szCs w:val="18"/>
              </w:rPr>
              <w:t>- dla subregionu stargardzkiego: 4869</w:t>
            </w:r>
          </w:p>
          <w:p w:rsidR="004A179D" w:rsidRPr="00985932" w:rsidRDefault="004A179D" w:rsidP="002142B1">
            <w:pPr>
              <w:rPr>
                <w:rFonts w:ascii="Arial" w:hAnsi="Arial" w:cs="Arial"/>
                <w:sz w:val="18"/>
                <w:szCs w:val="18"/>
              </w:rPr>
            </w:pPr>
            <w:r w:rsidRPr="00985932">
              <w:rPr>
                <w:rFonts w:ascii="Arial" w:hAnsi="Arial" w:cs="Arial"/>
                <w:sz w:val="18"/>
                <w:szCs w:val="18"/>
              </w:rPr>
              <w:t xml:space="preserve">  - dla subregionu szczecineckiego: 3640.</w:t>
            </w:r>
          </w:p>
          <w:p w:rsidR="004A179D" w:rsidRPr="00985932" w:rsidRDefault="004A179D" w:rsidP="002142B1">
            <w:pPr>
              <w:rPr>
                <w:rFonts w:ascii="Arial" w:hAnsi="Arial" w:cs="Arial"/>
                <w:sz w:val="18"/>
                <w:szCs w:val="18"/>
              </w:rPr>
            </w:pPr>
          </w:p>
          <w:p w:rsidR="004A179D" w:rsidRPr="00D730C6" w:rsidRDefault="004A179D" w:rsidP="002142B1">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4A179D" w:rsidRPr="00432A51" w:rsidTr="002142B1">
        <w:trPr>
          <w:cantSplit/>
          <w:trHeight w:val="2679"/>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rPr>
                <w:rFonts w:ascii="Arial" w:hAnsi="Arial" w:cs="Arial"/>
                <w:sz w:val="18"/>
                <w:szCs w:val="18"/>
              </w:rPr>
            </w:pPr>
          </w:p>
          <w:p w:rsidR="004A179D" w:rsidRPr="003B4393" w:rsidRDefault="004A179D" w:rsidP="002142B1">
            <w:pPr>
              <w:rPr>
                <w:rFonts w:ascii="Arial" w:hAnsi="Arial" w:cs="Arial"/>
                <w:sz w:val="18"/>
                <w:szCs w:val="18"/>
              </w:rPr>
            </w:pPr>
          </w:p>
        </w:tc>
        <w:tc>
          <w:tcPr>
            <w:tcW w:w="1732" w:type="pct"/>
            <w:gridSpan w:val="7"/>
            <w:tcBorders>
              <w:top w:val="single" w:sz="6" w:space="0" w:color="auto"/>
            </w:tcBorders>
            <w:vAlign w:val="center"/>
          </w:tcPr>
          <w:p w:rsidR="004A179D" w:rsidRDefault="004A179D" w:rsidP="002142B1">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4A179D"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694"/>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4640DD" w:rsidRDefault="004A179D" w:rsidP="002142B1">
            <w:pPr>
              <w:pStyle w:val="Akapitzlist"/>
              <w:numPr>
                <w:ilvl w:val="0"/>
                <w:numId w:val="186"/>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4A179D" w:rsidRPr="00432A51" w:rsidTr="002142B1">
        <w:trPr>
          <w:cantSplit/>
          <w:trHeight w:val="1120"/>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4A179D" w:rsidRDefault="004A179D" w:rsidP="002142B1">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80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Pr="003B4393" w:rsidRDefault="004A179D" w:rsidP="002142B1">
            <w:pPr>
              <w:pStyle w:val="Akapitzlist"/>
              <w:numPr>
                <w:ilvl w:val="0"/>
                <w:numId w:val="186"/>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4A179D" w:rsidRPr="00432A51" w:rsidTr="002142B1">
        <w:trPr>
          <w:cantSplit/>
          <w:trHeight w:val="3529"/>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w:t>
            </w:r>
            <w:proofErr w:type="spellStart"/>
            <w:r w:rsidRPr="003B4393">
              <w:rPr>
                <w:rFonts w:ascii="Arial" w:hAnsi="Arial" w:cs="Arial"/>
                <w:sz w:val="18"/>
                <w:szCs w:val="18"/>
              </w:rPr>
              <w:t>AOTMiT</w:t>
            </w:r>
            <w:proofErr w:type="spellEnd"/>
            <w:r w:rsidRPr="003B4393">
              <w:rPr>
                <w:rFonts w:ascii="Arial" w:hAnsi="Arial" w:cs="Arial"/>
                <w:sz w:val="18"/>
                <w:szCs w:val="18"/>
              </w:rPr>
              <w:t xml:space="preserve">) lub spełniły wszystkie warunki wskazane w warunkowej opinii </w:t>
            </w:r>
            <w:proofErr w:type="spellStart"/>
            <w:r w:rsidRPr="003B4393">
              <w:rPr>
                <w:rFonts w:ascii="Arial" w:hAnsi="Arial" w:cs="Arial"/>
                <w:sz w:val="18"/>
                <w:szCs w:val="18"/>
              </w:rPr>
              <w:t>AOTMiT</w:t>
            </w:r>
            <w:proofErr w:type="spellEnd"/>
            <w:r w:rsidRPr="003B4393">
              <w:rPr>
                <w:rFonts w:ascii="Arial" w:hAnsi="Arial" w:cs="Arial"/>
                <w:sz w:val="18"/>
                <w:szCs w:val="18"/>
              </w:rPr>
              <w:t>, stanowiące załącznik do dokumentacji konkursowej.</w:t>
            </w: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2142B1">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587"/>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4A179D" w:rsidRPr="003B4393" w:rsidRDefault="004A179D" w:rsidP="002142B1">
            <w:pPr>
              <w:pStyle w:val="Akapitzlist"/>
              <w:numPr>
                <w:ilvl w:val="0"/>
                <w:numId w:val="186"/>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4A179D" w:rsidRPr="00432A51" w:rsidTr="002142B1">
        <w:trPr>
          <w:cantSplit/>
          <w:trHeight w:val="1609"/>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Uzasadnienie:</w:t>
            </w:r>
          </w:p>
          <w:p w:rsidR="004A179D" w:rsidRPr="003B4393" w:rsidRDefault="004A179D" w:rsidP="002142B1">
            <w:pPr>
              <w:jc w:val="both"/>
              <w:rPr>
                <w:rFonts w:ascii="Arial" w:hAnsi="Arial" w:cs="Arial"/>
                <w:sz w:val="18"/>
                <w:szCs w:val="18"/>
              </w:rPr>
            </w:pPr>
          </w:p>
        </w:tc>
        <w:tc>
          <w:tcPr>
            <w:tcW w:w="1732" w:type="pct"/>
            <w:gridSpan w:val="7"/>
            <w:tcBorders>
              <w:top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2142B1">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Height w:val="5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4A179D" w:rsidRDefault="004A179D" w:rsidP="002142B1">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p w:rsidR="004A179D" w:rsidRPr="00432A51" w:rsidRDefault="004A179D" w:rsidP="002142B1">
            <w:pPr>
              <w:jc w:val="both"/>
              <w:rPr>
                <w:rFonts w:ascii="Arial" w:hAnsi="Arial" w:cs="Arial"/>
                <w:sz w:val="18"/>
                <w:szCs w:val="18"/>
              </w:rPr>
            </w:pPr>
          </w:p>
        </w:tc>
      </w:tr>
      <w:tr w:rsidR="004A179D" w:rsidRPr="00432A51" w:rsidTr="002142B1">
        <w:trPr>
          <w:cantSplit/>
          <w:trHeight w:val="126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4A179D" w:rsidRPr="003B4393" w:rsidRDefault="004A179D" w:rsidP="002142B1">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4A179D" w:rsidRPr="00B94FB4" w:rsidRDefault="004A179D" w:rsidP="002142B1">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22"/>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3"/>
            </w:r>
            <w:r w:rsidRPr="00B94FB4">
              <w:rPr>
                <w:rFonts w:ascii="Arial" w:hAnsi="Arial" w:cs="Arial"/>
                <w:sz w:val="18"/>
                <w:szCs w:val="18"/>
              </w:rPr>
              <w:t>.</w:t>
            </w:r>
          </w:p>
          <w:p w:rsidR="004A179D" w:rsidRPr="00B94FB4" w:rsidRDefault="004A179D" w:rsidP="002142B1">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4A179D" w:rsidRPr="00B94FB4" w:rsidRDefault="004A179D" w:rsidP="002142B1">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4A179D" w:rsidRDefault="004A179D" w:rsidP="002142B1">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4A179D" w:rsidRDefault="004A179D" w:rsidP="002142B1">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będzie</w:t>
            </w:r>
            <w:r w:rsidRPr="00B94FB4">
              <w:rPr>
                <w:rFonts w:ascii="Arial" w:hAnsi="Arial" w:cs="Arial"/>
                <w:sz w:val="18"/>
                <w:szCs w:val="18"/>
              </w:rPr>
              <w:t xml:space="preserve"> weryfikowane na etapie </w:t>
            </w:r>
            <w:r>
              <w:rPr>
                <w:rFonts w:ascii="Arial" w:hAnsi="Arial" w:cs="Arial"/>
                <w:sz w:val="18"/>
                <w:szCs w:val="18"/>
              </w:rPr>
              <w:t>KOP</w:t>
            </w:r>
            <w:r w:rsidRPr="00B94FB4">
              <w:rPr>
                <w:rFonts w:ascii="Arial" w:hAnsi="Arial" w:cs="Arial"/>
                <w:sz w:val="18"/>
                <w:szCs w:val="18"/>
              </w:rPr>
              <w:t>.</w:t>
            </w:r>
          </w:p>
          <w:p w:rsidR="004A179D" w:rsidRPr="003B4393" w:rsidRDefault="004A179D" w:rsidP="002142B1">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p w:rsidR="004A179D" w:rsidRPr="00432A51" w:rsidRDefault="004A179D" w:rsidP="002142B1">
            <w:pPr>
              <w:jc w:val="both"/>
              <w:rPr>
                <w:rFonts w:ascii="Arial" w:hAnsi="Arial" w:cs="Arial"/>
                <w:sz w:val="18"/>
                <w:szCs w:val="18"/>
              </w:rPr>
            </w:pPr>
          </w:p>
        </w:tc>
        <w:tc>
          <w:tcPr>
            <w:tcW w:w="503" w:type="pct"/>
            <w:gridSpan w:val="3"/>
            <w:tcBorders>
              <w:top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4A179D" w:rsidRPr="003B4393" w:rsidRDefault="004A179D" w:rsidP="002142B1">
            <w:pPr>
              <w:jc w:val="center"/>
              <w:rPr>
                <w:rFonts w:ascii="Arial" w:hAnsi="Arial" w:cs="Arial"/>
                <w:sz w:val="18"/>
                <w:szCs w:val="18"/>
              </w:rPr>
            </w:pPr>
            <w:r w:rsidRPr="003B4393">
              <w:rPr>
                <w:rFonts w:ascii="Arial" w:hAnsi="Arial" w:cs="Arial"/>
                <w:b/>
                <w:sz w:val="18"/>
                <w:szCs w:val="18"/>
              </w:rPr>
              <w:t>Kryteria premiujące</w:t>
            </w:r>
          </w:p>
        </w:tc>
      </w:tr>
      <w:tr w:rsidR="004A179D" w:rsidRPr="00432A51" w:rsidTr="002142B1">
        <w:trPr>
          <w:cantSplit/>
          <w:trHeight w:val="601"/>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87"/>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10</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4A179D" w:rsidRPr="003B4393" w:rsidRDefault="004A179D" w:rsidP="002142B1">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4A179D" w:rsidRPr="003B4393" w:rsidRDefault="004A179D" w:rsidP="002142B1">
            <w:pPr>
              <w:pStyle w:val="Akapitzlist"/>
              <w:numPr>
                <w:ilvl w:val="0"/>
                <w:numId w:val="187"/>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10</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4A179D" w:rsidRPr="003B4393" w:rsidRDefault="004A179D" w:rsidP="002142B1">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4A179D" w:rsidRPr="003B4393" w:rsidRDefault="004A179D" w:rsidP="002142B1">
            <w:pPr>
              <w:pStyle w:val="Akapitzlist"/>
              <w:numPr>
                <w:ilvl w:val="0"/>
                <w:numId w:val="187"/>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4A179D" w:rsidRPr="00450EF7" w:rsidRDefault="004A179D" w:rsidP="002142B1">
            <w:pPr>
              <w:jc w:val="both"/>
              <w:rPr>
                <w:rFonts w:ascii="Arial" w:hAnsi="Arial" w:cs="Arial"/>
                <w:b/>
                <w:sz w:val="18"/>
                <w:szCs w:val="18"/>
              </w:rPr>
            </w:pPr>
            <w:r w:rsidRPr="00450EF7">
              <w:rPr>
                <w:rFonts w:ascii="Arial" w:hAnsi="Arial" w:cs="Arial"/>
                <w:b/>
                <w:sz w:val="18"/>
                <w:szCs w:val="18"/>
              </w:rPr>
              <w:t>10</w:t>
            </w:r>
          </w:p>
        </w:tc>
      </w:tr>
      <w:tr w:rsidR="004A179D" w:rsidRPr="00432A51" w:rsidTr="002142B1">
        <w:trPr>
          <w:cantSplit/>
        </w:trPr>
        <w:tc>
          <w:tcPr>
            <w:tcW w:w="855" w:type="pct"/>
            <w:gridSpan w:val="2"/>
            <w:vMerge/>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jc w:val="both"/>
              <w:rPr>
                <w:rFonts w:ascii="Arial" w:hAnsi="Arial" w:cs="Arial"/>
                <w:sz w:val="18"/>
                <w:szCs w:val="18"/>
              </w:rPr>
            </w:pPr>
            <w:r w:rsidRPr="003B4393">
              <w:rPr>
                <w:rFonts w:ascii="Arial" w:hAnsi="Arial" w:cs="Arial"/>
                <w:sz w:val="18"/>
                <w:szCs w:val="18"/>
              </w:rPr>
              <w:t>Kryterium zapewni upowszechnienie</w:t>
            </w:r>
          </w:p>
          <w:p w:rsidR="004A179D" w:rsidRPr="003B4393" w:rsidRDefault="004A179D" w:rsidP="002142B1">
            <w:pPr>
              <w:jc w:val="both"/>
              <w:rPr>
                <w:rFonts w:ascii="Arial" w:hAnsi="Arial" w:cs="Arial"/>
                <w:sz w:val="18"/>
                <w:szCs w:val="18"/>
              </w:rPr>
            </w:pPr>
            <w:r w:rsidRPr="003B4393">
              <w:rPr>
                <w:rFonts w:ascii="Arial" w:hAnsi="Arial" w:cs="Arial"/>
                <w:sz w:val="18"/>
                <w:szCs w:val="18"/>
              </w:rPr>
              <w:t>badań oraz większą dostępność do</w:t>
            </w:r>
          </w:p>
          <w:p w:rsidR="004A179D" w:rsidRPr="003B4393" w:rsidRDefault="004A179D" w:rsidP="002142B1">
            <w:pPr>
              <w:jc w:val="both"/>
              <w:rPr>
                <w:rFonts w:ascii="Arial" w:hAnsi="Arial" w:cs="Arial"/>
                <w:sz w:val="18"/>
                <w:szCs w:val="18"/>
              </w:rPr>
            </w:pPr>
            <w:r w:rsidRPr="003B4393">
              <w:rPr>
                <w:rFonts w:ascii="Arial" w:hAnsi="Arial" w:cs="Arial"/>
                <w:sz w:val="18"/>
                <w:szCs w:val="18"/>
              </w:rPr>
              <w:t>wsparcia udzielanego na terenie województwa</w:t>
            </w:r>
          </w:p>
          <w:p w:rsidR="004A179D" w:rsidRPr="003B4393" w:rsidRDefault="004A179D" w:rsidP="002142B1">
            <w:pPr>
              <w:jc w:val="both"/>
              <w:rPr>
                <w:rFonts w:ascii="Arial" w:hAnsi="Arial" w:cs="Arial"/>
                <w:sz w:val="18"/>
                <w:szCs w:val="18"/>
              </w:rPr>
            </w:pPr>
            <w:r w:rsidRPr="003B4393">
              <w:rPr>
                <w:rFonts w:ascii="Arial" w:hAnsi="Arial" w:cs="Arial"/>
                <w:sz w:val="18"/>
                <w:szCs w:val="18"/>
              </w:rPr>
              <w:t>zachodniopomorskiego.</w:t>
            </w:r>
          </w:p>
          <w:p w:rsidR="004A179D" w:rsidRPr="003B4393" w:rsidRDefault="004A179D" w:rsidP="002142B1">
            <w:pPr>
              <w:jc w:val="both"/>
              <w:rPr>
                <w:rFonts w:ascii="Arial" w:hAnsi="Arial" w:cs="Arial"/>
                <w:sz w:val="18"/>
                <w:szCs w:val="18"/>
              </w:rPr>
            </w:pPr>
          </w:p>
          <w:p w:rsidR="004A179D" w:rsidRPr="003B4393" w:rsidRDefault="004A179D" w:rsidP="002142B1">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vMerge w:val="restart"/>
            <w:shd w:val="clear" w:color="auto" w:fill="CCFFCC"/>
            <w:vAlign w:val="center"/>
          </w:tcPr>
          <w:p w:rsidR="004A179D" w:rsidRPr="00432A51" w:rsidRDefault="004A179D" w:rsidP="002142B1">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2142B1">
            <w:pPr>
              <w:pStyle w:val="Akapitzlist"/>
              <w:numPr>
                <w:ilvl w:val="0"/>
                <w:numId w:val="187"/>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50EF7" w:rsidRDefault="004A179D" w:rsidP="002142B1">
            <w:pPr>
              <w:jc w:val="both"/>
              <w:rPr>
                <w:rFonts w:ascii="Arial" w:hAnsi="Arial" w:cs="Arial"/>
                <w:b/>
                <w:sz w:val="18"/>
                <w:szCs w:val="18"/>
              </w:rPr>
            </w:pPr>
            <w:r w:rsidRPr="00450EF7">
              <w:rPr>
                <w:rFonts w:ascii="Arial" w:hAnsi="Arial" w:cs="Arial"/>
                <w:b/>
                <w:sz w:val="18"/>
                <w:szCs w:val="18"/>
              </w:rPr>
              <w:t>10</w:t>
            </w:r>
          </w:p>
        </w:tc>
      </w:tr>
      <w:tr w:rsidR="004A179D" w:rsidRPr="00432A51" w:rsidTr="002142B1">
        <w:trPr>
          <w:cantSplit/>
        </w:trPr>
        <w:tc>
          <w:tcPr>
            <w:tcW w:w="855" w:type="pct"/>
            <w:gridSpan w:val="2"/>
            <w:vMerge/>
            <w:shd w:val="clear" w:color="auto" w:fill="CCFFCC"/>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A179D" w:rsidRPr="003B4393" w:rsidRDefault="004A179D" w:rsidP="002142B1">
            <w:pPr>
              <w:pStyle w:val="Default"/>
              <w:spacing w:before="20" w:after="20"/>
              <w:jc w:val="both"/>
              <w:rPr>
                <w:rFonts w:ascii="Arial" w:hAnsi="Arial" w:cs="Arial"/>
                <w:color w:val="auto"/>
                <w:sz w:val="18"/>
                <w:szCs w:val="18"/>
              </w:rPr>
            </w:pP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4A179D" w:rsidRPr="003B4393" w:rsidRDefault="004A179D" w:rsidP="002142B1">
            <w:pPr>
              <w:pStyle w:val="Default"/>
              <w:spacing w:before="20" w:after="20"/>
              <w:jc w:val="both"/>
              <w:rPr>
                <w:rFonts w:ascii="Arial" w:hAnsi="Arial" w:cs="Arial"/>
                <w:color w:val="auto"/>
                <w:sz w:val="18"/>
                <w:szCs w:val="18"/>
              </w:rPr>
            </w:pP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4A179D" w:rsidRPr="003B4393" w:rsidRDefault="004A179D" w:rsidP="002142B1">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4A179D" w:rsidRPr="003B4393" w:rsidRDefault="004A179D" w:rsidP="002142B1">
            <w:pPr>
              <w:pStyle w:val="Default"/>
              <w:numPr>
                <w:ilvl w:val="0"/>
                <w:numId w:val="188"/>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5</w:t>
            </w:r>
          </w:p>
        </w:tc>
      </w:tr>
      <w:tr w:rsidR="004A179D" w:rsidRPr="00432A51" w:rsidTr="002142B1">
        <w:trPr>
          <w:cantSplit/>
        </w:trPr>
        <w:tc>
          <w:tcPr>
            <w:tcW w:w="855" w:type="pct"/>
            <w:gridSpan w:val="2"/>
            <w:shd w:val="clear" w:color="auto" w:fill="CCFFCC"/>
            <w:vAlign w:val="center"/>
          </w:tcPr>
          <w:p w:rsidR="004A179D" w:rsidRPr="00432A51" w:rsidRDefault="004A179D" w:rsidP="002142B1">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4A179D" w:rsidRPr="003B4393" w:rsidRDefault="004A179D" w:rsidP="002142B1">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4A179D" w:rsidRPr="003B4393" w:rsidRDefault="004A179D" w:rsidP="002142B1">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1</w:t>
            </w:r>
          </w:p>
        </w:tc>
      </w:tr>
      <w:tr w:rsidR="004A179D" w:rsidRPr="00432A51" w:rsidTr="002142B1">
        <w:trPr>
          <w:cantSplit/>
        </w:trPr>
        <w:tc>
          <w:tcPr>
            <w:tcW w:w="855" w:type="pct"/>
            <w:gridSpan w:val="2"/>
            <w:tcBorders>
              <w:bottom w:val="single" w:sz="6" w:space="0" w:color="auto"/>
            </w:tcBorders>
            <w:vAlign w:val="center"/>
          </w:tcPr>
          <w:p w:rsidR="004A179D" w:rsidRPr="00432A51" w:rsidRDefault="004A179D" w:rsidP="002142B1">
            <w:pPr>
              <w:jc w:val="both"/>
              <w:rPr>
                <w:rFonts w:ascii="Arial" w:hAnsi="Arial" w:cs="Arial"/>
                <w:sz w:val="18"/>
                <w:szCs w:val="18"/>
              </w:rPr>
            </w:pPr>
            <w:proofErr w:type="spellStart"/>
            <w:r w:rsidRPr="00432A51">
              <w:rPr>
                <w:rFonts w:ascii="Arial" w:hAnsi="Arial" w:cs="Arial"/>
                <w:sz w:val="18"/>
                <w:szCs w:val="18"/>
              </w:rPr>
              <w:t>Kwalifikowalność</w:t>
            </w:r>
            <w:proofErr w:type="spellEnd"/>
            <w:r w:rsidRPr="00432A51">
              <w:rPr>
                <w:rFonts w:ascii="Arial" w:hAnsi="Arial" w:cs="Arial"/>
                <w:sz w:val="18"/>
                <w:szCs w:val="18"/>
              </w:rPr>
              <w:t xml:space="preserve"> wydatków</w:t>
            </w:r>
          </w:p>
        </w:tc>
        <w:tc>
          <w:tcPr>
            <w:tcW w:w="4145" w:type="pct"/>
            <w:gridSpan w:val="16"/>
            <w:tcBorders>
              <w:top w:val="single" w:sz="6" w:space="0" w:color="auto"/>
              <w:bottom w:val="single" w:sz="6" w:space="0" w:color="auto"/>
            </w:tcBorders>
            <w:shd w:val="clear" w:color="auto" w:fill="auto"/>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4A179D" w:rsidRPr="00432A51" w:rsidTr="002142B1">
        <w:trPr>
          <w:cantSplit/>
        </w:trPr>
        <w:tc>
          <w:tcPr>
            <w:tcW w:w="5000" w:type="pct"/>
            <w:gridSpan w:val="18"/>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4A179D" w:rsidRPr="00432A51" w:rsidTr="002142B1">
        <w:trPr>
          <w:cantSplit/>
          <w:trHeight w:val="236"/>
        </w:trPr>
        <w:tc>
          <w:tcPr>
            <w:tcW w:w="855" w:type="pct"/>
            <w:gridSpan w:val="2"/>
            <w:vMerge w:val="restart"/>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Wskaźnik realizujący ramy wykonania</w:t>
            </w:r>
          </w:p>
          <w:p w:rsidR="004A179D" w:rsidRPr="00432A51" w:rsidRDefault="004A179D" w:rsidP="002142B1">
            <w:pPr>
              <w:jc w:val="both"/>
              <w:rPr>
                <w:rFonts w:ascii="Arial" w:hAnsi="Arial" w:cs="Arial"/>
                <w:sz w:val="18"/>
                <w:szCs w:val="18"/>
              </w:rPr>
            </w:pPr>
            <w:r w:rsidRPr="00432A51">
              <w:rPr>
                <w:rFonts w:ascii="Arial" w:hAnsi="Arial" w:cs="Arial"/>
                <w:sz w:val="18"/>
                <w:szCs w:val="18"/>
              </w:rPr>
              <w:t>T/N</w:t>
            </w:r>
          </w:p>
        </w:tc>
      </w:tr>
      <w:tr w:rsidR="004A179D" w:rsidRPr="00432A51" w:rsidTr="002142B1">
        <w:trPr>
          <w:cantSplit/>
          <w:trHeight w:val="236"/>
        </w:trPr>
        <w:tc>
          <w:tcPr>
            <w:tcW w:w="855" w:type="pct"/>
            <w:gridSpan w:val="2"/>
            <w:vMerge/>
            <w:tcBorders>
              <w:bottom w:val="single" w:sz="6" w:space="0" w:color="auto"/>
            </w:tcBorders>
            <w:shd w:val="clear" w:color="auto" w:fill="CCFFCC"/>
            <w:vAlign w:val="center"/>
          </w:tcPr>
          <w:p w:rsidR="004A179D" w:rsidRPr="00432A51" w:rsidRDefault="004A179D" w:rsidP="002142B1">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4A179D" w:rsidRPr="00432A51" w:rsidRDefault="004A179D" w:rsidP="002142B1">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4A179D" w:rsidRPr="00432A51" w:rsidRDefault="004A179D" w:rsidP="002142B1">
            <w:pPr>
              <w:jc w:val="both"/>
              <w:rPr>
                <w:rFonts w:ascii="Arial" w:hAnsi="Arial" w:cs="Arial"/>
                <w:color w:val="FF0000"/>
                <w:sz w:val="18"/>
                <w:szCs w:val="18"/>
              </w:rPr>
            </w:pPr>
          </w:p>
        </w:tc>
      </w:tr>
      <w:tr w:rsidR="004A179D" w:rsidRPr="00432A51" w:rsidTr="002142B1">
        <w:trPr>
          <w:cantSplit/>
        </w:trPr>
        <w:tc>
          <w:tcPr>
            <w:tcW w:w="855" w:type="pct"/>
            <w:gridSpan w:val="2"/>
            <w:tcBorders>
              <w:top w:val="single" w:sz="6" w:space="0" w:color="auto"/>
              <w:bottom w:val="single" w:sz="6" w:space="0" w:color="auto"/>
            </w:tcBorders>
            <w:vAlign w:val="center"/>
          </w:tcPr>
          <w:p w:rsidR="004A179D" w:rsidRPr="00432A51" w:rsidRDefault="004A179D" w:rsidP="002142B1">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2142B1">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14</w:t>
            </w:r>
          </w:p>
        </w:tc>
        <w:tc>
          <w:tcPr>
            <w:tcW w:w="1410" w:type="pct"/>
            <w:gridSpan w:val="7"/>
            <w:tcBorders>
              <w:top w:val="single" w:sz="6" w:space="0" w:color="auto"/>
              <w:bottom w:val="single" w:sz="6" w:space="0" w:color="auto"/>
            </w:tcBorders>
            <w:shd w:val="clear" w:color="auto" w:fill="FFFFFF" w:themeFill="background1"/>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N</w:t>
            </w:r>
          </w:p>
        </w:tc>
      </w:tr>
      <w:tr w:rsidR="004A179D" w:rsidTr="002142B1">
        <w:trPr>
          <w:cantSplit/>
          <w:trHeight w:val="978"/>
        </w:trPr>
        <w:tc>
          <w:tcPr>
            <w:tcW w:w="855" w:type="pct"/>
            <w:gridSpan w:val="2"/>
            <w:tcBorders>
              <w:top w:val="single" w:sz="6" w:space="0" w:color="auto"/>
              <w:bottom w:val="single" w:sz="6" w:space="0" w:color="auto"/>
            </w:tcBorders>
            <w:vAlign w:val="center"/>
          </w:tcPr>
          <w:p w:rsidR="004A179D" w:rsidRPr="00432A51" w:rsidRDefault="004A179D" w:rsidP="002142B1">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4A179D" w:rsidRPr="00432A51" w:rsidRDefault="004A179D" w:rsidP="002142B1">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4A179D" w:rsidRPr="00432A51" w:rsidRDefault="004A179D" w:rsidP="002142B1">
            <w:pPr>
              <w:jc w:val="both"/>
              <w:rPr>
                <w:rFonts w:ascii="Arial" w:hAnsi="Arial" w:cs="Arial"/>
                <w:sz w:val="18"/>
                <w:szCs w:val="18"/>
              </w:rPr>
            </w:pPr>
            <w:r w:rsidRPr="006F1D25">
              <w:t xml:space="preserve"> </w:t>
            </w:r>
            <w:r>
              <w:rPr>
                <w:rFonts w:ascii="Arial" w:hAnsi="Arial" w:cs="Arial"/>
                <w:sz w:val="18"/>
                <w:szCs w:val="18"/>
              </w:rPr>
              <w:t>1239</w:t>
            </w:r>
          </w:p>
        </w:tc>
        <w:tc>
          <w:tcPr>
            <w:tcW w:w="1410" w:type="pct"/>
            <w:gridSpan w:val="7"/>
            <w:tcBorders>
              <w:top w:val="single" w:sz="6" w:space="0" w:color="auto"/>
              <w:bottom w:val="single" w:sz="6" w:space="0" w:color="auto"/>
            </w:tcBorders>
            <w:shd w:val="clear" w:color="auto" w:fill="FFFFFF" w:themeFill="background1"/>
            <w:vAlign w:val="center"/>
          </w:tcPr>
          <w:p w:rsidR="004A179D" w:rsidRPr="00DA13A5" w:rsidRDefault="004A179D" w:rsidP="002142B1">
            <w:pPr>
              <w:jc w:val="both"/>
              <w:rPr>
                <w:rFonts w:ascii="Arial" w:hAnsi="Arial" w:cs="Arial"/>
                <w:sz w:val="18"/>
                <w:szCs w:val="18"/>
              </w:rPr>
            </w:pPr>
            <w:r w:rsidRPr="00432A51">
              <w:rPr>
                <w:rFonts w:ascii="Arial" w:hAnsi="Arial" w:cs="Arial"/>
                <w:sz w:val="18"/>
                <w:szCs w:val="18"/>
              </w:rPr>
              <w:t>N</w:t>
            </w:r>
          </w:p>
        </w:tc>
      </w:tr>
    </w:tbl>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4A179D" w:rsidRDefault="004A179D" w:rsidP="004A179D">
      <w:pPr>
        <w:rPr>
          <w:rFonts w:ascii="Arial" w:hAnsi="Arial" w:cs="Arial"/>
        </w:rPr>
      </w:pPr>
    </w:p>
    <w:p w:rsidR="00756D89" w:rsidRDefault="00756D89" w:rsidP="00756D89">
      <w:pPr>
        <w:rPr>
          <w:b/>
        </w:rPr>
      </w:pPr>
    </w:p>
    <w:p w:rsidR="00756D89" w:rsidRDefault="00756D89" w:rsidP="00756D89">
      <w:pPr>
        <w:rPr>
          <w:b/>
        </w:rPr>
      </w:pPr>
    </w:p>
    <w:p w:rsidR="00756D89" w:rsidRDefault="00756D89" w:rsidP="00756D89">
      <w:pPr>
        <w:rPr>
          <w:b/>
        </w:rPr>
      </w:pPr>
    </w:p>
    <w:p w:rsidR="00756D89" w:rsidRDefault="00756D89" w:rsidP="00756D89">
      <w:pPr>
        <w:rPr>
          <w:b/>
        </w:rPr>
      </w:pPr>
    </w:p>
    <w:p w:rsidR="009B0D0C" w:rsidRDefault="009B0D0C" w:rsidP="0091392B">
      <w:pP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9F615B" w:rsidP="00C862FC">
            <w:pPr>
              <w:jc w:val="center"/>
              <w:rPr>
                <w:rFonts w:ascii="Arial" w:hAnsi="Arial" w:cs="Arial"/>
                <w:sz w:val="20"/>
                <w:szCs w:val="20"/>
              </w:rPr>
            </w:pPr>
            <w:hyperlink r:id="rId17"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e-mail: martyna_jakubowska@wup.pl</w:t>
            </w:r>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7253DC" w:rsidRPr="00DB584A" w:rsidTr="00C862FC">
        <w:trPr>
          <w:trHeight w:val="362"/>
        </w:trPr>
        <w:tc>
          <w:tcPr>
            <w:tcW w:w="9781" w:type="dxa"/>
            <w:shd w:val="clear" w:color="auto" w:fill="E77B39"/>
            <w:vAlign w:val="center"/>
          </w:tcPr>
          <w:p w:rsidR="007253DC" w:rsidRPr="004A179D" w:rsidRDefault="007253DC" w:rsidP="004A179D">
            <w:pPr>
              <w:jc w:val="center"/>
              <w:rPr>
                <w:rFonts w:ascii="Arial" w:hAnsi="Arial" w:cs="Arial"/>
                <w:b/>
              </w:rPr>
            </w:pPr>
            <w:r w:rsidRPr="004A179D">
              <w:rPr>
                <w:rFonts w:ascii="Arial" w:hAnsi="Arial" w:cs="Arial"/>
                <w:b/>
              </w:rPr>
              <w:t>KARTA DZIAŁANIA</w:t>
            </w:r>
          </w:p>
          <w:p w:rsidR="007253DC" w:rsidRPr="004A179D" w:rsidRDefault="007253DC" w:rsidP="004A179D">
            <w:pPr>
              <w:pStyle w:val="Nagwek2"/>
              <w:jc w:val="center"/>
              <w:rPr>
                <w:b/>
                <w:sz w:val="20"/>
                <w:szCs w:val="20"/>
              </w:rPr>
            </w:pPr>
            <w:bookmarkStart w:id="88" w:name="_Toc52269949"/>
            <w:r w:rsidRPr="004A179D">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4A179D">
              <w:rPr>
                <w:b/>
                <w:sz w:val="20"/>
                <w:szCs w:val="20"/>
              </w:rPr>
              <w:t xml:space="preserve"> (projekty indywidualne – szpitale)</w:t>
            </w:r>
            <w:bookmarkEnd w:id="88"/>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r>
        <w:rPr>
          <w:rFonts w:ascii="Arial" w:hAnsi="Arial" w:cs="Arial"/>
          <w:b/>
          <w:spacing w:val="24"/>
          <w:sz w:val="20"/>
          <w:szCs w:val="20"/>
        </w:rPr>
        <w:t xml:space="preserve"> - tryb nadzwyczajny</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9F615B" w:rsidRDefault="007253DC">
            <w:pPr>
              <w:pStyle w:val="Akapitzlist"/>
              <w:numPr>
                <w:ilvl w:val="0"/>
                <w:numId w:val="270"/>
              </w:numPr>
              <w:spacing w:before="60" w:after="60"/>
              <w:rPr>
                <w:rFonts w:ascii="Arial" w:hAnsi="Arial" w:cs="Arial"/>
                <w:szCs w:val="20"/>
              </w:rPr>
            </w:pPr>
            <w:r w:rsidRPr="00072A0E">
              <w:rPr>
                <w:rFonts w:ascii="Arial" w:hAnsi="Arial" w:cs="Arial"/>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sidRPr="007F7E3B">
              <w:rPr>
                <w:rFonts w:ascii="Arial" w:hAnsi="Arial" w:cs="Arial"/>
                <w:sz w:val="20"/>
                <w:szCs w:val="20"/>
              </w:rPr>
              <w:t>W zakr</w:t>
            </w:r>
            <w:r>
              <w:rPr>
                <w:rFonts w:ascii="Arial" w:hAnsi="Arial" w:cs="Arial"/>
                <w:sz w:val="20"/>
                <w:szCs w:val="20"/>
              </w:rPr>
              <w:t>esie wsparcia przewiduje się następujące przedsięwzięcia w odniesieniu do poszczególnych typów wnioskodawców:</w:t>
            </w: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Samodzielny Publiczny Wojewódzki Szpital Zespolony, ul. Arkońska 4, Szczecin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Szpital Wojewódzki im. Mikołaja Kopernika w Koszalinie, ul. Chałubińskiego 7, Koszalin</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 xml:space="preserve">Wojewódzka Stacja Pogotowia Ratunkowego, ul. Mieszka I 33, Szczecin </w:t>
            </w:r>
          </w:p>
          <w:p w:rsidR="009F615B" w:rsidRDefault="007253DC">
            <w:pPr>
              <w:pStyle w:val="Akapitzlist"/>
              <w:numPr>
                <w:ilvl w:val="0"/>
                <w:numId w:val="26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p>
          <w:p w:rsidR="007253DC" w:rsidRPr="009B6EA5" w:rsidRDefault="007253DC" w:rsidP="00C862FC">
            <w:pPr>
              <w:pStyle w:val="Akapitzlist"/>
              <w:autoSpaceDE/>
              <w:autoSpaceDN/>
              <w:spacing w:after="200" w:line="276" w:lineRule="auto"/>
              <w:ind w:left="720"/>
              <w:contextualSpacing/>
              <w:rPr>
                <w:rFonts w:ascii="Arial" w:hAnsi="Arial" w:cs="Arial"/>
              </w:rPr>
            </w:pPr>
          </w:p>
          <w:p w:rsidR="007253DC" w:rsidRDefault="007253DC" w:rsidP="00C862FC">
            <w:pPr>
              <w:pStyle w:val="Akapitzlist"/>
              <w:autoSpaceDE/>
              <w:autoSpaceDN/>
              <w:spacing w:after="200" w:line="276" w:lineRule="auto"/>
              <w:ind w:left="720"/>
              <w:contextualSpacing/>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SP ZOZ 107 Szpital Wojskowy w Wałczu, ul. Kołobrzeska 44, Wałcz</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Specjalistyczny ZOZ "Zdroje", ul. Mączna 4,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1 im. Prof. Tadeusza Sokołowskiego Pomorskiego Uniwersytetu Medycznego w Szczecinie, ul. Unii Lubelskiej 1,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Szpital Kliniczny Nr 2 Pomorskiego Uniwersytetu Medycznego w Szczecinie, ul. Powstańców Wielkopolskich 72, Szczecin</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Samodzielny Publiczny Zespół Zakładów Opieki Zdrowotnej w Gryficach, ul. Niechorska 27, Gryfice</w:t>
            </w:r>
          </w:p>
          <w:p w:rsidR="009F615B" w:rsidRDefault="007253DC">
            <w:pPr>
              <w:pStyle w:val="Akapitzlist"/>
              <w:numPr>
                <w:ilvl w:val="0"/>
                <w:numId w:val="274"/>
              </w:numPr>
              <w:autoSpaceDE/>
              <w:autoSpaceDN/>
              <w:spacing w:after="200" w:line="276" w:lineRule="auto"/>
              <w:contextualSpacing/>
              <w:rPr>
                <w:rFonts w:ascii="Arial" w:hAnsi="Arial" w:cs="Arial"/>
              </w:rPr>
            </w:pPr>
            <w:r w:rsidRPr="009B6EA5">
              <w:rPr>
                <w:rFonts w:ascii="Arial" w:hAnsi="Arial" w:cs="Arial"/>
              </w:rPr>
              <w:t>Regionalny Szpital w Kołobrzegu, ul. Łopuskiego 31, Kołobrzeg</w:t>
            </w:r>
          </w:p>
          <w:p w:rsidR="007253DC"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p w:rsidR="009F615B" w:rsidRDefault="007253DC">
            <w:pPr>
              <w:pStyle w:val="Akapitzlist"/>
              <w:numPr>
                <w:ilvl w:val="0"/>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 xml:space="preserve">Wykazie podmiotów udzielających świadczeń opieki zdrowotnej, w tym transportu sanitarnego, w związku z przeciwdziałaniem </w:t>
            </w:r>
            <w:r w:rsidRPr="00C50C83">
              <w:rPr>
                <w:rFonts w:ascii="Arial" w:hAnsi="Arial" w:cs="Arial"/>
                <w:b/>
                <w:i/>
                <w:szCs w:val="20"/>
              </w:rPr>
              <w:lastRenderedPageBreak/>
              <w:t>COVID-19 na terenie 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 xml:space="preserve">Zachodniopomorskie Centrum Onkologii w Szczecinie, ul. </w:t>
            </w:r>
            <w:proofErr w:type="spellStart"/>
            <w:r w:rsidRPr="009B6EA5">
              <w:rPr>
                <w:rFonts w:ascii="Arial" w:hAnsi="Arial" w:cs="Arial"/>
              </w:rPr>
              <w:t>Strzałowska</w:t>
            </w:r>
            <w:proofErr w:type="spellEnd"/>
            <w:r w:rsidRPr="009B6EA5">
              <w:rPr>
                <w:rFonts w:ascii="Arial" w:hAnsi="Arial" w:cs="Arial"/>
              </w:rPr>
              <w:t xml:space="preserve"> 22,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w Choszcznie, ul. Niedziałkowskiego 4A</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Szpital Rejonowy w Nowogardzie, ul. Wojska Polskiego 7, Nowogard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Sławnie, ul. I Pułku Ułanów 9, Sławno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Pyrzycach, ul. Jana Pawła II 2, Pyrzyce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Wielospecjalistyczny Zakład Opieki Zdrowotnej w Stargardzie, ul. Wojska Polskiego 27, Stargard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109 Szpital Wojskowy z Przychodnią Samodzielny Publiczny Zakład Opieki Zdrowotnej, ul. Piotra Skargi 9-11,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Szczecinie, ul. Jagiellońska 44, Szczecin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Ministerstwa Spraw Wewnętrznych i Administracji w Koszalinie, ul. Szpitalna 2, Koszalin</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Dębnie im. Świętej Matki Teresy z Kalkuty Spółka z ograniczoną odpowiedzialnością, ul. Kościuszki 58, Dębno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Szpitalne Centrum Medyczne w Goleniowie Spółka z ograniczoną odpowiedzialnością, ul. Nowogardzka 2, Goleniów</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Barlinek Spółka z ograniczoną odpowiedzialnością, ul. Szpitalna 10, Barlinek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 xml:space="preserve">Szpital Miejski im. Jana </w:t>
            </w:r>
            <w:proofErr w:type="spellStart"/>
            <w:r w:rsidRPr="009B6EA5">
              <w:rPr>
                <w:rFonts w:ascii="Arial" w:hAnsi="Arial" w:cs="Arial"/>
              </w:rPr>
              <w:t>Garduły</w:t>
            </w:r>
            <w:proofErr w:type="spellEnd"/>
            <w:r w:rsidRPr="009B6EA5">
              <w:rPr>
                <w:rFonts w:ascii="Arial" w:hAnsi="Arial" w:cs="Arial"/>
              </w:rPr>
              <w:t xml:space="preserve"> w Świnoujściu Spółka z ograniczoną odpowiedzialnością, ul. Mieszka I 7, Świnoujście</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EMC Instytut Medyczny Spółka Akcyjna, ul. Pilczycka 144 - 148, Wrocław (Szpital Św. Jerzego w Kamieniu Pomorskim)</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Powiatowy w Gryfinie" Spółka z ograniczoną odpowiedzialnością, ul. Parkowa 5, Gryfino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 w Szczecinku Spółka z ograniczoną odpowiedzialnością, ul. Kościuszki 38, Szczecinek</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Regionalne Centrum Medyczne w Białogardzie Spółka z ograniczoną odpowiedzialnością, ul. Chopina 29, Białogard</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Przyjazny Szpital w Połczynie Zdroju Spółka z ograniczoną odpowiedzialnością, ul. Szpitalna 5, Połczyn Zdrój</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"Szpitale Polskie" Spółka Akcyjna, ul. Ligocka 103, Katowice (Drawskie Centrum Specjalistyczne - placówka szpitalna Powiatu Drawskiego)</w:t>
            </w:r>
          </w:p>
          <w:p w:rsidR="009F615B" w:rsidRDefault="007253DC">
            <w:pPr>
              <w:pStyle w:val="Akapitzlist"/>
              <w:numPr>
                <w:ilvl w:val="0"/>
                <w:numId w:val="266"/>
              </w:numPr>
              <w:autoSpaceDE/>
              <w:autoSpaceDN/>
              <w:spacing w:after="200" w:line="276" w:lineRule="auto"/>
              <w:contextualSpacing/>
              <w:rPr>
                <w:rFonts w:ascii="Arial" w:hAnsi="Arial" w:cs="Arial"/>
              </w:rPr>
            </w:pPr>
            <w:r w:rsidRPr="009B6EA5">
              <w:rPr>
                <w:rFonts w:ascii="Arial" w:hAnsi="Arial" w:cs="Arial"/>
              </w:rPr>
              <w:t>Samodzielny Publiczny Zakład Opieki Zdrowotnej Szpital Specjalistyczny Ministerstwa Spraw Wewnętrznych i Administracji w Złocieńcu, Kańsko 1, Złocieniec</w:t>
            </w:r>
          </w:p>
          <w:p w:rsidR="007253DC" w:rsidRPr="00D575C6" w:rsidRDefault="007253DC" w:rsidP="00C862FC">
            <w:pPr>
              <w:pStyle w:val="Akapitzlist"/>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left="720" w:right="113"/>
              <w:rPr>
                <w:rFonts w:ascii="Arial" w:hAnsi="Arial" w:cs="Arial"/>
                <w:szCs w:val="20"/>
              </w:rPr>
            </w:pP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lastRenderedPageBreak/>
              <w:t>Wnioskodawcy, do których skierowane jest wsparcie</w:t>
            </w:r>
          </w:p>
        </w:tc>
        <w:tc>
          <w:tcPr>
            <w:tcW w:w="7241" w:type="dxa"/>
            <w:gridSpan w:val="8"/>
            <w:tcBorders>
              <w:top w:val="single" w:sz="2" w:space="0" w:color="auto"/>
            </w:tcBorders>
          </w:tcPr>
          <w:p w:rsidR="007253DC" w:rsidRPr="003016B3" w:rsidRDefault="007253DC" w:rsidP="00C862FC">
            <w:pPr>
              <w:spacing w:before="60" w:after="60"/>
              <w:rPr>
                <w:rFonts w:ascii="Arial" w:hAnsi="Arial" w:cs="Arial"/>
                <w:sz w:val="20"/>
              </w:rPr>
            </w:pPr>
            <w:r w:rsidRPr="003016B3">
              <w:rPr>
                <w:rFonts w:ascii="Arial" w:hAnsi="Arial" w:cs="Arial"/>
                <w:sz w:val="20"/>
              </w:rPr>
              <w:t xml:space="preserve">a)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Pr>
                <w:rFonts w:ascii="Arial" w:hAnsi="Arial" w:cs="Arial"/>
                <w:sz w:val="20"/>
              </w:rPr>
              <w:t xml:space="preserve">, </w:t>
            </w:r>
            <w:r w:rsidRPr="003016B3">
              <w:rPr>
                <w:rFonts w:ascii="Arial" w:hAnsi="Arial" w:cs="Arial"/>
                <w:sz w:val="20"/>
              </w:rPr>
              <w:t>zaangażowane w pełni w walkę z COVID-19</w:t>
            </w:r>
            <w:r>
              <w:rPr>
                <w:rFonts w:ascii="Arial" w:hAnsi="Arial" w:cs="Arial"/>
                <w:sz w:val="20"/>
              </w:rPr>
              <w:t>;</w:t>
            </w:r>
          </w:p>
          <w:p w:rsidR="007253DC" w:rsidRPr="003016B3" w:rsidRDefault="007253DC" w:rsidP="00C862FC">
            <w:pPr>
              <w:spacing w:before="60" w:after="60"/>
              <w:rPr>
                <w:rFonts w:ascii="Arial" w:hAnsi="Arial" w:cs="Arial"/>
                <w:sz w:val="20"/>
              </w:rPr>
            </w:pPr>
            <w:r w:rsidRPr="003016B3">
              <w:rPr>
                <w:rFonts w:ascii="Arial" w:hAnsi="Arial" w:cs="Arial"/>
                <w:sz w:val="20"/>
              </w:rPr>
              <w:t xml:space="preserve">b)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sz w:val="16"/>
              </w:rPr>
              <w:t xml:space="preserve"> </w:t>
            </w:r>
            <w:r w:rsidRPr="003016B3">
              <w:rPr>
                <w:rFonts w:ascii="Arial" w:hAnsi="Arial" w:cs="Arial"/>
                <w:sz w:val="20"/>
              </w:rPr>
              <w:t>(wojewódzkie, powiatowe, resortowe, kliniczne), włączane w walkę z COVID-19</w:t>
            </w:r>
            <w:r>
              <w:rPr>
                <w:rFonts w:ascii="Arial" w:hAnsi="Arial" w:cs="Arial"/>
                <w:sz w:val="20"/>
              </w:rPr>
              <w:t>;</w:t>
            </w:r>
          </w:p>
          <w:p w:rsidR="007253DC" w:rsidRDefault="007253DC" w:rsidP="00C862FC">
            <w:pPr>
              <w:spacing w:before="60" w:after="60"/>
              <w:rPr>
                <w:rFonts w:ascii="Arial" w:hAnsi="Arial" w:cs="Arial"/>
                <w:sz w:val="20"/>
                <w:szCs w:val="20"/>
              </w:rPr>
            </w:pPr>
            <w:r w:rsidRPr="003016B3">
              <w:rPr>
                <w:rFonts w:ascii="Arial" w:hAnsi="Arial" w:cs="Arial"/>
                <w:sz w:val="20"/>
              </w:rPr>
              <w:lastRenderedPageBreak/>
              <w:t xml:space="preserve">c) </w:t>
            </w:r>
            <w:r w:rsidRPr="003E274E">
              <w:rPr>
                <w:rFonts w:ascii="Arial" w:hAnsi="Arial" w:cs="Arial"/>
                <w:b/>
                <w:sz w:val="20"/>
                <w:szCs w:val="20"/>
              </w:rPr>
              <w:t xml:space="preserve">podmioty wykonujące działalność leczniczą wymienione w </w:t>
            </w:r>
            <w:r w:rsidRPr="003E274E">
              <w:rPr>
                <w:rFonts w:ascii="Arial" w:hAnsi="Arial" w:cs="Arial"/>
                <w:b/>
                <w:i/>
                <w:sz w:val="20"/>
                <w:szCs w:val="20"/>
              </w:rPr>
              <w:t>Wykazie podmiotów udzielających świadczeń opieki zdrowotnej, w tym transportu sanitarnego, w związku z przeciwdziałaniem COVID-19 na terenie województwa zachodniopomorskiego</w:t>
            </w:r>
            <w:r w:rsidRPr="00C64C56">
              <w:rPr>
                <w:rFonts w:ascii="Arial" w:hAnsi="Arial" w:cs="Arial"/>
                <w:b/>
                <w:i/>
                <w:color w:val="FF0000"/>
                <w:sz w:val="20"/>
                <w:szCs w:val="20"/>
              </w:rPr>
              <w:t xml:space="preserve"> </w:t>
            </w:r>
            <w:r w:rsidRPr="00C64C56">
              <w:rPr>
                <w:rFonts w:ascii="Arial" w:hAnsi="Arial" w:cs="Arial"/>
                <w:sz w:val="20"/>
                <w:szCs w:val="20"/>
              </w:rPr>
              <w:t>wspomagające ww. podmioty lecznicze w razie konieczności</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lastRenderedPageBreak/>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proofErr w:type="spellStart"/>
            <w:r>
              <w:rPr>
                <w:rFonts w:ascii="Arial" w:hAnsi="Arial" w:cs="Arial"/>
                <w:b/>
                <w:sz w:val="20"/>
                <w:szCs w:val="20"/>
              </w:rPr>
              <w:t>EFS+BP</w:t>
            </w:r>
            <w:proofErr w:type="spellEnd"/>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proofErr w:type="spellStart"/>
            <w:r>
              <w:rPr>
                <w:rFonts w:ascii="Arial" w:hAnsi="Arial" w:cs="Arial"/>
                <w:b/>
                <w:sz w:val="20"/>
                <w:szCs w:val="20"/>
              </w:rPr>
              <w:t>EFS+BP</w:t>
            </w:r>
            <w:proofErr w:type="spellEnd"/>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9F615B" w:rsidRDefault="007253DC">
            <w:pPr>
              <w:pStyle w:val="Akapitzlist"/>
              <w:numPr>
                <w:ilvl w:val="0"/>
                <w:numId w:val="26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9B6EA5">
              <w:rPr>
                <w:rFonts w:ascii="Arial" w:hAnsi="Arial" w:cs="Arial"/>
                <w:szCs w:val="20"/>
              </w:rPr>
              <w:t>Samodzielny Publiczny Wojewódzki Szpital Zespolony, ul. Arkońska 4, Szczecin</w:t>
            </w:r>
            <w:r>
              <w:rPr>
                <w:rFonts w:ascii="Arial" w:hAnsi="Arial" w:cs="Arial"/>
                <w:szCs w:val="20"/>
              </w:rPr>
              <w:t xml:space="preserve"> - </w:t>
            </w:r>
            <w:r>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- 1 600 000 zł</w:t>
            </w:r>
          </w:p>
          <w:p w:rsidR="009F615B" w:rsidRDefault="007253DC">
            <w:pPr>
              <w:pStyle w:val="Akapitzlist"/>
              <w:numPr>
                <w:ilvl w:val="0"/>
                <w:numId w:val="268"/>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 xml:space="preserve">5 000 </w:t>
            </w:r>
            <w:proofErr w:type="spellStart"/>
            <w:r w:rsidRPr="009B6EA5">
              <w:rPr>
                <w:rFonts w:ascii="Arial" w:hAnsi="Arial" w:cs="Arial"/>
                <w:b/>
                <w:szCs w:val="20"/>
                <w:u w:val="single"/>
              </w:rPr>
              <w:t>000</w:t>
            </w:r>
            <w:proofErr w:type="spellEnd"/>
            <w:r w:rsidRPr="009B6EA5">
              <w:rPr>
                <w:rFonts w:ascii="Arial" w:hAnsi="Arial" w:cs="Arial"/>
                <w:b/>
                <w:szCs w:val="20"/>
                <w:u w:val="single"/>
              </w:rPr>
              <w:t xml:space="preserve"> zł</w:t>
            </w:r>
          </w:p>
          <w:p w:rsidR="009F615B" w:rsidRDefault="007253DC">
            <w:pPr>
              <w:pStyle w:val="Akapitzlist"/>
              <w:numPr>
                <w:ilvl w:val="0"/>
                <w:numId w:val="268"/>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 xml:space="preserve">Wykazie podmiotów udzielających świadczeń opieki zdrowotnej, w tym transportu sanitarnego, w związku z przeciwdziałaniem COVID-19 na terenie </w:t>
            </w:r>
            <w:r w:rsidRPr="003E274E">
              <w:rPr>
                <w:rFonts w:ascii="Arial" w:hAnsi="Arial" w:cs="Arial"/>
                <w:b/>
                <w:i/>
                <w:szCs w:val="20"/>
              </w:rPr>
              <w:lastRenderedPageBreak/>
              <w:t>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9B6EA5" w:rsidRDefault="007253DC" w:rsidP="00C862FC">
            <w:pPr>
              <w:spacing w:before="60" w:after="60"/>
              <w:rPr>
                <w:rFonts w:ascii="Arial" w:hAnsi="Arial" w:cs="Arial"/>
                <w:b/>
                <w:sz w:val="20"/>
                <w:szCs w:val="20"/>
                <w:u w:val="single"/>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c>
          <w:tcPr>
            <w:tcW w:w="4819" w:type="dxa"/>
            <w:gridSpan w:val="4"/>
            <w:tcBorders>
              <w:top w:val="single" w:sz="2" w:space="0" w:color="auto"/>
              <w:bottom w:val="single" w:sz="2" w:space="0" w:color="auto"/>
            </w:tcBorders>
            <w:shd w:val="clear" w:color="auto" w:fill="FFFFFF"/>
            <w:vAlign w:val="center"/>
          </w:tcPr>
          <w:p w:rsidR="009F615B" w:rsidRDefault="007253DC">
            <w:pPr>
              <w:pStyle w:val="Akapitzlist"/>
              <w:numPr>
                <w:ilvl w:val="0"/>
                <w:numId w:val="2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3E274E">
              <w:rPr>
                <w:rFonts w:ascii="Arial" w:hAnsi="Arial" w:cs="Arial"/>
                <w:b/>
                <w:szCs w:val="20"/>
              </w:rPr>
              <w:lastRenderedPageBreak/>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zaangażowane w pełni w walkę z COVID-19: </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9B6EA5">
              <w:rPr>
                <w:rFonts w:ascii="Arial" w:hAnsi="Arial" w:cs="Arial"/>
                <w:szCs w:val="20"/>
              </w:rPr>
              <w:t xml:space="preserve">Samodzielny Publiczny Wojewódzki Szpital </w:t>
            </w:r>
            <w:r w:rsidRPr="003811DF">
              <w:rPr>
                <w:rFonts w:ascii="Arial" w:hAnsi="Arial" w:cs="Arial"/>
                <w:szCs w:val="20"/>
              </w:rPr>
              <w:t xml:space="preserve">Zespolony, ul. Arkońska 4, Szczecin - </w:t>
            </w:r>
            <w:r w:rsidRPr="003811DF">
              <w:rPr>
                <w:rFonts w:ascii="Arial" w:hAnsi="Arial" w:cs="Arial"/>
                <w:szCs w:val="20"/>
              </w:rPr>
              <w:br/>
            </w:r>
            <w:r>
              <w:rPr>
                <w:rFonts w:ascii="Arial" w:hAnsi="Arial" w:cs="Arial"/>
                <w:b/>
                <w:szCs w:val="20"/>
                <w:u w:val="single"/>
              </w:rPr>
              <w:t>7 5</w:t>
            </w:r>
            <w:r w:rsidRPr="003811DF">
              <w:rPr>
                <w:rFonts w:ascii="Arial" w:hAnsi="Arial" w:cs="Arial"/>
                <w:b/>
                <w:szCs w:val="20"/>
                <w:u w:val="single"/>
              </w:rPr>
              <w:t>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sidRPr="003811DF">
              <w:rPr>
                <w:rFonts w:ascii="Arial" w:hAnsi="Arial" w:cs="Arial"/>
                <w:szCs w:val="20"/>
              </w:rPr>
              <w:t xml:space="preserve">Szpital Wojewódzki im. Mikołaja Kopernika w Koszalinie, ul. Chałubińskiego 7, Koszalin </w:t>
            </w:r>
            <w:r w:rsidRPr="003811DF">
              <w:rPr>
                <w:rFonts w:ascii="Arial" w:hAnsi="Arial" w:cs="Arial"/>
                <w:b/>
                <w:szCs w:val="20"/>
              </w:rPr>
              <w:t xml:space="preserve">- </w:t>
            </w:r>
            <w:r w:rsidRPr="003811DF">
              <w:rPr>
                <w:rFonts w:ascii="Arial" w:hAnsi="Arial" w:cs="Arial"/>
                <w:b/>
                <w:szCs w:val="20"/>
                <w:u w:val="single"/>
              </w:rPr>
              <w:t>1 600 000 zł</w:t>
            </w:r>
          </w:p>
          <w:p w:rsidR="009F615B" w:rsidRDefault="007253DC">
            <w:pPr>
              <w:pStyle w:val="Akapitzlist"/>
              <w:numPr>
                <w:ilvl w:val="0"/>
                <w:numId w:val="271"/>
              </w:numPr>
              <w:autoSpaceDE/>
              <w:autoSpaceDN/>
              <w:spacing w:after="200" w:line="276" w:lineRule="auto"/>
              <w:contextualSpacing/>
              <w:rPr>
                <w:rFonts w:ascii="Arial" w:hAnsi="Arial" w:cs="Arial"/>
                <w:szCs w:val="20"/>
              </w:rPr>
            </w:pPr>
            <w:r>
              <w:rPr>
                <w:rFonts w:ascii="Arial" w:hAnsi="Arial" w:cs="Arial"/>
                <w:szCs w:val="20"/>
              </w:rPr>
              <w:t xml:space="preserve">Wojewódzka Stacja Pogotowia </w:t>
            </w:r>
            <w:r w:rsidRPr="009B6EA5">
              <w:rPr>
                <w:rFonts w:ascii="Arial" w:hAnsi="Arial" w:cs="Arial"/>
                <w:szCs w:val="20"/>
              </w:rPr>
              <w:t>Ratunkowego, ul. Mieszka I 33, Szczecin</w:t>
            </w:r>
            <w:r>
              <w:rPr>
                <w:rFonts w:ascii="Arial" w:hAnsi="Arial" w:cs="Arial"/>
                <w:szCs w:val="20"/>
              </w:rPr>
              <w:t xml:space="preserve"> - </w:t>
            </w:r>
          </w:p>
          <w:p w:rsidR="007253DC" w:rsidRDefault="007253DC" w:rsidP="00C862FC">
            <w:pPr>
              <w:pStyle w:val="Akapitzlist"/>
              <w:autoSpaceDE/>
              <w:autoSpaceDN/>
              <w:spacing w:after="200" w:line="276" w:lineRule="auto"/>
              <w:ind w:left="720"/>
              <w:contextualSpacing/>
              <w:rPr>
                <w:rFonts w:ascii="Arial" w:hAnsi="Arial" w:cs="Arial"/>
                <w:b/>
                <w:szCs w:val="20"/>
                <w:u w:val="single"/>
              </w:rPr>
            </w:pPr>
            <w:r w:rsidRPr="009B6EA5">
              <w:rPr>
                <w:rFonts w:ascii="Arial" w:hAnsi="Arial" w:cs="Arial"/>
                <w:b/>
                <w:szCs w:val="20"/>
                <w:u w:val="single"/>
              </w:rPr>
              <w:t xml:space="preserve">5 000 </w:t>
            </w:r>
            <w:proofErr w:type="spellStart"/>
            <w:r w:rsidRPr="009B6EA5">
              <w:rPr>
                <w:rFonts w:ascii="Arial" w:hAnsi="Arial" w:cs="Arial"/>
                <w:b/>
                <w:szCs w:val="20"/>
                <w:u w:val="single"/>
              </w:rPr>
              <w:t>000</w:t>
            </w:r>
            <w:proofErr w:type="spellEnd"/>
            <w:r w:rsidRPr="009B6EA5">
              <w:rPr>
                <w:rFonts w:ascii="Arial" w:hAnsi="Arial" w:cs="Arial"/>
                <w:b/>
                <w:szCs w:val="20"/>
                <w:u w:val="single"/>
              </w:rPr>
              <w:t xml:space="preserve"> zł</w:t>
            </w:r>
          </w:p>
          <w:p w:rsidR="009F615B" w:rsidRDefault="007253DC">
            <w:pPr>
              <w:pStyle w:val="Akapitzlist"/>
              <w:numPr>
                <w:ilvl w:val="0"/>
                <w:numId w:val="275"/>
              </w:numPr>
              <w:autoSpaceDE/>
              <w:autoSpaceDN/>
              <w:spacing w:after="200" w:line="276" w:lineRule="auto"/>
              <w:contextualSpacing/>
              <w:rPr>
                <w:rFonts w:ascii="Arial" w:hAnsi="Arial" w:cs="Arial"/>
              </w:rPr>
            </w:pPr>
            <w:r w:rsidRPr="009B6EA5">
              <w:rPr>
                <w:rFonts w:ascii="Arial" w:hAnsi="Arial" w:cs="Arial"/>
              </w:rPr>
              <w:t>Specjalistyczny Zespół Gruźlicy i Chorób Płuc w Koszalinie, ul. Niepodległości 44-48, Koszalin</w:t>
            </w:r>
            <w:r>
              <w:rPr>
                <w:rFonts w:ascii="Arial" w:hAnsi="Arial" w:cs="Arial"/>
              </w:rPr>
              <w:t xml:space="preserve"> - </w:t>
            </w:r>
            <w:r w:rsidRPr="004A771B">
              <w:rPr>
                <w:rFonts w:ascii="Arial" w:hAnsi="Arial" w:cs="Arial"/>
                <w:b/>
                <w:u w:val="single"/>
              </w:rPr>
              <w:t>4 500 000 zł</w:t>
            </w:r>
          </w:p>
          <w:p w:rsidR="007253DC" w:rsidRPr="009B6EA5" w:rsidRDefault="007253DC" w:rsidP="00C862FC">
            <w:pPr>
              <w:pStyle w:val="Akapitzlist"/>
              <w:autoSpaceDE/>
              <w:autoSpaceDN/>
              <w:spacing w:after="200" w:line="276" w:lineRule="auto"/>
              <w:ind w:left="720"/>
              <w:contextualSpacing/>
              <w:rPr>
                <w:rFonts w:ascii="Arial" w:hAnsi="Arial" w:cs="Arial"/>
                <w:b/>
                <w:szCs w:val="20"/>
                <w:u w:val="single"/>
              </w:rPr>
            </w:pPr>
          </w:p>
          <w:p w:rsidR="007253DC" w:rsidRPr="009B6EA5" w:rsidRDefault="007253DC" w:rsidP="00C862FC">
            <w:pPr>
              <w:pStyle w:val="Akapitzlist"/>
              <w:autoSpaceDE/>
              <w:autoSpaceDN/>
              <w:spacing w:after="200" w:line="276" w:lineRule="auto"/>
              <w:ind w:left="720"/>
              <w:contextualSpacing/>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line="276" w:lineRule="auto"/>
              <w:ind w:right="113"/>
              <w:contextualSpacing/>
              <w:rPr>
                <w:rFonts w:ascii="Arial" w:hAnsi="Arial" w:cs="Arial"/>
                <w:szCs w:val="20"/>
              </w:rPr>
            </w:pPr>
            <w:r w:rsidRPr="003E274E">
              <w:rPr>
                <w:rFonts w:ascii="Arial" w:hAnsi="Arial" w:cs="Arial"/>
                <w:b/>
                <w:szCs w:val="20"/>
              </w:rPr>
              <w:t xml:space="preserve">podmioty wykonujące działalność leczniczą wymienione w </w:t>
            </w:r>
            <w:r w:rsidRPr="003E274E">
              <w:rPr>
                <w:rFonts w:ascii="Arial" w:hAnsi="Arial" w:cs="Arial"/>
                <w:b/>
                <w:i/>
                <w:szCs w:val="20"/>
              </w:rPr>
              <w:t>Wykazie podmiotów udzielających świadczeń opieki zdrowotnej, w tym transportu sanitarnego, w związku z przeciwdziałaniem COVID-19 na terenie województwa zachodniopomorskiego</w:t>
            </w:r>
            <w:r w:rsidRPr="009B6EA5">
              <w:rPr>
                <w:rFonts w:ascii="Arial" w:hAnsi="Arial" w:cs="Arial"/>
                <w:b/>
                <w:szCs w:val="20"/>
              </w:rPr>
              <w:t xml:space="preserve"> (wojewódzkie, powiatowe, resortowe, kliniczne), włączane </w:t>
            </w:r>
            <w:r>
              <w:rPr>
                <w:rFonts w:ascii="Arial" w:hAnsi="Arial" w:cs="Arial"/>
                <w:b/>
                <w:szCs w:val="20"/>
              </w:rPr>
              <w:t>do walki</w:t>
            </w:r>
            <w:r w:rsidRPr="009B6EA5">
              <w:rPr>
                <w:rFonts w:ascii="Arial" w:hAnsi="Arial" w:cs="Arial"/>
                <w:b/>
                <w:szCs w:val="20"/>
              </w:rPr>
              <w:t xml:space="preserve"> z COVID-19: </w:t>
            </w:r>
          </w:p>
          <w:p w:rsidR="007253DC" w:rsidRDefault="007253DC" w:rsidP="00C862FC">
            <w:pPr>
              <w:spacing w:before="60" w:after="60"/>
              <w:rPr>
                <w:rFonts w:ascii="Arial" w:hAnsi="Arial" w:cs="Arial"/>
                <w:b/>
                <w:sz w:val="20"/>
                <w:szCs w:val="20"/>
                <w:u w:val="single"/>
              </w:rPr>
            </w:pPr>
            <w:r>
              <w:rPr>
                <w:rFonts w:ascii="Arial" w:hAnsi="Arial" w:cs="Arial"/>
                <w:b/>
                <w:sz w:val="20"/>
                <w:szCs w:val="20"/>
                <w:u w:val="single"/>
              </w:rPr>
              <w:t>3 981 780</w:t>
            </w:r>
            <w:r w:rsidRPr="009B6EA5">
              <w:rPr>
                <w:rFonts w:ascii="Arial" w:hAnsi="Arial" w:cs="Arial"/>
                <w:b/>
                <w:sz w:val="20"/>
                <w:szCs w:val="20"/>
                <w:u w:val="single"/>
              </w:rPr>
              <w:t xml:space="preserve"> zł (</w:t>
            </w:r>
            <w:r>
              <w:rPr>
                <w:rFonts w:ascii="Arial" w:hAnsi="Arial" w:cs="Arial"/>
                <w:b/>
                <w:sz w:val="20"/>
                <w:szCs w:val="20"/>
                <w:u w:val="single"/>
              </w:rPr>
              <w:t xml:space="preserve">maksymalnie </w:t>
            </w:r>
            <w:r w:rsidRPr="009B6EA5">
              <w:rPr>
                <w:rFonts w:ascii="Arial" w:hAnsi="Arial" w:cs="Arial"/>
                <w:b/>
                <w:sz w:val="20"/>
                <w:szCs w:val="20"/>
                <w:u w:val="single"/>
              </w:rPr>
              <w:t>663 630 zł na 1 podmiot)</w:t>
            </w:r>
          </w:p>
          <w:p w:rsidR="007253DC" w:rsidRPr="009B6EA5" w:rsidRDefault="007253DC" w:rsidP="00C862FC">
            <w:pPr>
              <w:spacing w:before="60" w:after="60"/>
              <w:rPr>
                <w:rFonts w:ascii="Arial" w:hAnsi="Arial" w:cs="Arial"/>
                <w:b/>
                <w:sz w:val="20"/>
                <w:szCs w:val="20"/>
                <w:u w:val="single"/>
              </w:rPr>
            </w:pPr>
          </w:p>
          <w:p w:rsidR="009F615B" w:rsidRDefault="007253DC">
            <w:pPr>
              <w:pStyle w:val="Akapitzlist"/>
              <w:numPr>
                <w:ilvl w:val="0"/>
                <w:numId w:val="27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b/>
                <w:szCs w:val="20"/>
              </w:rPr>
            </w:pPr>
            <w:r w:rsidRPr="00C50C83">
              <w:rPr>
                <w:rFonts w:ascii="Arial" w:hAnsi="Arial" w:cs="Arial"/>
                <w:b/>
                <w:szCs w:val="20"/>
              </w:rPr>
              <w:t xml:space="preserve">podmioty wykonujące działalność leczniczą wymienione w </w:t>
            </w:r>
            <w:r w:rsidRPr="00C50C83">
              <w:rPr>
                <w:rFonts w:ascii="Arial" w:hAnsi="Arial" w:cs="Arial"/>
                <w:b/>
                <w:i/>
                <w:szCs w:val="20"/>
              </w:rPr>
              <w:t xml:space="preserve">Wykazie podmiotów udzielających świadczeń opieki zdrowotnej, w tym transportu sanitarnego, w związku z przeciwdziałaniem COVID-19 na terenie </w:t>
            </w:r>
            <w:r w:rsidRPr="00C50C83">
              <w:rPr>
                <w:rFonts w:ascii="Arial" w:hAnsi="Arial" w:cs="Arial"/>
                <w:b/>
                <w:i/>
                <w:szCs w:val="20"/>
              </w:rPr>
              <w:lastRenderedPageBreak/>
              <w:t>województwa zachodniopomorskiego</w:t>
            </w:r>
            <w:r>
              <w:rPr>
                <w:rFonts w:ascii="Arial" w:hAnsi="Arial" w:cs="Arial"/>
                <w:b/>
                <w:i/>
                <w:color w:val="FF0000"/>
                <w:szCs w:val="20"/>
              </w:rPr>
              <w:t xml:space="preserve"> </w:t>
            </w:r>
            <w:r>
              <w:rPr>
                <w:rFonts w:ascii="Arial" w:hAnsi="Arial" w:cs="Arial"/>
                <w:b/>
                <w:szCs w:val="20"/>
              </w:rPr>
              <w:t>wspomagające ww. podmioty lecznicze w razie konieczności</w:t>
            </w:r>
            <w:r w:rsidRPr="009B6EA5">
              <w:rPr>
                <w:rFonts w:ascii="Arial" w:hAnsi="Arial" w:cs="Arial"/>
                <w:b/>
                <w:szCs w:val="20"/>
              </w:rPr>
              <w:t>:</w:t>
            </w:r>
          </w:p>
          <w:p w:rsidR="007253DC" w:rsidRPr="00E21D75" w:rsidRDefault="007253DC" w:rsidP="00C862FC">
            <w:pPr>
              <w:spacing w:before="60" w:after="60"/>
              <w:rPr>
                <w:rFonts w:ascii="Arial" w:hAnsi="Arial" w:cs="Arial"/>
                <w:sz w:val="20"/>
                <w:szCs w:val="20"/>
              </w:rPr>
            </w:pPr>
            <w:r w:rsidRPr="009B6EA5">
              <w:rPr>
                <w:rFonts w:ascii="Arial" w:hAnsi="Arial" w:cs="Arial"/>
                <w:b/>
                <w:sz w:val="20"/>
                <w:szCs w:val="20"/>
                <w:u w:val="single"/>
              </w:rPr>
              <w:t>8 848 400 zł (</w:t>
            </w:r>
            <w:r>
              <w:rPr>
                <w:rFonts w:ascii="Arial" w:hAnsi="Arial" w:cs="Arial"/>
                <w:b/>
                <w:sz w:val="20"/>
                <w:szCs w:val="20"/>
                <w:u w:val="single"/>
              </w:rPr>
              <w:t xml:space="preserve">maksymalnie </w:t>
            </w:r>
            <w:r w:rsidRPr="009B6EA5">
              <w:rPr>
                <w:rFonts w:ascii="Arial" w:hAnsi="Arial" w:cs="Arial"/>
                <w:b/>
                <w:sz w:val="20"/>
                <w:szCs w:val="20"/>
                <w:u w:val="single"/>
              </w:rPr>
              <w:t>442 420 zł na 1 podmiot)</w:t>
            </w: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7"/>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6B4821">
              <w:rPr>
                <w:rFonts w:ascii="Arial" w:hAnsi="Arial" w:cs="Arial"/>
                <w:szCs w:val="20"/>
              </w:rPr>
              <w:t>Zaplanowane w ramach projektu działania wynikają z aktualnej  sytuacji epidemiologicznej</w:t>
            </w:r>
            <w:r>
              <w:rPr>
                <w:rFonts w:ascii="Arial" w:hAnsi="Arial" w:cs="Arial"/>
                <w:szCs w:val="20"/>
              </w:rPr>
              <w:t>. S</w:t>
            </w:r>
            <w:r w:rsidRPr="006B4821">
              <w:rPr>
                <w:rFonts w:ascii="Arial" w:hAnsi="Arial" w:cs="Arial"/>
                <w:szCs w:val="20"/>
              </w:rPr>
              <w:t xml:space="preserve">ą skierowane na </w:t>
            </w:r>
            <w:r>
              <w:rPr>
                <w:rFonts w:ascii="Arial" w:hAnsi="Arial" w:cs="Arial"/>
                <w:szCs w:val="20"/>
              </w:rPr>
              <w:t xml:space="preserve">zapobieganie, przeciwdziałanie i zwalczanie </w:t>
            </w:r>
            <w:r w:rsidRPr="00907B7B">
              <w:rPr>
                <w:rFonts w:ascii="Arial" w:hAnsi="Arial" w:cs="Arial"/>
                <w:szCs w:val="20"/>
              </w:rPr>
              <w:t xml:space="preserve">pandemii COVID-19, wywołanej </w:t>
            </w:r>
            <w:proofErr w:type="spellStart"/>
            <w:r w:rsidRPr="00907B7B">
              <w:rPr>
                <w:rFonts w:ascii="Arial" w:hAnsi="Arial" w:cs="Arial"/>
                <w:szCs w:val="20"/>
              </w:rPr>
              <w:t>koronawirusem</w:t>
            </w:r>
            <w:proofErr w:type="spellEnd"/>
            <w:r w:rsidRPr="00907B7B">
              <w:rPr>
                <w:rFonts w:ascii="Arial" w:hAnsi="Arial" w:cs="Arial"/>
                <w:szCs w:val="20"/>
              </w:rPr>
              <w:t xml:space="preserve"> SARS-CoV-2</w:t>
            </w:r>
            <w:r>
              <w:rPr>
                <w:rFonts w:ascii="Arial" w:hAnsi="Arial" w:cs="Arial"/>
                <w:szCs w:val="20"/>
              </w:rPr>
              <w:t>.</w:t>
            </w:r>
            <w:r w:rsidRPr="00907B7B">
              <w:rPr>
                <w:rFonts w:ascii="Arial" w:hAnsi="Arial" w:cs="Arial"/>
                <w:szCs w:val="20"/>
              </w:rPr>
              <w:t xml:space="preserve">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2D3498">
              <w:rPr>
                <w:rFonts w:ascii="Arial" w:hAnsi="Arial" w:cs="Arial"/>
                <w:szCs w:val="20"/>
              </w:rPr>
              <w:t>Projekt jest realizowany w koordynacji z Wojewodą Zachodniopomorskim. Potwierdzeniem spełnienia tego warunku jest pozytywna rekomendacja Wojewody przedłożona najpóźniej na moment podpisania umowy.</w:t>
            </w:r>
            <w:r>
              <w:rPr>
                <w:rFonts w:ascii="Arial" w:hAnsi="Arial" w:cs="Arial"/>
                <w:szCs w:val="20"/>
              </w:rPr>
              <w:t xml:space="preserve"> Kryterium dopuszczalności "Zgodność wsparcia" nr 2 będzie weryfikowane na podstawie oświadczenia wnioskodawcy, </w:t>
            </w:r>
            <w:r w:rsidRPr="00907B7B">
              <w:rPr>
                <w:rFonts w:ascii="Arial" w:hAnsi="Arial" w:cs="Arial"/>
                <w:szCs w:val="20"/>
              </w:rPr>
              <w:t xml:space="preserve">iż wystąpił o rekomendację do Wojewody </w:t>
            </w:r>
            <w:r>
              <w:rPr>
                <w:rFonts w:ascii="Arial" w:hAnsi="Arial" w:cs="Arial"/>
                <w:szCs w:val="20"/>
              </w:rPr>
              <w:t xml:space="preserve">na etapie KOP oraz na podstawie przedłożonej pozytywnej rekomendacji Wojewody na etapie podpisania umowy. </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trike/>
                <w:szCs w:val="20"/>
              </w:rPr>
            </w:pPr>
          </w:p>
          <w:p w:rsidR="007253DC" w:rsidRPr="009B773A" w:rsidRDefault="007253DC" w:rsidP="00C862FC">
            <w:pPr>
              <w:pStyle w:val="Akapitzlist"/>
              <w:spacing w:before="40" w:after="40"/>
              <w:ind w:left="336"/>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F065D1">
              <w:rPr>
                <w:rFonts w:ascii="Arial" w:hAnsi="Arial" w:cs="Arial"/>
                <w:szCs w:val="20"/>
              </w:rPr>
              <w:t xml:space="preserve">W </w:t>
            </w:r>
            <w:r>
              <w:rPr>
                <w:rFonts w:ascii="Arial" w:hAnsi="Arial" w:cs="Arial"/>
                <w:szCs w:val="20"/>
              </w:rPr>
              <w:t>przypadku</w:t>
            </w:r>
            <w:r w:rsidRPr="00F065D1">
              <w:rPr>
                <w:rFonts w:ascii="Arial" w:hAnsi="Arial" w:cs="Arial"/>
                <w:szCs w:val="20"/>
              </w:rPr>
              <w:t xml:space="preserve">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w:t>
            </w:r>
            <w:r>
              <w:rPr>
                <w:rFonts w:ascii="Arial" w:hAnsi="Arial" w:cs="Arial"/>
                <w:szCs w:val="20"/>
              </w:rPr>
              <w:t xml:space="preserve"> </w:t>
            </w:r>
            <w:r w:rsidRPr="00C50C83">
              <w:rPr>
                <w:rFonts w:ascii="Arial" w:hAnsi="Arial" w:cs="Arial"/>
                <w:szCs w:val="20"/>
              </w:rPr>
              <w:t>Kryterium nie dotyczy zakupu ambulansów przez Wojewódzką Stację Pogotowia Ratunkowego.</w:t>
            </w:r>
            <w:r>
              <w:rPr>
                <w:rFonts w:ascii="Arial" w:hAnsi="Arial" w:cs="Arial"/>
                <w:szCs w:val="20"/>
              </w:rPr>
              <w:t xml:space="preserve"> </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Theme="minorHAnsi" w:hAnsiTheme="minorHAnsi" w:cstheme="minorBidi"/>
                <w:szCs w:val="20"/>
              </w:rPr>
            </w:pPr>
            <w:r>
              <w:rPr>
                <w:rFonts w:ascii="Arial" w:hAnsi="Arial" w:cs="Arial"/>
                <w:szCs w:val="20"/>
              </w:rPr>
              <w:t>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272"/>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pPr>
              <w:pStyle w:val="Akapitzlist"/>
              <w:numPr>
                <w:ilvl w:val="0"/>
                <w:numId w:val="263"/>
              </w:numPr>
              <w:autoSpaceDE/>
              <w:autoSpaceDN/>
              <w:spacing w:before="40" w:after="40" w:line="276" w:lineRule="auto"/>
              <w:ind w:left="303" w:hanging="284"/>
              <w:contextualSpacing/>
              <w:jc w:val="both"/>
              <w:rPr>
                <w:rFonts w:ascii="Arial" w:hAnsi="Arial" w:cs="Arial"/>
                <w:szCs w:val="20"/>
              </w:rPr>
            </w:pPr>
            <w:r w:rsidRPr="00C50C83">
              <w:rPr>
                <w:rFonts w:ascii="Arial" w:hAnsi="Arial" w:cs="Arial"/>
                <w:szCs w:val="20"/>
              </w:rPr>
              <w:t>Wydatki finansowane w projekcie nie stanowiły i/lub nie będą stanowić przedmiotu refundacji przez wojewodę zachodniopomorskiego.</w:t>
            </w: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F120E1" w:rsidRDefault="00F120E1"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7253DC" w:rsidRDefault="007253DC"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D91BF0" w:rsidRDefault="00D91BF0" w:rsidP="009B0D0C">
      <w:pPr>
        <w:rPr>
          <w:rFonts w:ascii="Arial" w:hAnsi="Arial" w:cs="Arial"/>
          <w:b/>
          <w:sz w:val="40"/>
          <w:szCs w:val="40"/>
        </w:rPr>
      </w:pPr>
    </w:p>
    <w:p w:rsidR="007253DC" w:rsidRPr="00C44392" w:rsidRDefault="007253DC" w:rsidP="007253DC">
      <w:pPr>
        <w:jc w:val="center"/>
        <w:rPr>
          <w:rFonts w:ascii="Arial" w:hAnsi="Arial" w:cs="Arial"/>
          <w:b/>
          <w:sz w:val="40"/>
          <w:szCs w:val="40"/>
        </w:rPr>
      </w:pPr>
      <w:r w:rsidRPr="00C44392">
        <w:rPr>
          <w:rFonts w:ascii="Arial" w:hAnsi="Arial" w:cs="Arial"/>
          <w:b/>
          <w:sz w:val="40"/>
          <w:szCs w:val="40"/>
        </w:rPr>
        <w:lastRenderedPageBreak/>
        <w:t>Plan działania na rok 2020</w:t>
      </w:r>
    </w:p>
    <w:p w:rsidR="007253DC" w:rsidRPr="00C44392" w:rsidRDefault="007253DC" w:rsidP="007253DC">
      <w:pPr>
        <w:jc w:val="center"/>
        <w:rPr>
          <w:rFonts w:ascii="Arial" w:hAnsi="Arial" w:cs="Arial"/>
          <w:b/>
          <w:sz w:val="30"/>
          <w:szCs w:val="30"/>
        </w:rPr>
      </w:pPr>
    </w:p>
    <w:p w:rsidR="007253DC" w:rsidRPr="00C44392" w:rsidRDefault="007253DC" w:rsidP="007253DC">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7253DC" w:rsidRPr="00DB584A" w:rsidRDefault="007253DC" w:rsidP="007253DC">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1"/>
        <w:gridCol w:w="764"/>
        <w:gridCol w:w="1805"/>
        <w:gridCol w:w="1420"/>
        <w:gridCol w:w="790"/>
        <w:gridCol w:w="1944"/>
      </w:tblGrid>
      <w:tr w:rsidR="007253DC" w:rsidRPr="00DB584A" w:rsidTr="00C862FC">
        <w:trPr>
          <w:trHeight w:val="362"/>
        </w:trPr>
        <w:tc>
          <w:tcPr>
            <w:tcW w:w="10315" w:type="dxa"/>
            <w:gridSpan w:val="6"/>
            <w:shd w:val="clear" w:color="auto" w:fill="D9D9D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INFORMACJE O INSTYTUCJI POŚREDNICZĄCEJ</w:t>
            </w:r>
          </w:p>
        </w:tc>
      </w:tr>
      <w:tr w:rsidR="007253DC" w:rsidRPr="00DB584A" w:rsidTr="00C862FC">
        <w:trPr>
          <w:trHeight w:val="511"/>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VI</w:t>
            </w:r>
            <w:r>
              <w:rPr>
                <w:rFonts w:ascii="Arial" w:hAnsi="Arial" w:cs="Arial"/>
                <w:sz w:val="20"/>
                <w:szCs w:val="20"/>
              </w:rPr>
              <w:t>I</w:t>
            </w:r>
            <w:r w:rsidRPr="00DB584A">
              <w:rPr>
                <w:rFonts w:ascii="Arial" w:hAnsi="Arial" w:cs="Arial"/>
                <w:sz w:val="20"/>
                <w:szCs w:val="20"/>
              </w:rPr>
              <w:t xml:space="preserve"> </w:t>
            </w:r>
            <w:r>
              <w:rPr>
                <w:rFonts w:ascii="Arial" w:hAnsi="Arial" w:cs="Arial"/>
                <w:sz w:val="20"/>
                <w:szCs w:val="20"/>
              </w:rPr>
              <w:t>Włączenie społeczne</w:t>
            </w:r>
          </w:p>
        </w:tc>
      </w:tr>
      <w:tr w:rsidR="007253DC" w:rsidRPr="00DB584A" w:rsidTr="00C862FC">
        <w:trPr>
          <w:trHeight w:val="519"/>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Wojewódzki Urząd Pracy w Szczecinie</w:t>
            </w:r>
          </w:p>
        </w:tc>
      </w:tr>
      <w:tr w:rsidR="007253DC" w:rsidRPr="00DB584A" w:rsidTr="00C862FC">
        <w:trPr>
          <w:trHeight w:val="348"/>
        </w:trPr>
        <w:tc>
          <w:tcPr>
            <w:tcW w:w="3034" w:type="dxa"/>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7253DC" w:rsidRPr="00DB584A" w:rsidTr="00C862FC">
        <w:trPr>
          <w:trHeight w:val="358"/>
        </w:trPr>
        <w:tc>
          <w:tcPr>
            <w:tcW w:w="303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7253DC" w:rsidRPr="00DB584A" w:rsidRDefault="007253DC" w:rsidP="00C862FC">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42 56 103</w:t>
            </w:r>
          </w:p>
        </w:tc>
      </w:tr>
      <w:tr w:rsidR="007253DC" w:rsidRPr="00DB584A" w:rsidTr="00C862FC">
        <w:trPr>
          <w:trHeight w:val="354"/>
        </w:trPr>
        <w:tc>
          <w:tcPr>
            <w:tcW w:w="3034" w:type="dxa"/>
            <w:tcBorders>
              <w:top w:val="single" w:sz="2" w:space="0" w:color="auto"/>
              <w:bottom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7253DC" w:rsidRPr="00DB584A" w:rsidRDefault="009F615B" w:rsidP="00C862FC">
            <w:pPr>
              <w:jc w:val="center"/>
              <w:rPr>
                <w:rFonts w:ascii="Arial" w:hAnsi="Arial" w:cs="Arial"/>
                <w:sz w:val="20"/>
                <w:szCs w:val="20"/>
              </w:rPr>
            </w:pPr>
            <w:hyperlink r:id="rId18" w:history="1">
              <w:r w:rsidR="007253DC" w:rsidRPr="007938C0">
                <w:rPr>
                  <w:rStyle w:val="Hipercze"/>
                  <w:rFonts w:ascii="Arial" w:hAnsi="Arial" w:cs="Arial"/>
                  <w:sz w:val="20"/>
                  <w:szCs w:val="20"/>
                </w:rPr>
                <w:t>sekretariat@wup.pl</w:t>
              </w:r>
            </w:hyperlink>
          </w:p>
        </w:tc>
      </w:tr>
      <w:tr w:rsidR="007253DC" w:rsidRPr="00E0604D" w:rsidTr="00C862F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7253DC" w:rsidRPr="008F7C1C" w:rsidRDefault="007253DC" w:rsidP="00C862FC">
            <w:pPr>
              <w:jc w:val="center"/>
              <w:rPr>
                <w:rFonts w:ascii="Arial" w:hAnsi="Arial" w:cs="Arial"/>
                <w:sz w:val="20"/>
                <w:szCs w:val="20"/>
              </w:rPr>
            </w:pPr>
            <w:r w:rsidRPr="00A25DAC">
              <w:rPr>
                <w:rFonts w:ascii="Arial" w:hAnsi="Arial" w:cs="Arial"/>
                <w:sz w:val="20"/>
                <w:szCs w:val="20"/>
              </w:rPr>
              <w:t>Martyna Jakubowska tel. 91 42 56 166</w:t>
            </w:r>
          </w:p>
          <w:p w:rsidR="007253DC" w:rsidRPr="008F7C1C" w:rsidRDefault="007253DC" w:rsidP="00C862FC">
            <w:pPr>
              <w:jc w:val="center"/>
              <w:rPr>
                <w:rFonts w:ascii="Arial" w:hAnsi="Arial" w:cs="Arial"/>
                <w:sz w:val="20"/>
                <w:szCs w:val="20"/>
              </w:rPr>
            </w:pPr>
            <w:r w:rsidRPr="00A25DAC">
              <w:rPr>
                <w:rFonts w:ascii="Arial" w:hAnsi="Arial" w:cs="Arial"/>
                <w:sz w:val="20"/>
                <w:szCs w:val="20"/>
              </w:rPr>
              <w:t>e-mail: martyna_jakubowska@wup.pl</w:t>
            </w:r>
          </w:p>
        </w:tc>
      </w:tr>
    </w:tbl>
    <w:p w:rsidR="007253DC" w:rsidRPr="008F7C1C" w:rsidRDefault="007253DC" w:rsidP="007253DC">
      <w:pPr>
        <w:rPr>
          <w:rFonts w:ascii="Arial" w:hAnsi="Arial" w:cs="Arial"/>
          <w:b/>
          <w:sz w:val="20"/>
          <w:szCs w:val="20"/>
        </w:rPr>
      </w:pPr>
      <w:r w:rsidRPr="00A25DAC">
        <w:rPr>
          <w:rFonts w:ascii="Arial" w:hAnsi="Arial" w:cs="Arial"/>
          <w:b/>
          <w:sz w:val="20"/>
          <w:szCs w:val="20"/>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7253DC" w:rsidRPr="00DB584A" w:rsidTr="00C862FC">
        <w:trPr>
          <w:trHeight w:val="362"/>
        </w:trPr>
        <w:tc>
          <w:tcPr>
            <w:tcW w:w="9781" w:type="dxa"/>
            <w:shd w:val="clear" w:color="auto" w:fill="E77B39"/>
            <w:vAlign w:val="center"/>
          </w:tcPr>
          <w:p w:rsidR="007253DC" w:rsidRPr="00C44392" w:rsidRDefault="007253DC" w:rsidP="00C862FC">
            <w:pPr>
              <w:jc w:val="center"/>
              <w:rPr>
                <w:rFonts w:ascii="Arial" w:hAnsi="Arial" w:cs="Arial"/>
                <w:b/>
              </w:rPr>
            </w:pPr>
            <w:r w:rsidRPr="00C44392">
              <w:rPr>
                <w:rFonts w:ascii="Arial" w:hAnsi="Arial" w:cs="Arial"/>
                <w:b/>
              </w:rPr>
              <w:t xml:space="preserve">KARTA DZIAŁANIA </w:t>
            </w:r>
          </w:p>
          <w:p w:rsidR="007253DC" w:rsidRPr="00D91BF0" w:rsidRDefault="007253DC" w:rsidP="00D91BF0">
            <w:pPr>
              <w:pStyle w:val="Nagwek2"/>
              <w:jc w:val="center"/>
              <w:rPr>
                <w:b/>
                <w:sz w:val="20"/>
                <w:szCs w:val="20"/>
              </w:rPr>
            </w:pPr>
            <w:bookmarkStart w:id="89" w:name="_Toc52269950"/>
            <w:r w:rsidRPr="00D91BF0">
              <w:rPr>
                <w:b/>
                <w:sz w:val="20"/>
                <w:szCs w:val="20"/>
              </w:rPr>
              <w:t>7.7 Wdrożenie programów wczesnego wykrywania wad rozwojowych i rehabilitacji dzieci z niepełnosprawnościami oraz zagrożonych niepełnosprawnością oraz przedsięwzięć związanych z walką i zapobieganiem  COVID-19</w:t>
            </w:r>
            <w:r w:rsidR="00D91BF0" w:rsidRPr="00D91BF0">
              <w:rPr>
                <w:b/>
                <w:sz w:val="20"/>
                <w:szCs w:val="20"/>
              </w:rPr>
              <w:t xml:space="preserve"> </w:t>
            </w:r>
            <w:r w:rsidR="00D91BF0">
              <w:rPr>
                <w:b/>
                <w:sz w:val="20"/>
                <w:szCs w:val="20"/>
              </w:rPr>
              <w:t xml:space="preserve">- </w:t>
            </w:r>
            <w:r w:rsidR="00D91BF0" w:rsidRPr="00D91BF0">
              <w:rPr>
                <w:b/>
                <w:sz w:val="20"/>
                <w:szCs w:val="20"/>
              </w:rPr>
              <w:t>projekty grantowe WZ, WOPR i OPS</w:t>
            </w:r>
            <w:bookmarkEnd w:id="89"/>
          </w:p>
        </w:tc>
      </w:tr>
    </w:tbl>
    <w:p w:rsidR="007253DC" w:rsidRPr="00DB584A" w:rsidRDefault="007253DC" w:rsidP="007253DC">
      <w:pPr>
        <w:rPr>
          <w:rFonts w:ascii="Arial" w:hAnsi="Arial" w:cs="Arial"/>
          <w:b/>
          <w:spacing w:val="24"/>
          <w:sz w:val="20"/>
          <w:szCs w:val="20"/>
        </w:rPr>
      </w:pPr>
    </w:p>
    <w:p w:rsidR="007253DC" w:rsidRPr="00DB584A" w:rsidRDefault="007253DC" w:rsidP="007253DC">
      <w:pPr>
        <w:rPr>
          <w:rFonts w:ascii="Arial" w:hAnsi="Arial" w:cs="Arial"/>
          <w:b/>
          <w:spacing w:val="24"/>
          <w:sz w:val="20"/>
          <w:szCs w:val="20"/>
        </w:rPr>
      </w:pPr>
      <w:r w:rsidRPr="00DB584A">
        <w:rPr>
          <w:rFonts w:ascii="Arial" w:hAnsi="Arial" w:cs="Arial"/>
          <w:b/>
          <w:spacing w:val="24"/>
          <w:sz w:val="20"/>
          <w:szCs w:val="20"/>
        </w:rPr>
        <w:t>Projekty pozakonkursowe</w:t>
      </w:r>
    </w:p>
    <w:p w:rsidR="007253DC" w:rsidRPr="00DB584A" w:rsidRDefault="007253DC" w:rsidP="007253DC">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381"/>
        <w:gridCol w:w="612"/>
        <w:gridCol w:w="1842"/>
        <w:gridCol w:w="1408"/>
        <w:gridCol w:w="957"/>
      </w:tblGrid>
      <w:tr w:rsidR="007253DC" w:rsidRPr="00DB584A" w:rsidTr="00C862FC">
        <w:trPr>
          <w:trHeight w:val="362"/>
        </w:trPr>
        <w:tc>
          <w:tcPr>
            <w:tcW w:w="9736" w:type="dxa"/>
            <w:gridSpan w:val="9"/>
            <w:tcBorders>
              <w:top w:val="single" w:sz="1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 xml:space="preserve">B2.1 PROJEKT PRZEWIDZIANY DO REALIZACJI W TRYBIE </w:t>
            </w:r>
            <w:r>
              <w:rPr>
                <w:rFonts w:ascii="Arial" w:hAnsi="Arial" w:cs="Arial"/>
                <w:b/>
                <w:sz w:val="20"/>
                <w:szCs w:val="20"/>
              </w:rPr>
              <w:t>NADZWYCZAJNYM</w:t>
            </w:r>
          </w:p>
        </w:tc>
      </w:tr>
      <w:tr w:rsidR="007253DC" w:rsidRPr="00DB584A" w:rsidTr="00C862FC">
        <w:trPr>
          <w:trHeight w:val="703"/>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7253DC" w:rsidRPr="00D05D76" w:rsidRDefault="007253DC" w:rsidP="00C862FC">
            <w:pPr>
              <w:jc w:val="both"/>
              <w:rPr>
                <w:rFonts w:ascii="Arial" w:hAnsi="Arial" w:cs="Arial"/>
                <w:sz w:val="20"/>
                <w:szCs w:val="20"/>
              </w:rPr>
            </w:pPr>
            <w:r w:rsidRPr="00D05D76">
              <w:rPr>
                <w:rFonts w:ascii="Arial" w:hAnsi="Arial" w:cs="Arial"/>
                <w:sz w:val="20"/>
                <w:szCs w:val="20"/>
              </w:rPr>
              <w:t xml:space="preserve">Priorytet Inwestycyjny </w:t>
            </w:r>
            <w:r>
              <w:rPr>
                <w:rFonts w:ascii="Arial" w:hAnsi="Arial" w:cs="Arial"/>
                <w:sz w:val="20"/>
                <w:szCs w:val="20"/>
              </w:rPr>
              <w:t>9iv</w:t>
            </w:r>
            <w:r w:rsidRPr="00D05D76">
              <w:rPr>
                <w:rFonts w:ascii="Arial" w:hAnsi="Arial" w:cs="Arial"/>
                <w:sz w:val="20"/>
                <w:szCs w:val="20"/>
              </w:rPr>
              <w:t xml:space="preserve">, </w:t>
            </w:r>
            <w:r>
              <w:rPr>
                <w:rFonts w:ascii="Arial" w:hAnsi="Arial" w:cs="Arial"/>
                <w:sz w:val="20"/>
                <w:szCs w:val="20"/>
              </w:rPr>
              <w:t>Cel 4</w:t>
            </w:r>
            <w:r w:rsidRPr="00D05D76">
              <w:rPr>
                <w:rFonts w:ascii="Arial" w:hAnsi="Arial" w:cs="Arial"/>
                <w:sz w:val="20"/>
                <w:szCs w:val="20"/>
              </w:rPr>
              <w:t xml:space="preserve"> </w:t>
            </w:r>
            <w:r>
              <w:rPr>
                <w:rFonts w:ascii="Arial" w:hAnsi="Arial" w:cs="Arial"/>
                <w:sz w:val="20"/>
                <w:szCs w:val="20"/>
              </w:rPr>
              <w:t>Zwiększenie dostępności usług zdrowotnych w szczególności dla osób zagrożonych ubóstwem i lub wykluczeniem społecznym</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7253DC" w:rsidRPr="00C952AC" w:rsidRDefault="007253DC" w:rsidP="00C862FC">
            <w:pPr>
              <w:spacing w:before="60" w:after="60"/>
              <w:rPr>
                <w:rFonts w:ascii="Arial" w:hAnsi="Arial" w:cs="Arial"/>
                <w:sz w:val="20"/>
                <w:szCs w:val="20"/>
              </w:rPr>
            </w:pPr>
            <w:r w:rsidRPr="00C952AC">
              <w:rPr>
                <w:rFonts w:ascii="Arial" w:hAnsi="Arial" w:cs="Arial"/>
                <w:sz w:val="20"/>
                <w:szCs w:val="20"/>
              </w:rPr>
              <w:t>Realizacja przedsięwzięć związanych z walką i skutkami COVID-19 na terenie województwa zachodniopomorskiego.</w:t>
            </w:r>
          </w:p>
          <w:p w:rsidR="007253DC" w:rsidRDefault="007253DC" w:rsidP="00C862F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 w:val="20"/>
                <w:szCs w:val="20"/>
              </w:rPr>
            </w:pPr>
            <w:r>
              <w:rPr>
                <w:rFonts w:ascii="Arial" w:hAnsi="Arial" w:cs="Arial"/>
                <w:sz w:val="20"/>
                <w:szCs w:val="20"/>
              </w:rPr>
              <w:t xml:space="preserve">Przewiduje się realizację działań  poprzez: </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Województwo Zachodniopomorskie w zakresie wsparcia kierowanego do:</w:t>
            </w:r>
          </w:p>
          <w:p w:rsidR="009F615B" w:rsidRDefault="007253DC">
            <w:pPr>
              <w:pStyle w:val="Akapitzlist"/>
              <w:numPr>
                <w:ilvl w:val="1"/>
                <w:numId w:val="26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575C6">
              <w:rPr>
                <w:rFonts w:ascii="Arial" w:hAnsi="Arial" w:cs="Arial"/>
                <w:szCs w:val="20"/>
              </w:rPr>
              <w:t>j</w:t>
            </w:r>
            <w:r>
              <w:rPr>
                <w:rFonts w:ascii="Arial" w:hAnsi="Arial" w:cs="Arial"/>
                <w:szCs w:val="20"/>
              </w:rPr>
              <w:t>ednostek</w:t>
            </w:r>
            <w:r w:rsidRPr="00D575C6">
              <w:rPr>
                <w:rFonts w:ascii="Arial" w:hAnsi="Arial" w:cs="Arial"/>
                <w:szCs w:val="20"/>
              </w:rPr>
              <w:t xml:space="preserve"> samorząd</w:t>
            </w:r>
            <w:r>
              <w:rPr>
                <w:rFonts w:ascii="Arial" w:hAnsi="Arial" w:cs="Arial"/>
                <w:szCs w:val="20"/>
              </w:rPr>
              <w:t>u terytorialnego i ich jednostek organizacyjnych</w:t>
            </w:r>
            <w:r w:rsidRPr="00D575C6">
              <w:rPr>
                <w:rFonts w:ascii="Arial" w:hAnsi="Arial" w:cs="Arial"/>
                <w:szCs w:val="20"/>
              </w:rPr>
              <w:t xml:space="preserve"> </w:t>
            </w:r>
            <w:r>
              <w:rPr>
                <w:rFonts w:ascii="Arial" w:hAnsi="Arial" w:cs="Arial"/>
                <w:szCs w:val="20"/>
              </w:rPr>
              <w:t>(z</w:t>
            </w:r>
            <w:r w:rsidRPr="0048216E">
              <w:rPr>
                <w:rFonts w:ascii="Arial" w:hAnsi="Arial" w:cs="Arial"/>
                <w:szCs w:val="20"/>
              </w:rPr>
              <w:t>akup środków ochrony osobistej i sprzętów oraz środków do utrzymania czystości i dezynfekcji</w:t>
            </w:r>
            <w:r>
              <w:rPr>
                <w:rFonts w:ascii="Arial" w:hAnsi="Arial" w:cs="Arial"/>
                <w:szCs w:val="20"/>
              </w:rPr>
              <w:t xml:space="preserve"> </w:t>
            </w:r>
            <w:r w:rsidRPr="00D575C6">
              <w:rPr>
                <w:rFonts w:ascii="Arial" w:hAnsi="Arial" w:cs="Arial"/>
                <w:szCs w:val="20"/>
              </w:rPr>
              <w:t>na potrzeby prowadzonych przez JST z terenu województwa zachodniopomorskiego: żłobków, klubów dziecięcych oraz placówek edukacyjnych wskazanych w art. 2 ust. 1 - 3 oraz 7 - 8</w:t>
            </w:r>
            <w:r>
              <w:rPr>
                <w:rFonts w:ascii="Arial" w:hAnsi="Arial" w:cs="Arial"/>
                <w:szCs w:val="20"/>
              </w:rPr>
              <w:t xml:space="preserve"> Ustawy Prawo Oświatowe, </w:t>
            </w:r>
            <w:proofErr w:type="spellStart"/>
            <w:r>
              <w:rPr>
                <w:rFonts w:ascii="Arial" w:hAnsi="Arial" w:cs="Arial"/>
                <w:szCs w:val="20"/>
              </w:rPr>
              <w:t>Dz.U</w:t>
            </w:r>
            <w:proofErr w:type="spellEnd"/>
            <w:r>
              <w:rPr>
                <w:rFonts w:ascii="Arial" w:hAnsi="Arial" w:cs="Arial"/>
                <w:szCs w:val="20"/>
              </w:rPr>
              <w:t xml:space="preserve">. 2017 poz. 59 z </w:t>
            </w:r>
            <w:proofErr w:type="spellStart"/>
            <w:r>
              <w:rPr>
                <w:rFonts w:ascii="Arial" w:hAnsi="Arial" w:cs="Arial"/>
                <w:szCs w:val="20"/>
              </w:rPr>
              <w:t>późn</w:t>
            </w:r>
            <w:proofErr w:type="spellEnd"/>
            <w:r>
              <w:rPr>
                <w:rFonts w:ascii="Arial" w:hAnsi="Arial" w:cs="Arial"/>
                <w:szCs w:val="20"/>
              </w:rPr>
              <w:t>. zm.)</w:t>
            </w:r>
            <w:r w:rsidRPr="00D575C6">
              <w:rPr>
                <w:rFonts w:ascii="Arial" w:hAnsi="Arial" w:cs="Arial"/>
                <w:szCs w:val="20"/>
              </w:rPr>
              <w:t>.</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DE6318">
              <w:rPr>
                <w:rFonts w:ascii="Arial" w:hAnsi="Arial" w:cs="Arial"/>
                <w:szCs w:val="20"/>
              </w:rPr>
              <w:t>Wodne Ochotnicze</w:t>
            </w:r>
            <w:r>
              <w:rPr>
                <w:rFonts w:ascii="Arial" w:hAnsi="Arial" w:cs="Arial"/>
                <w:szCs w:val="20"/>
              </w:rPr>
              <w:t xml:space="preserve"> Pogotowie</w:t>
            </w:r>
            <w:r w:rsidRPr="00DE6318">
              <w:rPr>
                <w:rFonts w:ascii="Arial" w:hAnsi="Arial" w:cs="Arial"/>
                <w:szCs w:val="20"/>
              </w:rPr>
              <w:t xml:space="preserve"> Ratunkowe Województwa Zachodniopomorskiego</w:t>
            </w:r>
            <w:r>
              <w:rPr>
                <w:rFonts w:ascii="Arial" w:hAnsi="Arial" w:cs="Arial"/>
                <w:szCs w:val="20"/>
              </w:rPr>
              <w:t xml:space="preserve"> w zakresie </w:t>
            </w:r>
            <w:r w:rsidRPr="00DE6318">
              <w:rPr>
                <w:rFonts w:ascii="Arial" w:hAnsi="Arial" w:cs="Arial"/>
                <w:szCs w:val="20"/>
              </w:rPr>
              <w:t>zakup</w:t>
            </w:r>
            <w:r>
              <w:rPr>
                <w:rFonts w:ascii="Arial" w:hAnsi="Arial" w:cs="Arial"/>
                <w:szCs w:val="20"/>
              </w:rPr>
              <w:t>u</w:t>
            </w:r>
            <w:r w:rsidRPr="00DE6318">
              <w:rPr>
                <w:rFonts w:ascii="Arial" w:hAnsi="Arial" w:cs="Arial"/>
                <w:szCs w:val="20"/>
              </w:rPr>
              <w:t xml:space="preserve"> i dystrybucj</w:t>
            </w:r>
            <w:r>
              <w:rPr>
                <w:rFonts w:ascii="Arial" w:hAnsi="Arial" w:cs="Arial"/>
                <w:szCs w:val="20"/>
              </w:rPr>
              <w:t>i, w szczególności na rzecz</w:t>
            </w:r>
            <w:r w:rsidRPr="00DE6318">
              <w:rPr>
                <w:rFonts w:ascii="Arial" w:hAnsi="Arial" w:cs="Arial"/>
                <w:szCs w:val="20"/>
              </w:rPr>
              <w:t xml:space="preserve"> zachodniopomorskich jednostek samorządu terytorialnego prowadzących chronione kąpieliska</w:t>
            </w:r>
            <w:r>
              <w:rPr>
                <w:rFonts w:ascii="Arial" w:hAnsi="Arial" w:cs="Arial"/>
                <w:szCs w:val="20"/>
              </w:rPr>
              <w:t>,</w:t>
            </w:r>
            <w:r w:rsidRPr="00DE6318">
              <w:rPr>
                <w:rFonts w:ascii="Arial" w:hAnsi="Arial" w:cs="Arial"/>
                <w:szCs w:val="20"/>
              </w:rPr>
              <w:t xml:space="preserve"> środków ochrony osobistej i sprzętów oraz środków do utrzymania czystości i dezynfekcji na terenie kąpielisk województwa zachodniopomorskiego oraz zakup</w:t>
            </w:r>
            <w:r>
              <w:rPr>
                <w:rFonts w:ascii="Arial" w:hAnsi="Arial" w:cs="Arial"/>
                <w:szCs w:val="20"/>
              </w:rPr>
              <w:t>u</w:t>
            </w:r>
            <w:r w:rsidRPr="00DE6318">
              <w:rPr>
                <w:rFonts w:ascii="Arial" w:hAnsi="Arial" w:cs="Arial"/>
                <w:szCs w:val="20"/>
              </w:rPr>
              <w:t xml:space="preserve"> niezbędnego sprzętu do ratownictwa wodnego związanego bezpośrednio z walką i przeciwdziałaniem COVID-19</w:t>
            </w:r>
          </w:p>
          <w:p w:rsidR="009F615B" w:rsidRDefault="007253DC">
            <w:pPr>
              <w:pStyle w:val="Akapitzlist"/>
              <w:numPr>
                <w:ilvl w:val="0"/>
                <w:numId w:val="27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hAnsi="Arial" w:cs="Arial"/>
                <w:szCs w:val="20"/>
              </w:rPr>
            </w:pPr>
            <w:r w:rsidRPr="001C06AE">
              <w:rPr>
                <w:rFonts w:ascii="Arial" w:hAnsi="Arial" w:cs="Arial"/>
                <w:szCs w:val="20"/>
              </w:rPr>
              <w:t>Zarząd Wojewódzki Ochotniczych Straży Pożarnych - oddział wojewódzki Województwa Zachodniopomorskiego w zakresie wsparcia kierowanego do Ochotniczych Straży Pożarnych z terenu województwa zachodniopomorskiego, obejmującego zakup i dystrybucję  środków ochrony osobistej i sprzętów oraz środków do utrzymania czystości i dezynfekcji w podmiotach świadczących usługi ratownictwa pożarowego oraz zakup niezbędnego sprzętu do ratownictwa pożarowego związanego bezpośrednio z walką i przeciwdziałaniem COVID-19.</w:t>
            </w:r>
          </w:p>
        </w:tc>
      </w:tr>
      <w:tr w:rsidR="007253DC" w:rsidRPr="00DB584A" w:rsidTr="00C862FC">
        <w:trPr>
          <w:trHeight w:val="234"/>
        </w:trPr>
        <w:tc>
          <w:tcPr>
            <w:tcW w:w="2495"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Pr>
                <w:rFonts w:ascii="Arial" w:hAnsi="Arial" w:cs="Arial"/>
                <w:sz w:val="20"/>
                <w:szCs w:val="20"/>
              </w:rPr>
              <w:t>Wnioskodawcy, do których skierowane jest wsparcie</w:t>
            </w:r>
          </w:p>
        </w:tc>
        <w:tc>
          <w:tcPr>
            <w:tcW w:w="7241" w:type="dxa"/>
            <w:gridSpan w:val="8"/>
            <w:tcBorders>
              <w:top w:val="single" w:sz="2" w:space="0" w:color="auto"/>
            </w:tcBorders>
          </w:tcPr>
          <w:p w:rsidR="007253DC" w:rsidRDefault="007253DC" w:rsidP="00C862FC">
            <w:pPr>
              <w:spacing w:before="60" w:after="60"/>
              <w:rPr>
                <w:rFonts w:ascii="Arial" w:hAnsi="Arial" w:cs="Arial"/>
                <w:sz w:val="20"/>
                <w:szCs w:val="20"/>
              </w:rPr>
            </w:pPr>
            <w:r>
              <w:rPr>
                <w:rFonts w:ascii="Arial" w:hAnsi="Arial" w:cs="Arial"/>
                <w:sz w:val="20"/>
                <w:szCs w:val="20"/>
              </w:rPr>
              <w:t xml:space="preserve">Województwo Zachodniopomorskie, </w:t>
            </w:r>
            <w:r w:rsidRPr="00E6107E">
              <w:rPr>
                <w:rFonts w:ascii="Arial" w:hAnsi="Arial" w:cs="Arial"/>
                <w:sz w:val="20"/>
                <w:szCs w:val="20"/>
              </w:rPr>
              <w:t>Wodne Ochotnicze Pogotowie Ratunkowe Województwa Zachodniopomorskiego</w:t>
            </w:r>
            <w:r>
              <w:rPr>
                <w:rFonts w:ascii="Arial" w:hAnsi="Arial" w:cs="Arial"/>
                <w:sz w:val="20"/>
                <w:szCs w:val="20"/>
              </w:rPr>
              <w:t xml:space="preserve">, </w:t>
            </w:r>
            <w:r w:rsidRPr="00E6107E">
              <w:rPr>
                <w:rFonts w:ascii="Arial" w:hAnsi="Arial" w:cs="Arial"/>
                <w:sz w:val="20"/>
                <w:szCs w:val="20"/>
              </w:rPr>
              <w:t>Zarząd Wojewódzki Ochotniczych Straży Pożarnych - oddział wojewódzki Województwa Zachodniopomorskiego</w:t>
            </w:r>
          </w:p>
        </w:tc>
      </w:tr>
      <w:tr w:rsidR="007253DC" w:rsidRPr="00DB584A" w:rsidTr="00C862FC">
        <w:trPr>
          <w:trHeight w:val="572"/>
        </w:trPr>
        <w:tc>
          <w:tcPr>
            <w:tcW w:w="2495" w:type="dxa"/>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7253DC" w:rsidRPr="00DB584A" w:rsidRDefault="007253DC" w:rsidP="00C862FC">
            <w:pPr>
              <w:jc w:val="center"/>
              <w:rPr>
                <w:rFonts w:ascii="Arial" w:hAnsi="Arial" w:cs="Arial"/>
                <w:b/>
                <w:sz w:val="20"/>
                <w:szCs w:val="20"/>
              </w:rPr>
            </w:pPr>
          </w:p>
          <w:p w:rsidR="007253DC" w:rsidRPr="00DB584A" w:rsidRDefault="007253DC" w:rsidP="00C862FC">
            <w:pPr>
              <w:jc w:val="center"/>
              <w:rPr>
                <w:rFonts w:ascii="Arial" w:hAnsi="Arial" w:cs="Arial"/>
                <w:b/>
                <w:sz w:val="20"/>
                <w:szCs w:val="20"/>
              </w:rPr>
            </w:pPr>
            <w:r>
              <w:rPr>
                <w:rFonts w:ascii="Arial" w:hAnsi="Arial" w:cs="Arial"/>
                <w:b/>
                <w:sz w:val="20"/>
                <w:szCs w:val="20"/>
              </w:rPr>
              <w:t>01.02.2020 - 31.12.2020</w:t>
            </w:r>
          </w:p>
          <w:p w:rsidR="007253DC" w:rsidRPr="00DB584A" w:rsidRDefault="007253DC" w:rsidP="00C862FC">
            <w:pPr>
              <w:jc w:val="center"/>
              <w:rPr>
                <w:rFonts w:ascii="Arial" w:hAnsi="Arial" w:cs="Arial"/>
                <w:b/>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t>Kwota planowanych wydatków w projekcie</w:t>
            </w:r>
          </w:p>
        </w:tc>
      </w:tr>
      <w:tr w:rsidR="007253DC" w:rsidRPr="00DB584A" w:rsidTr="00C862FC">
        <w:trPr>
          <w:trHeight w:val="618"/>
        </w:trPr>
        <w:tc>
          <w:tcPr>
            <w:tcW w:w="4917" w:type="dxa"/>
            <w:gridSpan w:val="5"/>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 roku 2020</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proofErr w:type="spellStart"/>
            <w:r>
              <w:rPr>
                <w:rFonts w:ascii="Arial" w:hAnsi="Arial" w:cs="Arial"/>
                <w:b/>
                <w:sz w:val="20"/>
                <w:szCs w:val="20"/>
              </w:rPr>
              <w:t>EFS+BP</w:t>
            </w:r>
            <w:proofErr w:type="spellEnd"/>
            <w:r w:rsidRPr="00DB584A">
              <w:rPr>
                <w:rFonts w:ascii="Arial" w:hAnsi="Arial" w:cs="Arial"/>
                <w:b/>
                <w:sz w:val="20"/>
                <w:szCs w:val="20"/>
              </w:rPr>
              <w:t>)</w:t>
            </w:r>
          </w:p>
        </w:tc>
        <w:tc>
          <w:tcPr>
            <w:tcW w:w="4819" w:type="dxa"/>
            <w:gridSpan w:val="4"/>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ogółem w projekcie</w:t>
            </w:r>
          </w:p>
          <w:p w:rsidR="007253DC" w:rsidRPr="00DB584A" w:rsidRDefault="007253DC" w:rsidP="00C862FC">
            <w:pPr>
              <w:jc w:val="center"/>
              <w:rPr>
                <w:rFonts w:ascii="Arial" w:hAnsi="Arial" w:cs="Arial"/>
                <w:sz w:val="20"/>
                <w:szCs w:val="20"/>
              </w:rPr>
            </w:pPr>
            <w:r w:rsidRPr="00DB584A">
              <w:rPr>
                <w:rFonts w:ascii="Arial" w:hAnsi="Arial" w:cs="Arial"/>
                <w:b/>
                <w:sz w:val="20"/>
                <w:szCs w:val="20"/>
              </w:rPr>
              <w:t xml:space="preserve">(w tym </w:t>
            </w:r>
            <w:proofErr w:type="spellStart"/>
            <w:r>
              <w:rPr>
                <w:rFonts w:ascii="Arial" w:hAnsi="Arial" w:cs="Arial"/>
                <w:b/>
                <w:sz w:val="20"/>
                <w:szCs w:val="20"/>
              </w:rPr>
              <w:t>EFS+BP</w:t>
            </w:r>
            <w:proofErr w:type="spellEnd"/>
            <w:r w:rsidRPr="00DB584A">
              <w:rPr>
                <w:rFonts w:ascii="Arial" w:hAnsi="Arial" w:cs="Arial"/>
                <w:b/>
                <w:sz w:val="20"/>
                <w:szCs w:val="20"/>
              </w:rPr>
              <w:t>)</w:t>
            </w:r>
          </w:p>
        </w:tc>
      </w:tr>
      <w:tr w:rsidR="007253DC" w:rsidRPr="00D05D76" w:rsidTr="00C862FC">
        <w:trPr>
          <w:trHeight w:val="481"/>
        </w:trPr>
        <w:tc>
          <w:tcPr>
            <w:tcW w:w="4917" w:type="dxa"/>
            <w:gridSpan w:val="5"/>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t xml:space="preserve">a) Wsparcie dla </w:t>
            </w:r>
            <w:r w:rsidRPr="00535E88">
              <w:rPr>
                <w:rFonts w:ascii="Arial" w:hAnsi="Arial" w:cs="Arial"/>
                <w:sz w:val="20"/>
                <w:szCs w:val="20"/>
              </w:rPr>
              <w:t>Wodne Ochotnicze Pogotowie Ratunkowe Województwa Zachodniopomorskiego</w:t>
            </w:r>
            <w:r>
              <w:rPr>
                <w:rFonts w:ascii="Arial" w:hAnsi="Arial" w:cs="Arial"/>
                <w:szCs w:val="20"/>
              </w:rPr>
              <w:t xml:space="preserve"> </w:t>
            </w:r>
            <w:r>
              <w:rPr>
                <w:rFonts w:ascii="Arial" w:hAnsi="Arial" w:cs="Arial"/>
                <w:sz w:val="20"/>
                <w:szCs w:val="20"/>
              </w:rPr>
              <w:t xml:space="preserve">- </w:t>
            </w:r>
            <w:r w:rsidRPr="00E21D75">
              <w:rPr>
                <w:rFonts w:ascii="Arial" w:hAnsi="Arial" w:cs="Arial"/>
                <w:sz w:val="20"/>
                <w:szCs w:val="20"/>
              </w:rPr>
              <w:t xml:space="preserve"> </w:t>
            </w:r>
            <w:r>
              <w:rPr>
                <w:rFonts w:ascii="Arial" w:hAnsi="Arial" w:cs="Arial"/>
                <w:sz w:val="20"/>
                <w:szCs w:val="20"/>
              </w:rPr>
              <w:lastRenderedPageBreak/>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 xml:space="preserve">2 000 </w:t>
            </w:r>
            <w:proofErr w:type="spellStart"/>
            <w:r>
              <w:rPr>
                <w:rFonts w:ascii="Arial" w:hAnsi="Arial" w:cs="Arial"/>
                <w:sz w:val="20"/>
                <w:szCs w:val="20"/>
              </w:rPr>
              <w:t>000</w:t>
            </w:r>
            <w:proofErr w:type="spellEnd"/>
            <w:r w:rsidRPr="00E21D75">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w:t>
            </w:r>
            <w:proofErr w:type="spellStart"/>
            <w:r>
              <w:rPr>
                <w:rFonts w:ascii="Arial" w:hAnsi="Arial" w:cs="Arial"/>
                <w:sz w:val="20"/>
                <w:szCs w:val="20"/>
              </w:rPr>
              <w:t>000</w:t>
            </w:r>
            <w:proofErr w:type="spellEnd"/>
            <w:r>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c>
          <w:tcPr>
            <w:tcW w:w="4819" w:type="dxa"/>
            <w:gridSpan w:val="4"/>
            <w:tcBorders>
              <w:top w:val="single" w:sz="2" w:space="0" w:color="auto"/>
              <w:bottom w:val="single" w:sz="2" w:space="0" w:color="auto"/>
            </w:tcBorders>
            <w:shd w:val="clear" w:color="auto" w:fill="FFFFFF"/>
            <w:vAlign w:val="center"/>
          </w:tcPr>
          <w:p w:rsidR="007253DC" w:rsidRPr="00E21D75" w:rsidRDefault="007253DC" w:rsidP="00C862FC">
            <w:pPr>
              <w:spacing w:before="60" w:after="60"/>
              <w:rPr>
                <w:rFonts w:ascii="Arial" w:hAnsi="Arial" w:cs="Arial"/>
                <w:sz w:val="20"/>
                <w:szCs w:val="20"/>
              </w:rPr>
            </w:pPr>
            <w:r>
              <w:rPr>
                <w:rFonts w:ascii="Arial" w:hAnsi="Arial" w:cs="Arial"/>
                <w:sz w:val="20"/>
                <w:szCs w:val="20"/>
              </w:rPr>
              <w:lastRenderedPageBreak/>
              <w:t xml:space="preserve">a) Wsparcie dla </w:t>
            </w:r>
            <w:r w:rsidRPr="00535E88">
              <w:rPr>
                <w:rFonts w:ascii="Arial" w:hAnsi="Arial" w:cs="Arial"/>
                <w:sz w:val="20"/>
                <w:szCs w:val="20"/>
              </w:rPr>
              <w:t>Wodne Ochotnicze Pogotowie Ratunkowe Województwa Zachodniopomorskiego</w:t>
            </w:r>
            <w:r>
              <w:rPr>
                <w:rFonts w:ascii="Arial" w:hAnsi="Arial" w:cs="Arial"/>
                <w:sz w:val="20"/>
                <w:szCs w:val="20"/>
              </w:rPr>
              <w:t xml:space="preserve"> - </w:t>
            </w:r>
            <w:r w:rsidRPr="00E21D75">
              <w:rPr>
                <w:rFonts w:ascii="Arial" w:hAnsi="Arial" w:cs="Arial"/>
                <w:sz w:val="20"/>
                <w:szCs w:val="20"/>
              </w:rPr>
              <w:t xml:space="preserve"> </w:t>
            </w:r>
            <w:r>
              <w:rPr>
                <w:rFonts w:ascii="Arial" w:hAnsi="Arial" w:cs="Arial"/>
                <w:sz w:val="20"/>
                <w:szCs w:val="20"/>
              </w:rPr>
              <w:lastRenderedPageBreak/>
              <w:t xml:space="preserve">1 500 000 </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b) </w:t>
            </w:r>
            <w:r w:rsidRPr="00535E88">
              <w:rPr>
                <w:rFonts w:ascii="Arial" w:hAnsi="Arial" w:cs="Arial"/>
                <w:sz w:val="20"/>
                <w:szCs w:val="20"/>
              </w:rPr>
              <w:t>Zarząd Wojewódzki Ochotniczych Straży Pożarnych - oddział wojewódzki Województwa Zachodniopomorskiego</w:t>
            </w:r>
            <w:r w:rsidRPr="001C06AE">
              <w:rPr>
                <w:rFonts w:ascii="Arial" w:hAnsi="Arial" w:cs="Arial"/>
                <w:szCs w:val="20"/>
              </w:rPr>
              <w:t xml:space="preserve"> </w:t>
            </w:r>
            <w:r w:rsidRPr="00E21D75">
              <w:rPr>
                <w:rFonts w:ascii="Arial" w:hAnsi="Arial" w:cs="Arial"/>
                <w:sz w:val="20"/>
                <w:szCs w:val="20"/>
              </w:rPr>
              <w:t xml:space="preserve">- </w:t>
            </w:r>
            <w:r>
              <w:rPr>
                <w:rFonts w:ascii="Arial" w:hAnsi="Arial" w:cs="Arial"/>
                <w:sz w:val="20"/>
                <w:szCs w:val="20"/>
              </w:rPr>
              <w:t>2 000 000</w:t>
            </w:r>
            <w:r w:rsidRPr="00E21D75">
              <w:rPr>
                <w:rFonts w:ascii="Arial" w:hAnsi="Arial" w:cs="Arial"/>
                <w:sz w:val="20"/>
                <w:szCs w:val="20"/>
              </w:rPr>
              <w:t>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r w:rsidRPr="00E21D75">
              <w:rPr>
                <w:rFonts w:ascii="Arial" w:hAnsi="Arial" w:cs="Arial"/>
                <w:sz w:val="20"/>
                <w:szCs w:val="20"/>
              </w:rPr>
              <w:t xml:space="preserve">c) </w:t>
            </w:r>
            <w:r>
              <w:rPr>
                <w:rFonts w:ascii="Arial" w:hAnsi="Arial" w:cs="Arial"/>
                <w:sz w:val="20"/>
                <w:szCs w:val="20"/>
              </w:rPr>
              <w:t xml:space="preserve">Wsparcie dla </w:t>
            </w:r>
            <w:r w:rsidRPr="00E21D75">
              <w:rPr>
                <w:rFonts w:ascii="Arial" w:hAnsi="Arial" w:cs="Arial"/>
                <w:sz w:val="20"/>
                <w:szCs w:val="20"/>
              </w:rPr>
              <w:t>jednost</w:t>
            </w:r>
            <w:r>
              <w:rPr>
                <w:rFonts w:ascii="Arial" w:hAnsi="Arial" w:cs="Arial"/>
                <w:sz w:val="20"/>
                <w:szCs w:val="20"/>
              </w:rPr>
              <w:t>e</w:t>
            </w:r>
            <w:r w:rsidRPr="00E21D75">
              <w:rPr>
                <w:rFonts w:ascii="Arial" w:hAnsi="Arial" w:cs="Arial"/>
                <w:sz w:val="20"/>
                <w:szCs w:val="20"/>
              </w:rPr>
              <w:t>k samorządu terytorialnego i ich jednost</w:t>
            </w:r>
            <w:r>
              <w:rPr>
                <w:rFonts w:ascii="Arial" w:hAnsi="Arial" w:cs="Arial"/>
                <w:sz w:val="20"/>
                <w:szCs w:val="20"/>
              </w:rPr>
              <w:t>e</w:t>
            </w:r>
            <w:r w:rsidRPr="00E21D75">
              <w:rPr>
                <w:rFonts w:ascii="Arial" w:hAnsi="Arial" w:cs="Arial"/>
                <w:sz w:val="20"/>
                <w:szCs w:val="20"/>
              </w:rPr>
              <w:t>k</w:t>
            </w:r>
            <w:r>
              <w:rPr>
                <w:rFonts w:ascii="Arial" w:hAnsi="Arial" w:cs="Arial"/>
                <w:sz w:val="20"/>
                <w:szCs w:val="20"/>
              </w:rPr>
              <w:t xml:space="preserve"> organizacyjnych</w:t>
            </w:r>
            <w:r w:rsidRPr="00E21D75">
              <w:rPr>
                <w:rFonts w:ascii="Arial" w:hAnsi="Arial" w:cs="Arial"/>
                <w:sz w:val="20"/>
                <w:szCs w:val="20"/>
              </w:rPr>
              <w:t xml:space="preserve"> z terenu województwa zachodniopomorskiego </w:t>
            </w:r>
            <w:r>
              <w:rPr>
                <w:rFonts w:ascii="Arial" w:hAnsi="Arial" w:cs="Arial"/>
                <w:sz w:val="20"/>
                <w:szCs w:val="20"/>
              </w:rPr>
              <w:t xml:space="preserve">(projekt Województwa Zachodniopomorskiego) - 27 500 000 </w:t>
            </w:r>
            <w:r w:rsidRPr="00E21D75">
              <w:rPr>
                <w:rFonts w:ascii="Arial" w:hAnsi="Arial" w:cs="Arial"/>
                <w:sz w:val="20"/>
                <w:szCs w:val="20"/>
              </w:rPr>
              <w:t>zł</w:t>
            </w:r>
            <w:r>
              <w:rPr>
                <w:rFonts w:ascii="Arial" w:hAnsi="Arial" w:cs="Arial"/>
                <w:sz w:val="20"/>
                <w:szCs w:val="20"/>
              </w:rPr>
              <w:t xml:space="preserve"> (w tym wysokość środków na granty 25 000 </w:t>
            </w:r>
            <w:proofErr w:type="spellStart"/>
            <w:r>
              <w:rPr>
                <w:rFonts w:ascii="Arial" w:hAnsi="Arial" w:cs="Arial"/>
                <w:sz w:val="20"/>
                <w:szCs w:val="20"/>
              </w:rPr>
              <w:t>000</w:t>
            </w:r>
            <w:proofErr w:type="spellEnd"/>
            <w:r>
              <w:rPr>
                <w:rFonts w:ascii="Arial" w:hAnsi="Arial" w:cs="Arial"/>
                <w:sz w:val="20"/>
                <w:szCs w:val="20"/>
              </w:rPr>
              <w:t xml:space="preserve"> zł)</w:t>
            </w:r>
          </w:p>
          <w:p w:rsidR="007253DC" w:rsidRPr="00E21D75" w:rsidRDefault="007253DC" w:rsidP="00C862FC">
            <w:pPr>
              <w:spacing w:before="60" w:after="60"/>
              <w:rPr>
                <w:rFonts w:ascii="Arial" w:hAnsi="Arial" w:cs="Arial"/>
                <w:sz w:val="20"/>
                <w:szCs w:val="20"/>
              </w:rPr>
            </w:pPr>
          </w:p>
          <w:p w:rsidR="007253DC" w:rsidRPr="00E21D75" w:rsidRDefault="007253DC" w:rsidP="00C862FC">
            <w:pPr>
              <w:spacing w:before="60" w:after="60"/>
              <w:rPr>
                <w:rFonts w:ascii="Arial" w:hAnsi="Arial" w:cs="Arial"/>
                <w:sz w:val="20"/>
                <w:szCs w:val="20"/>
              </w:rPr>
            </w:pPr>
          </w:p>
        </w:tc>
      </w:tr>
      <w:tr w:rsidR="007253DC" w:rsidRPr="00DB584A" w:rsidTr="00C862FC">
        <w:trPr>
          <w:trHeight w:val="618"/>
        </w:trPr>
        <w:tc>
          <w:tcPr>
            <w:tcW w:w="9736" w:type="dxa"/>
            <w:gridSpan w:val="9"/>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b/>
                <w:sz w:val="20"/>
                <w:szCs w:val="20"/>
              </w:rPr>
            </w:pPr>
            <w:r w:rsidRPr="00DB584A">
              <w:rPr>
                <w:rFonts w:ascii="Arial" w:hAnsi="Arial" w:cs="Arial"/>
                <w:b/>
                <w:sz w:val="20"/>
                <w:szCs w:val="20"/>
              </w:rPr>
              <w:lastRenderedPageBreak/>
              <w:t>Rezultaty (wskaźniki pomiaru celów projektu) planowane do osiągnięcia w ramach projektu</w:t>
            </w:r>
          </w:p>
        </w:tc>
      </w:tr>
      <w:tr w:rsidR="007253DC" w:rsidRPr="00DB584A" w:rsidTr="00C862FC">
        <w:trPr>
          <w:trHeight w:val="478"/>
        </w:trPr>
        <w:tc>
          <w:tcPr>
            <w:tcW w:w="3119" w:type="dxa"/>
            <w:gridSpan w:val="3"/>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Wskaźnik realizujący ramy wykonania</w:t>
            </w:r>
          </w:p>
          <w:p w:rsidR="007253DC" w:rsidRPr="00DB584A" w:rsidRDefault="007253DC" w:rsidP="00C862FC">
            <w:pPr>
              <w:jc w:val="center"/>
              <w:rPr>
                <w:rFonts w:ascii="Arial" w:hAnsi="Arial" w:cs="Arial"/>
                <w:sz w:val="20"/>
                <w:szCs w:val="20"/>
              </w:rPr>
            </w:pPr>
            <w:r w:rsidRPr="00DB584A">
              <w:rPr>
                <w:rFonts w:ascii="Arial" w:hAnsi="Arial" w:cs="Arial"/>
                <w:sz w:val="20"/>
                <w:szCs w:val="20"/>
              </w:rPr>
              <w:t>T/N</w:t>
            </w:r>
          </w:p>
        </w:tc>
      </w:tr>
      <w:tr w:rsidR="007253DC" w:rsidRPr="00DB584A" w:rsidTr="00C862FC">
        <w:trPr>
          <w:trHeight w:val="1172"/>
        </w:trPr>
        <w:tc>
          <w:tcPr>
            <w:tcW w:w="3119" w:type="dxa"/>
            <w:gridSpan w:val="3"/>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7253DC" w:rsidRDefault="007253DC" w:rsidP="00C862FC">
            <w:pPr>
              <w:jc w:val="center"/>
              <w:rPr>
                <w:rFonts w:ascii="Arial" w:hAnsi="Arial" w:cs="Arial"/>
                <w:sz w:val="20"/>
                <w:szCs w:val="20"/>
              </w:rPr>
            </w:pPr>
          </w:p>
          <w:p w:rsidR="007253DC" w:rsidRDefault="007253DC" w:rsidP="00C862FC">
            <w:pPr>
              <w:jc w:val="center"/>
              <w:rPr>
                <w:rFonts w:ascii="Arial" w:hAnsi="Arial" w:cs="Arial"/>
                <w:sz w:val="20"/>
                <w:szCs w:val="20"/>
              </w:rPr>
            </w:pPr>
          </w:p>
          <w:p w:rsidR="007253DC" w:rsidRPr="00DB584A" w:rsidRDefault="007253DC" w:rsidP="00C862FC">
            <w:pPr>
              <w:jc w:val="center"/>
              <w:rPr>
                <w:rFonts w:ascii="Arial" w:hAnsi="Arial" w:cs="Arial"/>
                <w:sz w:val="20"/>
                <w:szCs w:val="20"/>
              </w:rPr>
            </w:pPr>
            <w:r w:rsidRPr="00DB584A">
              <w:rPr>
                <w:rFonts w:ascii="Arial" w:hAnsi="Arial" w:cs="Arial"/>
                <w:sz w:val="20"/>
                <w:szCs w:val="20"/>
              </w:rPr>
              <w:t>Rok</w:t>
            </w:r>
          </w:p>
          <w:p w:rsidR="007253DC" w:rsidRPr="001047D3" w:rsidRDefault="007253DC" w:rsidP="00C862FC">
            <w:pPr>
              <w:tabs>
                <w:tab w:val="left" w:pos="292"/>
              </w:tabs>
              <w:ind w:right="-108"/>
              <w:rPr>
                <w:rFonts w:ascii="Arial" w:hAnsi="Arial" w:cs="Arial"/>
                <w:i/>
                <w:sz w:val="18"/>
                <w:szCs w:val="18"/>
              </w:rPr>
            </w:pPr>
            <w:r>
              <w:rPr>
                <w:rFonts w:ascii="Arial" w:hAnsi="Arial" w:cs="Arial"/>
                <w:i/>
                <w:sz w:val="18"/>
                <w:szCs w:val="18"/>
              </w:rPr>
              <w:t xml:space="preserve">    </w:t>
            </w:r>
          </w:p>
          <w:p w:rsidR="007253DC" w:rsidRPr="00DB584A" w:rsidRDefault="007253DC" w:rsidP="00C862FC">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8"/>
              </w:numPr>
              <w:spacing w:before="60" w:after="60"/>
              <w:rPr>
                <w:rFonts w:ascii="Arial" w:hAnsi="Arial" w:cs="Arial"/>
                <w:sz w:val="20"/>
                <w:szCs w:val="20"/>
              </w:rPr>
            </w:pPr>
            <w:r w:rsidRPr="007F7E3B">
              <w:rPr>
                <w:rFonts w:ascii="Arial" w:hAnsi="Arial" w:cs="Arial"/>
                <w:sz w:val="20"/>
                <w:szCs w:val="20"/>
              </w:rPr>
              <w:t>Wartość wydatków kwalifikowalnych przeznaczonych na działania związane z pandemią COVID-19 [PLN]</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r>
              <w:rPr>
                <w:rFonts w:ascii="Arial" w:hAnsi="Arial" w:cs="Arial"/>
                <w:i/>
                <w:sz w:val="20"/>
                <w:szCs w:val="20"/>
              </w:rPr>
              <w:t>PLN</w:t>
            </w:r>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trHeight w:val="1755"/>
        </w:trPr>
        <w:tc>
          <w:tcPr>
            <w:tcW w:w="3119" w:type="dxa"/>
            <w:gridSpan w:val="3"/>
            <w:shd w:val="clear" w:color="auto" w:fill="FFFFFF"/>
            <w:vAlign w:val="center"/>
          </w:tcPr>
          <w:p w:rsidR="009F615B" w:rsidRDefault="007253DC" w:rsidP="00D91BF0">
            <w:pPr>
              <w:numPr>
                <w:ilvl w:val="0"/>
                <w:numId w:val="289"/>
              </w:numPr>
              <w:spacing w:before="60" w:after="60"/>
              <w:rPr>
                <w:rFonts w:ascii="Arial" w:hAnsi="Arial" w:cs="Arial"/>
                <w:sz w:val="20"/>
                <w:szCs w:val="20"/>
              </w:rPr>
            </w:pPr>
            <w:r w:rsidRPr="007F7E3B">
              <w:rPr>
                <w:rFonts w:ascii="Arial" w:hAnsi="Arial" w:cs="Arial"/>
                <w:sz w:val="20"/>
                <w:szCs w:val="20"/>
              </w:rPr>
              <w:t>Liczba podmiotów objętych wsparciem w zakresie zwalczania lub przeciwdziałania skutkom pandemii COVID-19 [</w:t>
            </w:r>
            <w:proofErr w:type="spellStart"/>
            <w:r w:rsidRPr="007F7E3B">
              <w:rPr>
                <w:rFonts w:ascii="Arial" w:hAnsi="Arial" w:cs="Arial"/>
                <w:sz w:val="20"/>
                <w:szCs w:val="20"/>
              </w:rPr>
              <w:t>szt</w:t>
            </w:r>
            <w:proofErr w:type="spellEnd"/>
            <w:r w:rsidRPr="007F7E3B">
              <w:rPr>
                <w:rFonts w:ascii="Arial" w:hAnsi="Arial" w:cs="Arial"/>
                <w:sz w:val="20"/>
                <w:szCs w:val="20"/>
              </w:rPr>
              <w:t>]</w:t>
            </w:r>
          </w:p>
        </w:tc>
        <w:tc>
          <w:tcPr>
            <w:tcW w:w="1417" w:type="dxa"/>
            <w:shd w:val="clear" w:color="auto" w:fill="FFFFFF"/>
            <w:vAlign w:val="center"/>
          </w:tcPr>
          <w:p w:rsidR="007253DC" w:rsidRDefault="007253DC" w:rsidP="00C862FC">
            <w:pPr>
              <w:ind w:left="-105"/>
              <w:jc w:val="center"/>
              <w:rPr>
                <w:rFonts w:ascii="Arial" w:hAnsi="Arial" w:cs="Arial"/>
                <w:i/>
                <w:sz w:val="20"/>
                <w:szCs w:val="20"/>
              </w:rPr>
            </w:pPr>
            <w:proofErr w:type="spellStart"/>
            <w:r>
              <w:rPr>
                <w:rFonts w:ascii="Arial" w:hAnsi="Arial" w:cs="Arial"/>
                <w:i/>
                <w:sz w:val="20"/>
                <w:szCs w:val="20"/>
              </w:rPr>
              <w:t>Szt</w:t>
            </w:r>
            <w:proofErr w:type="spellEnd"/>
          </w:p>
        </w:tc>
        <w:tc>
          <w:tcPr>
            <w:tcW w:w="993" w:type="dxa"/>
            <w:gridSpan w:val="2"/>
            <w:tcBorders>
              <w:top w:val="single" w:sz="2" w:space="0" w:color="auto"/>
            </w:tcBorders>
            <w:shd w:val="clear" w:color="auto" w:fill="FFFFFF"/>
            <w:vAlign w:val="center"/>
          </w:tcPr>
          <w:p w:rsidR="007253DC" w:rsidRPr="001047D3" w:rsidRDefault="007253DC" w:rsidP="00C862FC">
            <w:pPr>
              <w:ind w:left="-108" w:right="-108"/>
              <w:jc w:val="center"/>
              <w:rPr>
                <w:rFonts w:ascii="Arial" w:hAnsi="Arial" w:cs="Arial"/>
                <w:i/>
                <w:sz w:val="18"/>
                <w:szCs w:val="18"/>
              </w:rPr>
            </w:pPr>
            <w:r>
              <w:rPr>
                <w:rFonts w:ascii="Arial" w:hAnsi="Arial" w:cs="Arial"/>
                <w:i/>
                <w:sz w:val="18"/>
                <w:szCs w:val="18"/>
              </w:rPr>
              <w:t>2020</w:t>
            </w:r>
          </w:p>
        </w:tc>
        <w:tc>
          <w:tcPr>
            <w:tcW w:w="1842"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1408" w:type="dxa"/>
            <w:shd w:val="clear" w:color="auto" w:fill="FFFFFF"/>
            <w:vAlign w:val="center"/>
          </w:tcPr>
          <w:p w:rsidR="007253DC" w:rsidRPr="00DB584A" w:rsidRDefault="007253DC" w:rsidP="00C862FC">
            <w:pPr>
              <w:ind w:left="-108"/>
              <w:jc w:val="center"/>
              <w:rPr>
                <w:rFonts w:ascii="Arial" w:hAnsi="Arial" w:cs="Arial"/>
                <w:i/>
                <w:sz w:val="20"/>
                <w:szCs w:val="20"/>
              </w:rPr>
            </w:pPr>
            <w:r>
              <w:rPr>
                <w:rFonts w:ascii="Arial" w:hAnsi="Arial" w:cs="Arial"/>
                <w:i/>
                <w:sz w:val="18"/>
                <w:szCs w:val="18"/>
              </w:rPr>
              <w:t>do monitorowania</w:t>
            </w:r>
          </w:p>
        </w:tc>
        <w:tc>
          <w:tcPr>
            <w:tcW w:w="957" w:type="dxa"/>
            <w:shd w:val="clear" w:color="auto" w:fill="FFFFFF"/>
            <w:vAlign w:val="center"/>
          </w:tcPr>
          <w:p w:rsidR="007253DC" w:rsidRDefault="007253DC" w:rsidP="00C862FC">
            <w:pPr>
              <w:ind w:left="-108"/>
              <w:jc w:val="center"/>
              <w:rPr>
                <w:rFonts w:ascii="Arial" w:hAnsi="Arial" w:cs="Arial"/>
                <w:i/>
                <w:sz w:val="20"/>
                <w:szCs w:val="20"/>
              </w:rPr>
            </w:pPr>
            <w:r>
              <w:rPr>
                <w:rFonts w:ascii="Arial" w:hAnsi="Arial" w:cs="Arial"/>
                <w:i/>
                <w:sz w:val="20"/>
                <w:szCs w:val="20"/>
              </w:rPr>
              <w:t>N</w:t>
            </w:r>
          </w:p>
        </w:tc>
      </w:tr>
      <w:tr w:rsidR="007253DC" w:rsidRPr="00DB584A" w:rsidTr="00C862FC">
        <w:trPr>
          <w:cantSplit/>
          <w:trHeight w:val="348"/>
        </w:trPr>
        <w:tc>
          <w:tcPr>
            <w:tcW w:w="3074" w:type="dxa"/>
            <w:gridSpan w:val="2"/>
            <w:vMerge w:val="restart"/>
            <w:tcBorders>
              <w:top w:val="single" w:sz="2" w:space="0" w:color="auto"/>
            </w:tcBorders>
            <w:shd w:val="clear" w:color="auto" w:fill="FFCC99"/>
            <w:vAlign w:val="center"/>
          </w:tcPr>
          <w:p w:rsidR="007253DC" w:rsidRPr="00DB584A" w:rsidRDefault="007253DC" w:rsidP="00C862FC">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7253DC" w:rsidRPr="00DB584A" w:rsidRDefault="007253DC" w:rsidP="00C862FC">
            <w:pPr>
              <w:ind w:left="720"/>
              <w:rPr>
                <w:rFonts w:ascii="Arial" w:hAnsi="Arial" w:cs="Arial"/>
                <w:b/>
                <w:sz w:val="20"/>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9F615B" w:rsidRDefault="007253DC" w:rsidP="00D91BF0">
            <w:pPr>
              <w:pStyle w:val="Akapitzlist"/>
              <w:numPr>
                <w:ilvl w:val="0"/>
                <w:numId w:val="290"/>
              </w:numPr>
              <w:autoSpaceDE/>
              <w:autoSpaceDN/>
              <w:spacing w:before="40" w:after="40" w:line="276" w:lineRule="auto"/>
              <w:ind w:left="303" w:hanging="284"/>
              <w:contextualSpacing/>
              <w:jc w:val="both"/>
              <w:rPr>
                <w:rFonts w:ascii="Arial" w:hAnsi="Arial" w:cs="Arial"/>
                <w:szCs w:val="20"/>
              </w:rPr>
            </w:pPr>
            <w:r w:rsidRPr="00F50019">
              <w:rPr>
                <w:rFonts w:ascii="Arial" w:hAnsi="Arial" w:cs="Arial"/>
                <w:szCs w:val="20"/>
              </w:rPr>
              <w:t xml:space="preserve">Zaplanowane w ramach projektu działania wynikają z aktualnej  sytuacji epidemiologicznej. Są skierowane na zapobieganie, przeciwdziałanie i zwalczanie pandemii COVID-19, wywołanej </w:t>
            </w:r>
            <w:proofErr w:type="spellStart"/>
            <w:r w:rsidRPr="00F50019">
              <w:rPr>
                <w:rFonts w:ascii="Arial" w:hAnsi="Arial" w:cs="Arial"/>
                <w:szCs w:val="20"/>
              </w:rPr>
              <w:t>koronawirusem</w:t>
            </w:r>
            <w:proofErr w:type="spellEnd"/>
            <w:r w:rsidRPr="00F50019">
              <w:rPr>
                <w:rFonts w:ascii="Arial" w:hAnsi="Arial" w:cs="Arial"/>
                <w:szCs w:val="20"/>
              </w:rPr>
              <w:t xml:space="preserve"> SARS-CoV-2 </w:t>
            </w:r>
          </w:p>
          <w:p w:rsidR="007253DC" w:rsidRPr="00D05D76" w:rsidRDefault="007253DC" w:rsidP="00C862FC">
            <w:pPr>
              <w:pStyle w:val="Akapitzlist"/>
              <w:autoSpaceDE/>
              <w:autoSpaceDN/>
              <w:spacing w:before="40" w:after="40" w:line="276" w:lineRule="auto"/>
              <w:ind w:left="303"/>
              <w:contextualSpacing/>
              <w:jc w:val="both"/>
              <w:rPr>
                <w:rFonts w:ascii="Arial" w:hAnsi="Arial" w:cs="Arial"/>
                <w:szCs w:val="20"/>
              </w:rPr>
            </w:pP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9B773A" w:rsidRDefault="007253DC" w:rsidP="00D91BF0">
            <w:pPr>
              <w:pStyle w:val="Akapitzlist"/>
              <w:autoSpaceDE/>
              <w:autoSpaceDN/>
              <w:spacing w:before="40" w:after="40" w:line="276" w:lineRule="auto"/>
              <w:ind w:left="303" w:hanging="269"/>
              <w:contextualSpacing/>
              <w:jc w:val="both"/>
              <w:rPr>
                <w:rFonts w:ascii="Arial" w:hAnsi="Arial" w:cs="Arial"/>
                <w:szCs w:val="20"/>
              </w:rPr>
            </w:pPr>
            <w:r>
              <w:rPr>
                <w:rFonts w:ascii="Arial" w:hAnsi="Arial" w:cs="Arial"/>
                <w:szCs w:val="20"/>
              </w:rPr>
              <w:t xml:space="preserve">2. </w:t>
            </w:r>
            <w:r w:rsidRPr="00F50019">
              <w:rPr>
                <w:rFonts w:ascii="Arial" w:hAnsi="Arial" w:cs="Arial"/>
                <w:szCs w:val="20"/>
              </w:rPr>
              <w:t xml:space="preserve">Wnioskodawca zobowiązał się do uzgodnienia i przedstawienia do zatwierdzenia przez Instytucję </w:t>
            </w:r>
            <w:r>
              <w:rPr>
                <w:rFonts w:ascii="Arial" w:hAnsi="Arial" w:cs="Arial"/>
                <w:szCs w:val="20"/>
              </w:rPr>
              <w:t>Pośredniczącą</w:t>
            </w:r>
            <w:r w:rsidRPr="00F50019">
              <w:rPr>
                <w:rFonts w:ascii="Arial" w:hAnsi="Arial" w:cs="Arial"/>
                <w:szCs w:val="20"/>
              </w:rPr>
              <w:t xml:space="preserve"> </w:t>
            </w:r>
            <w:r w:rsidRPr="00F50019">
              <w:rPr>
                <w:rFonts w:ascii="Arial" w:hAnsi="Arial" w:cs="Arial"/>
                <w:i/>
                <w:szCs w:val="20"/>
              </w:rPr>
              <w:t>kryteriów wyboru Grantobiorców i wniosków o  grant  oraz procedur dotyczących udzielania grantów</w:t>
            </w:r>
            <w:r w:rsidRPr="00F50019">
              <w:rPr>
                <w:rFonts w:ascii="Arial" w:hAnsi="Arial" w:cs="Arial"/>
                <w:szCs w:val="20"/>
              </w:rPr>
              <w:t xml:space="preserve"> w ramach działania 7.7  – przed publikacją ogłoszenia dotyczącego wyboru Grantobiorców</w:t>
            </w:r>
            <w:r>
              <w:rPr>
                <w:rFonts w:ascii="Arial" w:hAnsi="Arial" w:cs="Arial"/>
                <w:szCs w:val="20"/>
              </w:rPr>
              <w:t>. Kryterium dotyczy projektu składanego przez Województwo Zachodniopomorskie.</w:t>
            </w:r>
          </w:p>
        </w:tc>
      </w:tr>
      <w:tr w:rsidR="007253DC" w:rsidRPr="00DB584A" w:rsidTr="00C862FC">
        <w:trPr>
          <w:cantSplit/>
          <w:trHeight w:val="355"/>
        </w:trPr>
        <w:tc>
          <w:tcPr>
            <w:tcW w:w="3074" w:type="dxa"/>
            <w:gridSpan w:val="2"/>
            <w:vMerge/>
            <w:shd w:val="clear" w:color="auto" w:fill="D9D9D9"/>
            <w:vAlign w:val="center"/>
          </w:tcPr>
          <w:p w:rsidR="007253DC" w:rsidRPr="00DB584A" w:rsidRDefault="007253DC" w:rsidP="00C862FC">
            <w:pPr>
              <w:jc w:val="center"/>
              <w:rPr>
                <w:rFonts w:ascii="Arial" w:hAnsi="Arial" w:cs="Arial"/>
                <w:b/>
                <w:sz w:val="20"/>
                <w:szCs w:val="20"/>
              </w:rPr>
            </w:pPr>
          </w:p>
        </w:tc>
        <w:tc>
          <w:tcPr>
            <w:tcW w:w="6662" w:type="dxa"/>
            <w:gridSpan w:val="7"/>
            <w:vAlign w:val="center"/>
          </w:tcPr>
          <w:p w:rsidR="007253DC" w:rsidRPr="00202AAF" w:rsidRDefault="007253DC" w:rsidP="00D91BF0">
            <w:pPr>
              <w:pStyle w:val="Akapitzlist"/>
              <w:autoSpaceDE/>
              <w:autoSpaceDN/>
              <w:spacing w:before="40" w:after="40" w:line="276" w:lineRule="auto"/>
              <w:ind w:left="303" w:hanging="269"/>
              <w:contextualSpacing/>
              <w:jc w:val="both"/>
              <w:rPr>
                <w:rFonts w:asciiTheme="minorHAnsi" w:hAnsiTheme="minorHAnsi" w:cstheme="minorBidi"/>
                <w:szCs w:val="20"/>
              </w:rPr>
            </w:pPr>
            <w:r>
              <w:rPr>
                <w:rFonts w:ascii="Arial" w:hAnsi="Arial" w:cs="Arial"/>
                <w:szCs w:val="20"/>
              </w:rPr>
              <w:t>3. O</w:t>
            </w:r>
            <w:r w:rsidRPr="00B1445D">
              <w:rPr>
                <w:rFonts w:ascii="Arial" w:hAnsi="Arial" w:cs="Arial"/>
                <w:szCs w:val="20"/>
              </w:rPr>
              <w:t xml:space="preserve">kres realizacji projektu trwa nie dłużej niż do 31.12.2020 </w:t>
            </w:r>
            <w:r>
              <w:rPr>
                <w:rFonts w:ascii="Arial" w:hAnsi="Arial" w:cs="Arial"/>
                <w:szCs w:val="20"/>
              </w:rPr>
              <w:t xml:space="preserve">r. </w:t>
            </w:r>
            <w:r>
              <w:rPr>
                <w:rFonts w:ascii="Arial" w:hAnsi="Arial" w:cs="Arial"/>
                <w:szCs w:val="20"/>
              </w:rPr>
              <w:br/>
            </w:r>
            <w:r w:rsidRPr="00EF39FB">
              <w:rPr>
                <w:rFonts w:ascii="Arial" w:hAnsi="Arial" w:cs="Arial"/>
                <w:sz w:val="18"/>
                <w:szCs w:val="18"/>
              </w:rPr>
              <w:t>W uzasadnionych przypadkach na etapie realizacji projektu na wniosek lub za zgodą IP, dopuszcza się możliwość odstępstwa w zakresie warunku zakończenia projektu do 3</w:t>
            </w:r>
            <w:r>
              <w:rPr>
                <w:rFonts w:ascii="Arial" w:hAnsi="Arial" w:cs="Arial"/>
                <w:sz w:val="18"/>
                <w:szCs w:val="18"/>
              </w:rPr>
              <w:t>1.12.2020</w:t>
            </w:r>
            <w:r w:rsidRPr="00EF39FB">
              <w:rPr>
                <w:rFonts w:ascii="Arial" w:hAnsi="Arial" w:cs="Arial"/>
                <w:sz w:val="18"/>
                <w:szCs w:val="18"/>
              </w:rPr>
              <w:t xml:space="preserve"> roku.</w:t>
            </w:r>
          </w:p>
          <w:p w:rsidR="007253DC" w:rsidRPr="00907B7B" w:rsidRDefault="007253DC" w:rsidP="00C862FC">
            <w:pPr>
              <w:pStyle w:val="Akapitzlist"/>
              <w:autoSpaceDE/>
              <w:autoSpaceDN/>
              <w:spacing w:before="40" w:after="40" w:line="276" w:lineRule="auto"/>
              <w:ind w:left="303"/>
              <w:contextualSpacing/>
              <w:jc w:val="both"/>
              <w:rPr>
                <w:rFonts w:ascii="Arial" w:hAnsi="Arial" w:cs="Arial"/>
                <w:szCs w:val="20"/>
              </w:rPr>
            </w:pPr>
          </w:p>
        </w:tc>
      </w:tr>
    </w:tbl>
    <w:p w:rsidR="007253DC" w:rsidRPr="00DB584A" w:rsidRDefault="007253DC" w:rsidP="007253DC">
      <w:pPr>
        <w:rPr>
          <w:rFonts w:ascii="Arial" w:hAnsi="Arial" w:cs="Arial"/>
          <w:sz w:val="20"/>
          <w:szCs w:val="20"/>
        </w:rPr>
      </w:pPr>
    </w:p>
    <w:p w:rsidR="007253DC" w:rsidRPr="00DB584A" w:rsidRDefault="007253DC" w:rsidP="007253DC">
      <w:pPr>
        <w:rPr>
          <w:sz w:val="20"/>
          <w:szCs w:val="20"/>
        </w:rPr>
      </w:pPr>
    </w:p>
    <w:p w:rsidR="007253DC" w:rsidRDefault="007253DC" w:rsidP="009B0D0C">
      <w:pPr>
        <w:rPr>
          <w:rFonts w:ascii="Arial" w:hAnsi="Arial" w:cs="Arial"/>
          <w:b/>
          <w:sz w:val="40"/>
          <w:szCs w:val="40"/>
        </w:rPr>
      </w:pPr>
    </w:p>
    <w:p w:rsidR="00F120E1" w:rsidRDefault="00F120E1" w:rsidP="002708D4">
      <w:pPr>
        <w:jc w:val="center"/>
        <w:rPr>
          <w:rFonts w:ascii="Arial" w:hAnsi="Arial" w:cs="Arial"/>
          <w:b/>
          <w:sz w:val="40"/>
          <w:szCs w:val="40"/>
        </w:rPr>
      </w:pPr>
    </w:p>
    <w:p w:rsidR="00F120E1" w:rsidRDefault="00F120E1"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ins w:id="90" w:author="kholubczat" w:date="2020-09-17T14:04:00Z"/>
          <w:rFonts w:ascii="Arial" w:hAnsi="Arial" w:cs="Arial"/>
          <w:b/>
          <w:sz w:val="40"/>
          <w:szCs w:val="40"/>
        </w:rPr>
      </w:pPr>
    </w:p>
    <w:p w:rsidR="007253DC" w:rsidRDefault="007253DC" w:rsidP="002708D4">
      <w:pPr>
        <w:jc w:val="center"/>
        <w:rPr>
          <w:ins w:id="91" w:author="kholubczat" w:date="2020-09-17T14:04:00Z"/>
          <w:rFonts w:ascii="Arial" w:hAnsi="Arial" w:cs="Arial"/>
          <w:b/>
          <w:sz w:val="40"/>
          <w:szCs w:val="40"/>
        </w:rPr>
      </w:pPr>
    </w:p>
    <w:p w:rsidR="007253DC" w:rsidRDefault="007253DC" w:rsidP="002708D4">
      <w:pPr>
        <w:jc w:val="center"/>
        <w:rPr>
          <w:ins w:id="92" w:author="kholubczat" w:date="2020-09-17T14:04:00Z"/>
          <w:rFonts w:ascii="Arial" w:hAnsi="Arial" w:cs="Arial"/>
          <w:b/>
          <w:sz w:val="40"/>
          <w:szCs w:val="40"/>
        </w:rPr>
      </w:pPr>
    </w:p>
    <w:p w:rsidR="007253DC" w:rsidRDefault="007253DC" w:rsidP="002708D4">
      <w:pPr>
        <w:jc w:val="center"/>
        <w:rPr>
          <w:ins w:id="93" w:author="kholubczat" w:date="2020-09-17T14:04:00Z"/>
          <w:rFonts w:ascii="Arial" w:hAnsi="Arial" w:cs="Arial"/>
          <w:b/>
          <w:sz w:val="40"/>
          <w:szCs w:val="40"/>
        </w:rPr>
      </w:pPr>
    </w:p>
    <w:p w:rsidR="007253DC" w:rsidRDefault="007253DC" w:rsidP="002708D4">
      <w:pPr>
        <w:jc w:val="center"/>
        <w:rPr>
          <w:ins w:id="94" w:author="kholubczat" w:date="2020-09-17T14:04:00Z"/>
          <w:rFonts w:ascii="Arial" w:hAnsi="Arial" w:cs="Arial"/>
          <w:b/>
          <w:sz w:val="40"/>
          <w:szCs w:val="40"/>
        </w:rPr>
      </w:pPr>
    </w:p>
    <w:p w:rsidR="007253DC" w:rsidRDefault="007253DC" w:rsidP="002708D4">
      <w:pPr>
        <w:jc w:val="center"/>
        <w:rPr>
          <w:ins w:id="95" w:author="kholubczat" w:date="2020-09-17T14:04:00Z"/>
          <w:rFonts w:ascii="Arial" w:hAnsi="Arial" w:cs="Arial"/>
          <w:b/>
          <w:sz w:val="40"/>
          <w:szCs w:val="40"/>
        </w:rPr>
      </w:pPr>
    </w:p>
    <w:p w:rsidR="007253DC" w:rsidRDefault="007253DC" w:rsidP="002708D4">
      <w:pPr>
        <w:jc w:val="center"/>
        <w:rPr>
          <w:ins w:id="96" w:author="kholubczat" w:date="2020-09-17T14:04:00Z"/>
          <w:rFonts w:ascii="Arial" w:hAnsi="Arial" w:cs="Arial"/>
          <w:b/>
          <w:sz w:val="40"/>
          <w:szCs w:val="40"/>
        </w:rPr>
      </w:pPr>
    </w:p>
    <w:p w:rsidR="007253DC" w:rsidRDefault="007253DC" w:rsidP="002708D4">
      <w:pPr>
        <w:jc w:val="center"/>
        <w:rPr>
          <w:ins w:id="97" w:author="kholubczat" w:date="2020-09-17T14:04:00Z"/>
          <w:rFonts w:ascii="Arial" w:hAnsi="Arial" w:cs="Arial"/>
          <w:b/>
          <w:sz w:val="40"/>
          <w:szCs w:val="40"/>
        </w:rPr>
      </w:pPr>
    </w:p>
    <w:p w:rsidR="007253DC" w:rsidRDefault="007253DC" w:rsidP="002708D4">
      <w:pPr>
        <w:jc w:val="center"/>
        <w:rPr>
          <w:ins w:id="98" w:author="kholubczat" w:date="2020-09-17T14:04:00Z"/>
          <w:rFonts w:ascii="Arial" w:hAnsi="Arial" w:cs="Arial"/>
          <w:b/>
          <w:sz w:val="40"/>
          <w:szCs w:val="40"/>
        </w:rPr>
      </w:pPr>
    </w:p>
    <w:p w:rsidR="007253DC" w:rsidRDefault="007253DC" w:rsidP="002708D4">
      <w:pPr>
        <w:jc w:val="center"/>
        <w:rPr>
          <w:ins w:id="99" w:author="kholubczat" w:date="2020-09-17T14:04:00Z"/>
          <w:rFonts w:ascii="Arial" w:hAnsi="Arial" w:cs="Arial"/>
          <w:b/>
          <w:sz w:val="40"/>
          <w:szCs w:val="40"/>
        </w:rPr>
      </w:pPr>
    </w:p>
    <w:p w:rsidR="007253DC" w:rsidRDefault="007253DC" w:rsidP="002708D4">
      <w:pPr>
        <w:jc w:val="center"/>
        <w:rPr>
          <w:ins w:id="100" w:author="kholubczat" w:date="2020-09-17T14:04:00Z"/>
          <w:rFonts w:ascii="Arial" w:hAnsi="Arial" w:cs="Arial"/>
          <w:b/>
          <w:sz w:val="40"/>
          <w:szCs w:val="40"/>
        </w:rPr>
      </w:pPr>
    </w:p>
    <w:p w:rsidR="007253DC" w:rsidRDefault="007253DC" w:rsidP="002708D4">
      <w:pPr>
        <w:jc w:val="center"/>
        <w:rPr>
          <w:ins w:id="101" w:author="kholubczat" w:date="2020-09-17T14:04:00Z"/>
          <w:rFonts w:ascii="Arial" w:hAnsi="Arial" w:cs="Arial"/>
          <w:b/>
          <w:sz w:val="40"/>
          <w:szCs w:val="40"/>
        </w:rPr>
      </w:pPr>
    </w:p>
    <w:p w:rsidR="007253DC" w:rsidRDefault="007253DC" w:rsidP="002708D4">
      <w:pPr>
        <w:jc w:val="center"/>
        <w:rPr>
          <w:ins w:id="102" w:author="kholubczat" w:date="2020-09-17T14:04:00Z"/>
          <w:rFonts w:ascii="Arial" w:hAnsi="Arial" w:cs="Arial"/>
          <w:b/>
          <w:sz w:val="40"/>
          <w:szCs w:val="40"/>
        </w:rPr>
      </w:pPr>
    </w:p>
    <w:p w:rsidR="007253DC" w:rsidRDefault="007253DC" w:rsidP="002708D4">
      <w:pPr>
        <w:jc w:val="center"/>
        <w:rPr>
          <w:ins w:id="103" w:author="kholubczat" w:date="2020-09-17T14:04:00Z"/>
          <w:rFonts w:ascii="Arial" w:hAnsi="Arial" w:cs="Arial"/>
          <w:b/>
          <w:sz w:val="40"/>
          <w:szCs w:val="40"/>
        </w:rPr>
      </w:pPr>
    </w:p>
    <w:p w:rsidR="007253DC" w:rsidRDefault="007253DC" w:rsidP="002708D4">
      <w:pPr>
        <w:jc w:val="center"/>
        <w:rPr>
          <w:ins w:id="104" w:author="kholubczat" w:date="2020-09-17T14:04:00Z"/>
          <w:rFonts w:ascii="Arial" w:hAnsi="Arial" w:cs="Arial"/>
          <w:b/>
          <w:sz w:val="40"/>
          <w:szCs w:val="40"/>
        </w:rPr>
      </w:pPr>
    </w:p>
    <w:p w:rsidR="007253DC" w:rsidRDefault="007253DC" w:rsidP="002708D4">
      <w:pPr>
        <w:jc w:val="center"/>
        <w:rPr>
          <w:ins w:id="105" w:author="kholubczat" w:date="2020-09-17T14:04:00Z"/>
          <w:rFonts w:ascii="Arial" w:hAnsi="Arial" w:cs="Arial"/>
          <w:b/>
          <w:sz w:val="40"/>
          <w:szCs w:val="40"/>
        </w:rPr>
      </w:pPr>
    </w:p>
    <w:p w:rsidR="007253DC" w:rsidRDefault="007253DC" w:rsidP="002708D4">
      <w:pPr>
        <w:jc w:val="center"/>
        <w:rPr>
          <w:ins w:id="106" w:author="kholubczat" w:date="2020-09-17T14:04:00Z"/>
          <w:rFonts w:ascii="Arial" w:hAnsi="Arial" w:cs="Arial"/>
          <w:b/>
          <w:sz w:val="40"/>
          <w:szCs w:val="40"/>
        </w:rPr>
      </w:pPr>
    </w:p>
    <w:p w:rsidR="007253DC" w:rsidRDefault="007253DC" w:rsidP="002708D4">
      <w:pPr>
        <w:jc w:val="center"/>
        <w:rPr>
          <w:ins w:id="107" w:author="kholubczat" w:date="2020-09-17T14:04:00Z"/>
          <w:rFonts w:ascii="Arial" w:hAnsi="Arial" w:cs="Arial"/>
          <w:b/>
          <w:sz w:val="40"/>
          <w:szCs w:val="40"/>
        </w:rPr>
      </w:pPr>
    </w:p>
    <w:p w:rsidR="007253DC" w:rsidRDefault="007253DC" w:rsidP="002708D4">
      <w:pPr>
        <w:jc w:val="center"/>
        <w:rPr>
          <w:ins w:id="108" w:author="kholubczat" w:date="2020-09-17T14:04:00Z"/>
          <w:rFonts w:ascii="Arial" w:hAnsi="Arial" w:cs="Arial"/>
          <w:b/>
          <w:sz w:val="40"/>
          <w:szCs w:val="40"/>
        </w:rPr>
      </w:pPr>
    </w:p>
    <w:p w:rsidR="007253DC" w:rsidRDefault="007253DC" w:rsidP="002708D4">
      <w:pPr>
        <w:jc w:val="center"/>
        <w:rPr>
          <w:ins w:id="109" w:author="kholubczat" w:date="2020-09-17T14:04:00Z"/>
          <w:rFonts w:ascii="Arial" w:hAnsi="Arial" w:cs="Arial"/>
          <w:b/>
          <w:sz w:val="40"/>
          <w:szCs w:val="40"/>
        </w:rPr>
      </w:pPr>
    </w:p>
    <w:p w:rsidR="007253DC" w:rsidRDefault="007253DC" w:rsidP="002708D4">
      <w:pPr>
        <w:jc w:val="center"/>
        <w:rPr>
          <w:ins w:id="110" w:author="kholubczat" w:date="2020-09-17T14:04:00Z"/>
          <w:rFonts w:ascii="Arial" w:hAnsi="Arial" w:cs="Arial"/>
          <w:b/>
          <w:sz w:val="40"/>
          <w:szCs w:val="40"/>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D53A85" w:rsidRDefault="00D53A85" w:rsidP="00D53A85">
      <w:pPr>
        <w:jc w:val="center"/>
        <w:rPr>
          <w:rFonts w:ascii="Arial" w:hAnsi="Arial" w:cs="Arial"/>
          <w:b/>
          <w:sz w:val="40"/>
          <w:szCs w:val="40"/>
        </w:rPr>
      </w:pPr>
      <w:r>
        <w:rPr>
          <w:rFonts w:ascii="Arial" w:hAnsi="Arial" w:cs="Arial"/>
          <w:b/>
          <w:sz w:val="40"/>
          <w:szCs w:val="40"/>
        </w:rPr>
        <w:t>Plan działania na rok 2020</w:t>
      </w:r>
    </w:p>
    <w:p w:rsidR="00D53A85" w:rsidRDefault="00D53A85" w:rsidP="00D53A85">
      <w:pPr>
        <w:jc w:val="center"/>
        <w:rPr>
          <w:rFonts w:ascii="Arial" w:hAnsi="Arial" w:cs="Arial"/>
          <w:b/>
          <w:sz w:val="12"/>
          <w:szCs w:val="12"/>
        </w:rPr>
      </w:pPr>
    </w:p>
    <w:p w:rsidR="00D53A85" w:rsidRDefault="00D53A85" w:rsidP="00D53A85">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53A85" w:rsidRDefault="00D53A85" w:rsidP="00D53A85">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9"/>
        <w:gridCol w:w="1400"/>
        <w:gridCol w:w="780"/>
        <w:gridCol w:w="1917"/>
      </w:tblGrid>
      <w:tr w:rsidR="00D53A85" w:rsidTr="00784EFF">
        <w:trPr>
          <w:trHeight w:val="362"/>
        </w:trPr>
        <w:tc>
          <w:tcPr>
            <w:tcW w:w="10315" w:type="dxa"/>
            <w:gridSpan w:val="6"/>
            <w:shd w:val="clear" w:color="auto" w:fill="D9D9D9"/>
            <w:vAlign w:val="center"/>
          </w:tcPr>
          <w:p w:rsidR="00D53A85" w:rsidRDefault="00D53A85" w:rsidP="00784EFF">
            <w:pPr>
              <w:jc w:val="center"/>
              <w:rPr>
                <w:rFonts w:ascii="Arial" w:hAnsi="Arial" w:cs="Arial"/>
                <w:b/>
                <w:sz w:val="18"/>
                <w:szCs w:val="18"/>
              </w:rPr>
            </w:pPr>
            <w:r>
              <w:rPr>
                <w:rFonts w:ascii="Arial" w:hAnsi="Arial" w:cs="Arial"/>
                <w:b/>
                <w:sz w:val="18"/>
                <w:szCs w:val="18"/>
              </w:rPr>
              <w:t>INFORMACJE O INSTYTUCJI POŚREDNICZĄCEJ</w:t>
            </w:r>
          </w:p>
        </w:tc>
      </w:tr>
      <w:tr w:rsidR="00D53A85" w:rsidTr="00784EFF">
        <w:trPr>
          <w:trHeight w:val="511"/>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Oś VIII Edukacja</w:t>
            </w:r>
          </w:p>
        </w:tc>
      </w:tr>
      <w:tr w:rsidR="00D53A85" w:rsidTr="00784EFF">
        <w:trPr>
          <w:trHeight w:val="519"/>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Wojewódzki Urząd Pracy w Szczecinie</w:t>
            </w:r>
          </w:p>
        </w:tc>
      </w:tr>
      <w:tr w:rsidR="00D53A85" w:rsidTr="00784EFF">
        <w:trPr>
          <w:trHeight w:val="348"/>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D53A85" w:rsidRDefault="00D53A85" w:rsidP="00784EFF">
            <w:pPr>
              <w:jc w:val="center"/>
              <w:rPr>
                <w:rFonts w:ascii="Arial" w:hAnsi="Arial" w:cs="Arial"/>
                <w:sz w:val="18"/>
                <w:szCs w:val="18"/>
              </w:rPr>
            </w:pPr>
          </w:p>
          <w:p w:rsidR="00D53A85" w:rsidRDefault="00D53A85" w:rsidP="00784EFF">
            <w:pPr>
              <w:jc w:val="center"/>
              <w:rPr>
                <w:rFonts w:ascii="Arial" w:hAnsi="Arial" w:cs="Arial"/>
                <w:sz w:val="18"/>
                <w:szCs w:val="18"/>
              </w:rPr>
            </w:pPr>
            <w:r>
              <w:rPr>
                <w:rFonts w:ascii="Arial" w:hAnsi="Arial" w:cs="Arial"/>
                <w:sz w:val="18"/>
                <w:szCs w:val="18"/>
              </w:rPr>
              <w:t>ul. A. Mickiewicza 41</w:t>
            </w:r>
          </w:p>
          <w:p w:rsidR="00D53A85" w:rsidRDefault="00D53A85" w:rsidP="00784EFF">
            <w:pPr>
              <w:jc w:val="center"/>
              <w:rPr>
                <w:rFonts w:ascii="Arial" w:hAnsi="Arial" w:cs="Arial"/>
                <w:sz w:val="18"/>
                <w:szCs w:val="18"/>
              </w:rPr>
            </w:pPr>
            <w:r>
              <w:rPr>
                <w:rFonts w:ascii="Arial" w:hAnsi="Arial" w:cs="Arial"/>
                <w:sz w:val="18"/>
                <w:szCs w:val="18"/>
              </w:rPr>
              <w:t>70-383 Szczecin</w:t>
            </w:r>
          </w:p>
          <w:p w:rsidR="00D53A85" w:rsidRDefault="00D53A85" w:rsidP="00784EFF">
            <w:pPr>
              <w:jc w:val="center"/>
              <w:rPr>
                <w:rFonts w:ascii="Arial" w:hAnsi="Arial" w:cs="Arial"/>
                <w:sz w:val="18"/>
                <w:szCs w:val="18"/>
              </w:rPr>
            </w:pPr>
          </w:p>
        </w:tc>
      </w:tr>
      <w:tr w:rsidR="00D53A85" w:rsidTr="00784EFF">
        <w:trPr>
          <w:trHeight w:val="358"/>
        </w:trPr>
        <w:tc>
          <w:tcPr>
            <w:tcW w:w="303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42-56-103</w:t>
            </w:r>
          </w:p>
        </w:tc>
      </w:tr>
      <w:tr w:rsidR="00D53A85" w:rsidTr="00784EFF">
        <w:trPr>
          <w:trHeight w:val="354"/>
        </w:trPr>
        <w:tc>
          <w:tcPr>
            <w:tcW w:w="3034" w:type="dxa"/>
            <w:tcBorders>
              <w:top w:val="single" w:sz="2" w:space="0" w:color="auto"/>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martyna_jakubowska@wup.pl</w:t>
            </w:r>
          </w:p>
        </w:tc>
      </w:tr>
      <w:tr w:rsidR="00D53A85" w:rsidRPr="00FB3A5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D53A85" w:rsidRPr="00F62331" w:rsidRDefault="00D53A85" w:rsidP="00784EFF">
            <w:pPr>
              <w:jc w:val="center"/>
              <w:rPr>
                <w:rFonts w:ascii="Arial" w:hAnsi="Arial" w:cs="Arial"/>
                <w:sz w:val="18"/>
                <w:szCs w:val="18"/>
              </w:rPr>
            </w:pPr>
            <w:r>
              <w:rPr>
                <w:rFonts w:ascii="Arial" w:hAnsi="Arial" w:cs="Arial"/>
                <w:sz w:val="18"/>
                <w:szCs w:val="18"/>
              </w:rPr>
              <w:t>Martyna Jakubowska</w:t>
            </w:r>
          </w:p>
          <w:p w:rsidR="00D53A85" w:rsidRPr="00D53D7A" w:rsidRDefault="00D53A85" w:rsidP="00784EFF">
            <w:pPr>
              <w:jc w:val="center"/>
              <w:rPr>
                <w:rFonts w:ascii="Arial" w:hAnsi="Arial" w:cs="Arial"/>
                <w:sz w:val="18"/>
                <w:szCs w:val="18"/>
              </w:rPr>
            </w:pPr>
            <w:r w:rsidRPr="00D53D7A">
              <w:rPr>
                <w:rFonts w:ascii="Arial" w:hAnsi="Arial" w:cs="Arial"/>
                <w:sz w:val="18"/>
                <w:szCs w:val="18"/>
              </w:rPr>
              <w:t>tel. 91 42 56 166</w:t>
            </w:r>
          </w:p>
          <w:p w:rsidR="00D53A85" w:rsidRPr="00FB3A5C" w:rsidRDefault="00D53A85" w:rsidP="00784EFF">
            <w:pPr>
              <w:jc w:val="center"/>
              <w:rPr>
                <w:rFonts w:ascii="Arial" w:hAnsi="Arial" w:cs="Arial"/>
                <w:sz w:val="18"/>
                <w:szCs w:val="18"/>
              </w:rPr>
            </w:pPr>
            <w:r w:rsidRPr="00D53D7A">
              <w:rPr>
                <w:rFonts w:ascii="Arial" w:hAnsi="Arial" w:cs="Arial"/>
                <w:sz w:val="18"/>
                <w:szCs w:val="18"/>
              </w:rPr>
              <w:t>e-mail: martyna_jakubowska@wup.pl</w:t>
            </w:r>
          </w:p>
        </w:tc>
      </w:tr>
    </w:tbl>
    <w:p w:rsidR="00D53A85" w:rsidRPr="00FB3A5C" w:rsidRDefault="00D53A85" w:rsidP="00D53A85">
      <w:pPr>
        <w:rPr>
          <w:rFonts w:ascii="Arial" w:hAnsi="Arial" w:cs="Arial"/>
          <w:b/>
        </w:rPr>
      </w:pPr>
      <w:r w:rsidRPr="00FB3A5C">
        <w:rPr>
          <w:rFonts w:ascii="Arial" w:hAnsi="Arial" w:cs="Arial"/>
          <w:b/>
        </w:rPr>
        <w:br w:type="column"/>
      </w:r>
    </w:p>
    <w:tbl>
      <w:tblPr>
        <w:tblW w:w="1043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439"/>
      </w:tblGrid>
      <w:tr w:rsidR="00D53A85" w:rsidTr="00784EFF">
        <w:trPr>
          <w:trHeight w:val="362"/>
        </w:trPr>
        <w:tc>
          <w:tcPr>
            <w:tcW w:w="10439" w:type="dxa"/>
            <w:shd w:val="clear" w:color="auto" w:fill="E77B39"/>
            <w:vAlign w:val="center"/>
          </w:tcPr>
          <w:p w:rsidR="00784EFF" w:rsidRPr="007311ED" w:rsidRDefault="00D53A85" w:rsidP="00784EFF">
            <w:pPr>
              <w:jc w:val="center"/>
              <w:rPr>
                <w:rFonts w:ascii="Arial" w:hAnsi="Arial" w:cs="Arial"/>
                <w:b/>
                <w:sz w:val="20"/>
                <w:szCs w:val="20"/>
              </w:rPr>
            </w:pPr>
            <w:r w:rsidRPr="007311ED">
              <w:rPr>
                <w:rFonts w:ascii="Arial" w:hAnsi="Arial" w:cs="Arial"/>
                <w:b/>
                <w:sz w:val="20"/>
                <w:szCs w:val="20"/>
              </w:rPr>
              <w:t xml:space="preserve">KARTA DZIAŁANIA </w:t>
            </w:r>
          </w:p>
          <w:p w:rsidR="00D53A85" w:rsidRPr="00784EFF" w:rsidRDefault="00D53A85" w:rsidP="00784EFF">
            <w:pPr>
              <w:pStyle w:val="Nagwek2"/>
              <w:jc w:val="both"/>
              <w:rPr>
                <w:b/>
                <w:sz w:val="20"/>
                <w:szCs w:val="20"/>
              </w:rPr>
            </w:pPr>
            <w:bookmarkStart w:id="111" w:name="_Toc52269951"/>
            <w:r w:rsidRPr="007311ED">
              <w:rPr>
                <w:b/>
                <w:sz w:val="20"/>
                <w:szCs w:val="20"/>
              </w:rPr>
              <w:t>8.1 Upowszechnienie edukacji przedszkolnej</w:t>
            </w:r>
            <w:bookmarkEnd w:id="111"/>
          </w:p>
        </w:tc>
      </w:tr>
    </w:tbl>
    <w:p w:rsidR="00D53A85" w:rsidRDefault="00D53A85" w:rsidP="00D53A85">
      <w:pPr>
        <w:rPr>
          <w:rFonts w:ascii="Arial" w:hAnsi="Arial" w:cs="Arial"/>
          <w:b/>
          <w:spacing w:val="24"/>
          <w:sz w:val="28"/>
          <w:szCs w:val="28"/>
        </w:rPr>
      </w:pPr>
    </w:p>
    <w:tbl>
      <w:tblPr>
        <w:tblW w:w="524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118"/>
        <w:gridCol w:w="493"/>
        <w:gridCol w:w="1357"/>
        <w:gridCol w:w="1018"/>
        <w:gridCol w:w="1030"/>
        <w:gridCol w:w="61"/>
        <w:gridCol w:w="508"/>
        <w:gridCol w:w="223"/>
        <w:gridCol w:w="508"/>
        <w:gridCol w:w="317"/>
        <w:gridCol w:w="507"/>
        <w:gridCol w:w="222"/>
        <w:gridCol w:w="89"/>
        <w:gridCol w:w="1281"/>
        <w:gridCol w:w="1013"/>
      </w:tblGrid>
      <w:tr w:rsidR="00D53A85" w:rsidTr="00784EFF">
        <w:trPr>
          <w:trHeight w:val="218"/>
        </w:trPr>
        <w:tc>
          <w:tcPr>
            <w:tcW w:w="572" w:type="pct"/>
            <w:tcBorders>
              <w:top w:val="single" w:sz="12" w:space="0" w:color="auto"/>
              <w:bottom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 xml:space="preserve">LP. Konkursu: </w:t>
            </w:r>
          </w:p>
        </w:tc>
        <w:tc>
          <w:tcPr>
            <w:tcW w:w="253" w:type="pct"/>
            <w:tcBorders>
              <w:top w:val="single" w:sz="12" w:space="0" w:color="auto"/>
              <w:bottom w:val="single" w:sz="12" w:space="0" w:color="auto"/>
              <w:right w:val="single" w:sz="12" w:space="0" w:color="auto"/>
            </w:tcBorders>
            <w:vAlign w:val="center"/>
          </w:tcPr>
          <w:p w:rsidR="00D53A85" w:rsidRPr="00940634" w:rsidRDefault="00D53A85" w:rsidP="00784EFF">
            <w:pPr>
              <w:jc w:val="center"/>
              <w:rPr>
                <w:rFonts w:ascii="Arial" w:hAnsi="Arial" w:cs="Arial"/>
                <w:b/>
                <w:sz w:val="18"/>
                <w:szCs w:val="18"/>
              </w:rPr>
            </w:pPr>
            <w:r>
              <w:rPr>
                <w:rFonts w:ascii="Arial" w:hAnsi="Arial" w:cs="Arial"/>
                <w:b/>
                <w:sz w:val="18"/>
                <w:szCs w:val="18"/>
              </w:rPr>
              <w:t>1</w:t>
            </w:r>
          </w:p>
        </w:tc>
        <w:tc>
          <w:tcPr>
            <w:tcW w:w="1780" w:type="pct"/>
            <w:gridSpan w:val="4"/>
            <w:tcBorders>
              <w:left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 kw.</w:t>
            </w:r>
          </w:p>
        </w:tc>
        <w:tc>
          <w:tcPr>
            <w:tcW w:w="163"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704" w:type="pct"/>
            <w:gridSpan w:val="2"/>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IV kw.</w:t>
            </w:r>
          </w:p>
        </w:tc>
        <w:tc>
          <w:tcPr>
            <w:tcW w:w="519" w:type="pct"/>
            <w:tcBorders>
              <w:top w:val="single" w:sz="12" w:space="0" w:color="auto"/>
              <w:bottom w:val="single" w:sz="12" w:space="0" w:color="auto"/>
            </w:tcBorders>
            <w:vAlign w:val="center"/>
          </w:tcPr>
          <w:p w:rsidR="00D53A85" w:rsidRDefault="00D53A85" w:rsidP="00784EFF">
            <w:pPr>
              <w:jc w:val="center"/>
              <w:rPr>
                <w:rFonts w:ascii="Arial" w:hAnsi="Arial" w:cs="Arial"/>
                <w:b/>
                <w:sz w:val="18"/>
                <w:szCs w:val="18"/>
              </w:rPr>
            </w:pPr>
          </w:p>
        </w:tc>
      </w:tr>
      <w:tr w:rsidR="00D53A85" w:rsidTr="00784EFF">
        <w:trPr>
          <w:trHeight w:val="113"/>
        </w:trPr>
        <w:tc>
          <w:tcPr>
            <w:tcW w:w="825" w:type="pct"/>
            <w:gridSpan w:val="2"/>
            <w:vMerge w:val="restart"/>
            <w:tcBorders>
              <w:top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Typ konkursu</w:t>
            </w: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Otwarty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p>
        </w:tc>
        <w:tc>
          <w:tcPr>
            <w:tcW w:w="2956" w:type="pct"/>
            <w:gridSpan w:val="11"/>
            <w:vMerge w:val="restart"/>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Tr="00784EFF">
        <w:trPr>
          <w:trHeight w:val="112"/>
        </w:trPr>
        <w:tc>
          <w:tcPr>
            <w:tcW w:w="825" w:type="pct"/>
            <w:gridSpan w:val="2"/>
            <w:vMerge/>
            <w:tcBorders>
              <w:bottom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Zamknięty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956" w:type="pct"/>
            <w:gridSpan w:val="11"/>
            <w:vMerge/>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RPr="00CA0B02" w:rsidTr="00784EFF">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Planowana alokacja</w:t>
            </w:r>
          </w:p>
        </w:tc>
        <w:tc>
          <w:tcPr>
            <w:tcW w:w="4175" w:type="pct"/>
            <w:gridSpan w:val="13"/>
            <w:vAlign w:val="center"/>
          </w:tcPr>
          <w:p w:rsidR="00D53A85" w:rsidRDefault="00D53A85" w:rsidP="00784EFF">
            <w:pPr>
              <w:ind w:left="57"/>
              <w:rPr>
                <w:rFonts w:ascii="Arial" w:hAnsi="Arial" w:cs="Arial"/>
                <w:b/>
                <w:sz w:val="18"/>
                <w:szCs w:val="18"/>
              </w:rPr>
            </w:pPr>
          </w:p>
          <w:p w:rsidR="00D53A85" w:rsidRPr="00CA0B02" w:rsidRDefault="00D53A85" w:rsidP="00784EFF">
            <w:pPr>
              <w:ind w:left="57"/>
              <w:rPr>
                <w:rFonts w:ascii="Arial" w:hAnsi="Arial" w:cs="Arial"/>
                <w:b/>
                <w:sz w:val="18"/>
                <w:szCs w:val="18"/>
              </w:rPr>
            </w:pPr>
            <w:r>
              <w:rPr>
                <w:rFonts w:ascii="Arial" w:hAnsi="Arial" w:cs="Arial"/>
                <w:b/>
                <w:sz w:val="18"/>
                <w:szCs w:val="18"/>
              </w:rPr>
              <w:t>6 6</w:t>
            </w:r>
            <w:r w:rsidRPr="00CA0B02">
              <w:rPr>
                <w:rFonts w:ascii="Arial" w:hAnsi="Arial" w:cs="Arial"/>
                <w:b/>
                <w:sz w:val="18"/>
                <w:szCs w:val="18"/>
              </w:rPr>
              <w:t>00 0</w:t>
            </w:r>
            <w:r>
              <w:rPr>
                <w:rFonts w:ascii="Arial" w:hAnsi="Arial" w:cs="Arial"/>
                <w:b/>
                <w:sz w:val="18"/>
                <w:szCs w:val="18"/>
              </w:rPr>
              <w:t>00,00 EUR</w:t>
            </w:r>
          </w:p>
          <w:p w:rsidR="00D53A85" w:rsidRPr="00CA0B02" w:rsidRDefault="00D53A85" w:rsidP="00784EFF">
            <w:pPr>
              <w:ind w:left="57"/>
              <w:rPr>
                <w:rFonts w:ascii="Arial" w:hAnsi="Arial" w:cs="Arial"/>
                <w:b/>
                <w:sz w:val="18"/>
                <w:szCs w:val="18"/>
              </w:rPr>
            </w:pPr>
          </w:p>
        </w:tc>
      </w:tr>
      <w:tr w:rsidR="00D53A85" w:rsidRPr="00CA0B02" w:rsidTr="00784EFF">
        <w:trPr>
          <w:trHeight w:val="261"/>
        </w:trPr>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Typy projektów   przewidziane do realizacji w ramach konkursu</w:t>
            </w: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Tworzenie nowych miejsc wychowania przedszkolnego dla dzieci w wieku przedszkolnym, w tym dostosowanych do potrzeb dzieci z niepełnosprawnościami, w istniejących lub nowo utworzonych ośrodkach wychowania przedszkolnego (również specjalnych i integracyjnych).</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spacing w:line="276" w:lineRule="auto"/>
              <w:jc w:val="both"/>
              <w:rPr>
                <w:rFonts w:ascii="Arial" w:hAnsi="Arial" w:cs="Arial"/>
                <w:sz w:val="18"/>
                <w:szCs w:val="18"/>
              </w:rPr>
            </w:pPr>
            <w:r w:rsidRPr="00CA0B02">
              <w:rPr>
                <w:rFonts w:ascii="Arial" w:hAnsi="Arial" w:cs="Arial"/>
                <w:sz w:val="18"/>
                <w:szCs w:val="18"/>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Rozszerzenie oferty ośrodka wychowania przedszkolnego o dodatkowe zajęcia</w:t>
            </w:r>
            <w:r>
              <w:rPr>
                <w:rFonts w:ascii="Arial" w:hAnsi="Arial" w:cs="Arial"/>
                <w:sz w:val="18"/>
                <w:szCs w:val="18"/>
              </w:rPr>
              <w:t xml:space="preserve"> zwiększające</w:t>
            </w:r>
            <w:r w:rsidRPr="00CA0B02">
              <w:rPr>
                <w:rFonts w:ascii="Arial" w:hAnsi="Arial" w:cs="Arial"/>
                <w:sz w:val="18"/>
                <w:szCs w:val="18"/>
              </w:rPr>
              <w:t xml:space="preserve"> szanse edukacyjne dzieci w zakresie stwierdzonych deficytów; </w:t>
            </w:r>
            <w:r w:rsidRPr="006D3907">
              <w:rPr>
                <w:rFonts w:ascii="Arial" w:hAnsi="Arial" w:cs="Arial"/>
                <w:sz w:val="18"/>
                <w:szCs w:val="18"/>
              </w:rPr>
              <w:t>katalog</w:t>
            </w:r>
            <w:r w:rsidRPr="00CA0B02">
              <w:rPr>
                <w:rFonts w:ascii="Arial" w:hAnsi="Arial" w:cs="Arial"/>
                <w:sz w:val="18"/>
                <w:szCs w:val="18"/>
              </w:rPr>
              <w:t xml:space="preserve"> dodatkowych zajęć obejmuje wyłącznie:</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 xml:space="preserve">zajęcia specjalistyczne: korekcyjno-kompensacyjne, logopedyczne, rozwijające kompetencje emocjonalno – społeczne oraz inne zajęcia o charakterze terapeutycznym, </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stymulujące rozwój psychoruchowy np. gimnastykę korekcyjną,</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w ramach wczesnego wspomagania rozwoju w rozumieniu ustawy Prawo oświatowe.</w:t>
            </w:r>
          </w:p>
        </w:tc>
      </w:tr>
      <w:tr w:rsidR="00D53A85" w:rsidRPr="00CA0B02" w:rsidTr="00784EFF">
        <w:trPr>
          <w:trHeight w:val="2882"/>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autoSpaceDE/>
              <w:autoSpaceDN/>
              <w:spacing w:after="200" w:line="276" w:lineRule="auto"/>
              <w:ind w:hanging="357"/>
              <w:contextualSpacing/>
              <w:jc w:val="both"/>
              <w:rPr>
                <w:rFonts w:ascii="Arial" w:hAnsi="Arial" w:cs="Arial"/>
                <w:sz w:val="18"/>
                <w:szCs w:val="18"/>
              </w:rPr>
            </w:pPr>
            <w:r w:rsidRPr="00CA0B02">
              <w:rPr>
                <w:rFonts w:ascii="Arial" w:hAnsi="Arial" w:cs="Arial"/>
                <w:sz w:val="18"/>
                <w:szCs w:val="18"/>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w:t>
            </w:r>
          </w:p>
          <w:p w:rsidR="00D53A85" w:rsidRPr="00CA0B02" w:rsidRDefault="00D53A85" w:rsidP="00C716BF">
            <w:pPr>
              <w:pStyle w:val="Akapitzlist"/>
              <w:numPr>
                <w:ilvl w:val="1"/>
                <w:numId w:val="79"/>
              </w:numPr>
              <w:autoSpaceDE/>
              <w:autoSpaceDN/>
              <w:spacing w:after="100" w:afterAutospacing="1"/>
              <w:ind w:left="553" w:firstLine="142"/>
              <w:contextualSpacing/>
              <w:jc w:val="both"/>
              <w:rPr>
                <w:rFonts w:ascii="Arial" w:hAnsi="Arial" w:cs="Arial"/>
                <w:sz w:val="18"/>
                <w:szCs w:val="18"/>
              </w:rPr>
            </w:pPr>
            <w:r w:rsidRPr="00CA0B02">
              <w:rPr>
                <w:rFonts w:ascii="Arial" w:hAnsi="Arial" w:cs="Arial"/>
                <w:sz w:val="18"/>
                <w:szCs w:val="18"/>
              </w:rPr>
              <w:t>realizacje projektów edukacyjnych w OWP;</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realizacje dodatkowych zajęć dydaktyczno-wyrównawczych służących wyrównywaniu dysproporcji edukacyjnych w trakcie procesu kształcenia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różnych form rozwijających uzdolnienia dzieci w wieku przedszkolnym,</w:t>
            </w:r>
          </w:p>
          <w:p w:rsidR="00D53A85"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organizację kółek zainteresowań, warsztatów, laboratoriów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zajęć organizowanych poza OWP.</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Wydłużenie godzin pracy ośrodka wychowania przedszkolnego.</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Doskonalenie umiejętności, kompetencji lub kwalifikacji nauczycieli ośrodków wychowania przedszkolnego do pracy z dziećmi w wieku przedszkolnym, w tym w szczególności z dziećmi ze specjalnymi potrzebami edukacyjnymi oraz  w zakresie współpracy nauczycieli z rodzicami, w tym radzenia sobie w sytuacjach trudnych, obejmujące w szczególności:</w:t>
            </w:r>
            <w:r w:rsidRPr="00CA0B02">
              <w:rPr>
                <w:rFonts w:ascii="Arial" w:hAnsi="Arial" w:cs="Arial"/>
                <w:sz w:val="18"/>
                <w:szCs w:val="18"/>
                <w:vertAlign w:val="superscript"/>
              </w:rPr>
              <w:t xml:space="preserve"> </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kursy i szkolenia doskonalące, w tym z wykorzystaniem pracy trenerów przeszkolonych w ramach PO WER, studia podyplomowe</w:t>
            </w:r>
            <w:r>
              <w:rPr>
                <w:rFonts w:ascii="Arial" w:hAnsi="Arial" w:cs="Arial"/>
                <w:sz w:val="18"/>
                <w:szCs w:val="18"/>
              </w:rPr>
              <w:t>,</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wspieranie istniejących, budowanie nowych i moderowanie sieci współpracy i samokształcenia nauczycieli,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współpracę ze specjalistycznymi ośrodkami, np. specjalnymi ośrodkami szkolno-wychowawczymi, poradniami psychologiczno-pedagogicznymi, OWP i szkołami kształcącymi dzieci i młodzież z niepełnosprawnościami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realizację w OWP programów wspomagania. </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Wnioskodawcy do których skierowany jest  konkurs</w:t>
            </w:r>
          </w:p>
        </w:tc>
        <w:tc>
          <w:tcPr>
            <w:tcW w:w="4175" w:type="pct"/>
            <w:gridSpan w:val="13"/>
            <w:vAlign w:val="center"/>
          </w:tcPr>
          <w:p w:rsidR="00D53A85" w:rsidRPr="00CA0B02" w:rsidRDefault="007311ED" w:rsidP="00784EFF">
            <w:pPr>
              <w:jc w:val="both"/>
              <w:rPr>
                <w:rFonts w:ascii="Arial" w:hAnsi="Arial" w:cs="Arial"/>
                <w:sz w:val="18"/>
                <w:szCs w:val="18"/>
              </w:rPr>
            </w:pPr>
            <w:r>
              <w:rPr>
                <w:rFonts w:ascii="Arial" w:hAnsi="Arial" w:cs="Arial"/>
                <w:sz w:val="18"/>
                <w:szCs w:val="18"/>
              </w:rPr>
              <w:t>-  ws</w:t>
            </w:r>
            <w:r w:rsidR="00D53A85" w:rsidRPr="00CA0B02">
              <w:rPr>
                <w:rFonts w:ascii="Arial" w:hAnsi="Arial" w:cs="Arial"/>
                <w:sz w:val="18"/>
                <w:szCs w:val="18"/>
              </w:rPr>
              <w:t>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D53A85" w:rsidRPr="00CA0B02" w:rsidRDefault="00D53A85" w:rsidP="00784EFF">
            <w:pPr>
              <w:spacing w:before="120" w:after="120"/>
              <w:ind w:left="74" w:hanging="74"/>
              <w:jc w:val="both"/>
              <w:rPr>
                <w:rFonts w:ascii="Arial" w:hAnsi="Arial" w:cs="Arial"/>
                <w:sz w:val="18"/>
                <w:szCs w:val="18"/>
              </w:rPr>
            </w:pPr>
            <w:r w:rsidRPr="00CA0B02">
              <w:rPr>
                <w:rFonts w:ascii="Arial" w:hAnsi="Arial" w:cs="Arial"/>
                <w:sz w:val="18"/>
                <w:szCs w:val="18"/>
              </w:rPr>
              <w:t>- osoby fizyczne prowadzące działalność oświatową na podstawie przepisów odrębnych.</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Szczegółowy opis, zakładany cel konkursu</w:t>
            </w:r>
          </w:p>
        </w:tc>
        <w:tc>
          <w:tcPr>
            <w:tcW w:w="4175" w:type="pct"/>
            <w:gridSpan w:val="13"/>
            <w:vAlign w:val="center"/>
          </w:tcPr>
          <w:p w:rsidR="00D53A85" w:rsidRPr="00F51055" w:rsidRDefault="00D53A85" w:rsidP="00784EFF">
            <w:pPr>
              <w:spacing w:before="60" w:after="60"/>
              <w:jc w:val="both"/>
              <w:rPr>
                <w:rFonts w:ascii="Arial" w:hAnsi="Arial" w:cs="Arial"/>
                <w:i/>
                <w:sz w:val="20"/>
                <w:szCs w:val="20"/>
              </w:rPr>
            </w:pPr>
            <w:r w:rsidRPr="00F51055">
              <w:rPr>
                <w:rFonts w:ascii="Arial" w:hAnsi="Arial" w:cs="Arial"/>
                <w:sz w:val="20"/>
                <w:szCs w:val="20"/>
              </w:rPr>
              <w:t xml:space="preserve">Interwencja zaplanowana w ramach Działania przyczyni się do realizacji celu szczegółowego: </w:t>
            </w:r>
            <w:r w:rsidRPr="00F51055">
              <w:rPr>
                <w:rFonts w:ascii="Arial" w:hAnsi="Arial" w:cs="Arial"/>
                <w:i/>
                <w:sz w:val="20"/>
                <w:szCs w:val="20"/>
              </w:rPr>
              <w:t>zwiększenie liczby miejsc w placówkach wychowania przedszkolnego dla dzieci w wieku przedszkolnym oraz rozszerzenie oferty placówek przedszkolnych o zajęcia zwiększające szanse edukacyjne dzieci</w:t>
            </w:r>
            <w:r w:rsidRPr="00F51055">
              <w:rPr>
                <w:rFonts w:ascii="Arial" w:hAnsi="Arial" w:cs="Arial"/>
                <w:sz w:val="20"/>
                <w:szCs w:val="20"/>
              </w:rPr>
              <w:t>.</w:t>
            </w:r>
          </w:p>
          <w:p w:rsidR="00D53A85" w:rsidRPr="009D3841" w:rsidRDefault="00D53A85" w:rsidP="00784EFF">
            <w:pPr>
              <w:spacing w:before="60" w:after="60"/>
              <w:jc w:val="both"/>
              <w:rPr>
                <w:rFonts w:ascii="Arial" w:hAnsi="Arial" w:cs="Arial"/>
                <w:sz w:val="18"/>
                <w:szCs w:val="18"/>
              </w:rPr>
            </w:pPr>
            <w:r w:rsidRPr="00AA730A">
              <w:rPr>
                <w:rFonts w:ascii="Arial" w:hAnsi="Arial" w:cs="Arial"/>
                <w:sz w:val="18"/>
                <w:szCs w:val="18"/>
              </w:rPr>
              <w:t>W województwie zachodniopomorskim dostęp do wychowania przedszkolnego jest nadal ograniczony. Przyc</w:t>
            </w:r>
            <w:r w:rsidRPr="007D2165">
              <w:rPr>
                <w:rFonts w:ascii="Arial" w:hAnsi="Arial" w:cs="Arial"/>
                <w:sz w:val="18"/>
                <w:szCs w:val="18"/>
              </w:rPr>
              <w:t>zyną tego stanu jest brak wystarczającej liczby</w:t>
            </w:r>
            <w:r w:rsidRPr="00261ACB" w:rsidDel="001B328B">
              <w:rPr>
                <w:rFonts w:ascii="Arial" w:hAnsi="Arial" w:cs="Arial"/>
                <w:sz w:val="18"/>
                <w:szCs w:val="18"/>
              </w:rPr>
              <w:t xml:space="preserve"> </w:t>
            </w:r>
            <w:r w:rsidRPr="00261ACB">
              <w:rPr>
                <w:rFonts w:ascii="Arial" w:hAnsi="Arial" w:cs="Arial"/>
                <w:sz w:val="18"/>
                <w:szCs w:val="18"/>
              </w:rPr>
              <w:t xml:space="preserve">odpowiednich placówek na danym obszarze, bądź niewystarczająca liczba miejsc w istniejących placówkach. </w:t>
            </w:r>
            <w:r>
              <w:rPr>
                <w:rFonts w:ascii="Arial" w:hAnsi="Arial" w:cs="Arial"/>
                <w:sz w:val="18"/>
                <w:szCs w:val="18"/>
              </w:rPr>
              <w:t xml:space="preserve">Widoczne są pozytywne zmiany w zakresie dostępności miejsc w przedszkolach na przestrzeni ostatnich lat, jednak obszar ten w dalszym ciągu wymaga wspierania. </w:t>
            </w:r>
            <w:r w:rsidRPr="00261ACB">
              <w:rPr>
                <w:rFonts w:ascii="Arial" w:hAnsi="Arial" w:cs="Arial"/>
                <w:sz w:val="18"/>
                <w:szCs w:val="18"/>
              </w:rPr>
              <w:t>W 201</w:t>
            </w:r>
            <w:r>
              <w:rPr>
                <w:rFonts w:ascii="Arial" w:hAnsi="Arial" w:cs="Arial"/>
                <w:sz w:val="18"/>
                <w:szCs w:val="18"/>
              </w:rPr>
              <w:t>8</w:t>
            </w:r>
            <w:r w:rsidRPr="00261ACB">
              <w:rPr>
                <w:rFonts w:ascii="Arial" w:hAnsi="Arial" w:cs="Arial"/>
                <w:sz w:val="18"/>
                <w:szCs w:val="18"/>
              </w:rPr>
              <w:t xml:space="preserve"> r. na jedno miejsce w placówce wychowania przedszkolnego przypadało </w:t>
            </w:r>
            <w:r>
              <w:rPr>
                <w:rFonts w:ascii="Arial" w:hAnsi="Arial" w:cs="Arial"/>
                <w:sz w:val="18"/>
                <w:szCs w:val="18"/>
              </w:rPr>
              <w:t>0,97</w:t>
            </w:r>
            <w:r w:rsidRPr="00261ACB">
              <w:rPr>
                <w:rFonts w:ascii="Arial" w:hAnsi="Arial" w:cs="Arial"/>
                <w:sz w:val="18"/>
                <w:szCs w:val="18"/>
              </w:rPr>
              <w:t xml:space="preserve"> dziecka w wieku 3-5 lat </w:t>
            </w:r>
            <w:r w:rsidRPr="00712FF5">
              <w:rPr>
                <w:rFonts w:ascii="Arial" w:hAnsi="Arial" w:cs="Arial"/>
                <w:sz w:val="18"/>
                <w:szCs w:val="18"/>
              </w:rPr>
              <w:t>(dane: GUS 201</w:t>
            </w:r>
            <w:r>
              <w:rPr>
                <w:rFonts w:ascii="Arial" w:hAnsi="Arial" w:cs="Arial"/>
                <w:sz w:val="18"/>
                <w:szCs w:val="18"/>
              </w:rPr>
              <w:t>8</w:t>
            </w:r>
            <w:r w:rsidRPr="00712FF5">
              <w:rPr>
                <w:rFonts w:ascii="Arial" w:hAnsi="Arial" w:cs="Arial"/>
                <w:sz w:val="18"/>
                <w:szCs w:val="18"/>
              </w:rPr>
              <w:t xml:space="preserve"> r.</w:t>
            </w:r>
            <w:r>
              <w:rPr>
                <w:rFonts w:ascii="Arial" w:hAnsi="Arial" w:cs="Arial"/>
                <w:sz w:val="18"/>
                <w:szCs w:val="18"/>
              </w:rPr>
              <w:t>, dla woj. z</w:t>
            </w:r>
            <w:r w:rsidRPr="00712FF5">
              <w:rPr>
                <w:rFonts w:ascii="Arial" w:hAnsi="Arial" w:cs="Arial"/>
                <w:sz w:val="18"/>
                <w:szCs w:val="18"/>
              </w:rPr>
              <w:t>achodniopomorskiego</w:t>
            </w:r>
            <w:r>
              <w:rPr>
                <w:rFonts w:ascii="Arial" w:hAnsi="Arial" w:cs="Arial"/>
                <w:sz w:val="18"/>
                <w:szCs w:val="18"/>
              </w:rPr>
              <w:t>, data aktualizacji: 07.01.2020 r.</w:t>
            </w:r>
            <w:r w:rsidRPr="009D3841">
              <w:rPr>
                <w:rFonts w:ascii="Arial" w:hAnsi="Arial" w:cs="Arial"/>
                <w:sz w:val="18"/>
                <w:szCs w:val="18"/>
              </w:rPr>
              <w:t xml:space="preserve">).  </w:t>
            </w:r>
          </w:p>
          <w:p w:rsidR="00D53A85" w:rsidRPr="009D3841" w:rsidRDefault="00D53A85" w:rsidP="00784EFF">
            <w:pPr>
              <w:autoSpaceDE w:val="0"/>
              <w:autoSpaceDN w:val="0"/>
              <w:adjustRightInd w:val="0"/>
              <w:jc w:val="both"/>
              <w:rPr>
                <w:rFonts w:ascii="Arial" w:hAnsi="Arial" w:cs="Arial"/>
                <w:sz w:val="18"/>
                <w:szCs w:val="18"/>
              </w:rPr>
            </w:pPr>
            <w:r w:rsidRPr="009D3841">
              <w:rPr>
                <w:rFonts w:ascii="Arial" w:hAnsi="Arial" w:cs="Arial"/>
                <w:sz w:val="18"/>
                <w:szCs w:val="18"/>
              </w:rPr>
              <w:t xml:space="preserve">Działania ukierunkowane zostaną na tworzenie miejsc przedszkolnych, głównie poprzez wsparcie istniejących placówek wychowania przedszkolnego w tym zakresie (m.in. modernizacja, adaptacja, zakup sprzętu i materiałów niezbędnych do pracy z większym gronem dzieci). Możliwe będzie także finansowanie działań zmierzających do powstawania nowych placówek wychowania przedszkolnego, jednakże przede wszystkim na bazie istniejącej infrastruktury lokalowej, w tym zwłaszcza oświatowej (np. budynki likwidowanych szkół). </w:t>
            </w:r>
          </w:p>
          <w:p w:rsidR="00D53A85" w:rsidRPr="00096C52" w:rsidRDefault="00D53A85" w:rsidP="00784EFF">
            <w:pPr>
              <w:jc w:val="both"/>
              <w:rPr>
                <w:rFonts w:ascii="Arial" w:hAnsi="Arial" w:cs="Arial"/>
                <w:sz w:val="18"/>
                <w:szCs w:val="18"/>
              </w:rPr>
            </w:pPr>
            <w:r w:rsidRPr="009D3841">
              <w:rPr>
                <w:rFonts w:ascii="Arial" w:hAnsi="Arial" w:cs="Arial"/>
                <w:sz w:val="18"/>
                <w:szCs w:val="18"/>
              </w:rPr>
              <w:t xml:space="preserve">Ponadto, wspierana będzie organizacja i prowadzenie dodatkowych zajęć (w szczególności na obszarach wiejskich), jednakże w powiązaniu z działaniami prowadzącymi do wygenerowania dodatkowych miejsc wychowania przedszkolnego. </w:t>
            </w:r>
          </w:p>
          <w:p w:rsidR="00D53A85" w:rsidRPr="00AA730A" w:rsidRDefault="00D53A85" w:rsidP="00784EFF">
            <w:pPr>
              <w:spacing w:before="120" w:after="120"/>
              <w:jc w:val="both"/>
              <w:rPr>
                <w:rFonts w:ascii="Arial" w:eastAsia="Calibri" w:hAnsi="Arial" w:cs="Arial"/>
                <w:b/>
                <w:sz w:val="18"/>
                <w:szCs w:val="18"/>
                <w:lang w:eastAsia="en-US"/>
              </w:rPr>
            </w:pPr>
            <w:r w:rsidRPr="002F21E8">
              <w:rPr>
                <w:rFonts w:ascii="Arial" w:eastAsia="Calibri" w:hAnsi="Arial" w:cs="Arial"/>
                <w:sz w:val="18"/>
                <w:szCs w:val="18"/>
                <w:lang w:eastAsia="en-US"/>
              </w:rPr>
              <w:t>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Pr="00AA730A">
              <w:rPr>
                <w:rFonts w:ascii="Arial" w:eastAsia="Calibri" w:hAnsi="Arial" w:cs="Arial"/>
                <w:b/>
                <w:sz w:val="18"/>
                <w:szCs w:val="18"/>
                <w:lang w:eastAsia="en-US"/>
              </w:rPr>
              <w:t xml:space="preserve"> </w:t>
            </w:r>
          </w:p>
          <w:p w:rsidR="00D53A85" w:rsidRPr="00CA0B02" w:rsidRDefault="00D53A85" w:rsidP="00784EFF">
            <w:pPr>
              <w:jc w:val="both"/>
              <w:rPr>
                <w:rFonts w:ascii="Arial" w:hAnsi="Arial" w:cs="Arial"/>
                <w:sz w:val="18"/>
                <w:szCs w:val="18"/>
              </w:rPr>
            </w:pPr>
            <w:r w:rsidRPr="00AA730A">
              <w:rPr>
                <w:rFonts w:ascii="Arial" w:hAnsi="Arial" w:cs="Arial"/>
                <w:sz w:val="18"/>
                <w:szCs w:val="18"/>
              </w:rPr>
              <w:t>Premiowane będą inicjatywy zmierzające do wyrównywania szans edukacyjnych pomiędzy obszarami wiejskimi i miejskimi w regionie mające na celu zwiększenie upowszechnienia edukacji prze</w:t>
            </w:r>
            <w:r w:rsidRPr="007D2165">
              <w:rPr>
                <w:rFonts w:ascii="Arial" w:hAnsi="Arial" w:cs="Arial"/>
                <w:sz w:val="18"/>
                <w:szCs w:val="18"/>
              </w:rPr>
              <w:t>dszkolnej na terenach wiejskich. W województwie zachodniopomorskim w roku szkolnym 2015/2016 większość przedszkoli zlokalizowana była w miastach (79%), natomiast na wsiach stanowiły</w:t>
            </w:r>
            <w:r w:rsidRPr="00AA730A">
              <w:rPr>
                <w:rFonts w:ascii="Arial" w:hAnsi="Arial" w:cs="Arial"/>
                <w:sz w:val="18"/>
                <w:szCs w:val="18"/>
              </w:rPr>
              <w:t xml:space="preserve"> </w:t>
            </w:r>
            <w:r w:rsidRPr="002F21E8">
              <w:rPr>
                <w:rFonts w:ascii="Arial" w:hAnsi="Arial" w:cs="Arial"/>
                <w:sz w:val="18"/>
                <w:szCs w:val="18"/>
              </w:rPr>
              <w:t>one</w:t>
            </w:r>
            <w:r w:rsidRPr="00AA730A">
              <w:rPr>
                <w:rFonts w:ascii="Arial" w:hAnsi="Arial" w:cs="Arial"/>
                <w:sz w:val="18"/>
                <w:szCs w:val="18"/>
              </w:rPr>
              <w:t xml:space="preserve"> zaledwie 21% wszystkich przedszkoli (dane: GUS 2016 r.). </w:t>
            </w:r>
            <w:r w:rsidRPr="002F21E8">
              <w:rPr>
                <w:rFonts w:ascii="Arial" w:hAnsi="Arial" w:cs="Arial"/>
                <w:sz w:val="18"/>
                <w:szCs w:val="18"/>
              </w:rPr>
              <w:t>Ponadto, odsetek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A36311">
              <w:rPr>
                <w:rFonts w:ascii="Arial" w:hAnsi="Arial" w:cs="Arial"/>
                <w:sz w:val="18"/>
                <w:szCs w:val="18"/>
              </w:rPr>
              <w:t xml:space="preserve">Jest to procent </w:t>
            </w:r>
            <w:r w:rsidRPr="00B0564E">
              <w:rPr>
                <w:rFonts w:ascii="Arial" w:hAnsi="Arial" w:cs="Arial"/>
                <w:sz w:val="18"/>
                <w:szCs w:val="18"/>
              </w:rPr>
              <w:t>bardzo niski</w:t>
            </w:r>
            <w:r w:rsidRPr="002F21E8">
              <w:rPr>
                <w:rFonts w:ascii="Arial" w:hAnsi="Arial" w:cs="Arial"/>
                <w:sz w:val="18"/>
                <w:szCs w:val="18"/>
              </w:rPr>
              <w:t xml:space="preserve"> w stosunku do danych dot. dzieci objętych wychowaniem przedszkolnym w miastach – 10</w:t>
            </w:r>
            <w:r>
              <w:rPr>
                <w:rFonts w:ascii="Arial" w:hAnsi="Arial" w:cs="Arial"/>
                <w:sz w:val="18"/>
                <w:szCs w:val="18"/>
              </w:rPr>
              <w:t>6</w:t>
            </w:r>
            <w:r w:rsidRPr="002F21E8">
              <w:rPr>
                <w:rFonts w:ascii="Arial" w:hAnsi="Arial" w:cs="Arial"/>
                <w:sz w:val="18"/>
                <w:szCs w:val="18"/>
              </w:rPr>
              <w:t>,</w:t>
            </w:r>
            <w:r>
              <w:rPr>
                <w:rFonts w:ascii="Arial" w:hAnsi="Arial" w:cs="Arial"/>
                <w:sz w:val="18"/>
                <w:szCs w:val="18"/>
              </w:rPr>
              <w:t>3</w:t>
            </w:r>
            <w:r w:rsidRPr="002F21E8">
              <w:rPr>
                <w:rFonts w:ascii="Arial" w:hAnsi="Arial" w:cs="Arial"/>
                <w:sz w:val="18"/>
                <w:szCs w:val="18"/>
              </w:rPr>
              <w:t>% w 201</w:t>
            </w:r>
            <w:r>
              <w:rPr>
                <w:rFonts w:ascii="Arial" w:hAnsi="Arial" w:cs="Arial"/>
                <w:sz w:val="18"/>
                <w:szCs w:val="18"/>
              </w:rPr>
              <w:t>8</w:t>
            </w:r>
            <w:r w:rsidRPr="002F21E8">
              <w:rPr>
                <w:rFonts w:ascii="Arial" w:hAnsi="Arial" w:cs="Arial"/>
                <w:sz w:val="18"/>
                <w:szCs w:val="18"/>
              </w:rPr>
              <w:t xml:space="preserve"> r. (źródło: BDL, GUS, odsetek liczby dzieci objętych wychowaniem przedszkolnym w miastach w województwie zachodniopomorskim, data aktualizacji danych: 0</w:t>
            </w:r>
            <w:r>
              <w:rPr>
                <w:rFonts w:ascii="Arial" w:hAnsi="Arial" w:cs="Arial"/>
                <w:sz w:val="18"/>
                <w:szCs w:val="18"/>
              </w:rPr>
              <w:t>7</w:t>
            </w:r>
            <w:r w:rsidRPr="002F21E8">
              <w:rPr>
                <w:rFonts w:ascii="Arial" w:hAnsi="Arial" w:cs="Arial"/>
                <w:sz w:val="18"/>
                <w:szCs w:val="18"/>
              </w:rPr>
              <w:t>.0</w:t>
            </w:r>
            <w:r>
              <w:rPr>
                <w:rFonts w:ascii="Arial" w:hAnsi="Arial" w:cs="Arial"/>
                <w:sz w:val="18"/>
                <w:szCs w:val="18"/>
              </w:rPr>
              <w:t>1</w:t>
            </w:r>
            <w:r w:rsidRPr="002F21E8">
              <w:rPr>
                <w:rFonts w:ascii="Arial" w:hAnsi="Arial" w:cs="Arial"/>
                <w:sz w:val="18"/>
                <w:szCs w:val="18"/>
              </w:rPr>
              <w:t>.20</w:t>
            </w:r>
            <w:r>
              <w:rPr>
                <w:rFonts w:ascii="Arial" w:hAnsi="Arial" w:cs="Arial"/>
                <w:sz w:val="18"/>
                <w:szCs w:val="18"/>
              </w:rPr>
              <w:t>20</w:t>
            </w:r>
            <w:r w:rsidRPr="002F21E8">
              <w:rPr>
                <w:rFonts w:ascii="Arial" w:hAnsi="Arial" w:cs="Arial"/>
                <w:sz w:val="18"/>
                <w:szCs w:val="18"/>
              </w:rPr>
              <w:t xml:space="preserve"> r.).</w:t>
            </w:r>
            <w:r>
              <w:rPr>
                <w:rFonts w:ascii="Arial" w:hAnsi="Arial" w:cs="Arial"/>
                <w:sz w:val="18"/>
                <w:szCs w:val="18"/>
              </w:rPr>
              <w:t xml:space="preserve"> </w:t>
            </w:r>
          </w:p>
        </w:tc>
      </w:tr>
      <w:tr w:rsidR="00D53A85" w:rsidRPr="00CA0B02" w:rsidTr="00784EFF">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Specyficzne dla konkursu kryteria wyboru projektów</w:t>
            </w:r>
          </w:p>
        </w:tc>
        <w:tc>
          <w:tcPr>
            <w:tcW w:w="4175" w:type="pct"/>
            <w:gridSpan w:val="13"/>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 xml:space="preserve">Kryteria dopuszczalności </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vAlign w:val="center"/>
          </w:tcPr>
          <w:p w:rsidR="00D53A85" w:rsidRPr="00CA0B02" w:rsidRDefault="00D53A85" w:rsidP="00C716BF">
            <w:pPr>
              <w:numPr>
                <w:ilvl w:val="0"/>
                <w:numId w:val="146"/>
              </w:numPr>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8E5FEB" w:rsidRDefault="00D53A85" w:rsidP="00784EFF">
            <w:pPr>
              <w:pStyle w:val="Default"/>
              <w:contextualSpacing/>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53A85" w:rsidRPr="008E5FEB" w:rsidRDefault="00D53A85" w:rsidP="00784EFF">
            <w:pPr>
              <w:pStyle w:val="Default"/>
              <w:contextualSpacing/>
              <w:jc w:val="both"/>
              <w:rPr>
                <w:rFonts w:ascii="Arial" w:hAnsi="Arial" w:cs="Arial"/>
                <w:color w:val="auto"/>
                <w:sz w:val="18"/>
                <w:szCs w:val="18"/>
              </w:rPr>
            </w:pPr>
          </w:p>
          <w:p w:rsidR="00D53A85" w:rsidRPr="008E5FEB" w:rsidRDefault="00D53A85" w:rsidP="00784EFF">
            <w:pPr>
              <w:autoSpaceDE w:val="0"/>
              <w:autoSpaceDN w:val="0"/>
              <w:adjustRightInd w:val="0"/>
              <w:contextualSpacing/>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53A85" w:rsidRPr="008E5FEB" w:rsidRDefault="00D53A85" w:rsidP="00784EFF">
            <w:pPr>
              <w:contextualSpacing/>
              <w:jc w:val="both"/>
              <w:rPr>
                <w:rFonts w:ascii="Arial" w:hAnsi="Arial" w:cs="Arial"/>
                <w:sz w:val="18"/>
                <w:szCs w:val="18"/>
              </w:rPr>
            </w:pPr>
          </w:p>
          <w:p w:rsidR="00D53A85" w:rsidRPr="008E5FEB" w:rsidRDefault="00D53A85" w:rsidP="00784EFF">
            <w:pPr>
              <w:contextualSpacing/>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36"/>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146"/>
              </w:numPr>
              <w:spacing w:before="40" w:after="40"/>
              <w:jc w:val="both"/>
              <w:rPr>
                <w:rFonts w:ascii="Arial" w:hAnsi="Arial" w:cs="Arial"/>
                <w:sz w:val="18"/>
                <w:szCs w:val="18"/>
              </w:rPr>
            </w:pPr>
            <w:r w:rsidRPr="00CA0B02">
              <w:rPr>
                <w:rFonts w:ascii="Arial" w:hAnsi="Arial" w:cs="Arial"/>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w:t>
            </w:r>
            <w:r w:rsidRPr="00CA0B02">
              <w:rPr>
                <w:rFonts w:ascii="Arial" w:hAnsi="Arial" w:cs="Arial"/>
                <w:sz w:val="18"/>
                <w:szCs w:val="18"/>
              </w:rPr>
              <w:lastRenderedPageBreak/>
              <w:t>obszarze województwa zachodniopomorskiego).</w:t>
            </w:r>
          </w:p>
        </w:tc>
      </w:tr>
      <w:tr w:rsidR="00D53A85" w:rsidRPr="00CA0B02" w:rsidTr="00784EFF">
        <w:trPr>
          <w:trHeight w:val="1261"/>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autoSpaceDE w:val="0"/>
              <w:autoSpaceDN w:val="0"/>
              <w:adjustRightInd w:val="0"/>
              <w:spacing w:before="20" w:after="20"/>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Kryterium to przyczyni się do rozwoju kapitału ludzkiego w regionie. </w:t>
            </w:r>
          </w:p>
          <w:p w:rsidR="00D53A85" w:rsidRPr="00CA0B02" w:rsidRDefault="00D53A85" w:rsidP="00784EFF">
            <w:pPr>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Zakłada się, że dzięki temu kryterium zostanie zapewniona większa dostępność do opieki przedszkolnej dla mieszkańców województwa zachodniopomorskiego, co wpłynie pozytywnie na zwiększenie ich aktywności społecznej i zawodowej. </w:t>
            </w:r>
          </w:p>
          <w:p w:rsidR="00D53A85" w:rsidRPr="00CA0B02" w:rsidRDefault="00D53A85" w:rsidP="00784EFF">
            <w:pPr>
              <w:jc w:val="both"/>
              <w:rPr>
                <w:rFonts w:ascii="Arial" w:eastAsia="Calibri" w:hAnsi="Arial" w:cs="Arial"/>
                <w:sz w:val="18"/>
                <w:szCs w:val="18"/>
                <w:lang w:eastAsia="en-US"/>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72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Akapitzlist"/>
              <w:numPr>
                <w:ilvl w:val="0"/>
                <w:numId w:val="146"/>
              </w:numPr>
              <w:ind w:left="255" w:hanging="255"/>
              <w:jc w:val="both"/>
              <w:rPr>
                <w:rFonts w:ascii="Arial" w:hAnsi="Arial" w:cs="Arial"/>
                <w:sz w:val="18"/>
                <w:szCs w:val="18"/>
              </w:rPr>
            </w:pPr>
            <w:r w:rsidRPr="00CA0B02">
              <w:rPr>
                <w:rFonts w:ascii="Arial" w:eastAsia="Calibri" w:hAnsi="Arial" w:cs="Arial"/>
                <w:sz w:val="18"/>
                <w:szCs w:val="18"/>
                <w:lang w:eastAsia="en-US"/>
              </w:rPr>
              <w:t>Projekt zakłada zachowanie trwałości utworzonych w ramach projektu miejsc wychowania przedszkolnego przez okres 2 lat od daty zakończenia realizacji projektu.</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2F4AF4" w:rsidRDefault="00D53A85" w:rsidP="00784EFF">
            <w:pPr>
              <w:rPr>
                <w:rFonts w:ascii="Arial" w:hAnsi="Arial" w:cs="Arial"/>
                <w:sz w:val="18"/>
                <w:szCs w:val="18"/>
              </w:rPr>
            </w:pPr>
            <w:r w:rsidRPr="002F4AF4">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 xml:space="preserve">Kryterium ma na celu utrzymanie nowo utworzonych miejsc wychowania przeszkolonego oraz zachowanie trwałości projektu. Trwałość rozumiana jest jako instytucjonalna gotowość podmiotów do świadczenia usług w zakresie opieki przedszkolnej dzieci. </w:t>
            </w:r>
          </w:p>
          <w:p w:rsidR="00D53A85" w:rsidRPr="00CA0B02" w:rsidRDefault="00D53A85" w:rsidP="00784EFF">
            <w:pPr>
              <w:spacing w:before="40" w:after="40"/>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Kryterium będzie weryfikowane na podstawie  oświadczenia Projektodawcy i/lub treści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p>
        </w:tc>
      </w:tr>
      <w:tr w:rsidR="00D53A85" w:rsidRPr="00CA0B02" w:rsidTr="00784EFF">
        <w:trPr>
          <w:trHeight w:val="632"/>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5A2F6E" w:rsidRDefault="00D53A85" w:rsidP="00C716BF">
            <w:pPr>
              <w:numPr>
                <w:ilvl w:val="0"/>
                <w:numId w:val="146"/>
              </w:numPr>
              <w:rPr>
                <w:rFonts w:ascii="Arial" w:hAnsi="Arial" w:cs="Arial"/>
                <w:sz w:val="18"/>
                <w:szCs w:val="18"/>
              </w:rPr>
            </w:pPr>
            <w:r w:rsidRPr="005A2F6E">
              <w:rPr>
                <w:rFonts w:ascii="Arial" w:hAnsi="Arial" w:cs="Arial"/>
                <w:bCs/>
                <w:sz w:val="18"/>
                <w:szCs w:val="18"/>
              </w:rPr>
              <w:t>Projekt trwa nie dłużej niż do 30 czerwca 2023 r.</w:t>
            </w:r>
          </w:p>
          <w:p w:rsidR="00D53A85" w:rsidRPr="00227170" w:rsidRDefault="00D53A85" w:rsidP="00784EFF">
            <w:pPr>
              <w:spacing w:before="120" w:after="120"/>
              <w:ind w:left="102"/>
              <w:jc w:val="both"/>
              <w:rPr>
                <w:rFonts w:ascii="Arial" w:hAnsi="Arial" w:cs="Arial"/>
                <w:sz w:val="18"/>
                <w:szCs w:val="18"/>
              </w:rPr>
            </w:pPr>
            <w:r w:rsidRPr="00227170">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p w:rsidR="00D53A85" w:rsidRPr="00F831AD" w:rsidRDefault="00D53A85" w:rsidP="00784EFF">
            <w:pPr>
              <w:ind w:left="720"/>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F831AD" w:rsidRDefault="00D53A85" w:rsidP="00784EFF">
            <w:pPr>
              <w:rPr>
                <w:rFonts w:ascii="Arial" w:hAnsi="Arial" w:cs="Arial"/>
                <w:sz w:val="18"/>
                <w:szCs w:val="18"/>
              </w:rPr>
            </w:pPr>
            <w:r w:rsidRPr="00F831AD">
              <w:rPr>
                <w:rFonts w:ascii="Arial" w:hAnsi="Arial" w:cs="Arial"/>
                <w:sz w:val="18"/>
                <w:szCs w:val="18"/>
              </w:rPr>
              <w:t>Uzasadnienie:</w:t>
            </w:r>
          </w:p>
        </w:tc>
        <w:tc>
          <w:tcPr>
            <w:tcW w:w="1718" w:type="pct"/>
            <w:gridSpan w:val="6"/>
            <w:tcBorders>
              <w:top w:val="single" w:sz="6" w:space="0" w:color="auto"/>
            </w:tcBorders>
            <w:vAlign w:val="center"/>
          </w:tcPr>
          <w:p w:rsidR="00D53A85" w:rsidRPr="001968BA" w:rsidRDefault="00D53A85" w:rsidP="00784EFF">
            <w:pPr>
              <w:spacing w:before="120" w:after="120"/>
              <w:ind w:left="102"/>
              <w:jc w:val="both"/>
              <w:rPr>
                <w:rFonts w:ascii="Arial" w:hAnsi="Arial" w:cs="Arial"/>
                <w:sz w:val="18"/>
                <w:szCs w:val="18"/>
              </w:rPr>
            </w:pPr>
            <w:r w:rsidRPr="001968BA">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D53A85" w:rsidRPr="00F831AD" w:rsidRDefault="00D53A85" w:rsidP="00784EFF">
            <w:pPr>
              <w:spacing w:before="40" w:after="40"/>
              <w:jc w:val="both"/>
              <w:rPr>
                <w:rFonts w:ascii="Arial" w:hAnsi="Arial" w:cs="Arial"/>
                <w:sz w:val="18"/>
                <w:szCs w:val="18"/>
              </w:rPr>
            </w:pPr>
            <w:r w:rsidRPr="001968BA">
              <w:rPr>
                <w:rFonts w:ascii="Arial" w:hAnsi="Arial" w:cs="Arial"/>
                <w:sz w:val="18"/>
                <w:szCs w:val="18"/>
              </w:rPr>
              <w:t>Kryterium będzie weryfikowane na podstawie treści wniosku o dofinansowanie projektu oraz harmonogramu.</w:t>
            </w:r>
          </w:p>
        </w:tc>
        <w:tc>
          <w:tcPr>
            <w:tcW w:w="583" w:type="pct"/>
            <w:gridSpan w:val="4"/>
            <w:tcBorders>
              <w:top w:val="single" w:sz="6" w:space="0" w:color="auto"/>
            </w:tcBorders>
            <w:shd w:val="clear" w:color="auto" w:fill="CCFFCC"/>
            <w:vAlign w:val="center"/>
          </w:tcPr>
          <w:p w:rsidR="00D53A85" w:rsidRPr="007F1BA0" w:rsidRDefault="00D53A85" w:rsidP="00784EFF">
            <w:pPr>
              <w:jc w:val="center"/>
              <w:rPr>
                <w:rFonts w:ascii="Arial" w:hAnsi="Arial" w:cs="Arial"/>
                <w:sz w:val="18"/>
                <w:szCs w:val="18"/>
              </w:rPr>
            </w:pPr>
            <w:r w:rsidRPr="00F831AD">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521EAF" w:rsidRDefault="00D53A85" w:rsidP="00784EFF">
            <w:pPr>
              <w:jc w:val="center"/>
              <w:rPr>
                <w:rFonts w:ascii="Arial" w:hAnsi="Arial" w:cs="Arial"/>
                <w:sz w:val="18"/>
                <w:szCs w:val="18"/>
              </w:rPr>
            </w:pPr>
            <w:r w:rsidRPr="00521EAF">
              <w:rPr>
                <w:rFonts w:ascii="Arial" w:hAnsi="Arial" w:cs="Arial"/>
                <w:sz w:val="18"/>
                <w:szCs w:val="18"/>
              </w:rPr>
              <w:t>1 - 6</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pStyle w:val="Akapitzlist"/>
              <w:numPr>
                <w:ilvl w:val="0"/>
                <w:numId w:val="230"/>
              </w:numPr>
              <w:jc w:val="both"/>
              <w:rPr>
                <w:rFonts w:ascii="Arial" w:hAnsi="Arial" w:cs="Arial"/>
                <w:sz w:val="18"/>
                <w:szCs w:val="18"/>
              </w:rPr>
            </w:pPr>
            <w:r w:rsidRPr="007311ED">
              <w:rPr>
                <w:rFonts w:ascii="Arial" w:eastAsia="Calibri" w:hAnsi="Arial" w:cs="Arial"/>
                <w:sz w:val="18"/>
                <w:szCs w:val="18"/>
                <w:lang w:eastAsia="en-US"/>
              </w:rPr>
              <w:t>Dodatkowe zajęcia mogą być realizowane w ośrodku wychowania przedszkolnego, w którym w analogicznym zakresie, co do treści i odbiorców  nie były finansowane od co najmniej 12 miesięcy poprzedzających dzień złożenia wniosku o dofinansowanie.</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4233DC" w:rsidRDefault="00D53A85" w:rsidP="00784EFF">
            <w:pPr>
              <w:rPr>
                <w:rFonts w:ascii="Arial" w:hAnsi="Arial" w:cs="Arial"/>
                <w:strike/>
                <w:sz w:val="18"/>
                <w:szCs w:val="18"/>
              </w:rPr>
            </w:pPr>
            <w:r w:rsidRPr="0042526C">
              <w:rPr>
                <w:rFonts w:ascii="Arial" w:hAnsi="Arial" w:cs="Arial"/>
                <w:sz w:val="18"/>
                <w:szCs w:val="18"/>
              </w:rPr>
              <w:t>Uzasadnienie:</w:t>
            </w:r>
          </w:p>
        </w:tc>
        <w:tc>
          <w:tcPr>
            <w:tcW w:w="1718" w:type="pct"/>
            <w:gridSpan w:val="6"/>
            <w:tcBorders>
              <w:top w:val="single" w:sz="6" w:space="0" w:color="auto"/>
            </w:tcBorders>
            <w:vAlign w:val="center"/>
          </w:tcPr>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Kryterium umożliwi kompleksowe wsparcie obejmujące szeroki wachlarz usług skierowanych do beneficjentów oraz zwiększy efektywność i racjonalność planowanych w projekcie działań.</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Finansowanie zajęć dodatkowych ze środków EFS jest możliwe, jeśli w ostatnich 12 miesiącach nie były one realizowane w danym OWP dla tych samych odbiorców i w tym samym zakresie tematycznym (łącznie).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 xml:space="preserve">Odbiorcy rozumiani są jako ogólna liczba dzieci w danym OWP przed złożeniem wniosku o </w:t>
            </w:r>
            <w:proofErr w:type="spellStart"/>
            <w:r w:rsidRPr="007311ED">
              <w:rPr>
                <w:rFonts w:ascii="Arial" w:hAnsi="Arial" w:cs="Arial"/>
                <w:sz w:val="18"/>
                <w:szCs w:val="18"/>
              </w:rPr>
              <w:t>dofinasowanie</w:t>
            </w:r>
            <w:proofErr w:type="spellEnd"/>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Ten sam zakres tematyczny zajęć dodatkowych definiowany jest jako zajęcia konkretnego typu np. gimnastyka korekcyjna.</w:t>
            </w:r>
          </w:p>
          <w:p w:rsidR="00D53A85" w:rsidRPr="00CA0B02" w:rsidRDefault="00D53A85" w:rsidP="00784EFF">
            <w:pPr>
              <w:spacing w:before="40" w:after="40"/>
              <w:jc w:val="both"/>
              <w:rPr>
                <w:rFonts w:ascii="Arial" w:hAnsi="Arial" w:cs="Arial"/>
                <w:sz w:val="18"/>
                <w:szCs w:val="18"/>
              </w:rPr>
            </w:pPr>
            <w:r w:rsidRPr="007311ED">
              <w:rPr>
                <w:rFonts w:ascii="Arial" w:hAnsi="Arial" w:cs="Arial"/>
                <w:sz w:val="18"/>
                <w:szCs w:val="18"/>
              </w:rPr>
              <w:t>Kryterium będzie weryfikowane na podstawie oświadczenia Projektodawcy umieszczonego we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 xml:space="preserve">3, 4 </w:t>
            </w:r>
          </w:p>
        </w:tc>
      </w:tr>
      <w:tr w:rsidR="00D53A85" w:rsidRPr="00CA0B02" w:rsidTr="00784EFF">
        <w:trPr>
          <w:trHeight w:val="97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pStyle w:val="Tekstkomentarza"/>
              <w:numPr>
                <w:ilvl w:val="0"/>
                <w:numId w:val="231"/>
              </w:numPr>
              <w:ind w:left="268" w:hanging="284"/>
              <w:jc w:val="both"/>
              <w:rPr>
                <w:rFonts w:ascii="Arial" w:hAnsi="Arial" w:cs="Arial"/>
                <w:sz w:val="18"/>
                <w:szCs w:val="18"/>
              </w:rPr>
            </w:pPr>
            <w:r>
              <w:rPr>
                <w:rFonts w:ascii="Arial" w:eastAsia="Calibri" w:hAnsi="Arial" w:cs="Arial"/>
                <w:sz w:val="18"/>
                <w:szCs w:val="18"/>
                <w:lang w:eastAsia="en-US"/>
              </w:rPr>
              <w:t xml:space="preserve"> </w:t>
            </w:r>
            <w:r w:rsidRPr="00325E59">
              <w:rPr>
                <w:rFonts w:ascii="Arial" w:eastAsia="Calibri" w:hAnsi="Arial" w:cs="Arial"/>
                <w:sz w:val="18"/>
                <w:szCs w:val="18"/>
                <w:lang w:eastAsia="en-US"/>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Kryterium zapewni kompleksowy charakter wsparcia tak, aby realizacja działań określonych w typach projektu (3 – 6) stanowiła wyłącznie uzupełnienie działań realizowanych w ramach typu projektu 1 i/lub 2.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3-6</w:t>
            </w:r>
          </w:p>
        </w:tc>
      </w:tr>
      <w:tr w:rsidR="00D53A85" w:rsidRPr="00CA0B02" w:rsidTr="00784EFF">
        <w:trPr>
          <w:trHeight w:val="97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5" w:hanging="283"/>
              <w:jc w:val="both"/>
              <w:rPr>
                <w:rFonts w:ascii="Arial" w:hAnsi="Arial" w:cs="Arial"/>
                <w:sz w:val="18"/>
                <w:szCs w:val="18"/>
              </w:rPr>
            </w:pPr>
            <w:r w:rsidRPr="00CA0B02">
              <w:rPr>
                <w:rFonts w:ascii="Arial" w:eastAsia="Calibri" w:hAnsi="Arial" w:cs="Arial"/>
                <w:sz w:val="18"/>
                <w:szCs w:val="18"/>
                <w:lang w:eastAsia="en-US"/>
              </w:rPr>
              <w:t xml:space="preserve">Ośrodek wychowania przedszkolnego może wydłużyć czas pracy maksymalnie </w:t>
            </w:r>
            <w:r w:rsidRPr="00CA0B02">
              <w:rPr>
                <w:rFonts w:ascii="Arial" w:eastAsia="Calibri" w:hAnsi="Arial" w:cs="Arial"/>
                <w:sz w:val="18"/>
                <w:szCs w:val="18"/>
                <w:lang w:eastAsia="en-US"/>
              </w:rPr>
              <w:br/>
              <w:t xml:space="preserve">o 5 godzin w stosunku do czasu pracy określonego przez organ prowadzący </w:t>
            </w:r>
            <w:r w:rsidRPr="00CA0B02">
              <w:rPr>
                <w:rFonts w:ascii="Arial" w:eastAsia="Calibri" w:hAnsi="Arial" w:cs="Arial"/>
                <w:sz w:val="18"/>
                <w:szCs w:val="18"/>
                <w:lang w:eastAsia="en-US"/>
              </w:rPr>
              <w:br/>
              <w:t xml:space="preserve">dla danej placówki, dla grupy minimum 10% dzieci uczęszczających </w:t>
            </w:r>
            <w:r w:rsidRPr="00CA0B02">
              <w:rPr>
                <w:rFonts w:ascii="Arial" w:eastAsia="Calibri" w:hAnsi="Arial" w:cs="Arial"/>
                <w:sz w:val="18"/>
                <w:szCs w:val="18"/>
                <w:lang w:eastAsia="en-US"/>
              </w:rPr>
              <w:br/>
              <w:t>do danej placówki.</w:t>
            </w:r>
          </w:p>
        </w:tc>
      </w:tr>
      <w:tr w:rsidR="00D53A85" w:rsidRPr="00CA0B02" w:rsidTr="00784EFF">
        <w:trPr>
          <w:trHeight w:val="562"/>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color w:val="000000"/>
                <w:sz w:val="18"/>
                <w:szCs w:val="18"/>
              </w:rPr>
              <w:t xml:space="preserve">Kryterium zapewni komplementarność wsparcia w ramach działań wskazanych w typie projektu 1 i 2. Wydłużenie pracy ośrodka wychowania przedszkolnego musi zostać zapewnione </w:t>
            </w:r>
            <w:r w:rsidRPr="00CA0B02">
              <w:rPr>
                <w:rFonts w:ascii="Arial" w:hAnsi="Arial" w:cs="Arial"/>
                <w:sz w:val="18"/>
                <w:szCs w:val="18"/>
              </w:rPr>
              <w:t xml:space="preserve">poza bezpłatnym czasem funkcjonowania ośrodków wychowania przedszkolnego, (określonym w art. 13 ust. 1 pkt. 2 ustawy – Prawo oświatowe) tj. czasem nie krótszym niż 5 godzin dziennie oraz poza stosunkiem czasu pracy określonym przez organ prowadzący. Wydłużenie prac OWP wpłynie pozytywnie na aktywność zawodową rodziców, którzy np. pracują w systemie zmianowym lub też czas przejazdu z miejsca pracy do </w:t>
            </w:r>
            <w:r w:rsidRPr="00CA0B02">
              <w:rPr>
                <w:rFonts w:ascii="Arial" w:hAnsi="Arial" w:cs="Arial"/>
                <w:sz w:val="18"/>
                <w:szCs w:val="18"/>
              </w:rPr>
              <w:lastRenderedPageBreak/>
              <w:t>przedszkola jest wydłużony, przez co nie mogą w pełni korzystać z opieki przedszkolnej dzieci.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5</w:t>
            </w:r>
          </w:p>
        </w:tc>
      </w:tr>
      <w:tr w:rsidR="00D53A85" w:rsidRPr="00CA0B02" w:rsidTr="00784EFF">
        <w:trPr>
          <w:trHeight w:val="64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pStyle w:val="Akapitzlist"/>
              <w:numPr>
                <w:ilvl w:val="0"/>
                <w:numId w:val="231"/>
              </w:numPr>
              <w:ind w:left="256" w:hanging="256"/>
              <w:jc w:val="both"/>
              <w:rPr>
                <w:rFonts w:ascii="Arial" w:hAnsi="Arial" w:cs="Arial"/>
                <w:sz w:val="18"/>
                <w:szCs w:val="18"/>
              </w:rPr>
            </w:pPr>
            <w:r w:rsidRPr="00CA0B02">
              <w:rPr>
                <w:rFonts w:ascii="Arial" w:hAnsi="Arial" w:cs="Arial"/>
                <w:bCs/>
                <w:sz w:val="18"/>
                <w:szCs w:val="18"/>
                <w:lang w:eastAsia="en-US"/>
              </w:rPr>
              <w:t xml:space="preserve">Projektodawca wniesie wkład własny w wysokości nie mniejszej niż </w:t>
            </w:r>
            <w:r>
              <w:rPr>
                <w:rFonts w:ascii="Arial" w:hAnsi="Arial" w:cs="Arial"/>
                <w:bCs/>
                <w:sz w:val="18"/>
                <w:szCs w:val="18"/>
                <w:lang w:eastAsia="en-US"/>
              </w:rPr>
              <w:t>15</w:t>
            </w:r>
            <w:r w:rsidRPr="009D660B">
              <w:rPr>
                <w:rFonts w:ascii="Arial" w:hAnsi="Arial" w:cs="Arial"/>
                <w:bCs/>
                <w:sz w:val="18"/>
                <w:szCs w:val="18"/>
                <w:lang w:eastAsia="en-US"/>
              </w:rPr>
              <w:t>% wartości projektu, zgodnie z zapisami zawartymi w Szczegółowym Opisie Osi Priorytetowych Regionalnego Programu Operacyjnego Województwa Zachodniopomorskiego 2014-2020.</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wprowadzono celem zaangażowania potencjału tak społecznego jak i finansowego projektodawcy/partnera na rzecz budowania trwałych efektów </w:t>
            </w:r>
            <w:r w:rsidRPr="00CA0B02">
              <w:rPr>
                <w:rFonts w:ascii="Arial" w:hAnsi="Arial" w:cs="Arial"/>
                <w:sz w:val="18"/>
                <w:szCs w:val="18"/>
              </w:rPr>
              <w:br/>
              <w:t>w poszczególnych obszarach interwencji EFS poprzez zwiększenie partycypacji projektodawcy/partnera w budżecie projektu EFS w ramach wkładu własnego.</w:t>
            </w:r>
          </w:p>
          <w:p w:rsidR="00D53A85" w:rsidRPr="00CA0B02" w:rsidRDefault="00D53A85" w:rsidP="00784EFF">
            <w:pPr>
              <w:jc w:val="both"/>
              <w:rPr>
                <w:rFonts w:ascii="Arial" w:hAnsi="Arial" w:cs="Arial"/>
                <w:sz w:val="18"/>
                <w:szCs w:val="18"/>
              </w:rPr>
            </w:pPr>
            <w:r w:rsidRPr="00CA0B02">
              <w:rPr>
                <w:rFonts w:ascii="Arial" w:hAnsi="Arial" w:cs="Arial"/>
                <w:sz w:val="18"/>
                <w:szCs w:val="18"/>
              </w:rPr>
              <w:t>Partycypacja</w:t>
            </w:r>
            <w:r>
              <w:rPr>
                <w:rFonts w:ascii="Arial" w:hAnsi="Arial" w:cs="Arial"/>
                <w:sz w:val="18"/>
                <w:szCs w:val="18"/>
              </w:rPr>
              <w:t xml:space="preserve"> </w:t>
            </w:r>
            <w:r w:rsidRPr="00CA0B02">
              <w:rPr>
                <w:rFonts w:ascii="Arial" w:hAnsi="Arial" w:cs="Arial"/>
                <w:sz w:val="18"/>
                <w:szCs w:val="18"/>
              </w:rPr>
              <w:t>projektodawcy/partnera</w:t>
            </w:r>
            <w:r>
              <w:rPr>
                <w:rFonts w:ascii="Arial" w:hAnsi="Arial" w:cs="Arial"/>
                <w:sz w:val="18"/>
                <w:szCs w:val="18"/>
              </w:rPr>
              <w:t xml:space="preserve"> </w:t>
            </w:r>
            <w:r w:rsidRPr="00CA0B02">
              <w:rPr>
                <w:rFonts w:ascii="Arial" w:hAnsi="Arial" w:cs="Arial"/>
                <w:sz w:val="18"/>
                <w:szCs w:val="18"/>
              </w:rPr>
              <w:t>w finansowaniu projektu zwiększy ich odpowiedzialność o jakość realizowanych działań jak również pozwoli na zapewnienie większej trwałości działań finansowanych z EFS.</w:t>
            </w:r>
          </w:p>
          <w:p w:rsidR="00D53A85" w:rsidRPr="00CA0B02" w:rsidRDefault="00D53A85" w:rsidP="00784EFF">
            <w:pPr>
              <w:spacing w:before="40" w:after="40"/>
              <w:jc w:val="both"/>
              <w:rPr>
                <w:rFonts w:ascii="Arial" w:hAnsi="Arial" w:cs="Arial"/>
                <w:bCs/>
                <w:sz w:val="18"/>
                <w:szCs w:val="18"/>
                <w:lang w:eastAsia="en-US"/>
              </w:rPr>
            </w:pPr>
            <w:r w:rsidRPr="00CA0B02">
              <w:rPr>
                <w:rFonts w:ascii="Arial" w:hAnsi="Arial" w:cs="Arial"/>
                <w:sz w:val="18"/>
                <w:szCs w:val="18"/>
              </w:rPr>
              <w:t>Kryterium zostanie zweryfikowane na podstawie treści wniosku o dofinansowanie</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9F615B" w:rsidRDefault="00D53A85" w:rsidP="009F615B">
            <w:pPr>
              <w:numPr>
                <w:ilvl w:val="0"/>
                <w:numId w:val="231"/>
              </w:numPr>
              <w:ind w:left="258" w:hanging="258"/>
              <w:jc w:val="both"/>
              <w:rPr>
                <w:rFonts w:ascii="Arial" w:hAnsi="Arial" w:cs="Arial"/>
                <w:sz w:val="18"/>
                <w:szCs w:val="18"/>
              </w:rPr>
            </w:pPr>
            <w:r w:rsidRPr="00CA0B02">
              <w:rPr>
                <w:rFonts w:ascii="Arial" w:hAnsi="Arial" w:cs="Arial"/>
                <w:sz w:val="18"/>
                <w:szCs w:val="18"/>
              </w:rPr>
              <w:t xml:space="preserve">Realizacja wsparcia na rzecz ośrodka wychowania przedszkolnego dokonywana jest na podstawie  indywidualnej diagnozy danego ośrodka wychowania przedszkolnego. </w:t>
            </w:r>
          </w:p>
          <w:p w:rsidR="00D53A85" w:rsidRPr="00CA0B02" w:rsidRDefault="00D53A85" w:rsidP="00784EFF">
            <w:pPr>
              <w:jc w:val="both"/>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Realizacja wsparcia na rzecz OWP  dokonywana jest na podstawie  indywidualnej diagnozy danego OWP.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ma na celu wyłonienie projektów, które odpowiadały będą na realne, zdiagnozowane potrzeby, problemy i/lub mocne strony danego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Przedmiotowa diagnoza powinna zostać przygotowana i przeprowadzona przez:</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OWP lub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inny podmiot prowadzący działalność o charakterze edukacyjnym lub badawczym.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Dokument ten powinien zostać zatwierdzony przez organ prowadzący OWP (lub osobę upoważnioną do podejmowania decyzji).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 </w:t>
            </w: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Przedmiotowe kryterium weryfikowane będzie na dwóch etapach:</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etap podpisania umowy o dofinansowanie projektu - Projektodawca zobowiązany jest do przedłożenia decyzji danego organu </w:t>
            </w:r>
            <w:r w:rsidRPr="00CA0B02">
              <w:rPr>
                <w:rFonts w:ascii="Arial" w:hAnsi="Arial" w:cs="Arial"/>
                <w:sz w:val="18"/>
                <w:szCs w:val="18"/>
              </w:rPr>
              <w:lastRenderedPageBreak/>
              <w:t>prowadzącego, w sprawie zatwierdzenia diagnozy.</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Pr>
                <w:rFonts w:ascii="Arial" w:hAnsi="Arial" w:cs="Arial"/>
                <w:sz w:val="18"/>
                <w:szCs w:val="18"/>
              </w:rPr>
              <w:t xml:space="preserve">Średni koszt wydatków kwalifikowalnych ogółem w projekcie przypadający na dofinansowanie jednego miejsca wychowania przedszkolnego nie może przekroczyć </w:t>
            </w:r>
            <w:r>
              <w:rPr>
                <w:rFonts w:ascii="Arial" w:hAnsi="Arial" w:cs="Arial"/>
                <w:sz w:val="18"/>
                <w:szCs w:val="18"/>
              </w:rPr>
              <w:br/>
              <w:t xml:space="preserve">12 500 zł/ miejsce. </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Default="00D53A85" w:rsidP="00784EFF">
            <w:pPr>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w:t>
            </w:r>
            <w:r>
              <w:rPr>
                <w:rFonts w:ascii="Arial" w:hAnsi="Arial" w:cs="Arial"/>
                <w:bCs/>
                <w:sz w:val="18"/>
                <w:szCs w:val="18"/>
              </w:rPr>
              <w:t xml:space="preserve"> </w:t>
            </w:r>
          </w:p>
          <w:p w:rsidR="00D53A85" w:rsidRDefault="00D53A85" w:rsidP="00784EFF">
            <w:pPr>
              <w:jc w:val="both"/>
              <w:rPr>
                <w:rFonts w:ascii="Arial" w:hAnsi="Arial" w:cs="Arial"/>
                <w:bCs/>
                <w:sz w:val="18"/>
                <w:szCs w:val="18"/>
              </w:rPr>
            </w:pPr>
            <w:r>
              <w:rPr>
                <w:rFonts w:ascii="Arial" w:hAnsi="Arial" w:cs="Arial"/>
                <w:bCs/>
                <w:sz w:val="18"/>
                <w:szCs w:val="18"/>
              </w:rPr>
              <w:t>Wartość przedmiotowego kosztu (maksymalnie 12 500 zł/miejsce) należy wyliczyć uwzględniając wszystkie koszty bezpośrednie i pośrednie projektu. Oznacza to, iż na przedmiotowy koszt składają się wszystkie wydatki objęte projektem bez względu na źródło finansowania (całkowita wartość projektu), podzielone na ilość dofinansowanych w ramach projektu miejsc wychowania przedszkolnego.</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podzielenie wartości całego projektu przez wartość planowanego do osiągnięcia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Pr>
                <w:rFonts w:ascii="Arial" w:hAnsi="Arial" w:cs="Arial"/>
                <w:bCs/>
                <w:sz w:val="18"/>
                <w:szCs w:val="18"/>
              </w:rPr>
              <w:t>Liczba dofinansowanych miejsc wychowania przedszkolnego w projekcie 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B66A74" w:rsidRDefault="00D53A85" w:rsidP="00784EFF">
            <w:pPr>
              <w:jc w:val="both"/>
              <w:rPr>
                <w:rFonts w:ascii="Arial" w:hAnsi="Arial" w:cs="Arial"/>
                <w:bCs/>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9F615B" w:rsidRDefault="00D53A85" w:rsidP="009F615B">
            <w:pPr>
              <w:numPr>
                <w:ilvl w:val="0"/>
                <w:numId w:val="231"/>
              </w:numPr>
              <w:jc w:val="both"/>
              <w:rPr>
                <w:rFonts w:ascii="Arial" w:hAnsi="Arial" w:cs="Arial"/>
                <w:sz w:val="18"/>
                <w:szCs w:val="18"/>
              </w:rPr>
            </w:pPr>
            <w:r w:rsidRPr="007164CD">
              <w:rPr>
                <w:rFonts w:ascii="Arial" w:hAnsi="Arial" w:cs="Arial"/>
                <w:sz w:val="18"/>
                <w:szCs w:val="18"/>
              </w:rPr>
              <w:t>Koszty bezpośrednie projektu są/nie są rozliczane w całości kwotami ryczałtowymi określonymi przez beneficjenta.</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316227" w:rsidRDefault="00D53A85" w:rsidP="00784EFF">
            <w:pPr>
              <w:autoSpaceDE w:val="0"/>
              <w:autoSpaceDN w:val="0"/>
              <w:adjustRightInd w:val="0"/>
              <w:ind w:left="45"/>
              <w:jc w:val="both"/>
              <w:rPr>
                <w:rFonts w:ascii="Arial" w:hAnsi="Arial" w:cs="Arial"/>
                <w:sz w:val="18"/>
                <w:szCs w:val="18"/>
              </w:rPr>
            </w:pPr>
            <w:r w:rsidRPr="00434409">
              <w:rPr>
                <w:rFonts w:ascii="Arial" w:hAnsi="Arial" w:cs="Arial"/>
                <w:sz w:val="18"/>
                <w:szCs w:val="18"/>
              </w:rPr>
              <w:t xml:space="preserve">Kryterium ma za zadanie określenie dopuszczalnych wartości i metod rozliczania projektów </w:t>
            </w:r>
            <w:r w:rsidRPr="00316227">
              <w:rPr>
                <w:rFonts w:ascii="Arial" w:hAnsi="Arial" w:cs="Arial"/>
                <w:sz w:val="18"/>
                <w:szCs w:val="18"/>
              </w:rPr>
              <w:t>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D53A85" w:rsidRPr="00316227" w:rsidRDefault="00D53A85" w:rsidP="00784EFF">
            <w:pPr>
              <w:jc w:val="both"/>
              <w:rPr>
                <w:rFonts w:ascii="Arial" w:hAnsi="Arial" w:cs="Arial"/>
                <w:sz w:val="18"/>
                <w:szCs w:val="18"/>
              </w:rPr>
            </w:pPr>
            <w:r w:rsidRPr="00316227">
              <w:rPr>
                <w:rFonts w:ascii="Arial" w:hAnsi="Arial" w:cs="Arial"/>
                <w:sz w:val="18"/>
                <w:szCs w:val="18"/>
              </w:rPr>
              <w:t xml:space="preserve">Instytucja Organizująca Konkurs doprecyzowuje brzmienie kryterium w </w:t>
            </w:r>
            <w:r w:rsidRPr="00316227">
              <w:rPr>
                <w:rFonts w:ascii="Arial" w:hAnsi="Arial" w:cs="Arial"/>
                <w:sz w:val="18"/>
                <w:szCs w:val="18"/>
              </w:rPr>
              <w:lastRenderedPageBreak/>
              <w:t>odniesieniu do danego naboru, wybierając opcję są albo opcję nie są w zależności od przyjętej w regulaminie naboru dopuszczalnej wartości kwoty dofinansowania składanych projektów, tj.:</w:t>
            </w:r>
          </w:p>
          <w:p w:rsidR="00D53A85" w:rsidRPr="00316227" w:rsidRDefault="00D53A85" w:rsidP="00784EFF">
            <w:pPr>
              <w:jc w:val="both"/>
              <w:rPr>
                <w:rFonts w:ascii="Arial" w:hAnsi="Arial" w:cs="Arial"/>
                <w:sz w:val="18"/>
                <w:szCs w:val="18"/>
              </w:rPr>
            </w:pPr>
            <w:r w:rsidRPr="00316227">
              <w:rPr>
                <w:rFonts w:ascii="Arial" w:hAnsi="Arial" w:cs="Arial"/>
                <w:sz w:val="18"/>
                <w:szCs w:val="18"/>
              </w:rPr>
              <w:t>a) wybór wariantu są – dla naborów, w których wartość dofinansowania projektu nie może przekroczyć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b) wybór wariantu nie są – dla naborów, w których wartość dofinansowania projektu musi być wyższa od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Kryterium zostanie zweryfikowane na podstawie treści wniosku oraz budżetu.</w:t>
            </w:r>
          </w:p>
          <w:p w:rsidR="00D53A85" w:rsidRPr="00DD22EB" w:rsidRDefault="00D53A85" w:rsidP="00784EFF">
            <w:pPr>
              <w:autoSpaceDE w:val="0"/>
              <w:autoSpaceDN w:val="0"/>
              <w:adjustRightInd w:val="0"/>
              <w:spacing w:before="120" w:after="120" w:line="271" w:lineRule="auto"/>
              <w:rPr>
                <w:rFonts w:ascii="Arial" w:hAnsi="Arial" w:cs="Arial"/>
                <w:sz w:val="20"/>
                <w:szCs w:val="20"/>
              </w:rPr>
            </w:pPr>
            <w:r w:rsidRPr="00434409">
              <w:rPr>
                <w:rFonts w:ascii="Arial" w:hAnsi="Arial" w:cs="Arial"/>
                <w:sz w:val="18"/>
                <w:szCs w:val="18"/>
              </w:rPr>
              <w:t>Kryterium będzie weryfikowane na etapie KOP.</w:t>
            </w:r>
            <w:r w:rsidRPr="001511DA">
              <w:rPr>
                <w:rFonts w:ascii="Arial" w:hAnsi="Arial" w:cs="Arial"/>
                <w:sz w:val="20"/>
                <w:szCs w:val="20"/>
              </w:rPr>
              <w:t xml:space="preserve"> </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Kryteria premiujące</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2B5236"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 Wsparcie w ramach projektu skierowane jest do grupy docelowej, któr</w:t>
            </w:r>
            <w:r>
              <w:rPr>
                <w:rFonts w:ascii="Arial" w:hAnsi="Arial" w:cs="Arial"/>
                <w:sz w:val="18"/>
                <w:szCs w:val="18"/>
              </w:rPr>
              <w:t xml:space="preserve">ej minimum 10% stanowią dzieci </w:t>
            </w:r>
            <w:r w:rsidRPr="00CA0B02">
              <w:rPr>
                <w:rFonts w:ascii="Arial" w:hAnsi="Arial" w:cs="Arial"/>
                <w:sz w:val="18"/>
                <w:szCs w:val="18"/>
              </w:rPr>
              <w:t>z niepełnosprawnościami</w:t>
            </w:r>
            <w:r>
              <w:rPr>
                <w:rFonts w:ascii="Arial" w:hAnsi="Arial" w:cs="Arial"/>
                <w:sz w:val="18"/>
                <w:szCs w:val="18"/>
              </w:rPr>
              <w:t xml:space="preserve"> i/lub dzieci dla których pierwszym językiem nie jest język polski.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Wprowadzon</w:t>
            </w:r>
            <w:r>
              <w:rPr>
                <w:rFonts w:ascii="Arial" w:hAnsi="Arial" w:cs="Arial"/>
                <w:sz w:val="18"/>
                <w:szCs w:val="18"/>
              </w:rPr>
              <w:t>e</w:t>
            </w:r>
            <w:r w:rsidRPr="00CA0B02">
              <w:rPr>
                <w:rFonts w:ascii="Arial" w:hAnsi="Arial" w:cs="Arial"/>
                <w:sz w:val="18"/>
                <w:szCs w:val="18"/>
              </w:rPr>
              <w:t xml:space="preserve"> kryterium ma na celu premiować projekty, których realizacja przyczyni się do szerszego obejmowania wsparciem dzieci z niepełnosprawnościam</w:t>
            </w:r>
            <w:r>
              <w:rPr>
                <w:rFonts w:ascii="Arial" w:hAnsi="Arial" w:cs="Arial"/>
                <w:sz w:val="18"/>
                <w:szCs w:val="18"/>
              </w:rPr>
              <w:t>i i /lub dzieci dla których pierwszym językiem nie jest język polski,. W</w:t>
            </w:r>
            <w:r w:rsidRPr="00CA0B02">
              <w:rPr>
                <w:rFonts w:ascii="Arial" w:hAnsi="Arial" w:cs="Arial"/>
                <w:sz w:val="18"/>
                <w:szCs w:val="18"/>
              </w:rPr>
              <w:t>płynie</w:t>
            </w:r>
            <w:r>
              <w:rPr>
                <w:rFonts w:ascii="Arial" w:hAnsi="Arial" w:cs="Arial"/>
                <w:sz w:val="18"/>
                <w:szCs w:val="18"/>
              </w:rPr>
              <w:t xml:space="preserve"> to</w:t>
            </w:r>
            <w:r w:rsidRPr="00CA0B02">
              <w:rPr>
                <w:rFonts w:ascii="Arial" w:hAnsi="Arial" w:cs="Arial"/>
                <w:sz w:val="18"/>
                <w:szCs w:val="18"/>
              </w:rPr>
              <w:t xml:space="preserve"> pozytywnie na niwelowanie barier w dostępie do opieki przedszkolnej dla tej grupy odbiorców. </w:t>
            </w:r>
          </w:p>
          <w:p w:rsidR="00D53A85"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Pr>
                <w:rFonts w:ascii="Arial" w:hAnsi="Arial" w:cs="Arial"/>
                <w:sz w:val="18"/>
                <w:szCs w:val="18"/>
              </w:rPr>
              <w:t xml:space="preserve">Definicja dziecka z niepełnosprawnością zawarta jest w Wytycznych w zakresie realizacji przedsięwzięć z udziałem środków EFS w obszarze edukacji na lata 2014-2020. </w:t>
            </w:r>
          </w:p>
          <w:p w:rsidR="00D53A85" w:rsidRDefault="00D53A85" w:rsidP="00784EFF">
            <w:pPr>
              <w:autoSpaceDE w:val="0"/>
              <w:autoSpaceDN w:val="0"/>
              <w:adjustRightInd w:val="0"/>
              <w:jc w:val="both"/>
              <w:rPr>
                <w:rFonts w:ascii="Arial" w:eastAsia="CIDFont+F1" w:hAnsi="Arial" w:cs="Arial"/>
                <w:sz w:val="18"/>
                <w:szCs w:val="18"/>
              </w:rPr>
            </w:pPr>
            <w:r>
              <w:rPr>
                <w:rFonts w:ascii="Arial" w:hAnsi="Arial" w:cs="Arial"/>
                <w:sz w:val="18"/>
                <w:szCs w:val="18"/>
              </w:rPr>
              <w:t>Dziecko, dla którego język polski nie jest pierwszym językiem to dziecko o narodowości innej niż polska</w:t>
            </w:r>
            <w:r w:rsidRPr="004213EC">
              <w:rPr>
                <w:rFonts w:ascii="Arial" w:eastAsia="CIDFont+F1" w:hAnsi="Arial" w:cs="Arial"/>
                <w:sz w:val="18"/>
                <w:szCs w:val="18"/>
              </w:rPr>
              <w:t>, w</w:t>
            </w:r>
            <w:r>
              <w:rPr>
                <w:rFonts w:ascii="Arial" w:eastAsia="CIDFont+F1" w:hAnsi="Arial" w:cs="Arial"/>
                <w:sz w:val="18"/>
                <w:szCs w:val="18"/>
              </w:rPr>
              <w:t xml:space="preserve"> </w:t>
            </w:r>
            <w:r w:rsidRPr="001968BA">
              <w:rPr>
                <w:rFonts w:ascii="Arial" w:eastAsia="CIDFont+F1" w:hAnsi="Arial" w:cs="Arial"/>
                <w:sz w:val="18"/>
                <w:szCs w:val="18"/>
              </w:rPr>
              <w:t xml:space="preserve">szczególności dziecko z mniejszości etnicznej lub narodowej. </w:t>
            </w:r>
          </w:p>
          <w:p w:rsidR="00D53A85" w:rsidRDefault="00D53A85" w:rsidP="00784EFF">
            <w:pPr>
              <w:autoSpaceDE w:val="0"/>
              <w:autoSpaceDN w:val="0"/>
              <w:adjustRightInd w:val="0"/>
              <w:jc w:val="both"/>
              <w:rPr>
                <w:rFonts w:ascii="Arial" w:eastAsia="CIDFont+F1" w:hAnsi="Arial" w:cs="Arial"/>
                <w:sz w:val="18"/>
                <w:szCs w:val="18"/>
              </w:rPr>
            </w:pPr>
          </w:p>
          <w:p w:rsidR="00D53A85" w:rsidRPr="001968BA" w:rsidRDefault="00D53A85" w:rsidP="00784EFF">
            <w:pPr>
              <w:autoSpaceDE w:val="0"/>
              <w:autoSpaceDN w:val="0"/>
              <w:adjustRightInd w:val="0"/>
              <w:jc w:val="both"/>
              <w:rPr>
                <w:rFonts w:ascii="Arial" w:eastAsia="CIDFont+F1" w:hAnsi="Arial" w:cs="Arial"/>
                <w:sz w:val="18"/>
                <w:szCs w:val="18"/>
              </w:rPr>
            </w:pPr>
            <w:r>
              <w:rPr>
                <w:rFonts w:ascii="Arial" w:eastAsia="CIDFont+F1" w:hAnsi="Arial" w:cs="Arial"/>
                <w:sz w:val="18"/>
                <w:szCs w:val="18"/>
              </w:rPr>
              <w:t xml:space="preserve">Dziecko liczone jest jednokrotnie jeżeli należy jednocześnie do dwóch grup wskazanych w kryterium. </w:t>
            </w:r>
          </w:p>
          <w:p w:rsidR="00D53A85"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1-2</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p w:rsidR="00D53A85" w:rsidRPr="00CA0B02" w:rsidRDefault="00D53A85" w:rsidP="00784EFF">
            <w:pPr>
              <w:pStyle w:val="Akapitzlist"/>
              <w:ind w:left="1080"/>
              <w:jc w:val="both"/>
              <w:rPr>
                <w:rFonts w:ascii="Arial" w:hAnsi="Arial" w:cs="Arial"/>
                <w:sz w:val="18"/>
                <w:szCs w:val="18"/>
              </w:rPr>
            </w:pP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spacing w:before="60" w:after="60"/>
              <w:jc w:val="both"/>
              <w:rPr>
                <w:rFonts w:ascii="Arial" w:hAnsi="Arial" w:cs="Arial"/>
                <w:sz w:val="18"/>
                <w:szCs w:val="18"/>
              </w:rPr>
            </w:pPr>
            <w:r w:rsidRPr="00CA0B02">
              <w:rPr>
                <w:rFonts w:ascii="Arial" w:hAnsi="Arial" w:cs="Arial"/>
                <w:sz w:val="18"/>
                <w:szCs w:val="18"/>
              </w:rPr>
              <w:t xml:space="preserve">Wprowadzenie przedmiotowego kryterium ma na celu ukierunkowanie </w:t>
            </w:r>
            <w:r w:rsidRPr="00CA0B02">
              <w:rPr>
                <w:rFonts w:ascii="Arial" w:hAnsi="Arial" w:cs="Arial"/>
                <w:sz w:val="18"/>
                <w:szCs w:val="18"/>
              </w:rPr>
              <w:lastRenderedPageBreak/>
              <w:t>wsparcia na ośrodki wychowania przedszkolnego, które nie otrzymały dofinansowania ze środków EFS w ciągu 36 miesięcy poprzedzających moment złożenia wniosku.</w:t>
            </w:r>
          </w:p>
          <w:p w:rsidR="00D53A85" w:rsidRDefault="00D53A85" w:rsidP="00784EFF">
            <w:pPr>
              <w:spacing w:before="60" w:after="60"/>
              <w:jc w:val="both"/>
              <w:rPr>
                <w:rFonts w:ascii="Arial" w:hAnsi="Arial" w:cs="Arial"/>
                <w:sz w:val="18"/>
                <w:szCs w:val="18"/>
              </w:rPr>
            </w:pPr>
            <w:r>
              <w:rPr>
                <w:rFonts w:ascii="Arial" w:hAnsi="Arial" w:cs="Arial"/>
                <w:sz w:val="18"/>
                <w:szCs w:val="18"/>
              </w:rPr>
              <w:t xml:space="preserve">Zapewni ono preferencyjne warunki wsparcia dla tych obszarów, zaktywizuje je oraz </w:t>
            </w:r>
            <w:r w:rsidRPr="00CA0B02">
              <w:rPr>
                <w:rFonts w:ascii="Arial" w:hAnsi="Arial" w:cs="Arial"/>
                <w:sz w:val="18"/>
                <w:szCs w:val="18"/>
              </w:rPr>
              <w:t>przyczyni się do zwiększenia szans podmiotów, które</w:t>
            </w:r>
            <w:r>
              <w:rPr>
                <w:rFonts w:ascii="Arial" w:hAnsi="Arial" w:cs="Arial"/>
                <w:sz w:val="18"/>
                <w:szCs w:val="18"/>
              </w:rPr>
              <w:t xml:space="preserve"> </w:t>
            </w:r>
            <w:r w:rsidRPr="00CA0B02">
              <w:rPr>
                <w:rFonts w:ascii="Arial" w:hAnsi="Arial" w:cs="Arial"/>
                <w:sz w:val="18"/>
                <w:szCs w:val="18"/>
              </w:rPr>
              <w:t xml:space="preserve">nie korzystały </w:t>
            </w:r>
            <w:r>
              <w:rPr>
                <w:rFonts w:ascii="Arial" w:hAnsi="Arial" w:cs="Arial"/>
                <w:sz w:val="18"/>
                <w:szCs w:val="18"/>
              </w:rPr>
              <w:t xml:space="preserve">dotąd </w:t>
            </w:r>
            <w:r w:rsidRPr="00CA0B02">
              <w:rPr>
                <w:rFonts w:ascii="Arial" w:hAnsi="Arial" w:cs="Arial"/>
                <w:sz w:val="18"/>
                <w:szCs w:val="18"/>
              </w:rPr>
              <w:t>ze wsparcia EFS</w:t>
            </w:r>
            <w:r>
              <w:rPr>
                <w:rFonts w:ascii="Arial" w:hAnsi="Arial" w:cs="Arial"/>
                <w:sz w:val="18"/>
                <w:szCs w:val="18"/>
              </w:rPr>
              <w:t>.</w:t>
            </w:r>
          </w:p>
          <w:p w:rsidR="00D53A85" w:rsidRDefault="00D53A85" w:rsidP="00784EFF">
            <w:pPr>
              <w:spacing w:before="60" w:after="60"/>
              <w:jc w:val="both"/>
              <w:rPr>
                <w:rFonts w:ascii="Arial" w:hAnsi="Arial" w:cs="Arial"/>
                <w:sz w:val="18"/>
                <w:szCs w:val="18"/>
              </w:rPr>
            </w:pPr>
            <w:r>
              <w:rPr>
                <w:rFonts w:ascii="Arial" w:hAnsi="Arial" w:cs="Arial"/>
                <w:sz w:val="18"/>
                <w:szCs w:val="18"/>
              </w:rPr>
              <w:t>Ponadto, p</w:t>
            </w:r>
            <w:r w:rsidRPr="00CA0B02">
              <w:rPr>
                <w:rFonts w:ascii="Arial" w:hAnsi="Arial" w:cs="Arial"/>
                <w:sz w:val="18"/>
                <w:szCs w:val="18"/>
              </w:rPr>
              <w:t xml:space="preserve">odmioty o wyższym potencjale zachęci do poszukiwania alternatywnych wobec EFS źródeł finansowania zadań z zakresu edukacji przedszkolnej. </w:t>
            </w:r>
          </w:p>
          <w:p w:rsidR="00D53A85" w:rsidRPr="00CA0B02" w:rsidRDefault="00D53A85" w:rsidP="00784EFF">
            <w:pPr>
              <w:spacing w:before="60" w:after="60"/>
              <w:jc w:val="both"/>
              <w:rPr>
                <w:rFonts w:ascii="Arial" w:hAnsi="Arial" w:cs="Arial"/>
                <w:sz w:val="18"/>
                <w:szCs w:val="18"/>
              </w:rPr>
            </w:pPr>
            <w:r w:rsidRPr="00CA0B02">
              <w:rPr>
                <w:rFonts w:ascii="Arial" w:hAnsi="Arial" w:cs="Arial"/>
                <w:sz w:val="18"/>
                <w:szCs w:val="18"/>
              </w:rPr>
              <w:t xml:space="preserve">Kryterium będzie weryfikowane na podstawie deklaracji projektodawcy zawartej w treści wniosku o dofinansowanie projektu oraz rejestru wspartych OWP w ramach </w:t>
            </w:r>
            <w:r>
              <w:rPr>
                <w:rFonts w:ascii="Arial" w:hAnsi="Arial" w:cs="Arial"/>
                <w:sz w:val="18"/>
                <w:szCs w:val="18"/>
              </w:rPr>
              <w:t xml:space="preserve">działań </w:t>
            </w:r>
            <w:r w:rsidRPr="00CA0B02">
              <w:rPr>
                <w:rFonts w:ascii="Arial" w:hAnsi="Arial" w:cs="Arial"/>
                <w:sz w:val="18"/>
                <w:szCs w:val="18"/>
              </w:rPr>
              <w:t>8.1, 8.4 oraz 8.5 RPO WZ 2014 - 2020.</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 xml:space="preserve">Stosuje się do typów </w:t>
            </w:r>
            <w:r w:rsidRPr="00CA0B02">
              <w:rPr>
                <w:rFonts w:ascii="Arial" w:hAnsi="Arial" w:cs="Arial"/>
                <w:sz w:val="18"/>
                <w:szCs w:val="18"/>
              </w:rPr>
              <w:lastRenderedPageBreak/>
              <w:t>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1-6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Udział w wychowaniu przedszkolnym dzieci na obszarach wiejskich województwa zachodniopomorskiego</w:t>
            </w:r>
            <w:r>
              <w:rPr>
                <w:rFonts w:ascii="Arial" w:hAnsi="Arial" w:cs="Arial"/>
                <w:sz w:val="18"/>
                <w:szCs w:val="18"/>
              </w:rPr>
              <w:t xml:space="preserve"> w dalszym ciągu </w:t>
            </w:r>
            <w:r w:rsidRPr="00CA0B02">
              <w:rPr>
                <w:rFonts w:ascii="Arial" w:hAnsi="Arial" w:cs="Arial"/>
                <w:sz w:val="18"/>
                <w:szCs w:val="18"/>
              </w:rPr>
              <w:t>pozostaje na niskim poziomie.</w:t>
            </w:r>
            <w:r w:rsidRPr="002F21E8">
              <w:rPr>
                <w:rFonts w:ascii="Arial" w:hAnsi="Arial" w:cs="Arial"/>
                <w:sz w:val="18"/>
                <w:szCs w:val="18"/>
              </w:rPr>
              <w:t xml:space="preserve"> </w:t>
            </w:r>
            <w:r>
              <w:rPr>
                <w:rFonts w:ascii="Arial" w:hAnsi="Arial" w:cs="Arial"/>
                <w:sz w:val="18"/>
                <w:szCs w:val="18"/>
              </w:rPr>
              <w:t>O</w:t>
            </w:r>
            <w:r w:rsidRPr="002F21E8">
              <w:rPr>
                <w:rFonts w:ascii="Arial" w:hAnsi="Arial" w:cs="Arial"/>
                <w:sz w:val="18"/>
                <w:szCs w:val="18"/>
              </w:rPr>
              <w:t>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CA0B02">
              <w:rPr>
                <w:rFonts w:ascii="Arial" w:hAnsi="Arial" w:cs="Arial"/>
                <w:sz w:val="18"/>
                <w:szCs w:val="18"/>
              </w:rPr>
              <w:t xml:space="preserve"> </w:t>
            </w:r>
          </w:p>
          <w:p w:rsidR="00D53A85" w:rsidRDefault="00D53A85" w:rsidP="00784EFF">
            <w:pPr>
              <w:jc w:val="both"/>
              <w:rPr>
                <w:rFonts w:ascii="Arial" w:hAnsi="Arial" w:cs="Arial"/>
                <w:sz w:val="18"/>
                <w:szCs w:val="18"/>
              </w:rPr>
            </w:pPr>
            <w:r>
              <w:rPr>
                <w:rFonts w:ascii="Arial" w:hAnsi="Arial" w:cs="Arial"/>
                <w:sz w:val="18"/>
                <w:szCs w:val="18"/>
              </w:rPr>
              <w:t>Zaproponowane k</w:t>
            </w:r>
            <w:r w:rsidRPr="00CA0B02">
              <w:rPr>
                <w:rFonts w:ascii="Arial" w:hAnsi="Arial" w:cs="Arial"/>
                <w:sz w:val="18"/>
                <w:szCs w:val="18"/>
              </w:rPr>
              <w:t xml:space="preserve">ryterium wpłynie na poprawę sytuacji dzieci i </w:t>
            </w:r>
            <w:r>
              <w:rPr>
                <w:rFonts w:ascii="Arial" w:hAnsi="Arial" w:cs="Arial"/>
                <w:sz w:val="18"/>
                <w:szCs w:val="18"/>
              </w:rPr>
              <w:t xml:space="preserve">ich </w:t>
            </w:r>
            <w:r w:rsidRPr="00CA0B02">
              <w:rPr>
                <w:rFonts w:ascii="Arial" w:hAnsi="Arial" w:cs="Arial"/>
                <w:sz w:val="18"/>
                <w:szCs w:val="18"/>
              </w:rPr>
              <w:t xml:space="preserve">rodziców / opiekunów zamieszkujących obszary wiejskie w zakresie dostępu do edukacji przedszkolnej. </w:t>
            </w:r>
          </w:p>
          <w:p w:rsidR="00D53A85" w:rsidRPr="00CA0B02"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sidRPr="00CA0B02">
              <w:rPr>
                <w:rFonts w:ascii="Arial" w:hAnsi="Arial" w:cs="Arial"/>
                <w:sz w:val="18"/>
                <w:szCs w:val="18"/>
              </w:rPr>
              <w:t>Obszary wiejskie – według klasyfikacji DEGURBA.</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1 -6</w:t>
            </w:r>
          </w:p>
        </w:tc>
      </w:tr>
      <w:tr w:rsidR="00D53A85" w:rsidRPr="00CA0B02" w:rsidTr="00784EFF">
        <w:tc>
          <w:tcPr>
            <w:tcW w:w="825" w:type="pct"/>
            <w:gridSpan w:val="2"/>
            <w:vMerge w:val="restart"/>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8" w:hanging="398"/>
              <w:jc w:val="both"/>
              <w:rPr>
                <w:rFonts w:ascii="Arial" w:hAnsi="Arial" w:cs="Arial"/>
                <w:sz w:val="18"/>
                <w:szCs w:val="18"/>
              </w:rPr>
            </w:pPr>
            <w:r w:rsidRPr="00CA0B02">
              <w:rPr>
                <w:rFonts w:ascii="Arial" w:hAnsi="Arial" w:cs="Arial"/>
                <w:sz w:val="18"/>
                <w:szCs w:val="18"/>
              </w:rPr>
              <w:t xml:space="preserve">Doskonalenie umiejętności, kompetencji </w:t>
            </w:r>
            <w:r>
              <w:rPr>
                <w:rFonts w:ascii="Arial" w:hAnsi="Arial" w:cs="Arial"/>
                <w:sz w:val="18"/>
                <w:szCs w:val="18"/>
              </w:rPr>
              <w:t>oraz</w:t>
            </w:r>
            <w:r w:rsidRPr="00CA0B02">
              <w:rPr>
                <w:rFonts w:ascii="Arial" w:hAnsi="Arial" w:cs="Arial"/>
                <w:sz w:val="18"/>
                <w:szCs w:val="18"/>
              </w:rPr>
              <w:t xml:space="preserve"> kwalifikacji nauczycieli ośrodków wychowania przedszkolnego odbywa się poprzez studia podyplomowe z zakresu pedagogiki specjalnej, spełniające wymogi określone w rozporządzeniu </w:t>
            </w:r>
            <w:proofErr w:type="spellStart"/>
            <w:r w:rsidRPr="00CA0B02">
              <w:rPr>
                <w:rFonts w:ascii="Arial" w:hAnsi="Arial" w:cs="Arial"/>
                <w:sz w:val="18"/>
                <w:szCs w:val="18"/>
              </w:rPr>
              <w:t>MNiSW</w:t>
            </w:r>
            <w:proofErr w:type="spellEnd"/>
            <w:r w:rsidRPr="00CA0B02">
              <w:rPr>
                <w:rFonts w:ascii="Arial" w:hAnsi="Arial" w:cs="Arial"/>
                <w:sz w:val="18"/>
                <w:szCs w:val="18"/>
              </w:rPr>
              <w:t xml:space="preserve"> z dnia 17 stycznia 2012 r. w sprawie standardów kształcenia przygotowującego do wykonywania zawodu nauczyciela.</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Przedmiotowe kryterium ma na celu podniesienie kompetencji lub kwalifikacji nauczycieli zatrudnionych w OWP w zakresie pedagogiki </w:t>
            </w:r>
            <w:r w:rsidRPr="00CA0B02">
              <w:rPr>
                <w:rFonts w:ascii="Arial" w:hAnsi="Arial" w:cs="Arial"/>
                <w:sz w:val="18"/>
                <w:szCs w:val="18"/>
              </w:rPr>
              <w:lastRenderedPageBreak/>
              <w:t xml:space="preserve">specjalnej, co wpłynie na polepszenie warunków i jakości pracy edukacyjnej w placówkach, unowocześnienie metod pracy z dziećmi i rozwój dzieci ze specjalnymi potrzebami edukacyjnymi w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6</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9" w:hanging="399"/>
              <w:jc w:val="both"/>
              <w:rPr>
                <w:rFonts w:ascii="Arial" w:hAnsi="Arial" w:cs="Arial"/>
                <w:sz w:val="18"/>
                <w:szCs w:val="18"/>
              </w:rPr>
            </w:pPr>
            <w:r w:rsidRPr="00CA0B02">
              <w:rPr>
                <w:rFonts w:ascii="Arial" w:hAnsi="Arial" w:cs="Arial"/>
                <w:sz w:val="18"/>
                <w:szCs w:val="18"/>
              </w:rPr>
              <w:t xml:space="preserve">Projekt zakłada </w:t>
            </w:r>
            <w:r>
              <w:rPr>
                <w:rFonts w:ascii="Arial" w:hAnsi="Arial" w:cs="Arial"/>
                <w:sz w:val="18"/>
                <w:szCs w:val="18"/>
              </w:rPr>
              <w:t>dofinansowanie</w:t>
            </w:r>
            <w:r w:rsidRPr="00CA0B02">
              <w:rPr>
                <w:rFonts w:ascii="Arial" w:hAnsi="Arial" w:cs="Arial"/>
                <w:sz w:val="18"/>
                <w:szCs w:val="18"/>
              </w:rPr>
              <w:t xml:space="preserve"> miejsc wychowania przedszkolnego dla minimum 50 dzieci w wieku przedszkolnym.</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 xml:space="preserve">20 </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Uzasadnienie </w:t>
            </w:r>
          </w:p>
        </w:tc>
        <w:tc>
          <w:tcPr>
            <w:tcW w:w="1718" w:type="pct"/>
            <w:gridSpan w:val="6"/>
            <w:tcBorders>
              <w:bottom w:val="single" w:sz="6" w:space="0" w:color="auto"/>
            </w:tcBorders>
            <w:vAlign w:val="center"/>
          </w:tcPr>
          <w:p w:rsidR="00D53A85"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 xml:space="preserve">Kryterium to stwarza możliwość objęcia w ramach projektu wsparciem większej liczby dzieci w wieku przedszkolnym, a także wyboru najlepszych projektów, które kompleksowo odpowiadają na lokalne potrzeby dotyczące wychowania przedszkolnego. </w:t>
            </w:r>
          </w:p>
          <w:p w:rsidR="00D53A85" w:rsidRDefault="00D53A85" w:rsidP="00784EFF">
            <w:pPr>
              <w:pStyle w:val="Default"/>
              <w:spacing w:before="20" w:after="20"/>
              <w:jc w:val="both"/>
              <w:rPr>
                <w:rFonts w:ascii="Arial" w:hAnsi="Arial" w:cs="Arial"/>
                <w:sz w:val="18"/>
                <w:szCs w:val="18"/>
              </w:rPr>
            </w:pPr>
          </w:p>
          <w:p w:rsidR="00D53A85" w:rsidRPr="00980369" w:rsidRDefault="00D53A85" w:rsidP="00784EFF">
            <w:pPr>
              <w:jc w:val="both"/>
              <w:rPr>
                <w:rFonts w:ascii="Arial" w:hAnsi="Arial" w:cs="Arial"/>
                <w:bCs/>
                <w:sz w:val="18"/>
                <w:szCs w:val="18"/>
              </w:rPr>
            </w:pPr>
            <w:r>
              <w:rPr>
                <w:rFonts w:ascii="Arial" w:hAnsi="Arial" w:cs="Arial"/>
                <w:sz w:val="18"/>
                <w:szCs w:val="18"/>
              </w:rPr>
              <w:t xml:space="preserve">Liczba dofinansowanych w projekcie miejsc wychowania przedszkolnego  </w:t>
            </w:r>
            <w:r>
              <w:rPr>
                <w:rFonts w:ascii="Arial" w:hAnsi="Arial" w:cs="Arial"/>
                <w:bCs/>
                <w:sz w:val="18"/>
                <w:szCs w:val="18"/>
              </w:rPr>
              <w:t>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CA0B02" w:rsidRDefault="00D53A85" w:rsidP="00784EFF">
            <w:pPr>
              <w:pStyle w:val="Default"/>
              <w:spacing w:before="20" w:after="20"/>
              <w:jc w:val="both"/>
              <w:rPr>
                <w:rFonts w:ascii="Arial" w:hAnsi="Arial" w:cs="Arial"/>
                <w:sz w:val="18"/>
                <w:szCs w:val="18"/>
              </w:rPr>
            </w:pPr>
          </w:p>
          <w:p w:rsidR="00D53A85" w:rsidRPr="00CA0B02"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r>
              <w:rPr>
                <w:rFonts w:ascii="Arial" w:hAnsi="Arial" w:cs="Arial"/>
                <w:sz w:val="18"/>
                <w:szCs w:val="18"/>
              </w:rPr>
              <w:t>, 2</w:t>
            </w:r>
          </w:p>
        </w:tc>
      </w:tr>
      <w:tr w:rsidR="00D53A85" w:rsidRPr="00CA0B02" w:rsidTr="00784EFF">
        <w:tc>
          <w:tcPr>
            <w:tcW w:w="825" w:type="pct"/>
            <w:gridSpan w:val="2"/>
            <w:tcBorders>
              <w:bottom w:val="single" w:sz="6" w:space="0" w:color="auto"/>
            </w:tcBorders>
            <w:vAlign w:val="center"/>
          </w:tcPr>
          <w:p w:rsidR="00D53A85" w:rsidRPr="00CA0B02" w:rsidRDefault="00D53A85" w:rsidP="00784EFF">
            <w:pPr>
              <w:rPr>
                <w:rFonts w:ascii="Arial" w:hAnsi="Arial" w:cs="Arial"/>
                <w:sz w:val="18"/>
                <w:szCs w:val="18"/>
              </w:rPr>
            </w:pPr>
            <w:proofErr w:type="spellStart"/>
            <w:r w:rsidRPr="00CA0B02">
              <w:rPr>
                <w:rFonts w:ascii="Arial" w:hAnsi="Arial" w:cs="Arial"/>
                <w:sz w:val="18"/>
                <w:szCs w:val="18"/>
              </w:rPr>
              <w:t>Kwalifikowalność</w:t>
            </w:r>
            <w:proofErr w:type="spellEnd"/>
            <w:r w:rsidRPr="00CA0B02">
              <w:rPr>
                <w:rFonts w:ascii="Arial" w:hAnsi="Arial" w:cs="Arial"/>
                <w:sz w:val="18"/>
                <w:szCs w:val="18"/>
              </w:rPr>
              <w:t xml:space="preserve"> wydatków</w:t>
            </w:r>
          </w:p>
        </w:tc>
        <w:tc>
          <w:tcPr>
            <w:tcW w:w="4175" w:type="pct"/>
            <w:gridSpan w:val="13"/>
            <w:tcBorders>
              <w:top w:val="single" w:sz="6" w:space="0" w:color="auto"/>
              <w:bottom w:val="single" w:sz="6" w:space="0" w:color="auto"/>
            </w:tcBorders>
            <w:shd w:val="clear" w:color="auto" w:fill="auto"/>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Zgodnie z </w:t>
            </w:r>
            <w:r w:rsidRPr="00CA0B02">
              <w:rPr>
                <w:rFonts w:ascii="Arial" w:hAnsi="Arial" w:cs="Arial"/>
                <w:bCs/>
                <w:i/>
                <w:sz w:val="18"/>
                <w:szCs w:val="18"/>
              </w:rPr>
              <w:t>Wytycznymi w zakresie kwalifikowalno</w:t>
            </w:r>
            <w:r w:rsidRPr="00CA0B02">
              <w:rPr>
                <w:rFonts w:ascii="Arial" w:hAnsi="Arial" w:cs="Arial"/>
                <w:i/>
                <w:sz w:val="18"/>
                <w:szCs w:val="18"/>
              </w:rPr>
              <w:t>ś</w:t>
            </w:r>
            <w:r w:rsidRPr="00CA0B02">
              <w:rPr>
                <w:rFonts w:ascii="Arial" w:hAnsi="Arial" w:cs="Arial"/>
                <w:bCs/>
                <w:i/>
                <w:sz w:val="18"/>
                <w:szCs w:val="18"/>
              </w:rPr>
              <w:t>ci wydatków w ramach Europejskiego Funduszu Rozwoju Regionalnego, Europejskiego Funduszu Społecznego oraz Funduszu Spójno</w:t>
            </w:r>
            <w:r w:rsidRPr="00CA0B02">
              <w:rPr>
                <w:rFonts w:ascii="Arial" w:hAnsi="Arial" w:cs="Arial"/>
                <w:i/>
                <w:sz w:val="18"/>
                <w:szCs w:val="18"/>
              </w:rPr>
              <w:t>ś</w:t>
            </w:r>
            <w:r w:rsidRPr="00CA0B02">
              <w:rPr>
                <w:rFonts w:ascii="Arial" w:hAnsi="Arial" w:cs="Arial"/>
                <w:bCs/>
                <w:i/>
                <w:sz w:val="18"/>
                <w:szCs w:val="18"/>
              </w:rPr>
              <w:t>ci na lata 2014-2020</w:t>
            </w:r>
            <w:r w:rsidRPr="00CA0B02">
              <w:rPr>
                <w:rFonts w:ascii="Arial" w:hAnsi="Arial" w:cs="Arial"/>
                <w:bCs/>
                <w:sz w:val="18"/>
                <w:szCs w:val="18"/>
              </w:rPr>
              <w:t>.</w:t>
            </w:r>
          </w:p>
        </w:tc>
      </w:tr>
      <w:tr w:rsidR="00D53A85" w:rsidRPr="00CA0B02" w:rsidTr="00784EFF">
        <w:tc>
          <w:tcPr>
            <w:tcW w:w="5000" w:type="pct"/>
            <w:gridSpan w:val="15"/>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Wskaźniki produktu i rezultatu planowane do osiągnięcia w ramach konkursu</w:t>
            </w:r>
          </w:p>
        </w:tc>
      </w:tr>
      <w:tr w:rsidR="00D53A85" w:rsidRPr="00CA0B02" w:rsidTr="00784EFF">
        <w:trPr>
          <w:trHeight w:val="236"/>
        </w:trPr>
        <w:tc>
          <w:tcPr>
            <w:tcW w:w="825" w:type="pct"/>
            <w:gridSpan w:val="2"/>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Nazwa wskaźnika</w:t>
            </w:r>
          </w:p>
        </w:tc>
        <w:tc>
          <w:tcPr>
            <w:tcW w:w="696" w:type="pct"/>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Jednostka</w:t>
            </w:r>
          </w:p>
        </w:tc>
        <w:tc>
          <w:tcPr>
            <w:tcW w:w="1718" w:type="pct"/>
            <w:gridSpan w:val="6"/>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 wskaźnika planowana do osiągnięcia w ramach konkursu w podziale na lata</w:t>
            </w:r>
          </w:p>
        </w:tc>
        <w:tc>
          <w:tcPr>
            <w:tcW w:w="1761" w:type="pct"/>
            <w:gridSpan w:val="6"/>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Wskaźnik realizujący ramy wykonania</w:t>
            </w:r>
          </w:p>
          <w:p w:rsidR="00D53A85" w:rsidRPr="00CA0B02" w:rsidRDefault="00D53A85" w:rsidP="00784EFF">
            <w:pPr>
              <w:jc w:val="center"/>
              <w:rPr>
                <w:rFonts w:ascii="Arial" w:hAnsi="Arial" w:cs="Arial"/>
                <w:sz w:val="18"/>
                <w:szCs w:val="18"/>
              </w:rPr>
            </w:pPr>
            <w:r w:rsidRPr="00CA0B02">
              <w:rPr>
                <w:rFonts w:ascii="Arial" w:hAnsi="Arial" w:cs="Arial"/>
                <w:sz w:val="18"/>
                <w:szCs w:val="18"/>
              </w:rPr>
              <w:t>T/N</w:t>
            </w:r>
          </w:p>
        </w:tc>
      </w:tr>
      <w:tr w:rsidR="00D53A85" w:rsidRPr="00CA0B02" w:rsidTr="00784EFF">
        <w:trPr>
          <w:trHeight w:val="236"/>
        </w:trPr>
        <w:tc>
          <w:tcPr>
            <w:tcW w:w="825" w:type="pct"/>
            <w:gridSpan w:val="2"/>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696" w:type="pct"/>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1052" w:type="pct"/>
            <w:gridSpan w:val="2"/>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Rok</w:t>
            </w:r>
          </w:p>
        </w:tc>
        <w:tc>
          <w:tcPr>
            <w:tcW w:w="666"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w:t>
            </w:r>
          </w:p>
        </w:tc>
        <w:tc>
          <w:tcPr>
            <w:tcW w:w="1761" w:type="pct"/>
            <w:gridSpan w:val="6"/>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którzy uzyskali kwalifikacje lub nabyli kompetencje po opuszczeniu programu</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r w:rsidRPr="003D536D">
              <w:rPr>
                <w:rFonts w:ascii="Arial" w:hAnsi="Arial" w:cs="Arial"/>
                <w:sz w:val="18"/>
                <w:szCs w:val="18"/>
              </w:rPr>
              <w:t xml:space="preserve">92% </w:t>
            </w:r>
          </w:p>
          <w:p w:rsidR="00D53A85" w:rsidRPr="00CA0B02" w:rsidRDefault="00D53A85" w:rsidP="00784EFF">
            <w:pPr>
              <w:jc w:val="center"/>
              <w:rPr>
                <w:rFonts w:ascii="Arial" w:hAnsi="Arial" w:cs="Arial"/>
                <w:sz w:val="18"/>
                <w:szCs w:val="18"/>
              </w:rPr>
            </w:pPr>
            <w:r>
              <w:rPr>
                <w:rFonts w:ascii="Arial" w:hAnsi="Arial" w:cs="Arial"/>
                <w:sz w:val="18"/>
                <w:szCs w:val="18"/>
              </w:rPr>
              <w:t>241 osób</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ind w:left="708" w:hanging="708"/>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Wzrost liczby dzieci objętych wsparciem w ramach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w:t>
            </w:r>
          </w:p>
        </w:tc>
        <w:tc>
          <w:tcPr>
            <w:tcW w:w="1052" w:type="pct"/>
            <w:gridSpan w:val="2"/>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p>
          <w:p w:rsidR="00D53A85" w:rsidRPr="003D536D" w:rsidRDefault="00D53A85" w:rsidP="00784EFF">
            <w:pPr>
              <w:jc w:val="center"/>
              <w:rPr>
                <w:rFonts w:ascii="Arial" w:hAnsi="Arial" w:cs="Arial"/>
                <w:sz w:val="18"/>
                <w:szCs w:val="18"/>
              </w:rPr>
            </w:pPr>
            <w:r>
              <w:rPr>
                <w:rFonts w:ascii="Arial" w:hAnsi="Arial" w:cs="Arial"/>
                <w:sz w:val="18"/>
                <w:szCs w:val="18"/>
              </w:rPr>
              <w:t>2020</w:t>
            </w:r>
          </w:p>
          <w:p w:rsidR="00D53A85" w:rsidRPr="00CA0B02" w:rsidRDefault="00D53A85" w:rsidP="00784EFF">
            <w:pPr>
              <w:jc w:val="center"/>
              <w:rPr>
                <w:rFonts w:ascii="Arial" w:hAnsi="Arial" w:cs="Arial"/>
                <w:sz w:val="18"/>
                <w:szCs w:val="18"/>
              </w:rPr>
            </w:pP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Nie dotyczy (wskaźnik jest liczony tylko w odniesieniu do danego projektu)</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Liczba dzieci objętych w ramach programu dodatkowymi zajęciami zwiększającymi </w:t>
            </w:r>
            <w:r w:rsidRPr="00CA0B02">
              <w:rPr>
                <w:rFonts w:ascii="Arial" w:hAnsi="Arial" w:cs="Arial"/>
                <w:sz w:val="18"/>
                <w:szCs w:val="18"/>
              </w:rPr>
              <w:lastRenderedPageBreak/>
              <w:t>ich szanse edukacyjne w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lastRenderedPageBreak/>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lastRenderedPageBreak/>
              <w:t>Liczba miejsc wychowania przedszkolnego dofinansowanych w programie</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szt.</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objętych wsparciem w programie</w:t>
            </w:r>
          </w:p>
        </w:tc>
        <w:tc>
          <w:tcPr>
            <w:tcW w:w="696" w:type="pct"/>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262</w:t>
            </w:r>
          </w:p>
        </w:tc>
        <w:tc>
          <w:tcPr>
            <w:tcW w:w="1761" w:type="pct"/>
            <w:gridSpan w:val="6"/>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bl>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A76D2A" w:rsidRPr="0086305F" w:rsidRDefault="00A76D2A" w:rsidP="00A76D2A">
      <w:pPr>
        <w:spacing w:after="240"/>
        <w:jc w:val="center"/>
        <w:rPr>
          <w:rFonts w:ascii="Arial" w:hAnsi="Arial" w:cs="Arial"/>
          <w:b/>
          <w:sz w:val="20"/>
          <w:szCs w:val="20"/>
        </w:rPr>
      </w:pPr>
      <w:r w:rsidRPr="0086305F">
        <w:rPr>
          <w:rFonts w:ascii="Arial" w:hAnsi="Arial" w:cs="Arial"/>
          <w:b/>
          <w:sz w:val="20"/>
          <w:szCs w:val="20"/>
        </w:rPr>
        <w:lastRenderedPageBreak/>
        <w:t>Ramowy Plan Realizacji Działania na rok 2016</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4"/>
        <w:gridCol w:w="2365"/>
        <w:gridCol w:w="1380"/>
        <w:gridCol w:w="2453"/>
      </w:tblGrid>
      <w:tr w:rsidR="00A76D2A" w:rsidRPr="006C5AAA" w:rsidTr="00A76D2A">
        <w:trPr>
          <w:trHeight w:val="362"/>
          <w:jc w:val="center"/>
        </w:trPr>
        <w:tc>
          <w:tcPr>
            <w:tcW w:w="10493" w:type="dxa"/>
            <w:gridSpan w:val="4"/>
            <w:shd w:val="clear" w:color="auto" w:fill="D9D9D9"/>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INFORMACJE O INSTYTUCJI POŚREDNICZĄCEJ</w:t>
            </w:r>
          </w:p>
        </w:tc>
      </w:tr>
      <w:tr w:rsidR="00A76D2A" w:rsidRPr="006C5AAA" w:rsidTr="00A76D2A">
        <w:trPr>
          <w:trHeight w:val="511"/>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osi priorytetowej</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Oś VIII Edukacja</w:t>
            </w:r>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działania</w:t>
            </w:r>
          </w:p>
        </w:tc>
        <w:tc>
          <w:tcPr>
            <w:tcW w:w="7885" w:type="dxa"/>
            <w:gridSpan w:val="3"/>
          </w:tcPr>
          <w:p w:rsidR="00A76D2A" w:rsidRPr="00050F84" w:rsidRDefault="00A76D2A" w:rsidP="00050F84">
            <w:pPr>
              <w:rPr>
                <w:rFonts w:ascii="Arial" w:hAnsi="Arial" w:cs="Arial"/>
                <w:sz w:val="20"/>
                <w:szCs w:val="20"/>
              </w:rPr>
            </w:pPr>
            <w:bookmarkStart w:id="112" w:name="_Toc514926236"/>
            <w:r w:rsidRPr="00050F84">
              <w:rPr>
                <w:rFonts w:ascii="Arial" w:hAnsi="Arial" w:cs="Arial"/>
                <w:sz w:val="20"/>
                <w:szCs w:val="20"/>
              </w:rPr>
              <w:t>8.2 Wsparcie szkół i placówek prowadzących kształcenie ogólne oraz uczniów uczestniczących w kształceniu podstawowym, gimnazjalnym i ponadgimnazjalnym</w:t>
            </w:r>
            <w:bookmarkEnd w:id="112"/>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Instytucja Pośrednicząca</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Wojewódzki Urząd Pracy w Szczecinie</w:t>
            </w:r>
          </w:p>
        </w:tc>
      </w:tr>
      <w:tr w:rsidR="00A76D2A" w:rsidRPr="006C5AAA" w:rsidTr="00A76D2A">
        <w:trPr>
          <w:trHeight w:val="348"/>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Adres korespondencyjny</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ul. A. Mickiewicza 41</w:t>
            </w:r>
            <w:r w:rsidRPr="0086305F">
              <w:rPr>
                <w:rFonts w:ascii="Arial" w:hAnsi="Arial" w:cs="Arial"/>
                <w:sz w:val="20"/>
                <w:szCs w:val="20"/>
              </w:rPr>
              <w:br/>
              <w:t>70-383 Szczecin</w:t>
            </w:r>
          </w:p>
        </w:tc>
      </w:tr>
      <w:tr w:rsidR="00A76D2A" w:rsidRPr="006C5AAA" w:rsidTr="00A76D2A">
        <w:trPr>
          <w:trHeight w:val="358"/>
          <w:jc w:val="center"/>
        </w:trPr>
        <w:tc>
          <w:tcPr>
            <w:tcW w:w="2608"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Telefon</w:t>
            </w:r>
          </w:p>
        </w:tc>
        <w:tc>
          <w:tcPr>
            <w:tcW w:w="3025" w:type="dxa"/>
            <w:tcBorders>
              <w:bottom w:val="single" w:sz="2" w:space="0" w:color="auto"/>
            </w:tcBorders>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91 42 56 101</w:t>
            </w:r>
          </w:p>
        </w:tc>
        <w:tc>
          <w:tcPr>
            <w:tcW w:w="1620"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Faks</w:t>
            </w:r>
          </w:p>
        </w:tc>
        <w:tc>
          <w:tcPr>
            <w:tcW w:w="3240" w:type="dxa"/>
            <w:tcBorders>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91 42 56 103</w:t>
            </w:r>
          </w:p>
        </w:tc>
      </w:tr>
      <w:tr w:rsidR="00A76D2A" w:rsidRPr="006C5AAA" w:rsidTr="00A76D2A">
        <w:trPr>
          <w:trHeight w:val="354"/>
          <w:jc w:val="center"/>
        </w:trPr>
        <w:tc>
          <w:tcPr>
            <w:tcW w:w="2608" w:type="dxa"/>
            <w:tcBorders>
              <w:top w:val="single" w:sz="2" w:space="0" w:color="auto"/>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w:t>
            </w:r>
          </w:p>
        </w:tc>
        <w:tc>
          <w:tcPr>
            <w:tcW w:w="7885" w:type="dxa"/>
            <w:gridSpan w:val="3"/>
            <w:tcBorders>
              <w:top w:val="single" w:sz="2" w:space="0" w:color="auto"/>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sekretariat@wup.pl</w:t>
            </w:r>
          </w:p>
        </w:tc>
      </w:tr>
      <w:tr w:rsidR="00A76D2A" w:rsidRPr="006C5AAA" w:rsidTr="00A76D2A">
        <w:trPr>
          <w:trHeight w:val="709"/>
          <w:jc w:val="center"/>
        </w:trPr>
        <w:tc>
          <w:tcPr>
            <w:tcW w:w="2608" w:type="dxa"/>
            <w:tcBorders>
              <w:top w:val="single" w:sz="2" w:space="0" w:color="auto"/>
              <w:bottom w:val="single" w:sz="12" w:space="0" w:color="auto"/>
              <w:right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Dane kontaktowe osoby (osób) w Instytucji Pośredniczącej/Zarządzającej do kontaktów roboczych</w:t>
            </w:r>
          </w:p>
        </w:tc>
        <w:tc>
          <w:tcPr>
            <w:tcW w:w="7885" w:type="dxa"/>
            <w:gridSpan w:val="3"/>
            <w:tcBorders>
              <w:top w:val="single" w:sz="2" w:space="0" w:color="auto"/>
              <w:left w:val="single" w:sz="2" w:space="0" w:color="auto"/>
              <w:bottom w:val="single" w:sz="1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Marta Baranowska</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 91 42 56 166</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 marta_baranowska@wup.pl</w:t>
            </w:r>
          </w:p>
        </w:tc>
      </w:tr>
    </w:tbl>
    <w:p w:rsidR="00A76D2A" w:rsidRPr="0086305F" w:rsidRDefault="00A76D2A" w:rsidP="00A76D2A">
      <w:pPr>
        <w:rPr>
          <w:rFonts w:ascii="Arial" w:hAnsi="Arial" w:cs="Arial"/>
          <w:b/>
          <w:sz w:val="20"/>
          <w:szCs w:val="20"/>
        </w:rPr>
      </w:pPr>
      <w:r w:rsidRPr="0086305F">
        <w:rPr>
          <w:rFonts w:ascii="Arial" w:hAnsi="Arial" w:cs="Arial"/>
          <w:b/>
          <w:sz w:val="20"/>
          <w:szCs w:val="20"/>
        </w:rPr>
        <w:br w:type="page"/>
      </w:r>
    </w:p>
    <w:p w:rsidR="00A76D2A" w:rsidRPr="0086305F" w:rsidRDefault="00A76D2A" w:rsidP="00A76D2A">
      <w:pPr>
        <w:rPr>
          <w:rFonts w:ascii="Arial" w:hAnsi="Arial" w:cs="Arial"/>
          <w:b/>
          <w:sz w:val="20"/>
          <w:szCs w:val="20"/>
        </w:rPr>
      </w:pPr>
    </w:p>
    <w:tbl>
      <w:tblPr>
        <w:tblW w:w="90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072"/>
      </w:tblGrid>
      <w:tr w:rsidR="00A76D2A" w:rsidRPr="006C5AAA" w:rsidTr="00A76D2A">
        <w:trPr>
          <w:trHeight w:val="362"/>
          <w:jc w:val="center"/>
        </w:trPr>
        <w:tc>
          <w:tcPr>
            <w:tcW w:w="10222" w:type="dxa"/>
            <w:shd w:val="clear" w:color="auto" w:fill="E77B39"/>
            <w:vAlign w:val="center"/>
          </w:tcPr>
          <w:p w:rsidR="00A76D2A" w:rsidRPr="00050F84" w:rsidRDefault="00A76D2A" w:rsidP="00050F84">
            <w:pPr>
              <w:spacing w:line="276" w:lineRule="auto"/>
              <w:jc w:val="center"/>
              <w:rPr>
                <w:rFonts w:ascii="Arial" w:hAnsi="Arial" w:cs="Arial"/>
                <w:b/>
                <w:sz w:val="20"/>
                <w:szCs w:val="20"/>
              </w:rPr>
            </w:pPr>
            <w:r w:rsidRPr="00050F84">
              <w:rPr>
                <w:rFonts w:ascii="Arial" w:hAnsi="Arial" w:cs="Arial"/>
                <w:b/>
                <w:sz w:val="20"/>
                <w:szCs w:val="20"/>
              </w:rPr>
              <w:t>KARTA DZIAŁANIA</w:t>
            </w:r>
          </w:p>
          <w:p w:rsidR="00A76D2A" w:rsidRPr="006C5AAA" w:rsidRDefault="00A76D2A" w:rsidP="007311ED">
            <w:pPr>
              <w:pStyle w:val="Nagwek2"/>
              <w:jc w:val="both"/>
            </w:pPr>
            <w:bookmarkStart w:id="113" w:name="_Toc52269952"/>
            <w:r w:rsidRPr="00050F84">
              <w:rPr>
                <w:b/>
                <w:sz w:val="20"/>
                <w:szCs w:val="20"/>
              </w:rPr>
              <w:t>8.2 Wsparcie szkół i placówek prowadzących kształcenie ogólne oraz uczniów uczestniczących w kształceniu podstawowym, gimnazjalnym i ponadgimnazjalnym (2016 r.)</w:t>
            </w:r>
            <w:bookmarkEnd w:id="113"/>
          </w:p>
        </w:tc>
      </w:tr>
    </w:tbl>
    <w:p w:rsidR="00A76D2A" w:rsidRPr="0086305F" w:rsidRDefault="00A76D2A" w:rsidP="00A76D2A">
      <w:pPr>
        <w:rPr>
          <w:rFonts w:ascii="Arial" w:hAnsi="Arial" w:cs="Arial"/>
          <w:b/>
          <w:spacing w:val="24"/>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7"/>
        <w:gridCol w:w="644"/>
        <w:gridCol w:w="586"/>
        <w:gridCol w:w="11"/>
        <w:gridCol w:w="1196"/>
        <w:gridCol w:w="22"/>
        <w:gridCol w:w="660"/>
        <w:gridCol w:w="566"/>
        <w:gridCol w:w="36"/>
        <w:gridCol w:w="42"/>
        <w:gridCol w:w="1047"/>
        <w:gridCol w:w="397"/>
        <w:gridCol w:w="702"/>
        <w:gridCol w:w="16"/>
        <w:gridCol w:w="443"/>
        <w:gridCol w:w="314"/>
        <w:gridCol w:w="548"/>
        <w:gridCol w:w="290"/>
        <w:gridCol w:w="405"/>
      </w:tblGrid>
      <w:tr w:rsidR="00A76D2A" w:rsidRPr="006C5AAA" w:rsidTr="00A76D2A">
        <w:trPr>
          <w:trHeight w:val="284"/>
          <w:jc w:val="center"/>
        </w:trPr>
        <w:tc>
          <w:tcPr>
            <w:tcW w:w="632" w:type="pct"/>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Lp. naboru: </w:t>
            </w:r>
          </w:p>
        </w:tc>
        <w:tc>
          <w:tcPr>
            <w:tcW w:w="355"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1</w:t>
            </w: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ogłoszenia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11.2016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uruchomienia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Del="0097443F" w:rsidRDefault="00A76D2A" w:rsidP="00A76D2A">
            <w:pPr>
              <w:spacing w:before="40" w:after="40"/>
              <w:rPr>
                <w:rFonts w:ascii="Arial" w:hAnsi="Arial" w:cs="Arial"/>
                <w:b/>
                <w:sz w:val="20"/>
                <w:szCs w:val="20"/>
              </w:rPr>
            </w:pPr>
            <w:r w:rsidRPr="0086305F">
              <w:rPr>
                <w:rFonts w:ascii="Arial" w:hAnsi="Arial" w:cs="Arial"/>
                <w:b/>
                <w:sz w:val="20"/>
                <w:szCs w:val="20"/>
              </w:rPr>
              <w:t>12.2016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zakończenia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(wpisz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1.2017 r.</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Typ naboru</w:t>
            </w:r>
          </w:p>
        </w:tc>
        <w:tc>
          <w:tcPr>
            <w:tcW w:w="1364" w:type="pct"/>
            <w:gridSpan w:val="5"/>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Konkursowy </w:t>
            </w:r>
          </w:p>
        </w:tc>
        <w:tc>
          <w:tcPr>
            <w:tcW w:w="312"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X</w:t>
            </w: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niepodzielony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X</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Konkurs z preselekcją</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Pozakonkursowy</w:t>
            </w:r>
          </w:p>
        </w:tc>
        <w:tc>
          <w:tcPr>
            <w:tcW w:w="312" w:type="pct"/>
          </w:tcPr>
          <w:p w:rsidR="00A76D2A" w:rsidRPr="0086305F" w:rsidRDefault="00A76D2A" w:rsidP="00A76D2A">
            <w:pPr>
              <w:spacing w:before="40" w:after="40"/>
              <w:jc w:val="center"/>
              <w:rPr>
                <w:rFonts w:ascii="Arial" w:hAnsi="Arial" w:cs="Arial"/>
                <w:b/>
                <w:sz w:val="20"/>
                <w:szCs w:val="20"/>
              </w:rPr>
            </w:pPr>
          </w:p>
        </w:tc>
        <w:tc>
          <w:tcPr>
            <w:tcW w:w="2337" w:type="pct"/>
            <w:gridSpan w:val="11"/>
            <w:shd w:val="clear" w:color="auto" w:fill="CCFFCC"/>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Planowana alokacja</w:t>
            </w:r>
          </w:p>
        </w:tc>
        <w:tc>
          <w:tcPr>
            <w:tcW w:w="4013" w:type="pct"/>
            <w:gridSpan w:val="17"/>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14 399 477,58 zł.</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projektów   przewidziane do realizacji w ramach naboru</w:t>
            </w: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Kształcenie u uczniów i słuchaczy kompetencji kluczowych oraz właściwych postaw </w:t>
            </w:r>
            <w:r w:rsidRPr="0086305F">
              <w:rPr>
                <w:rFonts w:ascii="Arial" w:eastAsiaTheme="minorHAnsi" w:hAnsi="Arial" w:cs="Arial"/>
                <w:szCs w:val="20"/>
                <w:lang w:eastAsia="en-US"/>
              </w:rPr>
              <w:br/>
              <w:t>i umiejętności niezbędnych na rynku pracy głównie poprzez:</w:t>
            </w:r>
          </w:p>
          <w:p w:rsidR="00A76D2A" w:rsidRPr="0086305F" w:rsidRDefault="00A76D2A" w:rsidP="00D81884">
            <w:pPr>
              <w:pStyle w:val="Akapitzlist"/>
              <w:numPr>
                <w:ilvl w:val="0"/>
                <w:numId w:val="12"/>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realizację projektów edukacyjnych w szkołach lub placówkach systemu oświaty objętych wsparciem,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różnych form rozwijających uzdolnienia,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wdrożenie nowych form i programów nauczania,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tworzenie i realizacja zajęć w klasach o nowatorskich rozwiązaniach programowych, organizacyjnych lub metodycznych,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organizację kółek zainteresowań, warsztatów, laboratoriów dla uczniów lub słuchaczy,</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nawiązywanie współpracy z otoczeniem zewnętrznym szkoły lub placówki systemu oświaty w celu realizacji programów edukacyjnych,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w:t>
            </w:r>
            <w:proofErr w:type="spellStart"/>
            <w:r w:rsidRPr="0086305F">
              <w:rPr>
                <w:rFonts w:ascii="Arial" w:eastAsiaTheme="minorHAnsi" w:hAnsi="Arial" w:cs="Arial"/>
                <w:szCs w:val="20"/>
                <w:lang w:eastAsia="en-US"/>
              </w:rPr>
              <w:t>zwalidowanych</w:t>
            </w:r>
            <w:proofErr w:type="spellEnd"/>
            <w:r w:rsidRPr="0086305F">
              <w:rPr>
                <w:rFonts w:ascii="Arial" w:eastAsiaTheme="minorHAnsi" w:hAnsi="Arial" w:cs="Arial"/>
                <w:szCs w:val="20"/>
                <w:lang w:eastAsia="en-US"/>
              </w:rPr>
              <w:t xml:space="preserve"> produktów projektów innowacyjnych, zrealizowanych w latach 2007-2013 w ramach PO KL, </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pomoc stypendialną dla uczniów lub słuchaczy szczególnie uzdolnionych </w:t>
            </w:r>
            <w:r w:rsidRPr="0086305F">
              <w:rPr>
                <w:rFonts w:ascii="Arial" w:eastAsiaTheme="minorHAnsi" w:hAnsi="Arial" w:cs="Arial"/>
                <w:szCs w:val="20"/>
                <w:lang w:eastAsia="en-US"/>
              </w:rPr>
              <w:br/>
              <w:t>w zakresie przedmiotów matematycznych, przyrodniczych, informatycznych, języków obcych, matematyki lub przedsiębiorczości, których niekorzystna sytuacja materialna stanowi barierę w rozwoju edukacyjnym,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doradztwo edukacyjno-zawodowe dla uczniów lub słuchaczy, ze szczególnym uwzględnieniem uczniów ze specjalnymi potrzebami edukacyjnymi,</w:t>
            </w:r>
          </w:p>
          <w:p w:rsidR="00A76D2A" w:rsidRPr="0086305F" w:rsidRDefault="00A76D2A" w:rsidP="00D81884">
            <w:pPr>
              <w:pStyle w:val="Akapitzlist"/>
              <w:numPr>
                <w:ilvl w:val="0"/>
                <w:numId w:val="12"/>
              </w:numPr>
              <w:adjustRightInd w:val="0"/>
              <w:spacing w:before="40" w:after="40"/>
              <w:jc w:val="both"/>
              <w:rPr>
                <w:rFonts w:ascii="Arial" w:hAnsi="Arial" w:cs="Arial"/>
                <w:szCs w:val="20"/>
              </w:rPr>
            </w:pPr>
            <w:r w:rsidRPr="0086305F">
              <w:rPr>
                <w:rFonts w:ascii="Arial" w:eastAsiaTheme="minorHAnsi" w:hAnsi="Arial" w:cs="Arial"/>
                <w:szCs w:val="20"/>
                <w:lang w:eastAsia="en-US"/>
              </w:rPr>
              <w:t>realizację zajęć poza szkołą lub poza lekcjami.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Doskonalenie umiejętności i kompetencji zawodowych nauczycieli prowadzących kształcenie w zakresie stosowania metod i form organizacyjnych sprzyjających kształtowaniu i rozwijaniu u uczniów kompetencji kluczowych niezbędnych na rynku pracy oraz właściwych </w:t>
            </w:r>
            <w:r w:rsidRPr="0086305F">
              <w:rPr>
                <w:rFonts w:ascii="Arial" w:eastAsiaTheme="minorHAnsi" w:hAnsi="Arial" w:cs="Arial"/>
                <w:szCs w:val="20"/>
                <w:lang w:eastAsia="en-US"/>
              </w:rPr>
              <w:lastRenderedPageBreak/>
              <w:t>postaw/umiejętności poprzez:</w:t>
            </w:r>
          </w:p>
          <w:p w:rsidR="00A76D2A" w:rsidRPr="0086305F" w:rsidRDefault="00A76D2A" w:rsidP="00D81884">
            <w:pPr>
              <w:pStyle w:val="Akapitzlist"/>
              <w:numPr>
                <w:ilvl w:val="0"/>
                <w:numId w:val="14"/>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kursy i szkolenia doskonalące (teoretyczne i praktyczne), w tym </w:t>
            </w:r>
            <w:r w:rsidRPr="0086305F">
              <w:rPr>
                <w:rFonts w:ascii="Arial" w:eastAsiaTheme="minorHAnsi" w:hAnsi="Arial" w:cs="Arial"/>
                <w:szCs w:val="20"/>
                <w:lang w:eastAsia="en-US"/>
              </w:rPr>
              <w:br/>
              <w:t>z wykorzystaniem pracy trenerów przeszkolonych w ramach PO WER, studia podyplomowe,</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wspieranie istniejących, budowanie nowych i moderowanie sieci współpracy </w:t>
            </w:r>
            <w:r w:rsidRPr="0086305F">
              <w:rPr>
                <w:rFonts w:ascii="Arial" w:eastAsiaTheme="minorHAnsi" w:hAnsi="Arial" w:cs="Arial"/>
                <w:szCs w:val="20"/>
                <w:lang w:eastAsia="en-US"/>
              </w:rPr>
              <w:br/>
              <w:t>i samokształcenia nauczycieli,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w szkole lub placówce systemu oświaty programów wspomagania,</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staże i praktyki nauczycieli realizowane we współpracy z podmiotami </w:t>
            </w:r>
            <w:r w:rsidRPr="0086305F">
              <w:rPr>
                <w:rFonts w:ascii="Arial" w:eastAsiaTheme="minorHAnsi" w:hAnsi="Arial" w:cs="Arial"/>
                <w:szCs w:val="20"/>
                <w:lang w:eastAsia="en-US"/>
              </w:rPr>
              <w:br/>
              <w:t>z otoczenia szkoły lub placówki systemu oświaty,</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współpracę ze specjalistycznymi ośrodkami, np. szkołami kształcącymi dzieci </w:t>
            </w:r>
            <w:r w:rsidRPr="0086305F">
              <w:rPr>
                <w:rFonts w:ascii="Arial" w:eastAsiaTheme="minorHAnsi" w:hAnsi="Arial" w:cs="Arial"/>
                <w:szCs w:val="20"/>
                <w:lang w:eastAsia="en-US"/>
              </w:rPr>
              <w:br/>
              <w:t>i młodzież z niepełnosprawnościami, specjalnymi ośrodkami szkolno-wychowawczymi, młodzieżowymi ośrodkami wychowawczymi, młodzieżowymi ośrodkami socjoterapii, poradniami psychologiczno-pedagogicznymi;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w:t>
            </w:r>
            <w:proofErr w:type="spellStart"/>
            <w:r w:rsidRPr="0086305F">
              <w:rPr>
                <w:rFonts w:ascii="Arial" w:eastAsiaTheme="minorHAnsi" w:hAnsi="Arial" w:cs="Arial"/>
                <w:szCs w:val="20"/>
                <w:lang w:eastAsia="en-US"/>
              </w:rPr>
              <w:t>zwalidowanych</w:t>
            </w:r>
            <w:proofErr w:type="spellEnd"/>
            <w:r w:rsidRPr="0086305F">
              <w:rPr>
                <w:rFonts w:ascii="Arial" w:eastAsiaTheme="minorHAnsi" w:hAnsi="Arial" w:cs="Arial"/>
                <w:szCs w:val="20"/>
                <w:lang w:eastAsia="en-US"/>
              </w:rPr>
              <w:t xml:space="preserve"> produktów projektów innowacyjnych, zrealizowanych w latach 2007-2013 w ramach PO KL.</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Indywidualizację pracy z uczniem ze szczególnymi potrzebami edukacyjnymi, w tym ucznia młodszego i wsparcie uczniów zagrożonych przedwczesnym zakończeniem nauki szkolnej poprzez:</w:t>
            </w:r>
          </w:p>
          <w:p w:rsidR="00A76D2A" w:rsidRPr="0086305F" w:rsidRDefault="00A76D2A" w:rsidP="00D81884">
            <w:pPr>
              <w:pStyle w:val="Akapitzlist"/>
              <w:numPr>
                <w:ilvl w:val="0"/>
                <w:numId w:val="15"/>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doposażenie szkół lub placówek systemu oświaty w pomoce dydaktyczne oraz specjalistyczny sprzęt do rozpoznawania potrzeb rozwojowych, edukacyjnych </w:t>
            </w:r>
            <w:r w:rsidRPr="0086305F">
              <w:rPr>
                <w:rFonts w:ascii="Arial" w:eastAsiaTheme="minorHAnsi" w:hAnsi="Arial" w:cs="Arial"/>
                <w:szCs w:val="20"/>
                <w:lang w:eastAsia="en-US"/>
              </w:rPr>
              <w:br/>
              <w:t xml:space="preserve">i możliwości psychofizycznych oraz wspomagania rozwoju i prowadzenia terapii uczniów ze specjalnymi potrzebami edukacyjnymi, a także podręczniki szkolne </w:t>
            </w:r>
            <w:r w:rsidRPr="0086305F">
              <w:rPr>
                <w:rFonts w:ascii="Arial" w:eastAsiaTheme="minorHAnsi" w:hAnsi="Arial" w:cs="Arial"/>
                <w:szCs w:val="20"/>
                <w:lang w:eastAsia="en-US"/>
              </w:rPr>
              <w:br/>
              <w:t xml:space="preserve">i materiały dydaktyczne dostosowane do potrzeb uczniów </w:t>
            </w:r>
            <w:r w:rsidRPr="0086305F">
              <w:rPr>
                <w:rFonts w:ascii="Arial" w:eastAsiaTheme="minorHAnsi" w:hAnsi="Arial" w:cs="Arial"/>
                <w:szCs w:val="20"/>
                <w:lang w:eastAsia="en-US"/>
              </w:rPr>
              <w:br/>
              <w:t xml:space="preserve">z niepełnosprawnościami, ze szczególnym uwzględnieniem tych pomocy, sprzętu </w:t>
            </w:r>
            <w:r w:rsidRPr="0086305F">
              <w:rPr>
                <w:rFonts w:ascii="Arial" w:eastAsiaTheme="minorHAnsi" w:hAnsi="Arial" w:cs="Arial"/>
                <w:szCs w:val="20"/>
                <w:lang w:eastAsia="en-US"/>
              </w:rPr>
              <w:br/>
              <w:t>i narzędzi, które są zgodne z koncepcją uniwersalnego projektowania,</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przygotowanie nauczycieli do prowadzenia procesu indywidualizacji pracy </w:t>
            </w:r>
            <w:r w:rsidRPr="0086305F">
              <w:rPr>
                <w:rFonts w:ascii="Arial" w:eastAsiaTheme="minorHAnsi" w:hAnsi="Arial" w:cs="Arial"/>
                <w:szCs w:val="20"/>
                <w:lang w:eastAsia="en-US"/>
              </w:rPr>
              <w:br/>
              <w:t>z uczniem ze specjalnymi potrzebami edukacyjnymi, w tym wsparcia ucznia młodszego, rozpoznawania potrzeb rozwojowych, edukacyjnych i możliwości psychofizycznych uczniów i efektywnego stosowania ww. pomocy dydaktycznych w pracy,</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wsparcie uczniów ze specjalnymi potrzebami edukacyjnymi, w tym uczniów młodszych w ramach zajęć uzupełniających ofertę szkoły lub placówki systemu oświaty, w tym: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specjalistycznych, prowadzonych w celu stymulowania rozwoju poznawczego i zmniejszania trudności w opanowaniu wiadomości </w:t>
            </w:r>
            <w:r w:rsidRPr="0086305F">
              <w:rPr>
                <w:rFonts w:ascii="Arial" w:eastAsiaTheme="minorHAnsi" w:hAnsi="Arial" w:cs="Arial"/>
                <w:szCs w:val="20"/>
                <w:lang w:eastAsia="en-US"/>
              </w:rPr>
              <w:br/>
              <w:t xml:space="preserve">i umiejętności szkolnych przez uczniów ze specjalnymi potrzebami edukacyjnymi, w tym uczniów młodszych, w tym: zajęć korekcyjno-kompensacyjnych, logopedycznych, socjoterapeutycznych </w:t>
            </w:r>
            <w:r w:rsidRPr="0086305F">
              <w:rPr>
                <w:rFonts w:ascii="Arial" w:eastAsiaTheme="minorHAnsi" w:hAnsi="Arial" w:cs="Arial"/>
                <w:szCs w:val="20"/>
                <w:lang w:eastAsia="en-US"/>
              </w:rPr>
              <w:br/>
              <w:t xml:space="preserve">i </w:t>
            </w:r>
            <w:proofErr w:type="spellStart"/>
            <w:r w:rsidRPr="0086305F">
              <w:rPr>
                <w:rFonts w:ascii="Arial" w:eastAsiaTheme="minorHAnsi" w:hAnsi="Arial" w:cs="Arial"/>
                <w:szCs w:val="20"/>
                <w:lang w:eastAsia="en-US"/>
              </w:rPr>
              <w:t>psychoedukacyjnych</w:t>
            </w:r>
            <w:proofErr w:type="spellEnd"/>
            <w:r w:rsidRPr="0086305F">
              <w:rPr>
                <w:rFonts w:ascii="Arial" w:eastAsiaTheme="minorHAnsi" w:hAnsi="Arial" w:cs="Arial"/>
                <w:szCs w:val="20"/>
                <w:lang w:eastAsia="en-US"/>
              </w:rPr>
              <w:t xml:space="preserve"> oraz innych zajęć o charakterze terapeutycznym,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dydaktyczno-wyrównawczych, organizowanych dla uczniów ze specjalnymi potrzebami edukacyjnymi, w tym uczniów młodszych, mających trudności w spełnianiu wymagań edukacyjnych wynikających </w:t>
            </w:r>
            <w:r w:rsidRPr="0086305F">
              <w:rPr>
                <w:rFonts w:ascii="Arial" w:eastAsiaTheme="minorHAnsi" w:hAnsi="Arial" w:cs="Arial"/>
                <w:szCs w:val="20"/>
                <w:lang w:eastAsia="en-US"/>
              </w:rPr>
              <w:br/>
              <w:t>z podstawy programowej kształcenia ogólnego dla danego etapu edukacyjnego,</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lastRenderedPageBreak/>
              <w:t>warsztatów,</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porad i konsultacji,</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zajęć rewalidacyjno-wychowawczych, o których mowa z rozporządzeniu MEN z dnia 23 kwietnia 2013 r. w sprawie warunków i sposobu organizowania zajęć rewalidacyjno-wychowawczych dla dzieci i młodzieży z upośledzeniem umysłowym w stopniu głębokim.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Tworzenie warunków dla nauczania opartego na metodzie eksperymentu głównie poprzez:</w:t>
            </w:r>
          </w:p>
          <w:p w:rsidR="00A76D2A" w:rsidRPr="0086305F" w:rsidRDefault="00A76D2A" w:rsidP="00D81884">
            <w:pPr>
              <w:pStyle w:val="Akapitzlist"/>
              <w:numPr>
                <w:ilvl w:val="0"/>
                <w:numId w:val="17"/>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wyposażenie pracowni szkolnych w narzędzia do nauczania przedmiotów przyrodniczych lub matematyki,</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w tym nauczycieli przedmiotów przyrodniczych lub matematyki, niezbędnych do prowadzenia procesu nauczania opartego na metodzie eksperymentu,</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kształtowanie i rozwijanie kompetencji uczniów w zakresie przedmiotów przyrodniczych lub matematyki.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Korzystanie z technologii informacyjno-komunikacyjnych (TIK) w szczególności poprzez:</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wyposażenie szkół lub placówek systemu oświaty w nowoczesne pomoce dydaktyczne oraz narzędzia TIK niezbędne do realizacji programów nauczania </w:t>
            </w:r>
            <w:r w:rsidRPr="0086305F">
              <w:rPr>
                <w:rFonts w:ascii="Arial" w:eastAsiaTheme="minorHAnsi" w:hAnsi="Arial" w:cs="Arial"/>
                <w:szCs w:val="20"/>
                <w:lang w:eastAsia="en-US"/>
              </w:rPr>
              <w:br/>
              <w:t xml:space="preserve">w szkołach lub placówkach systemu oświaty, w tym zapewnienie odpowiedniej infrastruktury sieciowo-usługowej, </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podnoszenie kompetencji cyfrowych nauczycieli wszystkich przedmiotów, </w:t>
            </w:r>
            <w:r w:rsidRPr="0086305F">
              <w:rPr>
                <w:rFonts w:ascii="Arial" w:eastAsiaTheme="minorHAnsi" w:hAnsi="Arial" w:cs="Arial"/>
                <w:szCs w:val="20"/>
                <w:lang w:eastAsia="en-US"/>
              </w:rPr>
              <w:br/>
              <w:t>w tym w zakresie korzystania z narzędzi TIK zakupionych do szkół lub placówek systemu oświaty, w tym włączania narzędzi TIK do nauczania przedmiotowego,</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 xml:space="preserve">kształtowanie i rozwijanie podstawowych kompetencji cyfrowych uczniów lub słuchaczy, w tym z uwzględnieniem bezpieczeństwa w cyberprzestrzeni </w:t>
            </w:r>
            <w:r w:rsidRPr="0086305F">
              <w:rPr>
                <w:rFonts w:ascii="Arial" w:eastAsiaTheme="minorHAnsi" w:hAnsi="Arial" w:cs="Arial"/>
                <w:szCs w:val="20"/>
                <w:lang w:eastAsia="en-US"/>
              </w:rPr>
              <w:br/>
              <w:t>i wynikających z tego tytułu zagrożeń,</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programy rozwijania kompetencji cyfrowych uczniów lub słuchaczy przez naukę programowania.</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beneficjentów, do których skierowany jest nabór</w:t>
            </w:r>
          </w:p>
        </w:tc>
        <w:tc>
          <w:tcPr>
            <w:tcW w:w="4013" w:type="pct"/>
            <w:gridSpan w:val="17"/>
          </w:tcPr>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organy prowadzące szkół i placówek systemu oświaty realizujących kształcenie ogólne (z wyłączeniem szkół dla dorosłych),</w:t>
            </w:r>
          </w:p>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organizacje pozarządowe prowadzące działalność statutową w zakresie edukacji</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Szczegółowy opis, zakładany cel naboru</w:t>
            </w:r>
          </w:p>
        </w:tc>
        <w:tc>
          <w:tcPr>
            <w:tcW w:w="4013" w:type="pct"/>
            <w:gridSpan w:val="17"/>
          </w:tcPr>
          <w:p w:rsidR="00A76D2A" w:rsidRPr="0086305F" w:rsidRDefault="00A76D2A" w:rsidP="00A76D2A">
            <w:pPr>
              <w:autoSpaceDE w:val="0"/>
              <w:autoSpaceDN w:val="0"/>
              <w:adjustRightInd w:val="0"/>
              <w:spacing w:before="40" w:after="40"/>
              <w:jc w:val="both"/>
              <w:rPr>
                <w:rFonts w:ascii="Arial" w:eastAsiaTheme="minorHAnsi" w:hAnsi="Arial" w:cs="Arial"/>
                <w:sz w:val="20"/>
                <w:szCs w:val="20"/>
                <w:lang w:eastAsia="en-US"/>
              </w:rPr>
            </w:pPr>
            <w:r w:rsidRPr="0086305F">
              <w:rPr>
                <w:rFonts w:ascii="Arial" w:eastAsiaTheme="minorHAnsi" w:hAnsi="Arial" w:cs="Arial"/>
                <w:sz w:val="20"/>
                <w:szCs w:val="20"/>
                <w:lang w:eastAsia="en-US"/>
              </w:rPr>
              <w:t xml:space="preserve">Interwencja zaplanowana w ramach konkursu przyczynia się do realizacji celu szczegółowego Działania 8.2, tj.: </w:t>
            </w:r>
            <w:r w:rsidRPr="0086305F">
              <w:rPr>
                <w:rFonts w:ascii="Arial" w:eastAsiaTheme="minorHAnsi" w:hAnsi="Arial" w:cs="Arial"/>
                <w:i/>
                <w:sz w:val="20"/>
                <w:szCs w:val="20"/>
                <w:lang w:eastAsia="en-US"/>
              </w:rPr>
              <w:t xml:space="preserve">doskonalenie kompetencji kluczowych uczniów </w:t>
            </w:r>
            <w:r w:rsidRPr="0086305F">
              <w:rPr>
                <w:rFonts w:ascii="Arial" w:eastAsiaTheme="minorHAnsi" w:hAnsi="Arial" w:cs="Arial"/>
                <w:i/>
                <w:sz w:val="20"/>
                <w:szCs w:val="20"/>
                <w:lang w:eastAsia="en-US"/>
              </w:rPr>
              <w:br/>
              <w:t>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86305F">
              <w:rPr>
                <w:rFonts w:ascii="Arial" w:eastAsiaTheme="minorHAnsi" w:hAnsi="Arial" w:cs="Arial"/>
                <w:sz w:val="20"/>
                <w:szCs w:val="20"/>
                <w:lang w:eastAsia="en-US"/>
              </w:rPr>
              <w:t xml:space="preserve">. </w:t>
            </w:r>
          </w:p>
          <w:p w:rsidR="00A76D2A" w:rsidRPr="0086305F" w:rsidRDefault="00A76D2A" w:rsidP="00A76D2A">
            <w:pPr>
              <w:spacing w:before="40" w:after="40"/>
              <w:jc w:val="both"/>
              <w:rPr>
                <w:rFonts w:ascii="Arial" w:hAnsi="Arial" w:cs="Arial"/>
                <w:sz w:val="20"/>
                <w:szCs w:val="20"/>
              </w:rPr>
            </w:pPr>
            <w:r w:rsidRPr="0086305F">
              <w:rPr>
                <w:rFonts w:ascii="Arial" w:eastAsiaTheme="minorHAnsi" w:hAnsi="Arial" w:cs="Arial"/>
                <w:sz w:val="20"/>
                <w:szCs w:val="20"/>
                <w:lang w:eastAsia="en-US"/>
              </w:rPr>
              <w:t xml:space="preserve">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 Planowane jest w szczególności wsparcie szkół i placówek z obszarów </w:t>
            </w:r>
            <w:proofErr w:type="spellStart"/>
            <w:r w:rsidRPr="0086305F">
              <w:rPr>
                <w:rFonts w:ascii="Arial" w:eastAsiaTheme="minorHAnsi" w:hAnsi="Arial" w:cs="Arial"/>
                <w:sz w:val="20"/>
                <w:szCs w:val="20"/>
                <w:lang w:eastAsia="en-US"/>
              </w:rPr>
              <w:t>defaworyzowanych</w:t>
            </w:r>
            <w:proofErr w:type="spellEnd"/>
            <w:r w:rsidRPr="0086305F">
              <w:rPr>
                <w:rFonts w:ascii="Arial" w:eastAsiaTheme="minorHAnsi" w:hAnsi="Arial" w:cs="Arial"/>
                <w:sz w:val="20"/>
                <w:szCs w:val="20"/>
                <w:lang w:eastAsia="en-US"/>
              </w:rPr>
              <w:t xml:space="preserve"> w ramach przeciwdziałania rozwarstwieniu społecznemu i segregacji.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w:t>
            </w:r>
            <w:r w:rsidRPr="0086305F">
              <w:rPr>
                <w:rFonts w:ascii="Arial" w:eastAsiaTheme="minorHAnsi" w:hAnsi="Arial" w:cs="Arial"/>
                <w:sz w:val="20"/>
                <w:szCs w:val="20"/>
                <w:lang w:eastAsia="en-US"/>
              </w:rPr>
              <w:lastRenderedPageBreak/>
              <w:t xml:space="preserve">szkołach warunków do nauczania eksperymentalnego poprzez doposażenie bazy dydaktycznej </w:t>
            </w:r>
            <w:r w:rsidRPr="0086305F">
              <w:rPr>
                <w:rFonts w:ascii="Arial" w:eastAsiaTheme="minorHAnsi" w:hAnsi="Arial" w:cs="Arial"/>
                <w:sz w:val="20"/>
                <w:szCs w:val="20"/>
                <w:lang w:eastAsia="en-US"/>
              </w:rPr>
              <w:br/>
              <w:t xml:space="preserve">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t>
            </w:r>
            <w:r w:rsidRPr="0086305F">
              <w:rPr>
                <w:rFonts w:ascii="Arial" w:eastAsiaTheme="minorHAnsi" w:hAnsi="Arial" w:cs="Arial"/>
                <w:sz w:val="20"/>
                <w:szCs w:val="20"/>
                <w:lang w:eastAsia="en-US"/>
              </w:rPr>
              <w:br/>
              <w:t xml:space="preserve">w placówkach innowacyjnego nauczania przedmiotów przyrodniczych w oparciu </w:t>
            </w:r>
            <w:r w:rsidRPr="0086305F">
              <w:rPr>
                <w:rFonts w:ascii="Arial" w:eastAsiaTheme="minorHAnsi" w:hAnsi="Arial" w:cs="Arial"/>
                <w:sz w:val="20"/>
                <w:szCs w:val="20"/>
                <w:lang w:eastAsia="en-US"/>
              </w:rPr>
              <w:br/>
              <w:t>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lastRenderedPageBreak/>
              <w:t xml:space="preserve">Specyficzne dla naboru kryteria wyboru projektów </w:t>
            </w: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dopuszczalności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4"/>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5"/>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6"/>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premiujące</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spacing w:before="40" w:after="40"/>
              <w:rPr>
                <w:rFonts w:ascii="Arial" w:hAnsi="Arial" w:cs="Arial"/>
                <w:b/>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pStyle w:val="Akapitzlist"/>
              <w:numPr>
                <w:ilvl w:val="0"/>
                <w:numId w:val="7"/>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Stosuje się do typów projektów </w:t>
            </w:r>
            <w:r w:rsidRPr="0086305F">
              <w:rPr>
                <w:rFonts w:ascii="Arial" w:hAnsi="Arial" w:cs="Arial"/>
                <w:sz w:val="20"/>
                <w:szCs w:val="20"/>
              </w:rPr>
              <w:lastRenderedPageBreak/>
              <w:t>(nr)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8"/>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9"/>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701"/>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shd w:val="clear" w:color="auto" w:fill="CCFFCC"/>
              </w:rPr>
              <w:t>Wskaźniki jakie zostaną osiągnięte w ramach naboru</w:t>
            </w:r>
          </w:p>
        </w:tc>
        <w:tc>
          <w:tcPr>
            <w:tcW w:w="2296"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wskaźnika oraz jednostka miary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2018</w:t>
            </w: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2020</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uczniów, którzy nabyli kompetencje kluczowe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nauczycieli, którzy uzyskali kwalifikacje lub nabyli kompetencje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wykorzystujących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w których pracownie przedmiotowe wykorzystują doposażenie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uczniów objętych wsparciem </w:t>
            </w:r>
            <w:r w:rsidRPr="0086305F">
              <w:rPr>
                <w:rFonts w:ascii="Arial" w:eastAsiaTheme="minorHAnsi" w:hAnsi="Arial" w:cs="Arial"/>
                <w:szCs w:val="20"/>
                <w:lang w:eastAsia="en-US"/>
              </w:rPr>
              <w:br/>
              <w:t>w zakresie rozwijania kompetencji kluczowych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z zakresu TIK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wyposażonych w ramach programu w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szkół, których pracownie przedmiotowe zostały doposażone </w:t>
            </w:r>
            <w:r w:rsidRPr="0086305F">
              <w:rPr>
                <w:rFonts w:ascii="Arial" w:eastAsiaTheme="minorHAnsi" w:hAnsi="Arial" w:cs="Arial"/>
                <w:szCs w:val="20"/>
                <w:lang w:eastAsia="en-US"/>
              </w:rPr>
              <w:br/>
              <w:t>w programie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bl>
    <w:p w:rsidR="00A76D2A" w:rsidRPr="006C5AAA" w:rsidRDefault="00A76D2A" w:rsidP="00A76D2A">
      <w:pPr>
        <w:rPr>
          <w:rFonts w:ascii="Arial" w:hAnsi="Arial" w:cs="Arial"/>
          <w:sz w:val="20"/>
          <w:szCs w:val="20"/>
        </w:rPr>
        <w:sectPr w:rsidR="00A76D2A" w:rsidRPr="006C5AAA" w:rsidSect="00F547DD">
          <w:pgSz w:w="11906" w:h="16838"/>
          <w:pgMar w:top="1418" w:right="1418" w:bottom="1418" w:left="1418" w:header="708" w:footer="708" w:gutter="0"/>
          <w:cols w:space="708"/>
          <w:docGrid w:linePitch="360"/>
        </w:sectPr>
      </w:pPr>
    </w:p>
    <w:p w:rsidR="00133BBD" w:rsidRDefault="00133BBD" w:rsidP="007311ED">
      <w:pPr>
        <w:ind w:right="-157"/>
      </w:pPr>
    </w:p>
    <w:p w:rsidR="00133BBD" w:rsidRDefault="00133BBD" w:rsidP="00D35C6C">
      <w:pPr>
        <w:jc w:val="center"/>
        <w:rPr>
          <w:sz w:val="2"/>
          <w:szCs w:val="2"/>
        </w:rPr>
      </w:pPr>
    </w:p>
    <w:p w:rsidR="00133BBD" w:rsidRDefault="00133BBD" w:rsidP="00D35C6C">
      <w:pPr>
        <w:jc w:val="center"/>
        <w:rPr>
          <w:rFonts w:ascii="Arial" w:hAnsi="Arial" w:cs="Arial"/>
          <w:b/>
          <w:sz w:val="40"/>
          <w:szCs w:val="40"/>
        </w:rPr>
      </w:pPr>
      <w:r>
        <w:rPr>
          <w:rFonts w:ascii="Arial" w:hAnsi="Arial" w:cs="Arial"/>
          <w:b/>
          <w:sz w:val="40"/>
          <w:szCs w:val="40"/>
        </w:rPr>
        <w:t>Plan działania na rok 2018</w:t>
      </w:r>
    </w:p>
    <w:p w:rsidR="00133BBD" w:rsidRDefault="00133BBD" w:rsidP="00D35C6C">
      <w:pPr>
        <w:jc w:val="center"/>
        <w:rPr>
          <w:rFonts w:ascii="Arial" w:hAnsi="Arial" w:cs="Arial"/>
          <w:b/>
          <w:sz w:val="12"/>
          <w:szCs w:val="12"/>
        </w:rPr>
      </w:pPr>
    </w:p>
    <w:p w:rsidR="00133BBD" w:rsidRDefault="00133BBD" w:rsidP="00D35C6C">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9"/>
        <w:gridCol w:w="1400"/>
        <w:gridCol w:w="780"/>
        <w:gridCol w:w="1917"/>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Default="00133BBD" w:rsidP="006F5165">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Oś VIII Edukacja</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230B0F">
            <w:pPr>
              <w:jc w:val="center"/>
              <w:rPr>
                <w:rFonts w:ascii="Arial" w:hAnsi="Arial" w:cs="Arial"/>
                <w:sz w:val="18"/>
                <w:szCs w:val="18"/>
              </w:rPr>
            </w:pPr>
          </w:p>
          <w:p w:rsidR="00133BBD" w:rsidRDefault="00133BBD" w:rsidP="00230B0F">
            <w:pPr>
              <w:jc w:val="center"/>
              <w:rPr>
                <w:rFonts w:ascii="Arial" w:hAnsi="Arial" w:cs="Arial"/>
                <w:sz w:val="18"/>
                <w:szCs w:val="18"/>
              </w:rPr>
            </w:pPr>
            <w:r>
              <w:rPr>
                <w:rFonts w:ascii="Arial" w:hAnsi="Arial" w:cs="Arial"/>
                <w:sz w:val="18"/>
                <w:szCs w:val="18"/>
              </w:rPr>
              <w:t>ul. A. Mickiewicza 41</w:t>
            </w:r>
          </w:p>
          <w:p w:rsidR="00133BBD" w:rsidRDefault="00133BBD" w:rsidP="00230B0F">
            <w:pPr>
              <w:jc w:val="center"/>
              <w:rPr>
                <w:rFonts w:ascii="Arial" w:hAnsi="Arial" w:cs="Arial"/>
                <w:sz w:val="18"/>
                <w:szCs w:val="18"/>
              </w:rPr>
            </w:pPr>
            <w:r>
              <w:rPr>
                <w:rFonts w:ascii="Arial" w:hAnsi="Arial" w:cs="Arial"/>
                <w:sz w:val="18"/>
                <w:szCs w:val="18"/>
              </w:rPr>
              <w:t>70-383 Szczecin</w:t>
            </w:r>
          </w:p>
          <w:p w:rsidR="00133BBD" w:rsidRDefault="00133BBD" w:rsidP="00230B0F">
            <w:pPr>
              <w:jc w:val="center"/>
              <w:rPr>
                <w:rFonts w:ascii="Arial" w:hAnsi="Arial" w:cs="Arial"/>
                <w:sz w:val="18"/>
                <w:szCs w:val="18"/>
              </w:rPr>
            </w:pP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42-56-101</w:t>
            </w:r>
          </w:p>
        </w:tc>
        <w:tc>
          <w:tcPr>
            <w:tcW w:w="1524" w:type="dxa"/>
            <w:tcBorders>
              <w:bottom w:val="single" w:sz="2" w:space="0" w:color="auto"/>
            </w:tcBorders>
            <w:shd w:val="clear" w:color="auto" w:fill="D9D9D9"/>
            <w:vAlign w:val="center"/>
          </w:tcPr>
          <w:p w:rsidR="00133BBD" w:rsidRDefault="00133BBD" w:rsidP="00133BBD">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42-56-103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sekretariat@wup.pl</w:t>
            </w:r>
          </w:p>
        </w:tc>
      </w:tr>
      <w:tr w:rsidR="00133BBD" w:rsidRPr="00EC31BE"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F62331" w:rsidRDefault="00133BBD" w:rsidP="00133BBD">
            <w:pPr>
              <w:jc w:val="center"/>
              <w:rPr>
                <w:rFonts w:ascii="Arial" w:hAnsi="Arial" w:cs="Arial"/>
                <w:sz w:val="18"/>
                <w:szCs w:val="18"/>
              </w:rPr>
            </w:pPr>
            <w:r>
              <w:rPr>
                <w:rFonts w:ascii="Arial" w:hAnsi="Arial" w:cs="Arial"/>
                <w:sz w:val="18"/>
                <w:szCs w:val="18"/>
              </w:rPr>
              <w:t>Martyna Jakubowska</w:t>
            </w:r>
          </w:p>
          <w:p w:rsidR="00133BBD" w:rsidRPr="00402184" w:rsidRDefault="00133BBD" w:rsidP="00133BBD">
            <w:pPr>
              <w:jc w:val="center"/>
              <w:rPr>
                <w:rFonts w:ascii="Arial" w:hAnsi="Arial" w:cs="Arial"/>
                <w:sz w:val="18"/>
                <w:szCs w:val="18"/>
              </w:rPr>
            </w:pPr>
            <w:r w:rsidRPr="00402184">
              <w:rPr>
                <w:rFonts w:ascii="Arial" w:hAnsi="Arial" w:cs="Arial"/>
                <w:sz w:val="18"/>
                <w:szCs w:val="18"/>
              </w:rPr>
              <w:t>tel. 91 42 56 166</w:t>
            </w:r>
          </w:p>
          <w:p w:rsidR="00133BBD" w:rsidRDefault="00133BBD" w:rsidP="00133BBD">
            <w:pPr>
              <w:jc w:val="center"/>
              <w:rPr>
                <w:rFonts w:ascii="Arial" w:hAnsi="Arial" w:cs="Arial"/>
                <w:sz w:val="18"/>
                <w:szCs w:val="18"/>
              </w:rPr>
            </w:pPr>
            <w:r w:rsidRPr="00402184">
              <w:rPr>
                <w:rFonts w:ascii="Arial" w:hAnsi="Arial" w:cs="Arial"/>
                <w:sz w:val="18"/>
                <w:szCs w:val="18"/>
              </w:rPr>
              <w:t>e-mail: martyna_jakubowska@wup.pl</w:t>
            </w:r>
          </w:p>
        </w:tc>
      </w:tr>
    </w:tbl>
    <w:p w:rsidR="00133BBD" w:rsidRPr="008504A0" w:rsidRDefault="00133BBD" w:rsidP="00D35C6C">
      <w:pPr>
        <w:rPr>
          <w:rFonts w:ascii="Arial" w:hAnsi="Arial" w:cs="Arial"/>
          <w:b/>
        </w:rPr>
      </w:pPr>
      <w:r w:rsidRPr="008504A0">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133BBD" w:rsidTr="00133BBD">
        <w:trPr>
          <w:trHeight w:val="362"/>
        </w:trPr>
        <w:tc>
          <w:tcPr>
            <w:tcW w:w="9889" w:type="dxa"/>
            <w:shd w:val="clear" w:color="auto" w:fill="E77B39"/>
            <w:vAlign w:val="center"/>
          </w:tcPr>
          <w:p w:rsidR="00133BBD" w:rsidRPr="008B6B21" w:rsidRDefault="00133BBD" w:rsidP="007311ED">
            <w:pPr>
              <w:spacing w:line="276" w:lineRule="auto"/>
              <w:jc w:val="center"/>
              <w:rPr>
                <w:rFonts w:ascii="Arial" w:hAnsi="Arial" w:cs="Arial"/>
                <w:b/>
                <w:sz w:val="20"/>
                <w:szCs w:val="20"/>
              </w:rPr>
            </w:pPr>
            <w:r w:rsidRPr="008B6B21">
              <w:rPr>
                <w:rFonts w:ascii="Arial" w:hAnsi="Arial" w:cs="Arial"/>
                <w:b/>
                <w:sz w:val="20"/>
                <w:szCs w:val="20"/>
              </w:rPr>
              <w:t>KARTA DZIAŁANIA</w:t>
            </w:r>
          </w:p>
          <w:p w:rsidR="00133BBD" w:rsidRDefault="00133BBD" w:rsidP="007311ED">
            <w:pPr>
              <w:pStyle w:val="Nagwek2"/>
              <w:jc w:val="both"/>
              <w:rPr>
                <w:b/>
                <w:sz w:val="28"/>
                <w:szCs w:val="28"/>
              </w:rPr>
            </w:pPr>
            <w:bookmarkStart w:id="114" w:name="_Toc52269953"/>
            <w:r w:rsidRPr="008B6B21">
              <w:rPr>
                <w:b/>
                <w:sz w:val="20"/>
                <w:szCs w:val="20"/>
              </w:rPr>
              <w:t>8.3 Wsparcie szkół i placówek prowadzących kształcenie ogólne oraz uczniów uczestniczących w kształceniu podstawowym, gimnazjalnym i ponadgimnazjalnym w ramach</w:t>
            </w:r>
            <w:r w:rsidRPr="008B6B21">
              <w:rPr>
                <w:b/>
                <w:i/>
                <w:sz w:val="20"/>
                <w:szCs w:val="20"/>
              </w:rPr>
              <w:t xml:space="preserve"> </w:t>
            </w:r>
            <w:r w:rsidRPr="001B35E1">
              <w:rPr>
                <w:b/>
                <w:sz w:val="20"/>
                <w:szCs w:val="20"/>
              </w:rPr>
              <w:t>Strategii ZIT dla Szczecińskiego Obszaru Metropolitalnego</w:t>
            </w:r>
            <w:bookmarkEnd w:id="114"/>
          </w:p>
        </w:tc>
      </w:tr>
    </w:tbl>
    <w:p w:rsidR="00133BBD" w:rsidRDefault="00133BBD" w:rsidP="00D35C6C">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62"/>
        <w:gridCol w:w="448"/>
        <w:gridCol w:w="1745"/>
        <w:gridCol w:w="319"/>
        <w:gridCol w:w="1161"/>
        <w:gridCol w:w="416"/>
        <w:gridCol w:w="731"/>
        <w:gridCol w:w="319"/>
        <w:gridCol w:w="747"/>
        <w:gridCol w:w="266"/>
        <w:gridCol w:w="708"/>
        <w:gridCol w:w="242"/>
        <w:gridCol w:w="326"/>
        <w:gridCol w:w="354"/>
        <w:gridCol w:w="629"/>
      </w:tblGrid>
      <w:tr w:rsidR="00133BBD" w:rsidTr="00133BBD">
        <w:trPr>
          <w:trHeight w:val="218"/>
        </w:trPr>
        <w:tc>
          <w:tcPr>
            <w:tcW w:w="697" w:type="pct"/>
            <w:tcBorders>
              <w:top w:val="single" w:sz="12" w:space="0" w:color="auto"/>
              <w:bottom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133BBD" w:rsidRPr="00940634" w:rsidRDefault="00133BBD" w:rsidP="00EC673B">
            <w:pPr>
              <w:jc w:val="center"/>
              <w:rPr>
                <w:rFonts w:ascii="Arial" w:hAnsi="Arial" w:cs="Arial"/>
                <w:b/>
                <w:sz w:val="18"/>
                <w:szCs w:val="18"/>
              </w:rPr>
            </w:pPr>
            <w:r>
              <w:rPr>
                <w:rFonts w:ascii="Arial" w:hAnsi="Arial" w:cs="Arial"/>
                <w:b/>
                <w:sz w:val="18"/>
                <w:szCs w:val="18"/>
              </w:rPr>
              <w:t>2</w:t>
            </w:r>
          </w:p>
        </w:tc>
        <w:tc>
          <w:tcPr>
            <w:tcW w:w="1863" w:type="pct"/>
            <w:gridSpan w:val="4"/>
            <w:tcBorders>
              <w:left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IV kw.</w:t>
            </w:r>
          </w:p>
        </w:tc>
        <w:tc>
          <w:tcPr>
            <w:tcW w:w="323" w:type="pct"/>
            <w:tcBorders>
              <w:top w:val="single" w:sz="12" w:space="0" w:color="auto"/>
              <w:bottom w:val="single" w:sz="12" w:space="0" w:color="auto"/>
            </w:tcBorders>
            <w:vAlign w:val="center"/>
          </w:tcPr>
          <w:p w:rsidR="00133BBD" w:rsidRDefault="00133BBD" w:rsidP="00EC673B">
            <w:pPr>
              <w:jc w:val="center"/>
              <w:rPr>
                <w:rFonts w:ascii="Arial" w:hAnsi="Arial" w:cs="Arial"/>
                <w:b/>
                <w:sz w:val="18"/>
                <w:szCs w:val="18"/>
              </w:rPr>
            </w:pPr>
          </w:p>
        </w:tc>
      </w:tr>
      <w:tr w:rsidR="00133BBD" w:rsidTr="00133BBD">
        <w:trPr>
          <w:cantSplit/>
          <w:trHeight w:val="113"/>
        </w:trPr>
        <w:tc>
          <w:tcPr>
            <w:tcW w:w="925" w:type="pct"/>
            <w:gridSpan w:val="2"/>
            <w:vMerge w:val="restart"/>
            <w:tcBorders>
              <w:top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Typ konkursu</w:t>
            </w: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p>
        </w:tc>
        <w:tc>
          <w:tcPr>
            <w:tcW w:w="3019" w:type="pct"/>
            <w:gridSpan w:val="11"/>
            <w:vMerge w:val="restart"/>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rPr>
          <w:cantSplit/>
          <w:trHeight w:val="112"/>
        </w:trPr>
        <w:tc>
          <w:tcPr>
            <w:tcW w:w="925" w:type="pct"/>
            <w:gridSpan w:val="2"/>
            <w:vMerge/>
            <w:tcBorders>
              <w:bottom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019" w:type="pct"/>
            <w:gridSpan w:val="11"/>
            <w:vMerge/>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c>
          <w:tcPr>
            <w:tcW w:w="925" w:type="pct"/>
            <w:gridSpan w:val="2"/>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Planowana alokacja</w:t>
            </w:r>
          </w:p>
        </w:tc>
        <w:tc>
          <w:tcPr>
            <w:tcW w:w="4075" w:type="pct"/>
            <w:gridSpan w:val="13"/>
            <w:vAlign w:val="center"/>
          </w:tcPr>
          <w:p w:rsidR="00133BBD" w:rsidRPr="00496EDB" w:rsidRDefault="00133BBD" w:rsidP="00133BBD">
            <w:pPr>
              <w:ind w:left="57"/>
              <w:rPr>
                <w:rFonts w:ascii="Arial" w:hAnsi="Arial" w:cs="Arial"/>
                <w:b/>
                <w:sz w:val="18"/>
                <w:szCs w:val="18"/>
              </w:rPr>
            </w:pPr>
            <w:r>
              <w:rPr>
                <w:rFonts w:ascii="Arial" w:hAnsi="Arial" w:cs="Arial"/>
                <w:b/>
                <w:sz w:val="18"/>
                <w:szCs w:val="18"/>
              </w:rPr>
              <w:t>4 914 726,00 EUR</w:t>
            </w:r>
          </w:p>
        </w:tc>
      </w:tr>
      <w:tr w:rsidR="00133BBD" w:rsidTr="00133BBD">
        <w:trPr>
          <w:trHeight w:val="261"/>
        </w:trPr>
        <w:tc>
          <w:tcPr>
            <w:tcW w:w="925" w:type="pct"/>
            <w:gridSpan w:val="2"/>
            <w:vMerge w:val="restart"/>
            <w:shd w:val="clear" w:color="auto" w:fill="CCFFCC"/>
            <w:vAlign w:val="center"/>
          </w:tcPr>
          <w:p w:rsidR="00133BBD" w:rsidRDefault="00133BBD" w:rsidP="006F5165">
            <w:pPr>
              <w:jc w:val="center"/>
              <w:rPr>
                <w:rFonts w:ascii="Arial" w:hAnsi="Arial" w:cs="Arial"/>
                <w:sz w:val="18"/>
                <w:szCs w:val="18"/>
              </w:rPr>
            </w:pPr>
            <w:r>
              <w:rPr>
                <w:rFonts w:ascii="Arial" w:hAnsi="Arial" w:cs="Arial"/>
                <w:sz w:val="18"/>
                <w:szCs w:val="18"/>
              </w:rPr>
              <w:t>Typy projektów   przewidziane do realizacji w ramach konkursu</w:t>
            </w:r>
          </w:p>
        </w:tc>
        <w:tc>
          <w:tcPr>
            <w:tcW w:w="4075" w:type="pct"/>
            <w:gridSpan w:val="13"/>
            <w:vAlign w:val="center"/>
          </w:tcPr>
          <w:p w:rsidR="00133BBD" w:rsidRPr="006938E1" w:rsidRDefault="00133BBD" w:rsidP="00C716BF">
            <w:pPr>
              <w:numPr>
                <w:ilvl w:val="0"/>
                <w:numId w:val="55"/>
              </w:numPr>
              <w:spacing w:before="40" w:after="40"/>
              <w:ind w:left="401" w:hanging="425"/>
              <w:jc w:val="both"/>
              <w:rPr>
                <w:rFonts w:ascii="Arial" w:hAnsi="Arial" w:cs="Arial"/>
                <w:sz w:val="20"/>
                <w:szCs w:val="20"/>
              </w:rPr>
            </w:pPr>
            <w:r w:rsidRPr="006938E1">
              <w:rPr>
                <w:rFonts w:ascii="Arial" w:hAnsi="Arial" w:cs="Arial"/>
                <w:sz w:val="20"/>
                <w:szCs w:val="20"/>
              </w:rPr>
              <w:t>Kształcenie u uczniów i słuchaczy kompetencji kluczowych oraz właściwych postaw i umiejętności niezbędnych na rynku pracy głównie poprzez:</w:t>
            </w:r>
          </w:p>
          <w:p w:rsidR="00133BBD" w:rsidRDefault="00133BBD" w:rsidP="00C716BF">
            <w:pPr>
              <w:pStyle w:val="Akapitzlist"/>
              <w:numPr>
                <w:ilvl w:val="0"/>
                <w:numId w:val="56"/>
              </w:numPr>
              <w:spacing w:before="40" w:after="40"/>
              <w:ind w:hanging="427"/>
              <w:jc w:val="both"/>
              <w:rPr>
                <w:rFonts w:ascii="Arial" w:hAnsi="Arial" w:cs="Arial"/>
                <w:szCs w:val="20"/>
              </w:rPr>
            </w:pPr>
            <w:r w:rsidRPr="001A73EC">
              <w:rPr>
                <w:rFonts w:ascii="Arial" w:hAnsi="Arial" w:cs="Arial"/>
                <w:szCs w:val="20"/>
              </w:rPr>
              <w:t>realizację projektów edukacyjnych w szkołach lub placówkach systemu oświaty objętych wsparciem,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dla danego etapu edukacyjnego,</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różnych form rozwijających uzdolnienia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wdrożenie nowych form i programów nauczania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tworzenie i realizacja zajęć o nowatorskich rozwiązaniach programowych, organizacyjnych lub metodycznych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organizację kółek zainteresowań, warsztatów, laboratoriów dla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nawiązywanie współpracy z otoczeniem społeczno-gospodarczym szkoły lub placówki systemu oświaty w celu realizacji programów edukacyjnych,</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 xml:space="preserve">wykorzystanie narzędzi, metod lub form pracy wypracowanych w ramach projektów, w tym pozytywnie </w:t>
            </w:r>
            <w:proofErr w:type="spellStart"/>
            <w:r w:rsidRPr="006938E1">
              <w:rPr>
                <w:rFonts w:ascii="Arial" w:hAnsi="Arial" w:cs="Arial"/>
                <w:sz w:val="20"/>
                <w:szCs w:val="20"/>
              </w:rPr>
              <w:t>zwalidowanych</w:t>
            </w:r>
            <w:proofErr w:type="spellEnd"/>
            <w:r w:rsidRPr="006938E1">
              <w:rPr>
                <w:rFonts w:ascii="Arial" w:hAnsi="Arial" w:cs="Arial"/>
                <w:sz w:val="20"/>
                <w:szCs w:val="20"/>
              </w:rPr>
              <w:t xml:space="preserve"> produktów projektów innowacyjnych, zrealizowanych w latach 2007-2013 w ramach PO KL,</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doradztwo edukacyjno-zawodowe dla uczniów lub słuchaczy, ze szczególnym uwzględnieniem uczniów ze specjalnymi potrzebami rozwojowymi i edukacyjnymi,</w:t>
            </w:r>
          </w:p>
          <w:p w:rsidR="00133BBD" w:rsidRPr="009C09F9"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zajęć organizowanych poza szkołą lub poza lekcjami.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B830F9" w:rsidRDefault="00133BBD" w:rsidP="00C716BF">
            <w:pPr>
              <w:pStyle w:val="Akapitzlist"/>
              <w:numPr>
                <w:ilvl w:val="0"/>
                <w:numId w:val="55"/>
              </w:numPr>
              <w:ind w:left="350"/>
              <w:jc w:val="both"/>
              <w:rPr>
                <w:rFonts w:ascii="Arial" w:hAnsi="Arial" w:cs="Arial"/>
                <w:szCs w:val="20"/>
              </w:rPr>
            </w:pPr>
            <w:r w:rsidRPr="00B830F9">
              <w:rPr>
                <w:rFonts w:ascii="Arial" w:hAnsi="Arial" w:cs="Arial"/>
                <w:szCs w:val="20"/>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w:t>
            </w:r>
            <w:r w:rsidRPr="00B830F9">
              <w:rPr>
                <w:rFonts w:ascii="Arial" w:hAnsi="Arial" w:cs="Arial"/>
                <w:szCs w:val="20"/>
                <w:vertAlign w:val="superscript"/>
              </w:rPr>
              <w:t xml:space="preserve"> </w:t>
            </w:r>
            <w:r w:rsidRPr="00B830F9">
              <w:rPr>
                <w:rFonts w:ascii="Arial" w:hAnsi="Arial" w:cs="Arial"/>
                <w:szCs w:val="20"/>
              </w:rPr>
              <w:t xml:space="preserve"> poprzez:</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kursy i szkolenia doskonalące (teoretyczne i praktyczne), w tym z wykorzystaniem pracy trenerów przeszkolonych w ramach PO WER, studia podyplomowe,</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wspieranie istniejących, budowanie nowych i moderowanie sieci współpracy i samokształcenia nauczycieli,</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realizację w szkole lub placówce systemu oświaty programów wspomagania,</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staże i praktyki nauczycieli realizowane we współpracy z podmiotami z otoczenia szkoły lub placówki systemu oświaty,</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współpracę ze specjalistycznymi ośrodkami, np. szko</w:t>
            </w:r>
            <w:r w:rsidRPr="00B830F9">
              <w:rPr>
                <w:rFonts w:ascii="Arial" w:hAnsi="Arial" w:cs="Arial" w:hint="eastAsia"/>
                <w:sz w:val="20"/>
                <w:szCs w:val="20"/>
              </w:rPr>
              <w:t>ł</w:t>
            </w:r>
            <w:r w:rsidRPr="00B830F9">
              <w:rPr>
                <w:rFonts w:ascii="Arial" w:hAnsi="Arial" w:cs="Arial"/>
                <w:sz w:val="20"/>
                <w:szCs w:val="20"/>
              </w:rPr>
              <w:t>ami kszta</w:t>
            </w:r>
            <w:r w:rsidRPr="00B830F9">
              <w:rPr>
                <w:rFonts w:ascii="Arial" w:hAnsi="Arial" w:cs="Arial" w:hint="eastAsia"/>
                <w:sz w:val="20"/>
                <w:szCs w:val="20"/>
              </w:rPr>
              <w:t>ł</w:t>
            </w:r>
            <w:r w:rsidRPr="00B830F9">
              <w:rPr>
                <w:rFonts w:ascii="Arial" w:hAnsi="Arial" w:cs="Arial"/>
                <w:sz w:val="20"/>
                <w:szCs w:val="20"/>
              </w:rPr>
              <w:t>c</w:t>
            </w:r>
            <w:r w:rsidRPr="00B830F9">
              <w:rPr>
                <w:rFonts w:ascii="Arial" w:hAnsi="Arial" w:cs="Arial" w:hint="eastAsia"/>
                <w:sz w:val="20"/>
                <w:szCs w:val="20"/>
              </w:rPr>
              <w:t>ą</w:t>
            </w:r>
            <w:r w:rsidRPr="00B830F9">
              <w:rPr>
                <w:rFonts w:ascii="Arial" w:hAnsi="Arial" w:cs="Arial"/>
                <w:sz w:val="20"/>
                <w:szCs w:val="20"/>
              </w:rPr>
              <w:t xml:space="preserve">cymi </w:t>
            </w:r>
            <w:r w:rsidRPr="00B830F9">
              <w:rPr>
                <w:rFonts w:ascii="Arial" w:hAnsi="Arial" w:cs="Arial"/>
                <w:sz w:val="20"/>
                <w:szCs w:val="20"/>
              </w:rPr>
              <w:lastRenderedPageBreak/>
              <w:t>dzieci i m</w:t>
            </w:r>
            <w:r w:rsidRPr="00B830F9">
              <w:rPr>
                <w:rFonts w:ascii="Arial" w:hAnsi="Arial" w:cs="Arial" w:hint="eastAsia"/>
                <w:sz w:val="20"/>
                <w:szCs w:val="20"/>
              </w:rPr>
              <w:t>ł</w:t>
            </w:r>
            <w:r w:rsidRPr="00B830F9">
              <w:rPr>
                <w:rFonts w:ascii="Arial" w:hAnsi="Arial" w:cs="Arial"/>
                <w:sz w:val="20"/>
                <w:szCs w:val="20"/>
              </w:rPr>
              <w:t>odzie</w:t>
            </w:r>
            <w:r w:rsidRPr="00B830F9">
              <w:rPr>
                <w:rFonts w:ascii="Arial" w:hAnsi="Arial" w:cs="Arial" w:hint="eastAsia"/>
                <w:sz w:val="20"/>
                <w:szCs w:val="20"/>
              </w:rPr>
              <w:t>ż</w:t>
            </w:r>
            <w:r w:rsidRPr="00B830F9">
              <w:rPr>
                <w:rFonts w:ascii="Arial" w:hAnsi="Arial" w:cs="Arial"/>
                <w:sz w:val="20"/>
                <w:szCs w:val="20"/>
              </w:rPr>
              <w:t xml:space="preserve"> z niepe</w:t>
            </w:r>
            <w:r w:rsidRPr="00B830F9">
              <w:rPr>
                <w:rFonts w:ascii="Arial" w:hAnsi="Arial" w:cs="Arial" w:hint="eastAsia"/>
                <w:sz w:val="20"/>
                <w:szCs w:val="20"/>
              </w:rPr>
              <w:t>ł</w:t>
            </w:r>
            <w:r w:rsidRPr="00B830F9">
              <w:rPr>
                <w:rFonts w:ascii="Arial" w:hAnsi="Arial" w:cs="Arial"/>
                <w:sz w:val="20"/>
                <w:szCs w:val="20"/>
              </w:rPr>
              <w:t>nosprawno</w:t>
            </w:r>
            <w:r w:rsidRPr="00B830F9">
              <w:rPr>
                <w:rFonts w:ascii="Arial" w:hAnsi="Arial" w:cs="Arial" w:hint="eastAsia"/>
                <w:sz w:val="20"/>
                <w:szCs w:val="20"/>
              </w:rPr>
              <w:t>ś</w:t>
            </w:r>
            <w:r w:rsidRPr="00B830F9">
              <w:rPr>
                <w:rFonts w:ascii="Arial" w:hAnsi="Arial" w:cs="Arial"/>
                <w:sz w:val="20"/>
                <w:szCs w:val="20"/>
              </w:rPr>
              <w:t>ciami, specjalnymi ośrodkami szkolno-wychowawczymi, młodzieżowymi ośrodkami wychowawczymi, młodzieżowymi ośrodkami socjoterapii, poradniami psychologiczno-pedagogicznymi;</w:t>
            </w:r>
          </w:p>
          <w:p w:rsidR="00133BBD" w:rsidRPr="003A5FB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 xml:space="preserve">wykorzystanie narzędzi, metod lub form pracy wypracowanych w ramach projektów, w tym pozytywnie </w:t>
            </w:r>
            <w:proofErr w:type="spellStart"/>
            <w:r w:rsidRPr="00B830F9">
              <w:rPr>
                <w:rFonts w:ascii="Arial" w:hAnsi="Arial" w:cs="Arial"/>
                <w:sz w:val="20"/>
                <w:szCs w:val="20"/>
              </w:rPr>
              <w:t>zwalidowanych</w:t>
            </w:r>
            <w:proofErr w:type="spellEnd"/>
            <w:r w:rsidRPr="00B830F9">
              <w:rPr>
                <w:rFonts w:ascii="Arial" w:hAnsi="Arial" w:cs="Arial"/>
                <w:sz w:val="20"/>
                <w:szCs w:val="20"/>
              </w:rPr>
              <w:t xml:space="preserve"> produktów projektów innowacyjnych, zrealizowanych w latach 2007-2013 w ramach PO KL.</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Default="00133BBD" w:rsidP="00C716BF">
            <w:pPr>
              <w:numPr>
                <w:ilvl w:val="0"/>
                <w:numId w:val="58"/>
              </w:numPr>
              <w:spacing w:before="40" w:after="40"/>
              <w:ind w:left="350"/>
              <w:jc w:val="both"/>
              <w:rPr>
                <w:rFonts w:ascii="Arial" w:hAnsi="Arial" w:cs="Arial"/>
                <w:sz w:val="20"/>
                <w:szCs w:val="20"/>
              </w:rPr>
            </w:pPr>
            <w:r w:rsidRPr="001A73EC">
              <w:rPr>
                <w:rFonts w:ascii="Arial" w:hAnsi="Arial" w:cs="Arial"/>
                <w:sz w:val="20"/>
                <w:szCs w:val="20"/>
              </w:rPr>
              <w:t>Indywidualizację pracy z uczniem ze specjalnymi potrzebami rozwojowymi i edukacyjnymi, w tym ucznia młodszego oraz ucznia zdolnego i wsparcie uczniów zagrożonych przedwczesnym zakończeniem nauki szkolnej poprzez:</w:t>
            </w:r>
          </w:p>
          <w:p w:rsidR="00133BBD" w:rsidRPr="00B830F9" w:rsidRDefault="00133BBD" w:rsidP="00C716BF">
            <w:pPr>
              <w:numPr>
                <w:ilvl w:val="0"/>
                <w:numId w:val="59"/>
              </w:numPr>
              <w:spacing w:before="40" w:after="40"/>
              <w:jc w:val="both"/>
              <w:rPr>
                <w:rFonts w:ascii="Arial" w:hAnsi="Arial" w:cs="Arial"/>
                <w:sz w:val="20"/>
                <w:szCs w:val="20"/>
              </w:rPr>
            </w:pPr>
            <w:r w:rsidRPr="001A73EC">
              <w:rPr>
                <w:rFonts w:ascii="Arial" w:hAnsi="Arial" w:cs="Arial"/>
                <w:sz w:val="20"/>
                <w:szCs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w:t>
            </w:r>
            <w:r w:rsidRPr="00B830F9">
              <w:rPr>
                <w:rFonts w:ascii="Arial" w:hAnsi="Arial" w:cs="Arial"/>
                <w:sz w:val="20"/>
                <w:szCs w:val="20"/>
              </w:rPr>
              <w:t>ólnym uwzględnieniem tych pomocy, sprzętu i narzędzi, które są zgodne z koncepcją uniwersalnego projektowania,</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wsparcie uczniów ze specjalnymi potrzebami rozwojowymi i edukacyjnymi, w tym uczniów młodszych oraz uczniów zdolnych w ramach zajęć uzupełniających ofertę szkoły lub placówki systemu oświaty, w tym:</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A73EC">
              <w:rPr>
                <w:rFonts w:ascii="Arial" w:hAnsi="Arial" w:cs="Arial"/>
                <w:sz w:val="20"/>
                <w:szCs w:val="20"/>
              </w:rPr>
              <w:t>psychoedukacyjnych</w:t>
            </w:r>
            <w:proofErr w:type="spellEnd"/>
            <w:r w:rsidRPr="001A73EC">
              <w:rPr>
                <w:rFonts w:ascii="Arial" w:hAnsi="Arial" w:cs="Arial"/>
                <w:sz w:val="20"/>
                <w:szCs w:val="20"/>
              </w:rPr>
              <w:t xml:space="preserve"> oraz innych zajęć o charakterze terapeutycznym,</w:t>
            </w:r>
            <w:r w:rsidRPr="00B830F9">
              <w:rPr>
                <w:rFonts w:ascii="Arial" w:hAnsi="Arial" w:cs="Arial"/>
                <w:sz w:val="20"/>
                <w:szCs w:val="20"/>
              </w:rPr>
              <w:t xml:space="preserve">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warsztatów, </w:t>
            </w:r>
          </w:p>
          <w:p w:rsidR="00133BBD" w:rsidRPr="00B830F9" w:rsidRDefault="00133BBD" w:rsidP="00133BBD">
            <w:pPr>
              <w:ind w:left="1201"/>
              <w:jc w:val="both"/>
              <w:rPr>
                <w:sz w:val="20"/>
                <w:szCs w:val="20"/>
              </w:rPr>
            </w:pPr>
            <w:r>
              <w:rPr>
                <w:rFonts w:ascii="Arial" w:hAnsi="Arial" w:cs="Arial"/>
                <w:sz w:val="20"/>
                <w:szCs w:val="20"/>
              </w:rPr>
              <w:t xml:space="preserve">- </w:t>
            </w:r>
            <w:r w:rsidRPr="001A73EC">
              <w:rPr>
                <w:rFonts w:ascii="Arial" w:hAnsi="Arial" w:cs="Arial"/>
                <w:sz w:val="20"/>
                <w:szCs w:val="20"/>
              </w:rPr>
              <w:t>porad i konsultacji.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D615A8" w:rsidRDefault="00133BBD" w:rsidP="00C716BF">
            <w:pPr>
              <w:numPr>
                <w:ilvl w:val="0"/>
                <w:numId w:val="60"/>
              </w:numPr>
              <w:spacing w:before="40" w:after="40"/>
              <w:ind w:left="401" w:hanging="425"/>
              <w:jc w:val="both"/>
              <w:rPr>
                <w:rFonts w:ascii="Arial" w:hAnsi="Arial" w:cs="Arial"/>
                <w:sz w:val="20"/>
                <w:szCs w:val="20"/>
              </w:rPr>
            </w:pPr>
            <w:r w:rsidRPr="00D615A8">
              <w:rPr>
                <w:rFonts w:ascii="Arial" w:hAnsi="Arial" w:cs="Arial"/>
                <w:sz w:val="20"/>
                <w:szCs w:val="20"/>
              </w:rPr>
              <w:t>Tworzenie warunków dla nauczania opartego na metodzie eksperymentu głównie poprzez:</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wyposażenie pracowni szkolnych w narzędzia do nauczania przedmiotów przyrodniczych lub matematyki,</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doskonalenie umiejętności, kompetencji lub kwalifikacji zawodowych nauczycieli, w tym nauczycieli przedmiotów przyrodniczych lub matematyki, niezbędnych do prowadzenia procesu nauczania opartego na metodzie eksperymentu,</w:t>
            </w:r>
          </w:p>
          <w:p w:rsidR="00133BBD" w:rsidRPr="00224501" w:rsidRDefault="00133BBD" w:rsidP="00C716BF">
            <w:pPr>
              <w:pStyle w:val="Akapitzlist"/>
              <w:numPr>
                <w:ilvl w:val="0"/>
                <w:numId w:val="61"/>
              </w:numPr>
              <w:ind w:left="917"/>
            </w:pPr>
            <w:r w:rsidRPr="00D615A8">
              <w:rPr>
                <w:rFonts w:ascii="Arial" w:hAnsi="Arial" w:cs="Arial"/>
                <w:szCs w:val="20"/>
              </w:rPr>
              <w:t>kształtowanie i rozwijanie kompetencji uczniów lub słuchaczy w zakresie przedmiotów przyrodniczych lub matematyki</w:t>
            </w:r>
            <w:r>
              <w:rPr>
                <w:rFonts w:ascii="Arial" w:hAnsi="Arial" w:cs="Arial"/>
                <w:szCs w:val="20"/>
              </w:rPr>
              <w:t>.</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1807B8" w:rsidRDefault="00133BBD" w:rsidP="00C716BF">
            <w:pPr>
              <w:numPr>
                <w:ilvl w:val="0"/>
                <w:numId w:val="60"/>
              </w:numPr>
              <w:spacing w:before="40" w:after="40"/>
              <w:ind w:left="401" w:hanging="401"/>
              <w:jc w:val="both"/>
              <w:rPr>
                <w:rFonts w:ascii="Arial" w:hAnsi="Arial" w:cs="Arial"/>
                <w:sz w:val="20"/>
                <w:szCs w:val="20"/>
              </w:rPr>
            </w:pPr>
            <w:r w:rsidRPr="001807B8">
              <w:rPr>
                <w:rFonts w:ascii="Arial" w:hAnsi="Arial" w:cs="Arial"/>
                <w:sz w:val="20"/>
                <w:szCs w:val="20"/>
              </w:rPr>
              <w:t>Korzystanie z technologii informacyjno-komunikacyjnych (TIK) w szczególności poprzez:</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 xml:space="preserve">podnoszenie kompetencji cyfrowych nauczycieli wszystkich przedmiotów, w tym w zakresie korzystania z narzędzi TIK zakupionych do szkół lub </w:t>
            </w:r>
            <w:r w:rsidRPr="001807B8">
              <w:rPr>
                <w:rFonts w:ascii="Arial" w:hAnsi="Arial" w:cs="Arial"/>
                <w:szCs w:val="20"/>
              </w:rPr>
              <w:lastRenderedPageBreak/>
              <w:t>placówek systemu oświaty oraz włączania narzędzi TIK do nauczania przedmiotowego,</w:t>
            </w:r>
          </w:p>
          <w:p w:rsidR="00133BBD" w:rsidRPr="001807B8"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kształtowanie i rozwijanie podstawowych kompetencji cyfrowych uczniów lub s</w:t>
            </w:r>
            <w:r w:rsidRPr="001807B8">
              <w:rPr>
                <w:rFonts w:ascii="Arial" w:hAnsi="Arial" w:cs="Arial" w:hint="eastAsia"/>
                <w:szCs w:val="20"/>
              </w:rPr>
              <w:t>ł</w:t>
            </w:r>
            <w:r w:rsidRPr="001807B8">
              <w:rPr>
                <w:rFonts w:ascii="Arial" w:hAnsi="Arial" w:cs="Arial"/>
                <w:szCs w:val="20"/>
              </w:rPr>
              <w:t>uchaczy, w tym z uwzgl</w:t>
            </w:r>
            <w:r w:rsidRPr="001807B8">
              <w:rPr>
                <w:rFonts w:ascii="Arial" w:hAnsi="Arial" w:cs="Arial" w:hint="eastAsia"/>
                <w:szCs w:val="20"/>
              </w:rPr>
              <w:t>ę</w:t>
            </w:r>
            <w:r w:rsidRPr="001807B8">
              <w:rPr>
                <w:rFonts w:ascii="Arial" w:hAnsi="Arial" w:cs="Arial"/>
                <w:szCs w:val="20"/>
              </w:rPr>
              <w:t>dnieniem bezpiecze</w:t>
            </w:r>
            <w:r w:rsidRPr="001807B8">
              <w:rPr>
                <w:rFonts w:ascii="Arial" w:hAnsi="Arial" w:cs="Arial" w:hint="eastAsia"/>
                <w:szCs w:val="20"/>
              </w:rPr>
              <w:t>ń</w:t>
            </w:r>
            <w:r w:rsidRPr="001807B8">
              <w:rPr>
                <w:rFonts w:ascii="Arial" w:hAnsi="Arial" w:cs="Arial"/>
                <w:szCs w:val="20"/>
              </w:rPr>
              <w:t>stwa w cyberprzestrzeni i wynikaj</w:t>
            </w:r>
            <w:r w:rsidRPr="001807B8">
              <w:rPr>
                <w:rFonts w:ascii="Arial" w:hAnsi="Arial" w:cs="Arial" w:hint="eastAsia"/>
                <w:szCs w:val="20"/>
              </w:rPr>
              <w:t>ą</w:t>
            </w:r>
            <w:r w:rsidRPr="001807B8">
              <w:rPr>
                <w:rFonts w:ascii="Arial" w:hAnsi="Arial" w:cs="Arial"/>
                <w:szCs w:val="20"/>
              </w:rPr>
              <w:t>cych z tego tytu</w:t>
            </w:r>
            <w:r w:rsidRPr="001807B8">
              <w:rPr>
                <w:rFonts w:ascii="Arial" w:hAnsi="Arial" w:cs="Arial" w:hint="eastAsia"/>
                <w:szCs w:val="20"/>
              </w:rPr>
              <w:t>ł</w:t>
            </w:r>
            <w:r w:rsidRPr="001807B8">
              <w:rPr>
                <w:rFonts w:ascii="Arial" w:hAnsi="Arial" w:cs="Arial"/>
                <w:szCs w:val="20"/>
              </w:rPr>
              <w:t>u zagro</w:t>
            </w:r>
            <w:r w:rsidRPr="001807B8">
              <w:rPr>
                <w:rFonts w:ascii="Arial" w:hAnsi="Arial" w:cs="Arial" w:hint="eastAsia"/>
                <w:szCs w:val="20"/>
              </w:rPr>
              <w:t>ż</w:t>
            </w:r>
            <w:r w:rsidRPr="001807B8">
              <w:rPr>
                <w:rFonts w:ascii="Arial" w:hAnsi="Arial" w:cs="Arial"/>
                <w:szCs w:val="20"/>
              </w:rPr>
              <w:t>e</w:t>
            </w:r>
            <w:r w:rsidRPr="001807B8">
              <w:rPr>
                <w:rFonts w:ascii="Arial" w:hAnsi="Arial" w:cs="Arial" w:hint="eastAsia"/>
                <w:szCs w:val="20"/>
              </w:rPr>
              <w:t>ń</w:t>
            </w:r>
            <w:r w:rsidRPr="001807B8">
              <w:rPr>
                <w:rFonts w:ascii="Arial" w:hAnsi="Arial" w:cs="Arial"/>
                <w:szCs w:val="20"/>
              </w:rPr>
              <w:t>,</w:t>
            </w:r>
          </w:p>
          <w:p w:rsidR="00133BBD" w:rsidRPr="007B2260" w:rsidRDefault="00133BBD" w:rsidP="00C716BF">
            <w:pPr>
              <w:pStyle w:val="Akapitzlist"/>
              <w:numPr>
                <w:ilvl w:val="0"/>
                <w:numId w:val="62"/>
              </w:numPr>
            </w:pPr>
            <w:r w:rsidRPr="001807B8">
              <w:rPr>
                <w:rFonts w:ascii="Arial" w:hAnsi="Arial" w:cs="Arial"/>
                <w:szCs w:val="20"/>
              </w:rPr>
              <w:t>programy rozwijania kompetencji cyfrowych uczniów lub słuchaczy przez naukę programowania.</w:t>
            </w:r>
          </w:p>
        </w:tc>
      </w:tr>
      <w:tr w:rsidR="00133BBD" w:rsidTr="00133BBD">
        <w:trPr>
          <w:trHeight w:val="258"/>
        </w:trPr>
        <w:tc>
          <w:tcPr>
            <w:tcW w:w="925" w:type="pct"/>
            <w:gridSpan w:val="2"/>
            <w:shd w:val="clear" w:color="auto" w:fill="CCFFCC"/>
            <w:vAlign w:val="center"/>
          </w:tcPr>
          <w:p w:rsidR="00133BBD" w:rsidRDefault="00133BBD" w:rsidP="00655EC0">
            <w:pPr>
              <w:jc w:val="center"/>
              <w:rPr>
                <w:rFonts w:ascii="Arial" w:hAnsi="Arial" w:cs="Arial"/>
                <w:sz w:val="18"/>
                <w:szCs w:val="18"/>
              </w:rPr>
            </w:pPr>
            <w:r>
              <w:rPr>
                <w:rFonts w:ascii="Arial" w:hAnsi="Arial" w:cs="Arial"/>
                <w:sz w:val="18"/>
                <w:szCs w:val="18"/>
              </w:rPr>
              <w:lastRenderedPageBreak/>
              <w:t>Wnioskodawcy do których skierowany jest  konkurs</w:t>
            </w:r>
          </w:p>
        </w:tc>
        <w:tc>
          <w:tcPr>
            <w:tcW w:w="4075" w:type="pct"/>
            <w:gridSpan w:val="13"/>
            <w:vAlign w:val="center"/>
          </w:tcPr>
          <w:p w:rsidR="00133BBD" w:rsidRDefault="00133BBD">
            <w:pPr>
              <w:spacing w:before="120" w:after="120"/>
              <w:jc w:val="both"/>
              <w:rPr>
                <w:rFonts w:ascii="Arial" w:hAnsi="Arial" w:cs="Arial"/>
                <w:sz w:val="20"/>
                <w:szCs w:val="20"/>
              </w:rPr>
            </w:pPr>
            <w:r>
              <w:rPr>
                <w:rFonts w:ascii="Arial" w:hAnsi="Arial" w:cs="Arial"/>
                <w:sz w:val="20"/>
                <w:szCs w:val="20"/>
              </w:rPr>
              <w:t xml:space="preserve">- </w:t>
            </w:r>
            <w:r w:rsidRPr="00A24418">
              <w:rPr>
                <w:rFonts w:ascii="Arial" w:hAnsi="Arial" w:cs="Arial"/>
                <w:sz w:val="20"/>
                <w:szCs w:val="20"/>
              </w:rPr>
              <w:t>organy prowadzące szkół i placówek systemu oświaty realizujących kształcenie ogólne (z wyłączeniem szkół dla dorosłych),</w:t>
            </w:r>
          </w:p>
          <w:p w:rsidR="00133BBD" w:rsidRPr="008168C3" w:rsidRDefault="00133BBD" w:rsidP="00133BBD">
            <w:pPr>
              <w:spacing w:before="120" w:after="120"/>
              <w:ind w:left="254" w:hanging="254"/>
              <w:jc w:val="both"/>
              <w:rPr>
                <w:rFonts w:ascii="Arial" w:hAnsi="Arial" w:cs="Arial"/>
                <w:szCs w:val="20"/>
              </w:rPr>
            </w:pPr>
            <w:r>
              <w:rPr>
                <w:rFonts w:ascii="Arial" w:hAnsi="Arial" w:cs="Arial"/>
                <w:sz w:val="20"/>
                <w:szCs w:val="20"/>
              </w:rPr>
              <w:t xml:space="preserve">- </w:t>
            </w:r>
            <w:r w:rsidRPr="00A24418">
              <w:rPr>
                <w:rFonts w:ascii="Arial" w:hAnsi="Arial" w:cs="Arial"/>
                <w:sz w:val="20"/>
                <w:szCs w:val="20"/>
              </w:rPr>
              <w:t>organizacje pozarządowe prowadzące działalność statutową w zakresie edukacji</w:t>
            </w:r>
          </w:p>
        </w:tc>
      </w:tr>
      <w:tr w:rsidR="00133BBD" w:rsidTr="00133BBD">
        <w:trPr>
          <w:trHeight w:val="258"/>
        </w:trPr>
        <w:tc>
          <w:tcPr>
            <w:tcW w:w="925" w:type="pct"/>
            <w:gridSpan w:val="2"/>
            <w:shd w:val="clear" w:color="auto" w:fill="CCFFCC"/>
            <w:vAlign w:val="center"/>
          </w:tcPr>
          <w:p w:rsidR="00133BBD" w:rsidRDefault="00133BBD" w:rsidP="00CA0708">
            <w:pPr>
              <w:jc w:val="center"/>
              <w:rPr>
                <w:rFonts w:ascii="Arial" w:hAnsi="Arial" w:cs="Arial"/>
                <w:sz w:val="18"/>
                <w:szCs w:val="18"/>
              </w:rPr>
            </w:pPr>
            <w:r>
              <w:rPr>
                <w:rFonts w:ascii="Arial" w:hAnsi="Arial" w:cs="Arial"/>
                <w:sz w:val="18"/>
                <w:szCs w:val="18"/>
              </w:rPr>
              <w:t>Szczegółowy opis, zakładany cel konkursu</w:t>
            </w:r>
          </w:p>
        </w:tc>
        <w:tc>
          <w:tcPr>
            <w:tcW w:w="4075" w:type="pct"/>
            <w:gridSpan w:val="13"/>
            <w:vAlign w:val="center"/>
          </w:tcPr>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Interwencja zaplanowana w ramach Działania przyczynia się do realizacji celu szczegółowego: </w:t>
            </w:r>
            <w:r w:rsidRPr="00A24418">
              <w:rPr>
                <w:rFonts w:ascii="Arial" w:hAnsi="Arial" w:cs="Arial"/>
                <w:i/>
                <w:sz w:val="20"/>
                <w:szCs w:val="20"/>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A24418">
              <w:rPr>
                <w:rFonts w:ascii="Arial" w:hAnsi="Arial" w:cs="Arial"/>
                <w:sz w:val="20"/>
                <w:szCs w:val="20"/>
              </w:rPr>
              <w:t xml:space="preserve">. Ponadto, działanie wpisuje się w cel strategiczny 2 </w:t>
            </w:r>
            <w:r w:rsidRPr="00A24418">
              <w:rPr>
                <w:rFonts w:ascii="Arial" w:hAnsi="Arial" w:cs="Arial"/>
                <w:i/>
                <w:sz w:val="20"/>
                <w:szCs w:val="20"/>
              </w:rPr>
              <w:t>„Dynamizowanie rozwoju gospodarczego Szczecińskiego Obszaru Metropolitalnego – innowacyjna i konkurencyjna gospodarka”</w:t>
            </w:r>
            <w:r w:rsidRPr="00A24418">
              <w:rPr>
                <w:rFonts w:ascii="Arial" w:hAnsi="Arial" w:cs="Arial"/>
                <w:sz w:val="20"/>
                <w:szCs w:val="20"/>
              </w:rPr>
              <w:t xml:space="preserve"> Strategii Zintegrowanych Inwestycji Terytorialnych Szczecińskiego Obszaru Metropolitalnego. 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133BBD" w:rsidRPr="00A24418" w:rsidRDefault="00133BBD" w:rsidP="00133BBD">
            <w:pPr>
              <w:jc w:val="both"/>
              <w:rPr>
                <w:rFonts w:ascii="Arial" w:hAnsi="Arial" w:cs="Arial"/>
                <w:sz w:val="20"/>
                <w:szCs w:val="20"/>
              </w:rPr>
            </w:pPr>
            <w:r w:rsidRPr="00A24418">
              <w:rPr>
                <w:rFonts w:ascii="Arial" w:hAnsi="Arial" w:cs="Arial"/>
                <w:sz w:val="20"/>
                <w:szCs w:val="20"/>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33BBD" w:rsidRPr="00A24418" w:rsidRDefault="00133BBD" w:rsidP="00133BBD">
            <w:pPr>
              <w:jc w:val="both"/>
              <w:rPr>
                <w:rFonts w:ascii="Arial" w:hAnsi="Arial" w:cs="Arial"/>
                <w:sz w:val="20"/>
                <w:szCs w:val="20"/>
              </w:rPr>
            </w:pPr>
            <w:r w:rsidRPr="00A24418">
              <w:rPr>
                <w:rFonts w:ascii="Arial" w:hAnsi="Arial" w:cs="Arial"/>
                <w:sz w:val="20"/>
                <w:szCs w:val="20"/>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33BBD" w:rsidRPr="0038718E" w:rsidRDefault="00133BBD" w:rsidP="00133BBD">
            <w:pPr>
              <w:jc w:val="both"/>
              <w:rPr>
                <w:rFonts w:ascii="Arial" w:hAnsi="Arial" w:cs="Arial"/>
                <w:sz w:val="20"/>
                <w:szCs w:val="20"/>
              </w:rPr>
            </w:pPr>
            <w:r w:rsidRPr="00A24418">
              <w:rPr>
                <w:rFonts w:ascii="Arial" w:hAnsi="Arial" w:cs="Arial"/>
                <w:sz w:val="20"/>
                <w:szCs w:val="20"/>
              </w:rPr>
              <w:t>Ponadto w ramach podejmowanych działań na rzecz uczniów, przewidywany jest również rozwój i wsparcie systemu poradnictwa edukacyjno-zawodowego.</w:t>
            </w:r>
          </w:p>
        </w:tc>
      </w:tr>
      <w:tr w:rsidR="00133BBD" w:rsidTr="00133BBD">
        <w:trPr>
          <w:cantSplit/>
        </w:trPr>
        <w:tc>
          <w:tcPr>
            <w:tcW w:w="925" w:type="pct"/>
            <w:gridSpan w:val="2"/>
            <w:vMerge w:val="restart"/>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Specyficzne dla konkursu kryteria wyboru projektów</w:t>
            </w:r>
          </w:p>
        </w:tc>
        <w:tc>
          <w:tcPr>
            <w:tcW w:w="4075" w:type="pct"/>
            <w:gridSpan w:val="13"/>
            <w:shd w:val="clear" w:color="auto" w:fill="CCFFCC"/>
            <w:vAlign w:val="center"/>
          </w:tcPr>
          <w:p w:rsidR="00133BBD" w:rsidRPr="0098271A" w:rsidRDefault="00133BBD" w:rsidP="00EC673B">
            <w:pPr>
              <w:jc w:val="center"/>
              <w:rPr>
                <w:rFonts w:ascii="Arial" w:hAnsi="Arial" w:cs="Arial"/>
                <w:b/>
                <w:sz w:val="18"/>
                <w:szCs w:val="18"/>
              </w:rPr>
            </w:pPr>
            <w:r w:rsidRPr="0098271A">
              <w:rPr>
                <w:rFonts w:ascii="Arial" w:hAnsi="Arial" w:cs="Arial"/>
                <w:b/>
                <w:sz w:val="18"/>
                <w:szCs w:val="18"/>
              </w:rPr>
              <w:t xml:space="preserve">Kryteria dopuszczalności </w:t>
            </w:r>
          </w:p>
        </w:tc>
      </w:tr>
      <w:tr w:rsidR="00133BBD" w:rsidTr="00133BBD">
        <w:trPr>
          <w:cantSplit/>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 xml:space="preserve"> Projektodawca składa nie więcej niż jeden wniosek o dofinansowanie dotyczący jednej placówki/jednostki organizacyjnej Możliwe jest również złożenie przez organ prowadzący 1 wniosku dla kilku placówek/szkół podlegających danemu organowi.</w:t>
            </w:r>
          </w:p>
        </w:tc>
      </w:tr>
      <w:tr w:rsidR="00133BBD" w:rsidTr="00133BBD">
        <w:trPr>
          <w:cantSplit/>
          <w:trHeight w:val="1815"/>
        </w:trPr>
        <w:tc>
          <w:tcPr>
            <w:tcW w:w="925" w:type="pct"/>
            <w:gridSpan w:val="2"/>
            <w:vMerge/>
            <w:vAlign w:val="center"/>
          </w:tcPr>
          <w:p w:rsidR="00133BBD" w:rsidRDefault="00133BBD" w:rsidP="00EC673B">
            <w:pPr>
              <w:rPr>
                <w:rFonts w:ascii="Arial" w:hAnsi="Arial" w:cs="Arial"/>
                <w:sz w:val="18"/>
                <w:szCs w:val="18"/>
              </w:rPr>
            </w:pPr>
          </w:p>
        </w:tc>
        <w:tc>
          <w:tcPr>
            <w:tcW w:w="893" w:type="pct"/>
            <w:tcBorders>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bottom w:val="single" w:sz="6" w:space="0" w:color="auto"/>
            </w:tcBorders>
            <w:vAlign w:val="center"/>
          </w:tcPr>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Kryterium to stwarza możliwość objęcia wsparciem większej liczby placówek/jednostek organizacyjnych, a także wyboru najlepszych projektów, które odpowiadają na potrzeby regionu.</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 xml:space="preserve">Kryterium odnosi się wyłącznie do występowania danego podmiotu </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w charakterze Projektodawcy, a nie partnera. Kryterium nie wyklucza możliwości składania więcej niż jednego projektu przez jednego Projektodawcę w przypadku gdy Projektodawcą jest organ prowadzący kilka placówek oświatowych/szkół.</w:t>
            </w:r>
          </w:p>
          <w:p w:rsidR="00133BBD" w:rsidRPr="00EA1770" w:rsidRDefault="00133BBD" w:rsidP="00133BBD">
            <w:pPr>
              <w:spacing w:before="40" w:after="40"/>
              <w:jc w:val="both"/>
              <w:rPr>
                <w:rFonts w:ascii="Arial" w:hAnsi="Arial" w:cs="Arial"/>
                <w:sz w:val="18"/>
                <w:szCs w:val="18"/>
              </w:rPr>
            </w:pPr>
            <w:r w:rsidRPr="001A3A32">
              <w:rPr>
                <w:rFonts w:ascii="Arial" w:hAnsi="Arial" w:cs="Arial"/>
                <w:sz w:val="20"/>
                <w:szCs w:val="20"/>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133BBD"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bottom w:val="single" w:sz="6" w:space="0" w:color="auto"/>
            </w:tcBorders>
            <w:vAlign w:val="center"/>
          </w:tcPr>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83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na ww. obszarze).</w:t>
            </w:r>
          </w:p>
        </w:tc>
      </w:tr>
      <w:tr w:rsidR="00133BBD" w:rsidTr="00133BBD">
        <w:trPr>
          <w:cantSplit/>
          <w:trHeight w:val="1261"/>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AC264E" w:rsidRDefault="00133BBD" w:rsidP="00133BBD">
            <w:pPr>
              <w:autoSpaceDE w:val="0"/>
              <w:autoSpaceDN w:val="0"/>
              <w:adjustRightInd w:val="0"/>
              <w:spacing w:before="20" w:after="20"/>
              <w:jc w:val="both"/>
              <w:rPr>
                <w:rFonts w:ascii="Arial" w:eastAsiaTheme="minorHAnsi" w:hAnsi="Arial" w:cs="Arial"/>
                <w:sz w:val="20"/>
                <w:szCs w:val="20"/>
                <w:lang w:eastAsia="en-US"/>
              </w:rPr>
            </w:pPr>
            <w:r w:rsidRPr="00887895">
              <w:rPr>
                <w:rFonts w:ascii="Arial" w:eastAsiaTheme="minorHAnsi" w:hAnsi="Arial" w:cs="Arial"/>
                <w:sz w:val="20"/>
                <w:szCs w:val="20"/>
                <w:lang w:eastAsia="en-US"/>
              </w:rPr>
              <w:t xml:space="preserve">Kryterium to przyczyni się do rozwoju kapitału ludzkiego </w:t>
            </w:r>
            <w:r>
              <w:rPr>
                <w:rFonts w:ascii="Arial" w:eastAsiaTheme="minorHAnsi" w:hAnsi="Arial" w:cs="Arial"/>
                <w:sz w:val="20"/>
                <w:szCs w:val="20"/>
                <w:lang w:eastAsia="en-US"/>
              </w:rPr>
              <w:t xml:space="preserve">na terenie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w:t>
            </w:r>
            <w:r w:rsidRPr="00887895">
              <w:rPr>
                <w:rFonts w:ascii="Arial" w:eastAsiaTheme="minorHAnsi" w:hAnsi="Arial" w:cs="Arial"/>
                <w:sz w:val="20"/>
                <w:szCs w:val="20"/>
                <w:lang w:eastAsia="en-US"/>
              </w:rPr>
              <w:t xml:space="preserve">Zakłada się, że dzięki temu kryterium </w:t>
            </w:r>
            <w:r>
              <w:rPr>
                <w:rFonts w:ascii="Arial" w:eastAsiaTheme="minorHAnsi" w:hAnsi="Arial" w:cs="Arial"/>
                <w:sz w:val="20"/>
                <w:szCs w:val="20"/>
                <w:lang w:eastAsia="en-US"/>
              </w:rPr>
              <w:t xml:space="preserve">zostanie zapewniona większa dostępność do kompleksowego wsparcia mieszkańców szkół, placówek oświaty i uczniów ze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co wpłynie pozytywnie na zwiększenie w przyszłości ich aktywności społecznej i zawodowej. </w:t>
            </w:r>
            <w:r>
              <w:rPr>
                <w:rFonts w:ascii="Arial" w:hAnsi="Arial" w:cs="Arial"/>
                <w:sz w:val="20"/>
                <w:szCs w:val="20"/>
              </w:rPr>
              <w:t>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782"/>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auto"/>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Projektodawca wniesie wkład własny w wysokości nie mniejszej niż określona w Szczegółowym Opisie Osi Priorytetowych Regionalnego Programu Operacyjnego Województwa Zachodniopomorskiego 2014 - 2020</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sidRPr="001A415D">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A15230" w:rsidRDefault="00133BBD" w:rsidP="00133BBD">
            <w:pPr>
              <w:spacing w:before="40" w:after="40"/>
              <w:jc w:val="both"/>
              <w:rPr>
                <w:rFonts w:ascii="Arial" w:hAnsi="Arial" w:cs="Arial"/>
                <w:b/>
                <w:sz w:val="20"/>
                <w:szCs w:val="20"/>
              </w:rPr>
            </w:pPr>
            <w:r w:rsidRPr="00887895">
              <w:rPr>
                <w:rFonts w:ascii="Arial" w:hAnsi="Arial" w:cs="Arial"/>
                <w:sz w:val="20"/>
                <w:szCs w:val="20"/>
              </w:rPr>
              <w:t xml:space="preserve">Kryterium powinno przyczynić się do zwiększenia w projektach </w:t>
            </w:r>
            <w:r>
              <w:rPr>
                <w:rFonts w:ascii="Arial" w:hAnsi="Arial" w:cs="Arial"/>
                <w:sz w:val="20"/>
                <w:szCs w:val="20"/>
              </w:rPr>
              <w:t>udziału własnego projektodawców, a co za tym idzie bardziej racjonalnego planowania wydatków.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Pr="00AC264E" w:rsidRDefault="00133BBD" w:rsidP="00C716BF">
            <w:pPr>
              <w:pStyle w:val="Akapitzlist"/>
              <w:numPr>
                <w:ilvl w:val="0"/>
                <w:numId w:val="63"/>
              </w:numPr>
              <w:autoSpaceDE/>
              <w:autoSpaceDN/>
              <w:jc w:val="both"/>
              <w:rPr>
                <w:rFonts w:ascii="Arial" w:hAnsi="Arial" w:cs="Arial"/>
                <w:szCs w:val="20"/>
              </w:rPr>
            </w:pPr>
            <w:r w:rsidRPr="00AC264E">
              <w:rPr>
                <w:rFonts w:ascii="Arial" w:hAnsi="Arial" w:cs="Arial"/>
                <w:szCs w:val="20"/>
              </w:rPr>
              <w:t>Wnioskodawca nie otrzymał dofinansowania na takie same działania dla tych samych placówek w ramach Działania 8.2</w:t>
            </w:r>
            <w:r>
              <w:rPr>
                <w:rFonts w:ascii="Arial" w:hAnsi="Arial" w:cs="Arial"/>
                <w:szCs w:val="20"/>
              </w:rPr>
              <w:t xml:space="preserve"> </w:t>
            </w:r>
            <w:r w:rsidRPr="00AC264E">
              <w:rPr>
                <w:rFonts w:ascii="Arial" w:hAnsi="Arial" w:cs="Arial"/>
                <w:szCs w:val="20"/>
              </w:rPr>
              <w:t>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AC264E">
              <w:rPr>
                <w:rFonts w:ascii="Arial" w:hAnsi="Arial" w:cs="Arial"/>
                <w:i/>
                <w:szCs w:val="20"/>
              </w:rPr>
              <w:t xml:space="preserve"> Strategii ZIT dla Szczecińskiego Obszaru Metropolitalnego</w:t>
            </w:r>
            <w:r w:rsidRPr="00AC264E">
              <w:rPr>
                <w:rFonts w:ascii="Arial" w:hAnsi="Arial" w:cs="Arial"/>
                <w:szCs w:val="20"/>
              </w:rPr>
              <w:t xml:space="preserve"> oraz 8.5 Upowszechnienie edukacji przedszkolnej oraz wsparcie szkół i placówek prowadzących kształcenie ogólne oraz uczniów uczestniczących w kształceniu podstawowym, gimnazjalnym i ponadgimnazjalnym w ramach Kontraktów Samorządowych.</w:t>
            </w:r>
          </w:p>
          <w:p w:rsidR="00133BBD" w:rsidRPr="002248B0" w:rsidRDefault="00133BBD" w:rsidP="00133BBD">
            <w:pPr>
              <w:pStyle w:val="Akapitzlist"/>
              <w:ind w:left="720"/>
              <w:rPr>
                <w:rFonts w:ascii="Arial" w:hAnsi="Arial" w:cs="Arial"/>
                <w:sz w:val="18"/>
                <w:szCs w:val="18"/>
              </w:rPr>
            </w:pP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887895" w:rsidRDefault="00133BBD" w:rsidP="00133BBD">
            <w:pPr>
              <w:spacing w:before="40" w:after="40"/>
              <w:jc w:val="both"/>
              <w:rPr>
                <w:rFonts w:ascii="Arial" w:hAnsi="Arial" w:cs="Arial"/>
                <w:sz w:val="20"/>
                <w:szCs w:val="20"/>
              </w:rPr>
            </w:pPr>
            <w:r>
              <w:rPr>
                <w:rFonts w:ascii="Arial" w:hAnsi="Arial" w:cs="Arial"/>
                <w:sz w:val="20"/>
                <w:szCs w:val="20"/>
              </w:rPr>
              <w:t>Kryterium przyczyni się do zapewnienia niepowielania działań w </w:t>
            </w:r>
            <w:r w:rsidRPr="00B744B1">
              <w:rPr>
                <w:rFonts w:ascii="Arial" w:hAnsi="Arial" w:cs="Arial"/>
                <w:sz w:val="20"/>
                <w:szCs w:val="20"/>
              </w:rPr>
              <w:t>szkołach</w:t>
            </w:r>
            <w:r>
              <w:rPr>
                <w:rFonts w:ascii="Arial" w:hAnsi="Arial" w:cs="Arial"/>
                <w:sz w:val="20"/>
                <w:szCs w:val="20"/>
              </w:rPr>
              <w:t xml:space="preserve"> </w:t>
            </w:r>
            <w:r w:rsidRPr="00B744B1">
              <w:rPr>
                <w:rFonts w:ascii="Arial" w:hAnsi="Arial" w:cs="Arial"/>
                <w:sz w:val="20"/>
                <w:szCs w:val="20"/>
              </w:rPr>
              <w:t>/</w:t>
            </w:r>
            <w:r>
              <w:rPr>
                <w:rFonts w:ascii="Arial" w:hAnsi="Arial" w:cs="Arial"/>
                <w:sz w:val="20"/>
                <w:szCs w:val="20"/>
              </w:rPr>
              <w:t xml:space="preserve"> </w:t>
            </w:r>
            <w:r w:rsidRPr="00B744B1">
              <w:rPr>
                <w:rFonts w:ascii="Arial" w:hAnsi="Arial" w:cs="Arial"/>
                <w:sz w:val="20"/>
                <w:szCs w:val="20"/>
              </w:rPr>
              <w:t>placówkach objętych wsparciem w ramach</w:t>
            </w:r>
            <w:r>
              <w:rPr>
                <w:rFonts w:ascii="Arial" w:hAnsi="Arial" w:cs="Arial"/>
                <w:sz w:val="20"/>
                <w:szCs w:val="20"/>
              </w:rPr>
              <w:t xml:space="preserve"> Działania 8.2, 8.3 i 8.5 RPO WZ 2014 – 2020. Spełnienie kryterium będzie weryfikowane na podstawie list projektów wybranych do dofinansowania w/w konkursów. </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auto"/>
            <w:vAlign w:val="center"/>
          </w:tcPr>
          <w:p w:rsidR="00133BBD" w:rsidRPr="00EC3929" w:rsidRDefault="00133BBD" w:rsidP="00C716BF">
            <w:pPr>
              <w:pStyle w:val="Akapitzlist"/>
              <w:numPr>
                <w:ilvl w:val="0"/>
                <w:numId w:val="63"/>
              </w:numPr>
              <w:jc w:val="both"/>
              <w:rPr>
                <w:rFonts w:eastAsiaTheme="minorHAnsi"/>
                <w:szCs w:val="20"/>
              </w:rPr>
            </w:pPr>
            <w:r w:rsidRPr="00EC3929">
              <w:rPr>
                <w:rFonts w:ascii="Arial" w:eastAsiaTheme="minorHAnsi" w:hAnsi="Arial" w:cs="Arial"/>
                <w:szCs w:val="20"/>
                <w:lang w:eastAsia="en-US"/>
              </w:rPr>
              <w:t xml:space="preserve">Realizacja wsparcia na rzecz szkoły/placówki systemu oświaty  dokonywana jest na podstawie </w:t>
            </w:r>
            <w:r w:rsidRPr="00A52F01">
              <w:rPr>
                <w:rFonts w:ascii="Arial" w:eastAsiaTheme="minorHAnsi" w:hAnsi="Arial" w:cs="Arial"/>
                <w:szCs w:val="20"/>
                <w:lang w:eastAsia="en-US"/>
              </w:rPr>
              <w:t xml:space="preserve"> </w:t>
            </w:r>
            <w:r>
              <w:rPr>
                <w:rFonts w:ascii="Arial" w:eastAsiaTheme="minorHAnsi" w:hAnsi="Arial" w:cs="Arial"/>
                <w:szCs w:val="20"/>
                <w:lang w:eastAsia="en-US"/>
              </w:rPr>
              <w:t xml:space="preserve">indywidualnej diagnozy </w:t>
            </w:r>
            <w:r w:rsidRPr="00A52F01">
              <w:rPr>
                <w:rFonts w:ascii="Arial" w:eastAsiaTheme="minorHAnsi" w:hAnsi="Arial" w:cs="Arial"/>
                <w:szCs w:val="20"/>
                <w:lang w:eastAsia="en-US"/>
              </w:rPr>
              <w:t>zapotrzebowania</w:t>
            </w:r>
            <w:r w:rsidRPr="00EC3929">
              <w:rPr>
                <w:rFonts w:ascii="Arial" w:eastAsiaTheme="minorHAnsi" w:hAnsi="Arial" w:cs="Arial"/>
                <w:szCs w:val="20"/>
                <w:lang w:eastAsia="en-US"/>
              </w:rPr>
              <w:t xml:space="preserve"> danej szkoły/ placówki systemu oświaty. </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tcBorders>
            <w:shd w:val="clear" w:color="auto" w:fill="auto"/>
            <w:vAlign w:val="center"/>
          </w:tcPr>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Kryterium ma na celu wyłonienie projektów, które odpowiadały będą </w:t>
            </w:r>
            <w:r w:rsidRPr="00EC3929">
              <w:rPr>
                <w:rFonts w:ascii="Arial" w:hAnsi="Arial" w:cs="Arial"/>
                <w:sz w:val="20"/>
                <w:szCs w:val="20"/>
              </w:rPr>
              <w:br/>
              <w:t>na realne, zdiagnozowane potrzeby, problemy i/</w:t>
            </w:r>
            <w:r w:rsidRPr="00A52F01">
              <w:rPr>
                <w:rFonts w:ascii="Arial" w:hAnsi="Arial" w:cs="Arial"/>
                <w:sz w:val="20"/>
                <w:szCs w:val="20"/>
              </w:rPr>
              <w:t>lub mocne strony danej szkoły/placówki.</w:t>
            </w:r>
            <w:r w:rsidRPr="00EC3929">
              <w:rPr>
                <w:rFonts w:ascii="Arial" w:hAnsi="Arial" w:cs="Arial"/>
                <w:sz w:val="20"/>
                <w:szCs w:val="20"/>
              </w:rPr>
              <w:t xml:space="preserve"> Przedmiotowa diagnoza powinna zostać przygotowana i przeprowadzona przez:</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daną</w:t>
            </w:r>
            <w:r w:rsidRPr="00EC3929">
              <w:rPr>
                <w:rFonts w:ascii="Arial" w:hAnsi="Arial" w:cs="Arial"/>
                <w:szCs w:val="20"/>
              </w:rPr>
              <w:t xml:space="preserve"> szkołę/</w:t>
            </w:r>
            <w:r w:rsidRPr="002F3048">
              <w:rPr>
                <w:rFonts w:ascii="Arial" w:hAnsi="Arial" w:cs="Arial"/>
                <w:szCs w:val="20"/>
              </w:rPr>
              <w:t xml:space="preserve"> placówkę systemu oświaty lub </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 xml:space="preserve">inny podmiot prowadzący działalność o charakterze edukacyjnym lub badawczym.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Dokument ten powinien zostać zatwierdzony przez organ prowadzący daną szkołę/ placówkę systemu oświaty </w:t>
            </w:r>
            <w:r w:rsidRPr="00A52F01">
              <w:rPr>
                <w:rFonts w:ascii="Arial" w:hAnsi="Arial" w:cs="Arial"/>
                <w:sz w:val="20"/>
                <w:szCs w:val="20"/>
              </w:rPr>
              <w:t>(lub osobę</w:t>
            </w:r>
            <w:r w:rsidRPr="00EC3929">
              <w:rPr>
                <w:rFonts w:ascii="Arial" w:hAnsi="Arial" w:cs="Arial"/>
                <w:sz w:val="20"/>
                <w:szCs w:val="20"/>
              </w:rPr>
              <w:t xml:space="preserve"> upoważnioną do podejmowania decyzji).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Przedmiotowe kryterium weryfikowane będzie na dwóch etapach:</w:t>
            </w:r>
          </w:p>
          <w:p w:rsidR="00133BBD" w:rsidRPr="00EC3929" w:rsidRDefault="00133BBD" w:rsidP="00C716BF">
            <w:pPr>
              <w:pStyle w:val="Akapitzlist"/>
              <w:numPr>
                <w:ilvl w:val="0"/>
                <w:numId w:val="32"/>
              </w:numPr>
              <w:spacing w:before="40" w:after="40"/>
              <w:jc w:val="both"/>
              <w:rPr>
                <w:rFonts w:ascii="Arial" w:hAnsi="Arial" w:cs="Arial"/>
                <w:szCs w:val="20"/>
              </w:rPr>
            </w:pPr>
            <w:r w:rsidRPr="00191CA3">
              <w:rPr>
                <w:rFonts w:ascii="Arial" w:hAnsi="Arial" w:cs="Arial"/>
                <w:szCs w:val="20"/>
              </w:rPr>
              <w:t xml:space="preserve">etap  prac Komisji Oceny Projektów - </w:t>
            </w:r>
            <w:r w:rsidRPr="002F3048">
              <w:rPr>
                <w:rFonts w:ascii="Arial" w:hAnsi="Arial" w:cs="Arial"/>
                <w:szCs w:val="20"/>
              </w:rPr>
              <w:t>na podstawie treści wniosku o dofinansowanie projektu i/lub na podstawie oświadczenia Projektodawcy, zawartego we wniosku o dofinansowanie</w:t>
            </w:r>
            <w:r w:rsidRPr="00EC3929">
              <w:rPr>
                <w:rFonts w:ascii="Arial" w:hAnsi="Arial" w:cs="Arial"/>
                <w:szCs w:val="20"/>
              </w:rPr>
              <w:t xml:space="preserve">, </w:t>
            </w:r>
          </w:p>
          <w:p w:rsidR="00133BBD" w:rsidRPr="002F3048" w:rsidRDefault="00133BBD" w:rsidP="00C716BF">
            <w:pPr>
              <w:pStyle w:val="Akapitzlist"/>
              <w:numPr>
                <w:ilvl w:val="0"/>
                <w:numId w:val="32"/>
              </w:numPr>
              <w:spacing w:before="40" w:after="40"/>
              <w:jc w:val="both"/>
              <w:rPr>
                <w:rFonts w:ascii="Arial" w:hAnsi="Arial" w:cs="Arial"/>
                <w:szCs w:val="20"/>
              </w:rPr>
            </w:pPr>
            <w:r w:rsidRPr="00EC3929">
              <w:rPr>
                <w:rFonts w:ascii="Arial" w:hAnsi="Arial" w:cs="Arial"/>
                <w:szCs w:val="20"/>
              </w:rPr>
              <w:t>etap podpisania umowy</w:t>
            </w:r>
            <w:r>
              <w:rPr>
                <w:rFonts w:ascii="Arial" w:hAnsi="Arial" w:cs="Arial"/>
                <w:szCs w:val="20"/>
              </w:rPr>
              <w:t xml:space="preserve"> o dofinansowanie projektu</w:t>
            </w:r>
            <w:r w:rsidRPr="00EC3929">
              <w:rPr>
                <w:rFonts w:ascii="Arial" w:hAnsi="Arial" w:cs="Arial"/>
                <w:szCs w:val="20"/>
              </w:rPr>
              <w:t xml:space="preserve"> - </w:t>
            </w:r>
            <w:r w:rsidRPr="002F3048">
              <w:rPr>
                <w:rFonts w:ascii="Arial" w:hAnsi="Arial" w:cs="Arial"/>
                <w:szCs w:val="20"/>
              </w:rPr>
              <w:t xml:space="preserve">Projektodawca zobowiązany jest do przedłożenia decyzji </w:t>
            </w:r>
            <w:r w:rsidRPr="00EC3929">
              <w:rPr>
                <w:rFonts w:ascii="Arial" w:hAnsi="Arial" w:cs="Arial"/>
                <w:szCs w:val="20"/>
              </w:rPr>
              <w:t xml:space="preserve">danego </w:t>
            </w:r>
            <w:r w:rsidRPr="002F3048">
              <w:rPr>
                <w:rFonts w:ascii="Arial" w:hAnsi="Arial" w:cs="Arial"/>
                <w:szCs w:val="20"/>
              </w:rPr>
              <w:t>organu prowadzącego,</w:t>
            </w:r>
            <w:r w:rsidRPr="00EC3929">
              <w:rPr>
                <w:rFonts w:ascii="Arial" w:hAnsi="Arial" w:cs="Arial"/>
                <w:szCs w:val="20"/>
              </w:rPr>
              <w:t xml:space="preserve"> </w:t>
            </w:r>
            <w:r>
              <w:rPr>
                <w:rFonts w:ascii="Arial" w:hAnsi="Arial" w:cs="Arial"/>
                <w:szCs w:val="20"/>
              </w:rPr>
              <w:t>w sprawie zatwierdzenia diagnozy.</w:t>
            </w:r>
            <w:r w:rsidRPr="00EC3929">
              <w:rPr>
                <w:rFonts w:ascii="Arial" w:hAnsi="Arial" w:cs="Arial"/>
                <w:szCs w:val="20"/>
              </w:rPr>
              <w:t xml:space="preserve"> </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shd w:val="clear" w:color="auto" w:fill="auto"/>
            <w:vAlign w:val="center"/>
          </w:tcPr>
          <w:p w:rsidR="00133BBD" w:rsidRDefault="00133BBD" w:rsidP="00133BBD">
            <w:pPr>
              <w:jc w:val="center"/>
              <w:rPr>
                <w:rFonts w:ascii="Arial" w:hAnsi="Arial" w:cs="Arial"/>
                <w:sz w:val="18"/>
                <w:szCs w:val="18"/>
              </w:rPr>
            </w:pPr>
            <w:r>
              <w:rPr>
                <w:rFonts w:ascii="Arial" w:hAnsi="Arial" w:cs="Arial"/>
                <w:sz w:val="18"/>
                <w:szCs w:val="18"/>
              </w:rPr>
              <w:t>1, 2, 4, 5</w:t>
            </w:r>
          </w:p>
        </w:tc>
      </w:tr>
      <w:tr w:rsidR="00133BBD" w:rsidTr="00133BBD">
        <w:trPr>
          <w:cantSplit/>
          <w:trHeight w:val="724"/>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F63BE7">
              <w:rPr>
                <w:rFonts w:ascii="Arial" w:eastAsiaTheme="minorHAnsi" w:hAnsi="Arial" w:cs="Arial"/>
                <w:szCs w:val="20"/>
                <w:lang w:eastAsia="en-US"/>
              </w:rPr>
              <w:t>W ramach projektu dla wszystkich uczniów</w:t>
            </w:r>
            <w:r>
              <w:rPr>
                <w:rFonts w:ascii="Arial" w:eastAsiaTheme="minorHAnsi" w:hAnsi="Arial" w:cs="Arial"/>
                <w:szCs w:val="20"/>
                <w:lang w:eastAsia="en-US"/>
              </w:rPr>
              <w:t xml:space="preserve">/ wychowanków biorących udział </w:t>
            </w:r>
            <w:r>
              <w:rPr>
                <w:rFonts w:ascii="Arial" w:eastAsiaTheme="minorHAnsi" w:hAnsi="Arial" w:cs="Arial"/>
                <w:szCs w:val="20"/>
                <w:lang w:eastAsia="en-US"/>
              </w:rPr>
              <w:br/>
              <w:t xml:space="preserve">w projekcie </w:t>
            </w:r>
            <w:r w:rsidRPr="00F63BE7">
              <w:rPr>
                <w:rFonts w:ascii="Arial" w:eastAsiaTheme="minorHAnsi" w:hAnsi="Arial" w:cs="Arial"/>
                <w:szCs w:val="20"/>
                <w:lang w:eastAsia="en-US"/>
              </w:rPr>
              <w:t>obligatoryjnie zaplanowano realizację doradztwa edukacyjno-zawodowego, obejmującego ocenę indywidualnych potrzeb rozwojowych i edukacyjnych i/lub predyspozycji osobowych do wykonywania poszczególnych zawodów. W przypadku uczniów</w:t>
            </w:r>
            <w:r>
              <w:rPr>
                <w:rFonts w:ascii="Arial" w:eastAsiaTheme="minorHAnsi" w:hAnsi="Arial" w:cs="Arial"/>
                <w:szCs w:val="20"/>
                <w:lang w:eastAsia="en-US"/>
              </w:rPr>
              <w:t xml:space="preserve"> klas I - VI szkoły podstawowej,</w:t>
            </w:r>
            <w:r w:rsidRPr="00F63BE7">
              <w:rPr>
                <w:rFonts w:ascii="Arial" w:eastAsiaTheme="minorHAnsi" w:hAnsi="Arial" w:cs="Arial"/>
                <w:szCs w:val="20"/>
                <w:lang w:eastAsia="en-US"/>
              </w:rPr>
              <w:t xml:space="preserve"> </w:t>
            </w:r>
            <w:r>
              <w:rPr>
                <w:rFonts w:ascii="Arial" w:eastAsiaTheme="minorHAnsi" w:hAnsi="Arial" w:cs="Arial"/>
                <w:szCs w:val="20"/>
                <w:lang w:eastAsia="en-US"/>
              </w:rPr>
              <w:t xml:space="preserve">uczniów i </w:t>
            </w:r>
            <w:r w:rsidRPr="00F63BE7">
              <w:rPr>
                <w:rFonts w:ascii="Arial" w:eastAsiaTheme="minorHAnsi" w:hAnsi="Arial" w:cs="Arial"/>
                <w:szCs w:val="20"/>
                <w:lang w:eastAsia="en-US"/>
              </w:rPr>
              <w:t>wychowanków specjalnych ośrodków szkolno-wychowawczych oraz szkół specjalnych wymieniona forma wsparcia jest fakultatywna.</w:t>
            </w:r>
          </w:p>
        </w:tc>
      </w:tr>
      <w:tr w:rsidR="00133BBD" w:rsidTr="00133BBD">
        <w:trPr>
          <w:cantSplit/>
          <w:trHeight w:val="487"/>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Pr="00377F88" w:rsidRDefault="00133BBD" w:rsidP="00EC673B">
            <w:pPr>
              <w:rPr>
                <w:rFonts w:ascii="Arial" w:hAnsi="Arial" w:cs="Arial"/>
                <w:sz w:val="20"/>
                <w:szCs w:val="20"/>
              </w:rPr>
            </w:pPr>
            <w:r w:rsidRPr="00377F88">
              <w:rPr>
                <w:rFonts w:ascii="Arial" w:hAnsi="Arial" w:cs="Arial"/>
                <w:sz w:val="20"/>
                <w:szCs w:val="20"/>
              </w:rPr>
              <w:t>Uzasadnienie:</w:t>
            </w:r>
          </w:p>
        </w:tc>
        <w:tc>
          <w:tcPr>
            <w:tcW w:w="2025" w:type="pct"/>
            <w:gridSpan w:val="7"/>
            <w:tcBorders>
              <w:top w:val="single" w:sz="6" w:space="0" w:color="auto"/>
            </w:tcBorders>
            <w:vAlign w:val="center"/>
          </w:tcPr>
          <w:p w:rsidR="00133BBD" w:rsidRPr="00377F88" w:rsidRDefault="00133BBD" w:rsidP="00133BBD">
            <w:pPr>
              <w:spacing w:before="40" w:after="40"/>
              <w:jc w:val="both"/>
              <w:rPr>
                <w:rFonts w:ascii="Arial" w:hAnsi="Arial" w:cs="Arial"/>
                <w:sz w:val="20"/>
                <w:szCs w:val="20"/>
              </w:rPr>
            </w:pPr>
            <w:r w:rsidRPr="0091467D">
              <w:rPr>
                <w:rFonts w:ascii="Arial" w:hAnsi="Arial" w:cs="Arial"/>
                <w:sz w:val="20"/>
                <w:szCs w:val="20"/>
              </w:rPr>
              <w:t>Kryterium wpłynie pracy pozytywnie na umiejętność uczniów i wychowanków kształtowania dalszej ścieżki edukacyjnej i zawodowej, poprzez wskazanie możliwości i kierunków rozwoju  zgodnych predyspozycjami osobowymi oraz sytuacją na rynku pracy. 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1, 3, 4, 5</w:t>
            </w:r>
          </w:p>
        </w:tc>
      </w:tr>
      <w:tr w:rsidR="00133BBD" w:rsidTr="00133BBD">
        <w:trPr>
          <w:cantSplit/>
          <w:trHeight w:val="581"/>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377F88">
              <w:rPr>
                <w:rFonts w:ascii="Arial" w:eastAsiaTheme="minorHAnsi" w:hAnsi="Arial" w:cs="Arial"/>
                <w:szCs w:val="20"/>
                <w:lang w:eastAsia="en-US"/>
              </w:rPr>
              <w:t>Działania w ramach 2 typu projektu mogą być realizowane wyłącznie jako uzupełnienie działań realizowanych w ramach typu projektu 1.</w:t>
            </w:r>
          </w:p>
        </w:tc>
      </w:tr>
      <w:tr w:rsidR="00133BBD" w:rsidTr="00133BBD">
        <w:trPr>
          <w:cantSplit/>
          <w:trHeight w:val="1394"/>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7F6EA5" w:rsidRDefault="00133BBD" w:rsidP="00133BBD">
            <w:pPr>
              <w:spacing w:before="40" w:after="40"/>
              <w:jc w:val="both"/>
              <w:rPr>
                <w:rFonts w:ascii="Arial" w:hAnsi="Arial" w:cs="Arial"/>
                <w:sz w:val="20"/>
                <w:szCs w:val="20"/>
              </w:rPr>
            </w:pPr>
            <w:r>
              <w:rPr>
                <w:rFonts w:ascii="Arial" w:hAnsi="Arial" w:cs="Arial"/>
                <w:sz w:val="20"/>
                <w:szCs w:val="20"/>
              </w:rPr>
              <w:t>Kryterium zapewni kompleksowość wsparcia dla uczestników projektu.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eryfikowane na podstawie 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2</w:t>
            </w:r>
          </w:p>
        </w:tc>
      </w:tr>
      <w:tr w:rsidR="00133BBD" w:rsidTr="00133BBD">
        <w:trPr>
          <w:cantSplit/>
        </w:trPr>
        <w:tc>
          <w:tcPr>
            <w:tcW w:w="925" w:type="pct"/>
            <w:gridSpan w:val="2"/>
            <w:tcBorders>
              <w:bottom w:val="single" w:sz="6" w:space="0" w:color="auto"/>
            </w:tcBorders>
            <w:vAlign w:val="center"/>
          </w:tcPr>
          <w:p w:rsidR="00133BBD" w:rsidRDefault="00133BBD" w:rsidP="007B5F22">
            <w:pPr>
              <w:rPr>
                <w:rFonts w:ascii="Arial" w:hAnsi="Arial" w:cs="Arial"/>
                <w:sz w:val="18"/>
                <w:szCs w:val="18"/>
              </w:rPr>
            </w:pPr>
            <w:proofErr w:type="spellStart"/>
            <w:r>
              <w:rPr>
                <w:rFonts w:ascii="Arial" w:hAnsi="Arial" w:cs="Arial"/>
                <w:sz w:val="18"/>
                <w:szCs w:val="18"/>
              </w:rPr>
              <w:t>Kwalifikowalność</w:t>
            </w:r>
            <w:proofErr w:type="spellEnd"/>
            <w:r>
              <w:rPr>
                <w:rFonts w:ascii="Arial" w:hAnsi="Arial" w:cs="Arial"/>
                <w:sz w:val="18"/>
                <w:szCs w:val="18"/>
              </w:rPr>
              <w:t xml:space="preserve"> wydatków</w:t>
            </w:r>
          </w:p>
        </w:tc>
        <w:tc>
          <w:tcPr>
            <w:tcW w:w="4075" w:type="pct"/>
            <w:gridSpan w:val="13"/>
            <w:tcBorders>
              <w:top w:val="single" w:sz="6" w:space="0" w:color="auto"/>
              <w:bottom w:val="single" w:sz="6" w:space="0" w:color="auto"/>
            </w:tcBorders>
            <w:shd w:val="clear" w:color="auto" w:fill="auto"/>
            <w:vAlign w:val="center"/>
          </w:tcPr>
          <w:p w:rsidR="00133BBD" w:rsidRPr="00D62C42" w:rsidRDefault="00133BBD" w:rsidP="00133BBD">
            <w:pPr>
              <w:jc w:val="both"/>
              <w:rPr>
                <w:rFonts w:ascii="Arial" w:hAnsi="Arial" w:cs="Arial"/>
                <w:sz w:val="20"/>
                <w:szCs w:val="20"/>
              </w:rPr>
            </w:pPr>
            <w:r w:rsidRPr="00D62C42">
              <w:rPr>
                <w:rFonts w:ascii="Arial" w:hAnsi="Arial" w:cs="Arial"/>
                <w:sz w:val="20"/>
                <w:szCs w:val="20"/>
              </w:rPr>
              <w:t xml:space="preserve">Zgodnie z </w:t>
            </w:r>
            <w:r w:rsidRPr="00D62C42">
              <w:rPr>
                <w:rFonts w:ascii="Arial" w:hAnsi="Arial" w:cs="Arial"/>
                <w:bCs/>
                <w:i/>
                <w:sz w:val="20"/>
                <w:szCs w:val="20"/>
              </w:rPr>
              <w:t>Wytycznymi w zakresie kwalifikowalno</w:t>
            </w:r>
            <w:r w:rsidRPr="00D62C42">
              <w:rPr>
                <w:rFonts w:ascii="Arial" w:hAnsi="Arial" w:cs="Arial"/>
                <w:i/>
                <w:sz w:val="20"/>
                <w:szCs w:val="20"/>
              </w:rPr>
              <w:t>ś</w:t>
            </w:r>
            <w:r w:rsidRPr="00D62C42">
              <w:rPr>
                <w:rFonts w:ascii="Arial" w:hAnsi="Arial" w:cs="Arial"/>
                <w:bCs/>
                <w:i/>
                <w:sz w:val="20"/>
                <w:szCs w:val="20"/>
              </w:rPr>
              <w:t>ci wydatków w ramach Europejskiego Funduszu Rozwoju Regionalnego, Europejskiego Funduszu Społecznego oraz Funduszu Spójno</w:t>
            </w:r>
            <w:r w:rsidRPr="00D62C42">
              <w:rPr>
                <w:rFonts w:ascii="Arial" w:hAnsi="Arial" w:cs="Arial"/>
                <w:i/>
                <w:sz w:val="20"/>
                <w:szCs w:val="20"/>
              </w:rPr>
              <w:t>ś</w:t>
            </w:r>
            <w:r w:rsidRPr="00D62C42">
              <w:rPr>
                <w:rFonts w:ascii="Arial" w:hAnsi="Arial" w:cs="Arial"/>
                <w:bCs/>
                <w:i/>
                <w:sz w:val="20"/>
                <w:szCs w:val="20"/>
              </w:rPr>
              <w:t>ci na lata 2014-2020</w:t>
            </w:r>
            <w:r w:rsidRPr="00D62C42">
              <w:rPr>
                <w:rFonts w:ascii="Arial" w:hAnsi="Arial" w:cs="Arial"/>
                <w:bCs/>
                <w:sz w:val="20"/>
                <w:szCs w:val="20"/>
              </w:rPr>
              <w:t>.</w:t>
            </w:r>
          </w:p>
        </w:tc>
      </w:tr>
      <w:tr w:rsidR="00133BBD" w:rsidTr="00133BBD">
        <w:trPr>
          <w:cantSplit/>
        </w:trPr>
        <w:tc>
          <w:tcPr>
            <w:tcW w:w="5000" w:type="pct"/>
            <w:gridSpan w:val="15"/>
            <w:tcBorders>
              <w:top w:val="single" w:sz="6" w:space="0" w:color="auto"/>
              <w:bottom w:val="single" w:sz="6" w:space="0" w:color="auto"/>
            </w:tcBorders>
            <w:shd w:val="clear" w:color="auto" w:fill="CCFFCC"/>
            <w:vAlign w:val="center"/>
          </w:tcPr>
          <w:p w:rsidR="00133BBD" w:rsidRDefault="00133BBD" w:rsidP="00133BBD">
            <w:pPr>
              <w:jc w:val="center"/>
              <w:rPr>
                <w:rFonts w:ascii="Arial" w:hAnsi="Arial" w:cs="Arial"/>
                <w:b/>
                <w:sz w:val="18"/>
                <w:szCs w:val="18"/>
              </w:rPr>
            </w:pPr>
          </w:p>
          <w:p w:rsidR="00133BBD" w:rsidRDefault="00133BBD" w:rsidP="00133BBD">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133BBD" w:rsidRPr="00406AC9" w:rsidRDefault="00133BBD" w:rsidP="00133BBD">
            <w:pPr>
              <w:jc w:val="center"/>
              <w:rPr>
                <w:rFonts w:ascii="Arial" w:hAnsi="Arial" w:cs="Arial"/>
                <w:b/>
                <w:sz w:val="18"/>
                <w:szCs w:val="18"/>
              </w:rPr>
            </w:pPr>
          </w:p>
        </w:tc>
      </w:tr>
      <w:tr w:rsidR="00133BBD" w:rsidTr="00133BBD">
        <w:trPr>
          <w:cantSplit/>
          <w:trHeight w:val="236"/>
        </w:trPr>
        <w:tc>
          <w:tcPr>
            <w:tcW w:w="925" w:type="pct"/>
            <w:gridSpan w:val="2"/>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157" w:type="pct"/>
            <w:gridSpan w:val="5"/>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Wskaźnik realizujący ramy wykonania</w:t>
            </w:r>
          </w:p>
          <w:p w:rsidR="00133BBD" w:rsidRPr="00500CE7" w:rsidRDefault="00133BBD" w:rsidP="00133BBD">
            <w:pPr>
              <w:jc w:val="center"/>
              <w:rPr>
                <w:rFonts w:ascii="Arial" w:hAnsi="Arial" w:cs="Arial"/>
                <w:sz w:val="18"/>
                <w:szCs w:val="18"/>
              </w:rPr>
            </w:pPr>
            <w:r w:rsidRPr="00500CE7">
              <w:rPr>
                <w:rFonts w:ascii="Arial" w:hAnsi="Arial" w:cs="Arial"/>
                <w:sz w:val="18"/>
                <w:szCs w:val="18"/>
              </w:rPr>
              <w:t>T/N</w:t>
            </w:r>
          </w:p>
        </w:tc>
      </w:tr>
      <w:tr w:rsidR="00133BBD" w:rsidTr="00133BBD">
        <w:trPr>
          <w:cantSplit/>
          <w:trHeight w:val="236"/>
        </w:trPr>
        <w:tc>
          <w:tcPr>
            <w:tcW w:w="925" w:type="pct"/>
            <w:gridSpan w:val="2"/>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893" w:type="pct"/>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757" w:type="pct"/>
            <w:gridSpan w:val="2"/>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w:t>
            </w:r>
          </w:p>
        </w:tc>
        <w:tc>
          <w:tcPr>
            <w:tcW w:w="1157" w:type="pct"/>
            <w:gridSpan w:val="5"/>
            <w:vMerge/>
            <w:tcBorders>
              <w:bottom w:val="single" w:sz="6" w:space="0" w:color="auto"/>
            </w:tcBorders>
            <w:shd w:val="clear" w:color="auto" w:fill="CCFFCC"/>
            <w:vAlign w:val="center"/>
          </w:tcPr>
          <w:p w:rsidR="00133BBD" w:rsidRPr="00E750C0" w:rsidRDefault="00133BBD" w:rsidP="00133BBD">
            <w:pPr>
              <w:jc w:val="center"/>
              <w:rPr>
                <w:rFonts w:ascii="Arial" w:hAnsi="Arial" w:cs="Arial"/>
                <w:color w:val="FF0000"/>
                <w:sz w:val="18"/>
                <w:szCs w:val="18"/>
              </w:rPr>
            </w:pP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 xml:space="preserve">Liczba uczniów, którzy nabyli kompetencje kluczowe po opuszczeniu programu </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sidRPr="0020133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sidRPr="008A0924">
              <w:rPr>
                <w:rFonts w:ascii="Arial" w:hAnsi="Arial" w:cs="Arial"/>
                <w:sz w:val="20"/>
                <w:szCs w:val="20"/>
              </w:rPr>
              <w:t>201</w:t>
            </w:r>
            <w:r>
              <w:rPr>
                <w:rFonts w:ascii="Arial" w:hAnsi="Arial" w:cs="Arial"/>
                <w:sz w:val="20"/>
                <w:szCs w:val="20"/>
              </w:rPr>
              <w:t>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85%</w:t>
            </w:r>
          </w:p>
          <w:p w:rsidR="00133BBD" w:rsidRPr="008A0924" w:rsidRDefault="00133BBD" w:rsidP="00133BBD">
            <w:pPr>
              <w:jc w:val="center"/>
              <w:rPr>
                <w:rFonts w:ascii="Arial" w:hAnsi="Arial" w:cs="Arial"/>
                <w:sz w:val="20"/>
                <w:szCs w:val="20"/>
              </w:rPr>
            </w:pPr>
            <w:r>
              <w:rPr>
                <w:rFonts w:ascii="Arial" w:hAnsi="Arial" w:cs="Arial"/>
                <w:sz w:val="20"/>
                <w:szCs w:val="20"/>
              </w:rPr>
              <w:t>1893 osoby</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ind w:left="708" w:hanging="708"/>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92%</w:t>
            </w:r>
          </w:p>
          <w:p w:rsidR="00133BBD" w:rsidRPr="008A0924" w:rsidRDefault="00133BBD" w:rsidP="00133BBD">
            <w:pPr>
              <w:jc w:val="center"/>
              <w:rPr>
                <w:rFonts w:ascii="Arial" w:hAnsi="Arial" w:cs="Arial"/>
                <w:sz w:val="20"/>
                <w:szCs w:val="20"/>
              </w:rPr>
            </w:pPr>
            <w:r>
              <w:rPr>
                <w:rFonts w:ascii="Arial" w:hAnsi="Arial" w:cs="Arial"/>
                <w:sz w:val="20"/>
                <w:szCs w:val="20"/>
              </w:rPr>
              <w:t>879 osób</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4F1BB0" w:rsidRDefault="00133BBD" w:rsidP="00133BBD">
            <w:pPr>
              <w:rPr>
                <w:rFonts w:ascii="Arial" w:hAnsi="Arial" w:cs="Arial"/>
                <w:sz w:val="20"/>
                <w:szCs w:val="20"/>
              </w:rPr>
            </w:pPr>
            <w:r w:rsidRPr="00D37FE4">
              <w:rPr>
                <w:rFonts w:ascii="Arial" w:hAnsi="Arial" w:cs="Arial"/>
                <w:sz w:val="20"/>
                <w:szCs w:val="20"/>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4F1BB0"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25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lastRenderedPageBreak/>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40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uczniów objętych wsparciem w zakresie rozwijania kompetencji kluczowych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2227</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955</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268</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tcBorders>
            <w:vAlign w:val="center"/>
          </w:tcPr>
          <w:p w:rsidR="00133BBD" w:rsidRPr="00D37FE4" w:rsidRDefault="00133BBD" w:rsidP="00133BBD">
            <w:pPr>
              <w:rPr>
                <w:rFonts w:ascii="Arial" w:hAnsi="Arial" w:cs="Arial"/>
                <w:sz w:val="20"/>
                <w:szCs w:val="20"/>
              </w:rPr>
            </w:pPr>
            <w:r w:rsidRPr="00D37FE4">
              <w:rPr>
                <w:rFonts w:ascii="Arial" w:hAnsi="Arial" w:cs="Arial"/>
                <w:sz w:val="20"/>
                <w:szCs w:val="20"/>
              </w:rPr>
              <w:t>Liczba szkół, których pracownie przedmiotowe zostały doposażone w programie</w:t>
            </w:r>
          </w:p>
        </w:tc>
        <w:tc>
          <w:tcPr>
            <w:tcW w:w="893" w:type="pct"/>
            <w:tcBorders>
              <w:top w:val="single" w:sz="6" w:space="0" w:color="auto"/>
              <w:bottom w:val="single" w:sz="12"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41</w:t>
            </w:r>
          </w:p>
        </w:tc>
        <w:tc>
          <w:tcPr>
            <w:tcW w:w="1157" w:type="pct"/>
            <w:gridSpan w:val="5"/>
            <w:tcBorders>
              <w:top w:val="single" w:sz="6" w:space="0" w:color="auto"/>
              <w:bottom w:val="single" w:sz="12" w:space="0" w:color="auto"/>
            </w:tcBorders>
            <w:shd w:val="clear" w:color="auto" w:fill="FFFFFF" w:themeFill="background1"/>
            <w:vAlign w:val="center"/>
          </w:tcPr>
          <w:p w:rsidR="00133BBD" w:rsidRDefault="00133BBD" w:rsidP="00133BBD">
            <w:pPr>
              <w:jc w:val="center"/>
              <w:rPr>
                <w:rFonts w:ascii="Arial" w:hAnsi="Arial" w:cs="Arial"/>
                <w:sz w:val="20"/>
                <w:szCs w:val="20"/>
              </w:rPr>
            </w:pPr>
            <w:r>
              <w:rPr>
                <w:rFonts w:ascii="Arial" w:hAnsi="Arial" w:cs="Arial"/>
                <w:sz w:val="20"/>
                <w:szCs w:val="20"/>
              </w:rPr>
              <w:t>N</w:t>
            </w:r>
          </w:p>
        </w:tc>
      </w:tr>
    </w:tbl>
    <w:p w:rsidR="00CE2BF7" w:rsidRDefault="00CE2BF7" w:rsidP="001B35E1">
      <w:pPr>
        <w:spacing w:after="240"/>
        <w:jc w:val="center"/>
        <w:rPr>
          <w:rFonts w:ascii="Arial" w:hAnsi="Arial" w:cs="Arial"/>
          <w:b/>
          <w:sz w:val="20"/>
          <w:szCs w:val="20"/>
        </w:rPr>
      </w:pPr>
    </w:p>
    <w:p w:rsidR="000C06ED" w:rsidRDefault="000C06ED">
      <w:pPr>
        <w:spacing w:after="200" w:line="276" w:lineRule="auto"/>
        <w:rPr>
          <w:rFonts w:ascii="Arial" w:hAnsi="Arial" w:cs="Arial"/>
          <w:b/>
          <w:sz w:val="20"/>
          <w:szCs w:val="20"/>
        </w:rPr>
      </w:pPr>
      <w:r>
        <w:rPr>
          <w:rFonts w:ascii="Arial" w:hAnsi="Arial" w:cs="Arial"/>
          <w:b/>
          <w:sz w:val="20"/>
          <w:szCs w:val="20"/>
        </w:rPr>
        <w:br w:type="page"/>
      </w:r>
    </w:p>
    <w:p w:rsidR="0091392B" w:rsidRDefault="0091392B" w:rsidP="00707906">
      <w:pPr>
        <w:ind w:right="-157"/>
      </w:pPr>
    </w:p>
    <w:p w:rsidR="0091392B" w:rsidRDefault="0091392B" w:rsidP="0091392B">
      <w:pPr>
        <w:jc w:val="center"/>
        <w:rPr>
          <w:rFonts w:ascii="Arial" w:hAnsi="Arial" w:cs="Arial"/>
          <w:b/>
          <w:sz w:val="40"/>
          <w:szCs w:val="40"/>
        </w:rPr>
      </w:pPr>
      <w:r>
        <w:tab/>
      </w:r>
      <w:r>
        <w:rPr>
          <w:rFonts w:ascii="Arial" w:hAnsi="Arial" w:cs="Arial"/>
          <w:b/>
          <w:sz w:val="40"/>
          <w:szCs w:val="40"/>
        </w:rPr>
        <w:t>Plan działania na rok 2019</w:t>
      </w:r>
    </w:p>
    <w:p w:rsidR="0091392B" w:rsidRDefault="0091392B" w:rsidP="0091392B">
      <w:pPr>
        <w:jc w:val="center"/>
        <w:rPr>
          <w:rFonts w:ascii="Arial" w:hAnsi="Arial" w:cs="Arial"/>
          <w:b/>
          <w:sz w:val="12"/>
          <w:szCs w:val="12"/>
        </w:rPr>
      </w:pPr>
    </w:p>
    <w:p w:rsidR="0091392B" w:rsidRDefault="0091392B" w:rsidP="0091392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1392B" w:rsidRDefault="0091392B" w:rsidP="0091392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9"/>
        <w:gridCol w:w="1400"/>
        <w:gridCol w:w="780"/>
        <w:gridCol w:w="1917"/>
      </w:tblGrid>
      <w:tr w:rsidR="0091392B" w:rsidTr="002B2602">
        <w:trPr>
          <w:trHeight w:val="362"/>
        </w:trPr>
        <w:tc>
          <w:tcPr>
            <w:tcW w:w="10315" w:type="dxa"/>
            <w:gridSpan w:val="6"/>
            <w:shd w:val="clear" w:color="auto" w:fill="D9D9D9"/>
            <w:vAlign w:val="center"/>
          </w:tcPr>
          <w:p w:rsidR="0091392B" w:rsidRDefault="0091392B" w:rsidP="002B2602">
            <w:pPr>
              <w:jc w:val="center"/>
              <w:rPr>
                <w:rFonts w:ascii="Arial" w:hAnsi="Arial" w:cs="Arial"/>
                <w:b/>
                <w:sz w:val="18"/>
                <w:szCs w:val="18"/>
              </w:rPr>
            </w:pPr>
            <w:r>
              <w:rPr>
                <w:rFonts w:ascii="Arial" w:hAnsi="Arial" w:cs="Arial"/>
                <w:b/>
                <w:sz w:val="18"/>
                <w:szCs w:val="18"/>
              </w:rPr>
              <w:t>INFORMACJE O INSTYTUCJI POŚREDNICZĄCEJ</w:t>
            </w:r>
          </w:p>
        </w:tc>
      </w:tr>
      <w:tr w:rsidR="0091392B" w:rsidTr="002B2602">
        <w:trPr>
          <w:trHeight w:val="511"/>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Oś VIII Edukacja</w:t>
            </w:r>
          </w:p>
        </w:tc>
      </w:tr>
      <w:tr w:rsidR="0091392B" w:rsidTr="002B2602">
        <w:trPr>
          <w:trHeight w:val="519"/>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Wojewódzki Urząd Pracy w Szczecinie</w:t>
            </w:r>
          </w:p>
        </w:tc>
      </w:tr>
      <w:tr w:rsidR="0091392B" w:rsidTr="002B2602">
        <w:trPr>
          <w:trHeight w:val="348"/>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1392B" w:rsidRDefault="0091392B" w:rsidP="002B2602">
            <w:pPr>
              <w:jc w:val="center"/>
              <w:rPr>
                <w:rFonts w:ascii="Arial" w:hAnsi="Arial" w:cs="Arial"/>
                <w:sz w:val="18"/>
                <w:szCs w:val="18"/>
              </w:rPr>
            </w:pPr>
          </w:p>
          <w:p w:rsidR="0091392B" w:rsidRDefault="0091392B" w:rsidP="002B2602">
            <w:pPr>
              <w:jc w:val="center"/>
              <w:rPr>
                <w:rFonts w:ascii="Arial" w:hAnsi="Arial" w:cs="Arial"/>
                <w:sz w:val="18"/>
                <w:szCs w:val="18"/>
              </w:rPr>
            </w:pPr>
            <w:r>
              <w:rPr>
                <w:rFonts w:ascii="Arial" w:hAnsi="Arial" w:cs="Arial"/>
                <w:sz w:val="18"/>
                <w:szCs w:val="18"/>
              </w:rPr>
              <w:t>ul. A. Mickiewicza 41</w:t>
            </w:r>
          </w:p>
          <w:p w:rsidR="0091392B" w:rsidRDefault="0091392B" w:rsidP="002B2602">
            <w:pPr>
              <w:jc w:val="center"/>
              <w:rPr>
                <w:rFonts w:ascii="Arial" w:hAnsi="Arial" w:cs="Arial"/>
                <w:sz w:val="18"/>
                <w:szCs w:val="18"/>
              </w:rPr>
            </w:pPr>
            <w:r>
              <w:rPr>
                <w:rFonts w:ascii="Arial" w:hAnsi="Arial" w:cs="Arial"/>
                <w:sz w:val="18"/>
                <w:szCs w:val="18"/>
              </w:rPr>
              <w:t>70-383 Szczecin</w:t>
            </w:r>
          </w:p>
          <w:p w:rsidR="0091392B" w:rsidRDefault="0091392B" w:rsidP="002B2602">
            <w:pPr>
              <w:jc w:val="center"/>
              <w:rPr>
                <w:rFonts w:ascii="Arial" w:hAnsi="Arial" w:cs="Arial"/>
                <w:sz w:val="18"/>
                <w:szCs w:val="18"/>
              </w:rPr>
            </w:pPr>
          </w:p>
        </w:tc>
      </w:tr>
      <w:tr w:rsidR="0091392B" w:rsidTr="002B2602">
        <w:trPr>
          <w:trHeight w:val="358"/>
        </w:trPr>
        <w:tc>
          <w:tcPr>
            <w:tcW w:w="3034" w:type="dxa"/>
            <w:tcBorders>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91392B" w:rsidRDefault="0091392B" w:rsidP="002B2602">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42-56-103</w:t>
            </w:r>
          </w:p>
        </w:tc>
      </w:tr>
      <w:tr w:rsidR="0091392B" w:rsidTr="002B2602">
        <w:trPr>
          <w:trHeight w:val="354"/>
        </w:trPr>
        <w:tc>
          <w:tcPr>
            <w:tcW w:w="3034" w:type="dxa"/>
            <w:tcBorders>
              <w:top w:val="single" w:sz="2" w:space="0" w:color="auto"/>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1392B" w:rsidRDefault="0091392B" w:rsidP="002B2602">
            <w:pPr>
              <w:jc w:val="center"/>
              <w:rPr>
                <w:rFonts w:ascii="Arial" w:hAnsi="Arial" w:cs="Arial"/>
                <w:sz w:val="18"/>
                <w:szCs w:val="18"/>
              </w:rPr>
            </w:pPr>
            <w:r>
              <w:rPr>
                <w:rFonts w:ascii="Arial" w:hAnsi="Arial" w:cs="Arial"/>
                <w:sz w:val="18"/>
                <w:szCs w:val="18"/>
              </w:rPr>
              <w:t>martyna_jakubowska@wup.pl</w:t>
            </w:r>
          </w:p>
        </w:tc>
      </w:tr>
      <w:tr w:rsidR="0091392B" w:rsidRPr="00AF39FE" w:rsidTr="002B260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1392B" w:rsidRPr="00F62331" w:rsidRDefault="0091392B" w:rsidP="002B2602">
            <w:pPr>
              <w:jc w:val="center"/>
              <w:rPr>
                <w:rFonts w:ascii="Arial" w:hAnsi="Arial" w:cs="Arial"/>
                <w:sz w:val="18"/>
                <w:szCs w:val="18"/>
              </w:rPr>
            </w:pPr>
            <w:r>
              <w:rPr>
                <w:rFonts w:ascii="Arial" w:hAnsi="Arial" w:cs="Arial"/>
                <w:sz w:val="18"/>
                <w:szCs w:val="18"/>
              </w:rPr>
              <w:t>Martyna Jakubowska</w:t>
            </w:r>
          </w:p>
          <w:p w:rsidR="0091392B" w:rsidRPr="00D53D7A" w:rsidRDefault="0091392B" w:rsidP="002B2602">
            <w:pPr>
              <w:jc w:val="center"/>
              <w:rPr>
                <w:rFonts w:ascii="Arial" w:hAnsi="Arial" w:cs="Arial"/>
                <w:sz w:val="18"/>
                <w:szCs w:val="18"/>
              </w:rPr>
            </w:pPr>
            <w:r w:rsidRPr="00D53D7A">
              <w:rPr>
                <w:rFonts w:ascii="Arial" w:hAnsi="Arial" w:cs="Arial"/>
                <w:sz w:val="18"/>
                <w:szCs w:val="18"/>
              </w:rPr>
              <w:t>tel. 91 42 56 166</w:t>
            </w:r>
          </w:p>
          <w:p w:rsidR="0091392B" w:rsidRPr="00E65B6B" w:rsidRDefault="0091392B" w:rsidP="002B2602">
            <w:pPr>
              <w:jc w:val="center"/>
              <w:rPr>
                <w:rFonts w:ascii="Arial" w:hAnsi="Arial" w:cs="Arial"/>
                <w:sz w:val="18"/>
                <w:szCs w:val="18"/>
              </w:rPr>
            </w:pPr>
            <w:r w:rsidRPr="009A43DC">
              <w:rPr>
                <w:rFonts w:ascii="Arial" w:hAnsi="Arial" w:cs="Arial"/>
                <w:sz w:val="18"/>
                <w:szCs w:val="18"/>
              </w:rPr>
              <w:t>e-mail: martyna_jakubowska@wup.pl</w:t>
            </w:r>
          </w:p>
        </w:tc>
      </w:tr>
    </w:tbl>
    <w:p w:rsidR="0091392B" w:rsidRDefault="0091392B" w:rsidP="0091392B">
      <w:pPr>
        <w:tabs>
          <w:tab w:val="left" w:pos="2520"/>
        </w:tabs>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91392B" w:rsidRDefault="0091392B" w:rsidP="00707906">
      <w:pPr>
        <w:ind w:right="-157"/>
      </w:pPr>
    </w:p>
    <w:p w:rsidR="0091392B" w:rsidRDefault="0091392B" w:rsidP="00707906">
      <w:pPr>
        <w:ind w:right="-157"/>
      </w:pPr>
    </w:p>
    <w:p w:rsidR="0091392B" w:rsidRPr="00E65B6B" w:rsidRDefault="0091392B" w:rsidP="0091392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91392B" w:rsidTr="002B2602">
        <w:trPr>
          <w:trHeight w:val="362"/>
        </w:trPr>
        <w:tc>
          <w:tcPr>
            <w:tcW w:w="9889" w:type="dxa"/>
            <w:shd w:val="clear" w:color="auto" w:fill="E77B39"/>
            <w:vAlign w:val="center"/>
          </w:tcPr>
          <w:p w:rsidR="00EA3520" w:rsidRDefault="00FC3344" w:rsidP="00EA3520">
            <w:pPr>
              <w:jc w:val="center"/>
              <w:rPr>
                <w:rFonts w:ascii="Arial" w:hAnsi="Arial" w:cs="Arial"/>
                <w:b/>
                <w:sz w:val="20"/>
                <w:szCs w:val="20"/>
              </w:rPr>
            </w:pPr>
            <w:r w:rsidRPr="00EA3520">
              <w:rPr>
                <w:rFonts w:ascii="Arial" w:hAnsi="Arial" w:cs="Arial"/>
                <w:b/>
                <w:sz w:val="20"/>
                <w:szCs w:val="20"/>
              </w:rPr>
              <w:lastRenderedPageBreak/>
              <w:t>KARTA DZIAŁANIA</w:t>
            </w:r>
          </w:p>
          <w:p w:rsidR="0091392B" w:rsidRPr="00EA3520" w:rsidRDefault="0091392B" w:rsidP="007311ED">
            <w:pPr>
              <w:jc w:val="both"/>
              <w:rPr>
                <w:rFonts w:ascii="Arial" w:hAnsi="Arial" w:cs="Arial"/>
                <w:b/>
                <w:sz w:val="20"/>
                <w:szCs w:val="20"/>
              </w:rPr>
            </w:pPr>
            <w:bookmarkStart w:id="115" w:name="_Toc52269954"/>
            <w:r w:rsidRPr="00EA3520">
              <w:rPr>
                <w:rStyle w:val="Nagwek2Znak"/>
                <w:b/>
                <w:sz w:val="20"/>
                <w:szCs w:val="20"/>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bookmarkEnd w:id="115"/>
          </w:p>
        </w:tc>
      </w:tr>
    </w:tbl>
    <w:p w:rsidR="0091392B" w:rsidRDefault="0091392B" w:rsidP="0091392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62"/>
        <w:gridCol w:w="448"/>
        <w:gridCol w:w="1745"/>
        <w:gridCol w:w="319"/>
        <w:gridCol w:w="1161"/>
        <w:gridCol w:w="416"/>
        <w:gridCol w:w="731"/>
        <w:gridCol w:w="319"/>
        <w:gridCol w:w="747"/>
        <w:gridCol w:w="266"/>
        <w:gridCol w:w="708"/>
        <w:gridCol w:w="242"/>
        <w:gridCol w:w="326"/>
        <w:gridCol w:w="354"/>
        <w:gridCol w:w="629"/>
      </w:tblGrid>
      <w:tr w:rsidR="0091392B" w:rsidRPr="00C73782" w:rsidTr="002B2602">
        <w:trPr>
          <w:trHeight w:val="218"/>
        </w:trPr>
        <w:tc>
          <w:tcPr>
            <w:tcW w:w="697" w:type="pct"/>
            <w:tcBorders>
              <w:top w:val="single" w:sz="12" w:space="0" w:color="auto"/>
              <w:bottom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1863" w:type="pct"/>
            <w:gridSpan w:val="4"/>
            <w:tcBorders>
              <w:left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IV kw.</w:t>
            </w:r>
          </w:p>
        </w:tc>
        <w:tc>
          <w:tcPr>
            <w:tcW w:w="322" w:type="pct"/>
            <w:tcBorders>
              <w:top w:val="single" w:sz="12" w:space="0" w:color="auto"/>
              <w:bottom w:val="single" w:sz="12" w:space="0" w:color="auto"/>
            </w:tcBorders>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3"/>
        </w:trPr>
        <w:tc>
          <w:tcPr>
            <w:tcW w:w="926" w:type="pct"/>
            <w:gridSpan w:val="2"/>
            <w:vMerge w:val="restart"/>
            <w:tcBorders>
              <w:top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Typ konkursu</w:t>
            </w: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p>
        </w:tc>
        <w:tc>
          <w:tcPr>
            <w:tcW w:w="3018" w:type="pct"/>
            <w:gridSpan w:val="11"/>
            <w:vMerge w:val="restart"/>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2"/>
        </w:trPr>
        <w:tc>
          <w:tcPr>
            <w:tcW w:w="926" w:type="pct"/>
            <w:gridSpan w:val="2"/>
            <w:vMerge/>
            <w:tcBorders>
              <w:bottom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018" w:type="pct"/>
            <w:gridSpan w:val="11"/>
            <w:vMerge/>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Planowana alokacja</w:t>
            </w:r>
          </w:p>
        </w:tc>
        <w:tc>
          <w:tcPr>
            <w:tcW w:w="4074" w:type="pct"/>
            <w:gridSpan w:val="13"/>
            <w:vAlign w:val="center"/>
          </w:tcPr>
          <w:p w:rsidR="0091392B" w:rsidRPr="00C73782" w:rsidRDefault="0091392B" w:rsidP="002B2602">
            <w:pPr>
              <w:ind w:left="57"/>
              <w:rPr>
                <w:rFonts w:ascii="Arial" w:hAnsi="Arial" w:cs="Arial"/>
                <w:b/>
                <w:sz w:val="18"/>
                <w:szCs w:val="18"/>
              </w:rPr>
            </w:pPr>
            <w:r>
              <w:rPr>
                <w:rFonts w:ascii="Arial" w:hAnsi="Arial" w:cs="Arial"/>
                <w:b/>
                <w:sz w:val="18"/>
                <w:szCs w:val="18"/>
              </w:rPr>
              <w:t>1 200 000,00 EUR</w:t>
            </w:r>
          </w:p>
        </w:tc>
      </w:tr>
      <w:tr w:rsidR="0091392B" w:rsidRPr="00C73782" w:rsidTr="002B2602">
        <w:trPr>
          <w:trHeight w:val="261"/>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Typy projektów   przewidziane do realizacji w ramach konkursu</w:t>
            </w:r>
          </w:p>
        </w:tc>
        <w:tc>
          <w:tcPr>
            <w:tcW w:w="4074" w:type="pct"/>
            <w:gridSpan w:val="13"/>
            <w:vAlign w:val="center"/>
          </w:tcPr>
          <w:p w:rsidR="009F615B" w:rsidRDefault="0091392B" w:rsidP="009F615B">
            <w:pPr>
              <w:pStyle w:val="Akapitzlist"/>
              <w:numPr>
                <w:ilvl w:val="0"/>
                <w:numId w:val="232"/>
              </w:numPr>
              <w:spacing w:before="60"/>
              <w:rPr>
                <w:rFonts w:ascii="Arial" w:hAnsi="Arial" w:cs="Arial"/>
                <w:sz w:val="18"/>
                <w:szCs w:val="18"/>
              </w:rPr>
            </w:pPr>
            <w:r w:rsidRPr="00C73782">
              <w:rPr>
                <w:rFonts w:ascii="Arial" w:hAnsi="Arial" w:cs="Arial"/>
                <w:sz w:val="18"/>
                <w:szCs w:val="18"/>
              </w:rPr>
              <w:t>Kształcenie u uczniów i słuchaczy kompetencji kluczowych oraz umiejętności uniwersalnych niezbędnych na rynku pracy głównie poprzez:</w:t>
            </w:r>
          </w:p>
          <w:p w:rsidR="0091392B" w:rsidRDefault="0091392B" w:rsidP="00C716BF">
            <w:pPr>
              <w:numPr>
                <w:ilvl w:val="0"/>
                <w:numId w:val="85"/>
              </w:numPr>
              <w:spacing w:before="60" w:after="60"/>
              <w:contextualSpacing/>
              <w:rPr>
                <w:rFonts w:ascii="Arial" w:hAnsi="Arial" w:cs="Arial"/>
                <w:sz w:val="18"/>
                <w:szCs w:val="18"/>
              </w:rPr>
            </w:pPr>
            <w:r w:rsidRPr="00C73782">
              <w:rPr>
                <w:rFonts w:ascii="Arial" w:hAnsi="Arial" w:cs="Arial"/>
                <w:sz w:val="18"/>
                <w:szCs w:val="18"/>
              </w:rPr>
              <w:t>realizację projektów edukacyjnych w szkołach lub placówkach systemu oświaty objętych wsparciem,</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różnych form rozwijających uzdolnienia,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wdrożenie nowych form i programów nauczania,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tworzenie i realizacja zajęć w klasach o nowatorskich rozwiązaniach programowych, organizacyjnych lub metodycznych,</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organizację kółek zainteresowań, warsztatów, laboratoriów dla uczniów lub słuchaczy,</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nawiązywanie współpracy z otoczeniem społeczno-gospodarczym szkoły lub placówki systemu oświaty w celu osiągnięcia założonych celów edukacyjnych,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wykorzystanie narzędzi, metod lub form pracy wypracowanych w ramach projektów, w tym pozytywnie </w:t>
            </w:r>
            <w:proofErr w:type="spellStart"/>
            <w:r w:rsidRPr="00C73782">
              <w:rPr>
                <w:rFonts w:ascii="Arial" w:hAnsi="Arial" w:cs="Arial"/>
                <w:sz w:val="18"/>
                <w:szCs w:val="18"/>
              </w:rPr>
              <w:t>zwalidowanych</w:t>
            </w:r>
            <w:proofErr w:type="spellEnd"/>
            <w:r w:rsidRPr="00C73782">
              <w:rPr>
                <w:rFonts w:ascii="Arial" w:hAnsi="Arial" w:cs="Arial"/>
                <w:sz w:val="18"/>
                <w:szCs w:val="18"/>
              </w:rPr>
              <w:t xml:space="preserve"> produktów projektów innowacyjnych, zrealizowanych w latach 2007-2013 w ramach PO KL,</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pomoc stypendialną dla uczniów lub słuchaczy szczególnie uzdolnionych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doradztwo edukacyjno-zawodowe dla uczniów lub słuchaczy, ze szczególnym uwzględnieniem uczniów ze specjalnymi potrzebami rozwojowymi i edukacyjnymi,</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zajęć poza szkołą lub poza lekcjami.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jc w:val="both"/>
              <w:rPr>
                <w:rFonts w:ascii="Arial" w:hAnsi="Arial" w:cs="Arial"/>
                <w:sz w:val="18"/>
                <w:szCs w:val="18"/>
              </w:rPr>
            </w:pPr>
            <w:r w:rsidRPr="00C73782">
              <w:rPr>
                <w:rFonts w:ascii="Arial" w:hAnsi="Arial" w:cs="Arial"/>
                <w:sz w:val="18"/>
                <w:szCs w:val="18"/>
              </w:rPr>
              <w:t>Doskonalenie umiejętności, kompetencji lub kwalifikacji nauczycieli w zakresie stosowania metod oraz</w:t>
            </w:r>
            <w:r w:rsidRPr="00C73782" w:rsidDel="002577B2">
              <w:rPr>
                <w:rFonts w:ascii="Arial" w:hAnsi="Arial" w:cs="Arial"/>
                <w:sz w:val="18"/>
                <w:szCs w:val="18"/>
              </w:rPr>
              <w:t xml:space="preserve"> </w:t>
            </w:r>
            <w:r w:rsidRPr="00C73782">
              <w:rPr>
                <w:rFonts w:ascii="Arial" w:hAnsi="Arial" w:cs="Arial"/>
                <w:sz w:val="18"/>
                <w:szCs w:val="18"/>
              </w:rPr>
              <w:t>form organizacyjnych sprzyjających kształtowaniu i rozwijaniu u uczniów kompetencji kluczowych oraz umiejętności uniwersalnych niezbędnych na rynku pracy poprzez:</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kursy i szkolenia doskonalące (teoretyczne i praktyczne), w tym z wykorzystaniem pracy trenerów przeszkolonych w ramach PO WER, studia podyplomowe,</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wspieranie istniejących, budowanie nowych i moderowanie sieci współpracy i samokształcenia nauczycieli,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realizację w szkole lub placówce systemu oświaty programów wspomagania,</w:t>
            </w:r>
          </w:p>
          <w:p w:rsidR="0091392B" w:rsidRPr="00C73782" w:rsidRDefault="0091392B" w:rsidP="00F43F49">
            <w:pPr>
              <w:numPr>
                <w:ilvl w:val="0"/>
                <w:numId w:val="22"/>
              </w:numPr>
              <w:spacing w:before="60" w:after="60"/>
              <w:rPr>
                <w:rFonts w:ascii="Arial" w:hAnsi="Arial" w:cs="Arial"/>
                <w:sz w:val="18"/>
                <w:szCs w:val="18"/>
              </w:rPr>
            </w:pPr>
            <w:r w:rsidRPr="00C73782">
              <w:rPr>
                <w:rFonts w:ascii="Arial" w:hAnsi="Arial" w:cs="Arial"/>
                <w:sz w:val="18"/>
                <w:szCs w:val="18"/>
              </w:rPr>
              <w:t>staże i praktyki nauczycieli realizowane we współpracy z podmiotami z otoczenia szkoły lub placówki systemu oświaty albo instytucjami wspomagającymi szkoły/placówki,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 xml:space="preserve">wykorzystanie narzędzi, metod lub form pracy wypracowanych w ramach projektów, w tym pozytywnie </w:t>
            </w:r>
            <w:proofErr w:type="spellStart"/>
            <w:r w:rsidRPr="00C73782">
              <w:rPr>
                <w:rFonts w:ascii="Arial" w:hAnsi="Arial" w:cs="Arial"/>
                <w:sz w:val="18"/>
                <w:szCs w:val="18"/>
              </w:rPr>
              <w:t>zwalidowanych</w:t>
            </w:r>
            <w:proofErr w:type="spellEnd"/>
            <w:r w:rsidRPr="00C73782">
              <w:rPr>
                <w:rFonts w:ascii="Arial" w:hAnsi="Arial" w:cs="Arial"/>
                <w:sz w:val="18"/>
                <w:szCs w:val="18"/>
              </w:rPr>
              <w:t xml:space="preserve"> produktów projektów innowacyjnych, zrealizowanych w latach 2007-2013 w ramach PO KL.</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Indywidualizację pracy z uczniem ze specjalnymi potrzebami rozwojowymi</w:t>
            </w:r>
            <w:r w:rsidRPr="00C73782" w:rsidDel="002577B2">
              <w:rPr>
                <w:rFonts w:ascii="Arial" w:hAnsi="Arial" w:cs="Arial"/>
                <w:sz w:val="18"/>
                <w:szCs w:val="18"/>
              </w:rPr>
              <w:t xml:space="preserve"> </w:t>
            </w:r>
            <w:r w:rsidRPr="00C73782">
              <w:rPr>
                <w:rFonts w:ascii="Arial" w:hAnsi="Arial" w:cs="Arial"/>
                <w:sz w:val="18"/>
                <w:szCs w:val="18"/>
              </w:rPr>
              <w:t>i edukacyjnymi, w tym wsparcie ucznia młodszego poprzez:</w:t>
            </w:r>
          </w:p>
          <w:p w:rsidR="0091392B" w:rsidRPr="00C73782" w:rsidRDefault="0091392B" w:rsidP="00C716BF">
            <w:pPr>
              <w:pStyle w:val="Akapitzlist"/>
              <w:numPr>
                <w:ilvl w:val="0"/>
                <w:numId w:val="87"/>
              </w:numPr>
              <w:spacing w:before="60" w:after="60"/>
              <w:contextualSpacing/>
              <w:rPr>
                <w:rFonts w:ascii="Arial" w:hAnsi="Arial" w:cs="Arial"/>
                <w:sz w:val="18"/>
                <w:szCs w:val="18"/>
              </w:rPr>
            </w:pPr>
            <w:r w:rsidRPr="00C73782">
              <w:rPr>
                <w:rFonts w:ascii="Arial" w:hAnsi="Arial" w:cs="Arial"/>
                <w:sz w:val="18"/>
                <w:szCs w:val="18"/>
              </w:rPr>
              <w:t xml:space="preserve">doposażenie szkół lub placówek systemu oświaty w pomoce dydaktyczne oraz specjalistyczny sprzęt do rozpoznawania potrzeb rozwojowych, edukacyjnych i możliwości psychofizycznych oraz wspomagania rozwoju i prowadzenia terapii </w:t>
            </w:r>
            <w:r w:rsidRPr="00C73782">
              <w:rPr>
                <w:rFonts w:ascii="Arial" w:hAnsi="Arial" w:cs="Arial"/>
                <w:sz w:val="18"/>
                <w:szCs w:val="18"/>
              </w:rPr>
              <w:lastRenderedPageBreak/>
              <w:t>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 lub  w przypadku braku możliwości jej zastosowania wykorzystano mechanizm racjonalnych usprawnień, zgodnie z warunkami określonymi w Wytycznych w zakresie realizacji zasady równości szans i niedyskryminacji,</w:t>
            </w:r>
          </w:p>
          <w:p w:rsidR="0091392B" w:rsidRPr="00C73782" w:rsidRDefault="0091392B" w:rsidP="00C716BF">
            <w:pPr>
              <w:numPr>
                <w:ilvl w:val="0"/>
                <w:numId w:val="87"/>
              </w:numPr>
              <w:spacing w:before="40" w:after="40"/>
              <w:jc w:val="both"/>
              <w:rPr>
                <w:rFonts w:ascii="Arial" w:hAnsi="Arial" w:cs="Arial"/>
                <w:sz w:val="18"/>
                <w:szCs w:val="18"/>
              </w:rPr>
            </w:pPr>
            <w:r w:rsidRPr="00C73782">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91392B" w:rsidRPr="00C73782" w:rsidRDefault="0091392B" w:rsidP="00C716BF">
            <w:pPr>
              <w:numPr>
                <w:ilvl w:val="0"/>
                <w:numId w:val="87"/>
              </w:numPr>
              <w:spacing w:before="40" w:after="40"/>
              <w:ind w:hanging="341"/>
              <w:jc w:val="both"/>
              <w:rPr>
                <w:rFonts w:ascii="Arial" w:hAnsi="Arial" w:cs="Arial"/>
                <w:sz w:val="18"/>
                <w:szCs w:val="18"/>
              </w:rPr>
            </w:pPr>
            <w:r w:rsidRPr="00C73782">
              <w:rPr>
                <w:rFonts w:ascii="Arial" w:hAnsi="Arial" w:cs="Arial"/>
                <w:sz w:val="18"/>
                <w:szCs w:val="18"/>
              </w:rPr>
              <w:t>wsparcie uczniów ze specjalnymi potrzebami rozwojowymi i edukacyjnymi, w tym uczniów młodszych oraz uczniów zdolnych w ramach zajęć uzupełniających ofertę szkoły lub placówki systemu oświaty, w tym:</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C73782">
              <w:rPr>
                <w:rFonts w:ascii="Arial" w:hAnsi="Arial" w:cs="Arial"/>
                <w:sz w:val="18"/>
                <w:szCs w:val="18"/>
              </w:rPr>
              <w:t>psychoedukacyjnych</w:t>
            </w:r>
            <w:proofErr w:type="spellEnd"/>
            <w:r w:rsidRPr="00C73782">
              <w:rPr>
                <w:rFonts w:ascii="Arial" w:hAnsi="Arial" w:cs="Arial"/>
                <w:sz w:val="18"/>
                <w:szCs w:val="18"/>
              </w:rPr>
              <w:t xml:space="preserve"> oraz innych zajęć o charakterze terapeutycznym,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warsztatów,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porad i konsultacji.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numPr>
                <w:ilvl w:val="0"/>
                <w:numId w:val="232"/>
              </w:numPr>
              <w:autoSpaceDE w:val="0"/>
              <w:autoSpaceDN w:val="0"/>
              <w:spacing w:before="40" w:after="40"/>
              <w:jc w:val="both"/>
              <w:rPr>
                <w:rFonts w:ascii="Arial" w:hAnsi="Arial" w:cs="Arial"/>
                <w:sz w:val="18"/>
                <w:szCs w:val="18"/>
              </w:rPr>
            </w:pPr>
            <w:r w:rsidRPr="00C73782">
              <w:rPr>
                <w:rFonts w:ascii="Arial" w:hAnsi="Arial" w:cs="Arial"/>
                <w:sz w:val="18"/>
                <w:szCs w:val="18"/>
              </w:rPr>
              <w:t>Tworzenie i wdrażanie programów mających na celu zwiększenie przedsiębiorczości i innowacyjności na poziomie Edukacji szkolnej (w tym w zakresie umiejętności uniwersalnych) – m.in. w postaci zakupu niezbędnego wyposażenia, prowadzenia zajęć, przygotowania nauczycieli do prowadzenia takich zajęć.</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Tworzenie warunków dla nauczania opartego na metodzie eksperymentu głównie poprzez:</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7311ED">
              <w:rPr>
                <w:rFonts w:ascii="Arial" w:hAnsi="Arial" w:cs="Arial"/>
                <w:sz w:val="18"/>
                <w:szCs w:val="18"/>
              </w:rPr>
              <w:t>wyposażenie pracowni szkolnych w narzędzia do nauczania kompetencji matematyczno-przyrodniczych,</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 xml:space="preserve">doskonalenie umiejętności, kompetencji lub kwalifikacji zawodowych nauczycieli, w tym nauczycieli przedmiotów przyrodniczych lub matematyki, niezbędnych do prowadzenia procesu nauczania opartego na metodzie eksperymentu, </w:t>
            </w:r>
          </w:p>
          <w:p w:rsidR="009F615B" w:rsidRDefault="0091392B" w:rsidP="009F615B">
            <w:pPr>
              <w:pStyle w:val="Akapitzlist"/>
              <w:numPr>
                <w:ilvl w:val="0"/>
                <w:numId w:val="233"/>
              </w:numPr>
              <w:spacing w:before="40" w:after="40"/>
              <w:ind w:left="776" w:firstLine="0"/>
              <w:jc w:val="both"/>
              <w:rPr>
                <w:rFonts w:ascii="Arial" w:hAnsi="Arial" w:cs="Arial"/>
                <w:sz w:val="18"/>
                <w:szCs w:val="18"/>
              </w:rPr>
            </w:pPr>
            <w:r w:rsidRPr="00E36EC0">
              <w:rPr>
                <w:rFonts w:ascii="Arial" w:hAnsi="Arial" w:cs="Arial"/>
                <w:sz w:val="18"/>
                <w:szCs w:val="18"/>
              </w:rPr>
              <w:t>kształtowanie i rozwijanie kompetencji uczniów lub słuchaczy w zakresie przedmiotów przyrodniczych lub matematyki.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F615B" w:rsidRDefault="0091392B" w:rsidP="009F615B">
            <w:pPr>
              <w:pStyle w:val="Akapitzlist"/>
              <w:numPr>
                <w:ilvl w:val="0"/>
                <w:numId w:val="232"/>
              </w:numPr>
              <w:spacing w:before="40" w:after="40"/>
              <w:jc w:val="both"/>
              <w:rPr>
                <w:rFonts w:ascii="Arial" w:hAnsi="Arial" w:cs="Arial"/>
                <w:sz w:val="18"/>
                <w:szCs w:val="18"/>
              </w:rPr>
            </w:pPr>
            <w:r w:rsidRPr="00C73782">
              <w:rPr>
                <w:rFonts w:ascii="Arial" w:hAnsi="Arial" w:cs="Arial"/>
                <w:sz w:val="18"/>
                <w:szCs w:val="18"/>
              </w:rPr>
              <w:t>Korzystanie z technologii informacyjno-komunikacyjnych (TIK) w szczególności poprzez:</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podnoszenie kompetencji cyfrowych nauczycieli wszystkich przedmiotów, w tym w zakresie korzystania z narzędzi TIK zakupionych do szkół lub placówek systemu oświaty oraz włączania narzędzi TIK do nauczania przedmiotowego,</w:t>
            </w:r>
          </w:p>
          <w:p w:rsidR="009F615B" w:rsidRDefault="0091392B" w:rsidP="009F615B">
            <w:pPr>
              <w:pStyle w:val="Akapitzlist"/>
              <w:numPr>
                <w:ilvl w:val="0"/>
                <w:numId w:val="234"/>
              </w:numPr>
              <w:spacing w:before="40" w:after="40"/>
              <w:ind w:hanging="664"/>
              <w:jc w:val="both"/>
              <w:rPr>
                <w:rFonts w:ascii="Arial" w:hAnsi="Arial" w:cs="Arial"/>
                <w:sz w:val="18"/>
                <w:szCs w:val="18"/>
              </w:rPr>
            </w:pPr>
            <w:r w:rsidRPr="00E36EC0">
              <w:rPr>
                <w:rFonts w:ascii="Arial" w:hAnsi="Arial" w:cs="Arial"/>
                <w:sz w:val="18"/>
                <w:szCs w:val="18"/>
              </w:rPr>
              <w:t>kształtowanie i rozwijanie podstawowych kompetencji cyfrowych uczniów lub słuchaczy, w tym z uwzględnieniem bezpieczeństwa w cyberprzestrzeni i wynikających z tego tytułu zagrożeń, programy rozwijania kompetencji cyfrowych uczniów lub słuchaczy przez naukę programowania.</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Wnioskodawcy do których skierowany jest  konkurs</w:t>
            </w:r>
          </w:p>
        </w:tc>
        <w:tc>
          <w:tcPr>
            <w:tcW w:w="4074" w:type="pct"/>
            <w:gridSpan w:val="13"/>
            <w:vAlign w:val="center"/>
          </w:tcPr>
          <w:p w:rsidR="0091392B" w:rsidRPr="00C73782" w:rsidRDefault="0091392B" w:rsidP="002B2602">
            <w:pPr>
              <w:spacing w:before="120" w:after="120"/>
              <w:jc w:val="both"/>
              <w:rPr>
                <w:rFonts w:ascii="Arial" w:hAnsi="Arial" w:cs="Arial"/>
                <w:sz w:val="18"/>
                <w:szCs w:val="18"/>
              </w:rPr>
            </w:pPr>
            <w:r w:rsidRPr="00C73782">
              <w:rPr>
                <w:rFonts w:ascii="Arial" w:hAnsi="Arial" w:cs="Arial"/>
                <w:sz w:val="18"/>
                <w:szCs w:val="18"/>
              </w:rPr>
              <w:t>- organy prowadzące szkół i placówek systemu oświaty realizujących kształcenie ogólne (z wyłączeniem szkół dla dorosłych),</w:t>
            </w:r>
          </w:p>
          <w:p w:rsidR="0091392B" w:rsidRPr="00C73782" w:rsidRDefault="0091392B" w:rsidP="002B2602">
            <w:pPr>
              <w:spacing w:before="120" w:after="120"/>
              <w:ind w:left="254" w:hanging="254"/>
              <w:jc w:val="both"/>
              <w:rPr>
                <w:rFonts w:ascii="Arial" w:hAnsi="Arial" w:cs="Arial"/>
                <w:sz w:val="18"/>
                <w:szCs w:val="18"/>
              </w:rPr>
            </w:pPr>
            <w:r w:rsidRPr="00C73782">
              <w:rPr>
                <w:rFonts w:ascii="Arial" w:hAnsi="Arial" w:cs="Arial"/>
                <w:sz w:val="18"/>
                <w:szCs w:val="18"/>
              </w:rPr>
              <w:t>- organizacje pozarządowe prowadzące działalność statutową w zakresie edukacji</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Szczegółowy opis, zakładany cel konkursu</w:t>
            </w:r>
          </w:p>
        </w:tc>
        <w:tc>
          <w:tcPr>
            <w:tcW w:w="4074" w:type="pct"/>
            <w:gridSpan w:val="13"/>
            <w:vAlign w:val="center"/>
          </w:tcPr>
          <w:p w:rsidR="0091392B" w:rsidRPr="00C73782" w:rsidRDefault="0091392B" w:rsidP="002B2602">
            <w:pPr>
              <w:jc w:val="both"/>
              <w:rPr>
                <w:rFonts w:ascii="Arial" w:hAnsi="Arial" w:cs="Arial"/>
                <w:i/>
                <w:sz w:val="18"/>
                <w:szCs w:val="18"/>
              </w:rPr>
            </w:pPr>
            <w:r w:rsidRPr="00C73782">
              <w:rPr>
                <w:rFonts w:ascii="Arial" w:hAnsi="Arial" w:cs="Arial"/>
                <w:sz w:val="18"/>
                <w:szCs w:val="18"/>
              </w:rPr>
              <w:t xml:space="preserve">Interwencja zaplanowana w ramach Działania przyczynia się do realizacji celu szczegółowego: </w:t>
            </w:r>
            <w:r w:rsidRPr="00C73782">
              <w:rPr>
                <w:rFonts w:ascii="Arial" w:hAnsi="Arial" w:cs="Arial"/>
                <w:i/>
                <w:sz w:val="18"/>
                <w:szCs w:val="18"/>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C73782">
              <w:rPr>
                <w:rFonts w:ascii="Arial" w:hAnsi="Arial" w:cs="Arial"/>
                <w:sz w:val="18"/>
                <w:szCs w:val="18"/>
              </w:rPr>
              <w:t xml:space="preserve">. Ponadto, działanie wpisuje się w Cel strategiczny 3 Strategii ZIT KKBOF – </w:t>
            </w:r>
            <w:r w:rsidRPr="00C73782">
              <w:rPr>
                <w:rFonts w:ascii="Arial" w:hAnsi="Arial" w:cs="Arial"/>
                <w:i/>
                <w:sz w:val="18"/>
                <w:szCs w:val="18"/>
              </w:rPr>
              <w:t xml:space="preserve">Edukacja i wychowanie, dostosowane do </w:t>
            </w:r>
            <w:r w:rsidRPr="00C73782">
              <w:rPr>
                <w:rFonts w:ascii="Arial" w:hAnsi="Arial" w:cs="Arial"/>
                <w:i/>
                <w:sz w:val="18"/>
                <w:szCs w:val="18"/>
              </w:rPr>
              <w:lastRenderedPageBreak/>
              <w:t xml:space="preserve">współczesnych wymogów cywilizacyjnych </w:t>
            </w:r>
            <w:r w:rsidRPr="00C73782">
              <w:rPr>
                <w:rFonts w:ascii="Arial" w:hAnsi="Arial" w:cs="Arial"/>
                <w:sz w:val="18"/>
                <w:szCs w:val="18"/>
              </w:rPr>
              <w:t xml:space="preserve">oraz Działanie 3.2.1 </w:t>
            </w:r>
            <w:r w:rsidRPr="00C73782">
              <w:rPr>
                <w:rFonts w:ascii="Arial" w:hAnsi="Arial" w:cs="Arial"/>
                <w:i/>
                <w:sz w:val="18"/>
                <w:szCs w:val="18"/>
              </w:rPr>
              <w:t>Poprawa dostępności i oferty placówek edukacyjnych.</w:t>
            </w:r>
          </w:p>
          <w:p w:rsidR="0091392B" w:rsidRPr="00C73782" w:rsidRDefault="0091392B" w:rsidP="002B2602">
            <w:pPr>
              <w:jc w:val="both"/>
              <w:rPr>
                <w:rFonts w:ascii="Arial" w:hAnsi="Arial" w:cs="Arial"/>
                <w:sz w:val="18"/>
                <w:szCs w:val="18"/>
              </w:rPr>
            </w:pPr>
            <w:r w:rsidRPr="00C73782">
              <w:rPr>
                <w:rFonts w:ascii="Arial" w:hAnsi="Arial" w:cs="Arial"/>
                <w:sz w:val="18"/>
                <w:szCs w:val="18"/>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Jak najwyższa efektywność wsparcia zostanie zapewniona poprzez kształcenie i doskonalenie zawodowe nauczycieli w odniesieniu do potrzeb szkoły i kierunków rozwoju edukacji, w obszarach związanych z priorytetami określonymi w dziedzinie edukacji.</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91392B" w:rsidRPr="00C73782" w:rsidRDefault="0091392B" w:rsidP="002B2602">
            <w:pPr>
              <w:pStyle w:val="NormalnyWeb"/>
              <w:spacing w:before="120" w:after="120" w:line="276" w:lineRule="auto"/>
              <w:jc w:val="both"/>
              <w:rPr>
                <w:rFonts w:ascii="Arial" w:hAnsi="Arial" w:cs="Arial"/>
                <w:sz w:val="18"/>
                <w:szCs w:val="18"/>
              </w:rPr>
            </w:pPr>
            <w:r w:rsidRPr="00C73782">
              <w:rPr>
                <w:rFonts w:ascii="Arial" w:hAnsi="Arial" w:cs="Arial"/>
                <w:sz w:val="18"/>
                <w:szCs w:val="18"/>
              </w:rPr>
              <w:t>Ponadto w ramach podejmowanych działań na rzecz uczniów, przewidywany jest również rozwój i wsparcie systemu poradnictwa edukacyjno-zawodowego.</w:t>
            </w:r>
          </w:p>
        </w:tc>
      </w:tr>
      <w:tr w:rsidR="0091392B" w:rsidRPr="00C73782" w:rsidTr="002B2602">
        <w:trPr>
          <w:cantSplit/>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lastRenderedPageBreak/>
              <w:t>Specyficzne dla konkursu kryteria wyboru projektów</w:t>
            </w:r>
          </w:p>
        </w:tc>
        <w:tc>
          <w:tcPr>
            <w:tcW w:w="4074" w:type="pct"/>
            <w:gridSpan w:val="13"/>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 xml:space="preserve">Kryteria dopuszczalności </w:t>
            </w:r>
          </w:p>
        </w:tc>
      </w:tr>
      <w:tr w:rsidR="0091392B" w:rsidRPr="00C73782" w:rsidTr="002B2602">
        <w:trPr>
          <w:cantSplit/>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vAlign w:val="center"/>
          </w:tcPr>
          <w:p w:rsidR="0091392B" w:rsidRPr="00C73782" w:rsidRDefault="0091392B" w:rsidP="00C716BF">
            <w:pPr>
              <w:numPr>
                <w:ilvl w:val="0"/>
                <w:numId w:val="23"/>
              </w:numPr>
              <w:jc w:val="both"/>
              <w:rPr>
                <w:rFonts w:ascii="Arial" w:hAnsi="Arial" w:cs="Arial"/>
                <w:sz w:val="18"/>
                <w:szCs w:val="18"/>
              </w:rPr>
            </w:pPr>
            <w:r w:rsidRPr="00C73782">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to stwarza możliwość objęcia w ramach projektu wsparciem większej liczby placówek/jednostek organizacyjnych, a także wyboru najlepszych projektów, które kompleksowo odpowiadają na potrzeby regionu.</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 xml:space="preserve">Kryterium odnosi się wyłącznie do występowania danego podmiotu w charakterze Projektodawcy, a nie </w:t>
            </w:r>
            <w:r>
              <w:rPr>
                <w:rFonts w:ascii="Arial" w:hAnsi="Arial" w:cs="Arial"/>
                <w:color w:val="auto"/>
                <w:sz w:val="18"/>
                <w:szCs w:val="18"/>
              </w:rPr>
              <w:t>P</w:t>
            </w:r>
            <w:r w:rsidRPr="00C73782">
              <w:rPr>
                <w:rFonts w:ascii="Arial" w:hAnsi="Arial" w:cs="Arial"/>
                <w:color w:val="auto"/>
                <w:sz w:val="18"/>
                <w:szCs w:val="18"/>
              </w:rPr>
              <w:t xml:space="preserve">artnera. </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hAnsi="Arial" w:cs="Arial"/>
                <w:sz w:val="18"/>
                <w:szCs w:val="18"/>
              </w:rPr>
              <w:t xml:space="preserve">Projektodawca definiowany jest jako Wnioskodawca w rozumieniu  Instrukcji wypełniania wniosku o dofinansowanie projektu </w:t>
            </w:r>
            <w:r w:rsidRPr="00C73782">
              <w:rPr>
                <w:rFonts w:ascii="Arial" w:eastAsia="Calibri" w:hAnsi="Arial" w:cs="Arial"/>
                <w:bCs/>
                <w:sz w:val="18"/>
                <w:szCs w:val="18"/>
              </w:rPr>
              <w:t>w ramach RPO WZ</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eastAsia="Calibri" w:hAnsi="Arial" w:cs="Arial"/>
                <w:bCs/>
                <w:sz w:val="18"/>
                <w:szCs w:val="18"/>
              </w:rPr>
              <w:t>2014-2020 dla projektów w ramach</w:t>
            </w:r>
          </w:p>
          <w:p w:rsidR="0091392B" w:rsidRPr="00C73782" w:rsidRDefault="0091392B" w:rsidP="002B2602">
            <w:pPr>
              <w:spacing w:before="40" w:after="40"/>
              <w:jc w:val="both"/>
              <w:rPr>
                <w:rFonts w:ascii="Arial" w:hAnsi="Arial" w:cs="Arial"/>
                <w:sz w:val="18"/>
                <w:szCs w:val="18"/>
              </w:rPr>
            </w:pPr>
            <w:r w:rsidRPr="00C73782">
              <w:rPr>
                <w:rFonts w:ascii="Arial" w:eastAsia="Calibri" w:hAnsi="Arial" w:cs="Arial"/>
                <w:bCs/>
                <w:sz w:val="18"/>
                <w:szCs w:val="18"/>
              </w:rPr>
              <w:t xml:space="preserve">Europejskiego Funduszu Społecznego. </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126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bottom w:val="single" w:sz="6" w:space="0" w:color="auto"/>
            </w:tcBorders>
            <w:shd w:val="clear" w:color="auto" w:fill="FFFFFF" w:themeFill="background1"/>
            <w:vAlign w:val="center"/>
          </w:tcPr>
          <w:p w:rsidR="0091392B" w:rsidRDefault="0091392B" w:rsidP="00C716BF">
            <w:pPr>
              <w:pStyle w:val="Akapitzlist"/>
              <w:numPr>
                <w:ilvl w:val="0"/>
                <w:numId w:val="23"/>
              </w:numPr>
              <w:jc w:val="both"/>
              <w:rPr>
                <w:rFonts w:ascii="Arial" w:hAnsi="Arial" w:cs="Arial"/>
                <w:sz w:val="18"/>
                <w:szCs w:val="18"/>
              </w:rPr>
            </w:pPr>
            <w:r w:rsidRPr="00C73782">
              <w:rPr>
                <w:rFonts w:ascii="Arial" w:hAnsi="Arial" w:cs="Arial"/>
                <w:sz w:val="18"/>
                <w:szCs w:val="18"/>
              </w:rPr>
              <w:t>Projekt obejmie wsparciem wyłącznie szkoły/placówki systemu oświaty realizując</w:t>
            </w:r>
            <w:r>
              <w:rPr>
                <w:rFonts w:ascii="Arial" w:hAnsi="Arial" w:cs="Arial"/>
                <w:sz w:val="18"/>
                <w:szCs w:val="18"/>
              </w:rPr>
              <w:t>e</w:t>
            </w:r>
            <w:r w:rsidRPr="00C73782">
              <w:rPr>
                <w:rFonts w:ascii="Arial" w:hAnsi="Arial" w:cs="Arial"/>
                <w:sz w:val="18"/>
                <w:szCs w:val="18"/>
              </w:rPr>
              <w:t xml:space="preserve"> kształcenie ogólne (z wyłączeniem szkół dla dorosłych) Koszalińsko-Kołobrzesko-Białogardzkiego Obszaru Funkcjonalnego</w:t>
            </w:r>
            <w:r>
              <w:rPr>
                <w:rFonts w:ascii="Arial" w:hAnsi="Arial" w:cs="Arial"/>
                <w:sz w:val="18"/>
                <w:szCs w:val="18"/>
              </w:rPr>
              <w:t xml:space="preserve"> (KKBOF)</w:t>
            </w:r>
            <w:r w:rsidRPr="00C73782">
              <w:rPr>
                <w:rFonts w:ascii="Arial" w:hAnsi="Arial" w:cs="Arial"/>
                <w:sz w:val="18"/>
                <w:szCs w:val="18"/>
              </w:rPr>
              <w:t xml:space="preserve">. </w:t>
            </w:r>
            <w:r w:rsidRPr="007A7970">
              <w:rPr>
                <w:rFonts w:ascii="Arial" w:hAnsi="Arial" w:cs="Arial"/>
                <w:sz w:val="18"/>
                <w:szCs w:val="18"/>
              </w:rPr>
              <w:t xml:space="preserve">Warunkiem obligatoryjnym jest skierowanie przedmiotowego wsparcia do minimum dwóch powiatów KKBOF, w tym do co najmniej dwóch szkół/placówek z każdego z tych powiatów. </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hAnsi="Arial" w:cs="Arial"/>
                <w:color w:val="auto"/>
                <w:sz w:val="18"/>
                <w:szCs w:val="18"/>
              </w:rPr>
              <w:t>Kryterium zapewni kompleksowe wsparcie</w:t>
            </w:r>
            <w:r w:rsidRPr="00C73782">
              <w:rPr>
                <w:rFonts w:ascii="Arial" w:eastAsiaTheme="minorHAnsi" w:hAnsi="Arial" w:cs="Arial"/>
                <w:color w:val="auto"/>
                <w:sz w:val="18"/>
                <w:szCs w:val="18"/>
                <w:lang w:eastAsia="en-US"/>
              </w:rPr>
              <w:t xml:space="preserve"> na terenie  </w:t>
            </w:r>
            <w:r w:rsidRPr="00C73782">
              <w:rPr>
                <w:rFonts w:ascii="Arial" w:hAnsi="Arial" w:cs="Arial"/>
                <w:color w:val="auto"/>
                <w:sz w:val="18"/>
                <w:szCs w:val="18"/>
              </w:rPr>
              <w:t>Koszalińsko</w:t>
            </w:r>
            <w:r>
              <w:rPr>
                <w:rFonts w:ascii="Arial" w:hAnsi="Arial" w:cs="Arial"/>
                <w:color w:val="auto"/>
                <w:sz w:val="18"/>
                <w:szCs w:val="18"/>
              </w:rPr>
              <w:t xml:space="preserve"> </w:t>
            </w:r>
            <w:r w:rsidRPr="00C73782">
              <w:rPr>
                <w:rFonts w:ascii="Arial" w:hAnsi="Arial" w:cs="Arial"/>
                <w:color w:val="auto"/>
                <w:sz w:val="18"/>
                <w:szCs w:val="18"/>
              </w:rPr>
              <w:t>-</w:t>
            </w:r>
            <w:r>
              <w:rPr>
                <w:rFonts w:ascii="Arial" w:hAnsi="Arial" w:cs="Arial"/>
                <w:color w:val="auto"/>
                <w:sz w:val="18"/>
                <w:szCs w:val="18"/>
              </w:rPr>
              <w:t xml:space="preserve"> </w:t>
            </w:r>
            <w:r w:rsidRPr="00C73782">
              <w:rPr>
                <w:rFonts w:ascii="Arial" w:hAnsi="Arial" w:cs="Arial"/>
                <w:color w:val="auto"/>
                <w:sz w:val="18"/>
                <w:szCs w:val="18"/>
              </w:rPr>
              <w:t>Kołobrzesko</w:t>
            </w:r>
            <w:r>
              <w:rPr>
                <w:rFonts w:ascii="Arial" w:hAnsi="Arial" w:cs="Arial"/>
                <w:color w:val="auto"/>
                <w:sz w:val="18"/>
                <w:szCs w:val="18"/>
              </w:rPr>
              <w:t xml:space="preserve"> </w:t>
            </w:r>
            <w:r w:rsidRPr="00C73782">
              <w:rPr>
                <w:rFonts w:ascii="Arial" w:hAnsi="Arial" w:cs="Arial"/>
                <w:color w:val="auto"/>
                <w:sz w:val="18"/>
                <w:szCs w:val="18"/>
              </w:rPr>
              <w:t>-Białogardzkiego Obszaru Funkcjonalnego</w:t>
            </w:r>
            <w:r w:rsidRPr="00C73782">
              <w:rPr>
                <w:rFonts w:ascii="Arial" w:eastAsiaTheme="minorHAnsi" w:hAnsi="Arial" w:cs="Arial"/>
                <w:color w:val="auto"/>
                <w:sz w:val="18"/>
                <w:szCs w:val="18"/>
                <w:lang w:eastAsia="en-US"/>
              </w:rPr>
              <w:t xml:space="preserve">.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eastAsiaTheme="minorHAnsi" w:hAnsi="Arial" w:cs="Arial"/>
                <w:color w:val="auto"/>
                <w:sz w:val="18"/>
                <w:szCs w:val="18"/>
                <w:lang w:eastAsia="en-US"/>
              </w:rPr>
              <w:t xml:space="preserve">Zakłada się, że objęte wsparciem zostaną   minimum 2 szkoły/placówki kształcenia ogólnego  w każdym z powiatów </w:t>
            </w:r>
            <w:r>
              <w:rPr>
                <w:rFonts w:ascii="Arial" w:eastAsiaTheme="minorHAnsi" w:hAnsi="Arial" w:cs="Arial"/>
                <w:color w:val="auto"/>
                <w:sz w:val="18"/>
                <w:szCs w:val="18"/>
                <w:lang w:eastAsia="en-US"/>
              </w:rPr>
              <w:t>objętych wsparciem. Kryterium w</w:t>
            </w:r>
            <w:r w:rsidRPr="00C73782">
              <w:rPr>
                <w:rFonts w:ascii="Arial" w:eastAsiaTheme="minorHAnsi" w:hAnsi="Arial" w:cs="Arial"/>
                <w:color w:val="auto"/>
                <w:sz w:val="18"/>
                <w:szCs w:val="18"/>
                <w:lang w:eastAsia="en-US"/>
              </w:rPr>
              <w:t xml:space="preserve">płynie pozytywnie na zasięg wsparcia.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deklaracji wnioskodawcy zawartej w treści wniosku o dofinansowanie projektu.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782"/>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autoSpaceDE/>
              <w:autoSpaceDN/>
              <w:jc w:val="both"/>
              <w:rPr>
                <w:rFonts w:ascii="Arial" w:hAnsi="Arial" w:cs="Arial"/>
                <w:sz w:val="18"/>
                <w:szCs w:val="18"/>
              </w:rPr>
            </w:pPr>
            <w:r w:rsidRPr="00C73782">
              <w:rPr>
                <w:rFonts w:ascii="Arial" w:hAnsi="Arial" w:cs="Arial"/>
                <w:sz w:val="18"/>
                <w:szCs w:val="18"/>
              </w:rPr>
              <w:t>Projektodawca wniesie wkład własny w wysokości nie mniejszej niż określona w Szczegółowym Opisie Osi Priorytetowych Regionalnego Programu Operacyjnego Województwa Zachodniopomorskiego 2014 – 2020.</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powinno przyczynić się do zwiększenia w projektach udziału własnego projektodawców, a co za tym idzie bardziej racjonalnego planowania wydatków.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b/>
                <w:sz w:val="18"/>
                <w:szCs w:val="18"/>
              </w:rPr>
            </w:pPr>
            <w:r w:rsidRPr="00C73782">
              <w:rPr>
                <w:rFonts w:ascii="Arial" w:hAnsi="Arial" w:cs="Arial"/>
                <w:sz w:val="18"/>
                <w:szCs w:val="18"/>
              </w:rPr>
              <w:t>Kryterium będzie weryfikowane na podstawie deklaracji wnioskodawcy zawartej w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jc w:val="both"/>
              <w:rPr>
                <w:rFonts w:ascii="Arial" w:hAnsi="Arial" w:cs="Arial"/>
                <w:sz w:val="18"/>
                <w:szCs w:val="18"/>
              </w:rPr>
            </w:pPr>
            <w:r w:rsidRPr="00C73782">
              <w:rPr>
                <w:rFonts w:ascii="Arial" w:eastAsiaTheme="minorHAnsi" w:hAnsi="Arial" w:cs="Arial"/>
                <w:sz w:val="18"/>
                <w:szCs w:val="18"/>
                <w:lang w:eastAsia="en-US"/>
              </w:rPr>
              <w:t>Realizacja wsparcia na rzecz szkoły/placówki systemu oświaty dokonywana jest na podstawie indywidualnej diagnozy danej szkoły/ placówki systemu oświaty.</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ma na celu wyłonienie projektów, które odpowiadały będą </w:t>
            </w:r>
            <w:r w:rsidRPr="00C73782">
              <w:rPr>
                <w:rFonts w:ascii="Arial" w:hAnsi="Arial" w:cs="Arial"/>
                <w:sz w:val="18"/>
                <w:szCs w:val="18"/>
              </w:rPr>
              <w:br/>
              <w:t>na realne, zdiagnozowane potrzeby, problemy i/lub mocne strony danej szkoły/placówki. Przedmiotowa diagnoza powinna zostać przygotowana i przeprowadzona przez:</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daną szkołę/ placówkę systemu oświaty lub </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inny podmiot prowadzący działalność o charakterze edukacyjnym lub badawczym.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Dokument ten powinien zostać zatwierdzony przez organ prowadzący daną szkołę/ placówkę systemu oświaty (lub osobę upoważnioną do podejmowania decyzji).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Przedmiotowe kryterium weryfikowane będzie na dwóch etapach:</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prac Komisji Oceny Projektów - na podstawie treści wniosku o dofinansowanie projektu i/lub na podstawie oświadczenia Projektodawcy, zawartego we wniosku o dofinansowanie,</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podpisania umowy o dofinansowanie projektu - Projektodawca zobowiązany jest do przedłożenia decyzji danego organu prowadzącego, w sprawie zatwierdzenia diagnozy.</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7- 12</w:t>
            </w:r>
          </w:p>
        </w:tc>
      </w:tr>
      <w:tr w:rsidR="0091392B" w:rsidRPr="00C73782" w:rsidTr="002B2602">
        <w:trPr>
          <w:cantSplit/>
          <w:trHeight w:val="724"/>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W ramach projektu dla wszystkich uczniów/ wychowanków biorących udział </w:t>
            </w:r>
            <w:r w:rsidRPr="00C73782">
              <w:rPr>
                <w:rFonts w:ascii="Arial" w:eastAsiaTheme="minorHAnsi" w:hAnsi="Arial" w:cs="Arial"/>
                <w:sz w:val="18"/>
                <w:szCs w:val="18"/>
                <w:lang w:eastAsia="en-US"/>
              </w:rPr>
              <w:br/>
              <w:t xml:space="preserve">w projekcie obligatoryjnie zaplanowano realizację doradztwa edukacyjno-zawodowego, obejmującego ocenę indywidualnych potrzeb rozwojowych i edukacyjnych i/lub predyspozycji osobowych do wykonywania poszczególnych zawodów. </w:t>
            </w:r>
          </w:p>
          <w:p w:rsidR="0091392B" w:rsidRPr="00C73782" w:rsidRDefault="0091392B" w:rsidP="002B2602">
            <w:pPr>
              <w:ind w:left="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W przypadku objęcia wsparciem uczniów:</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klas I - VI szkoły podstawowej,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uczniów i wychowanków specjalnych ośrodków szkolno-wychowawczych</w:t>
            </w:r>
          </w:p>
          <w:p w:rsidR="0091392B" w:rsidRPr="00C73782" w:rsidRDefault="0091392B" w:rsidP="002B2602">
            <w:pPr>
              <w:pStyle w:val="Akapitzlist"/>
              <w:ind w:left="780"/>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lub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uczniów szkół specjalnych </w:t>
            </w:r>
          </w:p>
          <w:p w:rsidR="0091392B" w:rsidRPr="00C73782" w:rsidRDefault="0091392B" w:rsidP="002B2602">
            <w:pPr>
              <w:ind w:firstLine="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realizacja doradztwa edukacyjno-zawodowego nie jest obligatoryjna.</w:t>
            </w:r>
          </w:p>
        </w:tc>
      </w:tr>
      <w:tr w:rsidR="0091392B" w:rsidRPr="00C73782" w:rsidTr="002B2602">
        <w:trPr>
          <w:cantSplit/>
          <w:trHeight w:val="487"/>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wpłynie pozytywnie na umiejętność uczniów i wychowanków kształtowania dalszej ścieżki edukacyjnej i zawodowej, poprzez wskazanie możliwości i kierunków rozwoju  zgodnych </w:t>
            </w:r>
            <w:r>
              <w:rPr>
                <w:rFonts w:ascii="Arial" w:hAnsi="Arial" w:cs="Arial"/>
                <w:sz w:val="18"/>
                <w:szCs w:val="18"/>
              </w:rPr>
              <w:t xml:space="preserve">z </w:t>
            </w:r>
            <w:r w:rsidRPr="00C73782">
              <w:rPr>
                <w:rFonts w:ascii="Arial" w:hAnsi="Arial" w:cs="Arial"/>
                <w:sz w:val="18"/>
                <w:szCs w:val="18"/>
              </w:rPr>
              <w:t xml:space="preserve">predyspozycjami osobowymi oraz sytuacją na rynku pracy.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581"/>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Działania w ramach 8 typu projektu mogą być realizowane wyłącznie jako uzupełnienie działań realizowanych w ramach typu projektu 7.</w:t>
            </w:r>
          </w:p>
        </w:tc>
      </w:tr>
      <w:tr w:rsidR="0091392B" w:rsidRPr="00C73782" w:rsidTr="002B2602">
        <w:trPr>
          <w:cantSplit/>
          <w:trHeight w:val="1394"/>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zapewni kompleksowość wsparcia dla uczestników projektu. </w:t>
            </w:r>
          </w:p>
          <w:p w:rsidR="0091392B"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w:t>
            </w:r>
          </w:p>
        </w:tc>
      </w:tr>
      <w:tr w:rsidR="0091392B" w:rsidRPr="00C73782" w:rsidTr="002B2602">
        <w:trPr>
          <w:cantSplit/>
        </w:trPr>
        <w:tc>
          <w:tcPr>
            <w:tcW w:w="926" w:type="pct"/>
            <w:gridSpan w:val="2"/>
            <w:tcBorders>
              <w:bottom w:val="single" w:sz="6" w:space="0" w:color="auto"/>
            </w:tcBorders>
            <w:vAlign w:val="center"/>
          </w:tcPr>
          <w:p w:rsidR="0091392B" w:rsidRPr="00C73782" w:rsidRDefault="0091392B" w:rsidP="002B2602">
            <w:pPr>
              <w:rPr>
                <w:rFonts w:ascii="Arial" w:hAnsi="Arial" w:cs="Arial"/>
                <w:sz w:val="18"/>
                <w:szCs w:val="18"/>
              </w:rPr>
            </w:pPr>
            <w:proofErr w:type="spellStart"/>
            <w:r w:rsidRPr="00C73782">
              <w:rPr>
                <w:rFonts w:ascii="Arial" w:hAnsi="Arial" w:cs="Arial"/>
                <w:sz w:val="18"/>
                <w:szCs w:val="18"/>
              </w:rPr>
              <w:t>Kwalifikowalność</w:t>
            </w:r>
            <w:proofErr w:type="spellEnd"/>
            <w:r w:rsidRPr="00C73782">
              <w:rPr>
                <w:rFonts w:ascii="Arial" w:hAnsi="Arial" w:cs="Arial"/>
                <w:sz w:val="18"/>
                <w:szCs w:val="18"/>
              </w:rPr>
              <w:t xml:space="preserve"> wydatków</w:t>
            </w: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2B2602">
            <w:pPr>
              <w:jc w:val="both"/>
              <w:rPr>
                <w:rFonts w:ascii="Arial" w:hAnsi="Arial" w:cs="Arial"/>
                <w:sz w:val="18"/>
                <w:szCs w:val="18"/>
              </w:rPr>
            </w:pPr>
            <w:r w:rsidRPr="00C73782">
              <w:rPr>
                <w:rFonts w:ascii="Arial" w:hAnsi="Arial" w:cs="Arial"/>
                <w:sz w:val="18"/>
                <w:szCs w:val="18"/>
              </w:rPr>
              <w:t xml:space="preserve">Zgodnie z </w:t>
            </w:r>
            <w:r w:rsidRPr="00C73782">
              <w:rPr>
                <w:rFonts w:ascii="Arial" w:hAnsi="Arial" w:cs="Arial"/>
                <w:bCs/>
                <w:i/>
                <w:sz w:val="18"/>
                <w:szCs w:val="18"/>
              </w:rPr>
              <w:t>Wytycznymi w zakresie kwalifikowalno</w:t>
            </w:r>
            <w:r w:rsidRPr="00C73782">
              <w:rPr>
                <w:rFonts w:ascii="Arial" w:hAnsi="Arial" w:cs="Arial"/>
                <w:i/>
                <w:sz w:val="18"/>
                <w:szCs w:val="18"/>
              </w:rPr>
              <w:t>ś</w:t>
            </w:r>
            <w:r w:rsidRPr="00C73782">
              <w:rPr>
                <w:rFonts w:ascii="Arial" w:hAnsi="Arial" w:cs="Arial"/>
                <w:bCs/>
                <w:i/>
                <w:sz w:val="18"/>
                <w:szCs w:val="18"/>
              </w:rPr>
              <w:t>ci wydatków w ramach Europejskiego Funduszu Rozwoju Regionalnego, Europejskiego Funduszu Społecznego oraz Funduszu Spójno</w:t>
            </w:r>
            <w:r w:rsidRPr="00C73782">
              <w:rPr>
                <w:rFonts w:ascii="Arial" w:hAnsi="Arial" w:cs="Arial"/>
                <w:i/>
                <w:sz w:val="18"/>
                <w:szCs w:val="18"/>
              </w:rPr>
              <w:t>ś</w:t>
            </w:r>
            <w:r w:rsidRPr="00C73782">
              <w:rPr>
                <w:rFonts w:ascii="Arial" w:hAnsi="Arial" w:cs="Arial"/>
                <w:bCs/>
                <w:i/>
                <w:sz w:val="18"/>
                <w:szCs w:val="18"/>
              </w:rPr>
              <w:t>ci na lata 2014-2020</w:t>
            </w:r>
            <w:r w:rsidRPr="00C73782">
              <w:rPr>
                <w:rFonts w:ascii="Arial" w:hAnsi="Arial" w:cs="Arial"/>
                <w:bCs/>
                <w:sz w:val="18"/>
                <w:szCs w:val="18"/>
              </w:rPr>
              <w:t>.</w:t>
            </w:r>
          </w:p>
        </w:tc>
      </w:tr>
      <w:tr w:rsidR="0091392B" w:rsidRPr="00C73782" w:rsidTr="002B2602">
        <w:trPr>
          <w:cantSplit/>
        </w:trPr>
        <w:tc>
          <w:tcPr>
            <w:tcW w:w="5000" w:type="pct"/>
            <w:gridSpan w:val="1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p>
          <w:p w:rsidR="0091392B" w:rsidRPr="00C73782" w:rsidRDefault="0091392B" w:rsidP="002B2602">
            <w:pPr>
              <w:jc w:val="center"/>
              <w:rPr>
                <w:rFonts w:ascii="Arial" w:hAnsi="Arial" w:cs="Arial"/>
                <w:b/>
                <w:sz w:val="18"/>
                <w:szCs w:val="18"/>
              </w:rPr>
            </w:pPr>
            <w:r w:rsidRPr="00C73782">
              <w:rPr>
                <w:rFonts w:ascii="Arial" w:hAnsi="Arial" w:cs="Arial"/>
                <w:b/>
                <w:sz w:val="18"/>
                <w:szCs w:val="18"/>
              </w:rPr>
              <w:t>Wskaźniki produktu i rezultatu planowane do osiągnięcia w ramach konkursu</w:t>
            </w:r>
          </w:p>
          <w:p w:rsidR="0091392B" w:rsidRPr="00C73782" w:rsidRDefault="0091392B" w:rsidP="002B2602">
            <w:pPr>
              <w:jc w:val="center"/>
              <w:rPr>
                <w:rFonts w:ascii="Arial" w:hAnsi="Arial" w:cs="Arial"/>
                <w:b/>
                <w:sz w:val="18"/>
                <w:szCs w:val="18"/>
              </w:rPr>
            </w:pPr>
          </w:p>
        </w:tc>
      </w:tr>
      <w:tr w:rsidR="0091392B" w:rsidRPr="00C73782" w:rsidTr="002B2602">
        <w:trPr>
          <w:cantSplit/>
          <w:trHeight w:val="236"/>
        </w:trPr>
        <w:tc>
          <w:tcPr>
            <w:tcW w:w="926" w:type="pct"/>
            <w:gridSpan w:val="2"/>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 wskaźnika planowana do osiągnięcia w ramach konkursu w podziale na lata</w:t>
            </w:r>
          </w:p>
        </w:tc>
        <w:tc>
          <w:tcPr>
            <w:tcW w:w="1156" w:type="pct"/>
            <w:gridSpan w:val="5"/>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Wskaźnik realizujący ramy wykonania</w:t>
            </w:r>
          </w:p>
          <w:p w:rsidR="0091392B" w:rsidRPr="00C73782" w:rsidRDefault="0091392B" w:rsidP="002B2602">
            <w:pPr>
              <w:jc w:val="center"/>
              <w:rPr>
                <w:rFonts w:ascii="Arial" w:hAnsi="Arial" w:cs="Arial"/>
                <w:sz w:val="18"/>
                <w:szCs w:val="18"/>
              </w:rPr>
            </w:pPr>
            <w:r w:rsidRPr="00C73782">
              <w:rPr>
                <w:rFonts w:ascii="Arial" w:hAnsi="Arial" w:cs="Arial"/>
                <w:sz w:val="18"/>
                <w:szCs w:val="18"/>
              </w:rPr>
              <w:t>T/N</w:t>
            </w:r>
          </w:p>
        </w:tc>
      </w:tr>
      <w:tr w:rsidR="0091392B" w:rsidRPr="00C73782" w:rsidTr="002B2602">
        <w:trPr>
          <w:cantSplit/>
          <w:trHeight w:val="236"/>
        </w:trPr>
        <w:tc>
          <w:tcPr>
            <w:tcW w:w="926" w:type="pct"/>
            <w:gridSpan w:val="2"/>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893" w:type="pct"/>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757" w:type="pct"/>
            <w:gridSpan w:val="2"/>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w:t>
            </w:r>
          </w:p>
        </w:tc>
        <w:tc>
          <w:tcPr>
            <w:tcW w:w="1156" w:type="pct"/>
            <w:gridSpan w:val="5"/>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 xml:space="preserve">Liczba uczniów, którzy nabyli kompetencje kluczowe lub umiejętności uniwersalne po opuszczeniu programu </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85%</w:t>
            </w:r>
          </w:p>
          <w:p w:rsidR="0091392B" w:rsidRPr="00C73782" w:rsidRDefault="0091392B" w:rsidP="002B2602">
            <w:pPr>
              <w:jc w:val="center"/>
              <w:rPr>
                <w:rFonts w:ascii="Arial" w:hAnsi="Arial" w:cs="Arial"/>
                <w:sz w:val="18"/>
                <w:szCs w:val="18"/>
              </w:rPr>
            </w:pPr>
            <w:r w:rsidRPr="00C73782">
              <w:rPr>
                <w:rFonts w:ascii="Arial" w:hAnsi="Arial" w:cs="Arial"/>
                <w:sz w:val="18"/>
                <w:szCs w:val="18"/>
              </w:rPr>
              <w:t>473 osoby</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ind w:left="708" w:hanging="708"/>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92%</w:t>
            </w:r>
          </w:p>
          <w:p w:rsidR="0091392B" w:rsidRPr="0079537F" w:rsidRDefault="0091392B" w:rsidP="002B2602">
            <w:pPr>
              <w:rPr>
                <w:rFonts w:ascii="Arial" w:hAnsi="Arial" w:cs="Arial"/>
                <w:sz w:val="18"/>
                <w:szCs w:val="18"/>
              </w:rPr>
            </w:pPr>
            <w:r w:rsidRPr="0079537F" w:rsidDel="00225D65">
              <w:rPr>
                <w:rFonts w:ascii="Arial" w:hAnsi="Arial" w:cs="Arial"/>
                <w:sz w:val="18"/>
                <w:szCs w:val="18"/>
              </w:rPr>
              <w:t xml:space="preserve"> </w:t>
            </w:r>
            <w:r w:rsidRPr="0079537F">
              <w:rPr>
                <w:rFonts w:ascii="Arial" w:hAnsi="Arial" w:cs="Arial"/>
                <w:sz w:val="18"/>
                <w:szCs w:val="18"/>
              </w:rPr>
              <w:t xml:space="preserve">             219 osób</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7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10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lastRenderedPageBreak/>
              <w:t>Liczba uczniów objętych wsparciem w zakresie rozwijania kompetencji kluczowych lub umiejętności uniwersalnych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556</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238</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67</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których pracownie przedmiotowe zostały doposażone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10</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eastAsiaTheme="minorEastAsia" w:hAnsi="Arial" w:cs="Arial"/>
                <w:sz w:val="18"/>
                <w:szCs w:val="18"/>
              </w:rPr>
              <w:t>Liczba uczniów objętych wsparciem stypendialnym w programie [osoby]</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tcBorders>
            <w:vAlign w:val="center"/>
          </w:tcPr>
          <w:p w:rsidR="0091392B" w:rsidRPr="00C73782" w:rsidRDefault="0091392B" w:rsidP="002B2602">
            <w:pPr>
              <w:rPr>
                <w:rFonts w:ascii="Arial" w:eastAsiaTheme="minorEastAsia" w:hAnsi="Arial" w:cs="Arial"/>
                <w:sz w:val="18"/>
                <w:szCs w:val="18"/>
              </w:rPr>
            </w:pPr>
            <w:r w:rsidRPr="00C73782">
              <w:rPr>
                <w:rFonts w:ascii="Arial" w:hAnsi="Arial" w:cs="Arial"/>
                <w:sz w:val="18"/>
                <w:szCs w:val="18"/>
              </w:rPr>
              <w:t>Liczba uczniów objętych doradztwem edukacyjno-zawodowym</w:t>
            </w:r>
          </w:p>
        </w:tc>
        <w:tc>
          <w:tcPr>
            <w:tcW w:w="893" w:type="pct"/>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278</w:t>
            </w:r>
          </w:p>
        </w:tc>
        <w:tc>
          <w:tcPr>
            <w:tcW w:w="1156" w:type="pct"/>
            <w:gridSpan w:val="5"/>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bl>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91392B">
      <w:pPr>
        <w:tabs>
          <w:tab w:val="left" w:pos="924"/>
        </w:tabs>
        <w:rPr>
          <w:rFonts w:ascii="Arial" w:hAnsi="Arial" w:cs="Arial"/>
          <w:sz w:val="20"/>
          <w:szCs w:val="20"/>
        </w:rPr>
      </w:pPr>
    </w:p>
    <w:p w:rsidR="0091392B" w:rsidRDefault="0091392B" w:rsidP="0091392B">
      <w:pPr>
        <w:rPr>
          <w:rFonts w:ascii="Arial" w:hAnsi="Arial" w:cs="Arial"/>
          <w:sz w:val="20"/>
          <w:szCs w:val="20"/>
        </w:rPr>
      </w:pPr>
    </w:p>
    <w:p w:rsidR="00FE631E" w:rsidRPr="0091392B" w:rsidRDefault="00FE631E" w:rsidP="0091392B">
      <w:pPr>
        <w:rPr>
          <w:rFonts w:ascii="Arial" w:hAnsi="Arial" w:cs="Arial"/>
          <w:sz w:val="20"/>
          <w:szCs w:val="20"/>
        </w:rPr>
        <w:sectPr w:rsidR="00FE631E" w:rsidRPr="0091392B" w:rsidSect="00C70F20">
          <w:footerReference w:type="default" r:id="rId19"/>
          <w:headerReference w:type="first" r:id="rId20"/>
          <w:pgSz w:w="11906" w:h="16838"/>
          <w:pgMar w:top="1418" w:right="1418" w:bottom="1418" w:left="1418" w:header="708" w:footer="708" w:gutter="0"/>
          <w:cols w:space="708"/>
          <w:docGrid w:linePitch="360"/>
        </w:sectPr>
      </w:pPr>
    </w:p>
    <w:p w:rsidR="001D65BB" w:rsidRDefault="001D65BB" w:rsidP="001D65BB">
      <w:pPr>
        <w:ind w:right="-157"/>
        <w:jc w:val="center"/>
      </w:pPr>
    </w:p>
    <w:p w:rsidR="001D65BB" w:rsidRDefault="001D65BB" w:rsidP="001D65BB">
      <w:pPr>
        <w:ind w:right="-157"/>
        <w:jc w:val="center"/>
      </w:pPr>
    </w:p>
    <w:p w:rsidR="001D65BB" w:rsidRDefault="001D65BB" w:rsidP="001D65BB">
      <w:pPr>
        <w:jc w:val="center"/>
        <w:rPr>
          <w:sz w:val="2"/>
          <w:szCs w:val="2"/>
        </w:rPr>
      </w:pPr>
    </w:p>
    <w:p w:rsidR="001D65BB" w:rsidRDefault="001D65BB" w:rsidP="001D65BB">
      <w:pPr>
        <w:jc w:val="center"/>
        <w:rPr>
          <w:rFonts w:ascii="Arial" w:hAnsi="Arial" w:cs="Arial"/>
          <w:b/>
          <w:sz w:val="40"/>
          <w:szCs w:val="40"/>
        </w:rPr>
      </w:pPr>
      <w:r>
        <w:rPr>
          <w:rFonts w:ascii="Arial" w:hAnsi="Arial" w:cs="Arial"/>
          <w:b/>
          <w:sz w:val="40"/>
          <w:szCs w:val="40"/>
        </w:rPr>
        <w:t>Plan działania na rok 20</w:t>
      </w:r>
      <w:r w:rsidR="00B22206">
        <w:rPr>
          <w:rFonts w:ascii="Arial" w:hAnsi="Arial" w:cs="Arial"/>
          <w:b/>
          <w:sz w:val="40"/>
          <w:szCs w:val="40"/>
        </w:rPr>
        <w:t>20</w:t>
      </w:r>
    </w:p>
    <w:p w:rsidR="001D65BB" w:rsidRDefault="001D65BB" w:rsidP="001D65BB">
      <w:pPr>
        <w:jc w:val="center"/>
        <w:rPr>
          <w:rFonts w:ascii="Arial" w:hAnsi="Arial" w:cs="Arial"/>
          <w:b/>
          <w:sz w:val="12"/>
          <w:szCs w:val="12"/>
        </w:rPr>
      </w:pPr>
    </w:p>
    <w:p w:rsidR="001D65BB" w:rsidRDefault="001D65BB" w:rsidP="001D65B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D65BB" w:rsidRDefault="001D65BB" w:rsidP="001D65B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1D65BB" w:rsidTr="001D65BB">
        <w:trPr>
          <w:trHeight w:val="362"/>
        </w:trPr>
        <w:tc>
          <w:tcPr>
            <w:tcW w:w="10315" w:type="dxa"/>
            <w:gridSpan w:val="6"/>
            <w:shd w:val="clear" w:color="auto" w:fill="D9D9D9"/>
            <w:vAlign w:val="center"/>
          </w:tcPr>
          <w:p w:rsidR="001D65BB" w:rsidRDefault="001D65BB" w:rsidP="001D65BB">
            <w:pPr>
              <w:jc w:val="center"/>
              <w:rPr>
                <w:rFonts w:ascii="Arial" w:hAnsi="Arial" w:cs="Arial"/>
                <w:b/>
                <w:sz w:val="18"/>
                <w:szCs w:val="18"/>
              </w:rPr>
            </w:pPr>
            <w:r>
              <w:rPr>
                <w:rFonts w:ascii="Arial" w:hAnsi="Arial" w:cs="Arial"/>
                <w:b/>
                <w:sz w:val="18"/>
                <w:szCs w:val="18"/>
              </w:rPr>
              <w:t>INFORMACJE O INSTYTUCJI POŚREDNICZĄCEJ</w:t>
            </w:r>
          </w:p>
        </w:tc>
      </w:tr>
      <w:tr w:rsidR="001D65BB" w:rsidTr="001D65BB">
        <w:trPr>
          <w:trHeight w:val="511"/>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Oś VIII Edukacja</w:t>
            </w:r>
          </w:p>
        </w:tc>
      </w:tr>
      <w:tr w:rsidR="001D65BB" w:rsidTr="001D65BB">
        <w:trPr>
          <w:trHeight w:val="519"/>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Wojewódzki Urząd Pracy w Szczecinie</w:t>
            </w:r>
          </w:p>
        </w:tc>
      </w:tr>
      <w:tr w:rsidR="001D65BB" w:rsidTr="001D65BB">
        <w:trPr>
          <w:trHeight w:val="348"/>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D65BB" w:rsidRDefault="001D65BB" w:rsidP="001D65BB">
            <w:pPr>
              <w:jc w:val="center"/>
              <w:rPr>
                <w:rFonts w:ascii="Arial" w:hAnsi="Arial" w:cs="Arial"/>
                <w:sz w:val="18"/>
                <w:szCs w:val="18"/>
              </w:rPr>
            </w:pPr>
          </w:p>
          <w:p w:rsidR="001D65BB" w:rsidRDefault="001D65BB" w:rsidP="001D65BB">
            <w:pPr>
              <w:jc w:val="center"/>
              <w:rPr>
                <w:rFonts w:ascii="Arial" w:hAnsi="Arial" w:cs="Arial"/>
                <w:sz w:val="18"/>
                <w:szCs w:val="18"/>
              </w:rPr>
            </w:pPr>
            <w:r>
              <w:rPr>
                <w:rFonts w:ascii="Arial" w:hAnsi="Arial" w:cs="Arial"/>
                <w:sz w:val="18"/>
                <w:szCs w:val="18"/>
              </w:rPr>
              <w:t>ul. A. Mickiewicza 41</w:t>
            </w:r>
          </w:p>
          <w:p w:rsidR="001D65BB" w:rsidRDefault="001D65BB" w:rsidP="001D65BB">
            <w:pPr>
              <w:jc w:val="center"/>
              <w:rPr>
                <w:rFonts w:ascii="Arial" w:hAnsi="Arial" w:cs="Arial"/>
                <w:sz w:val="18"/>
                <w:szCs w:val="18"/>
              </w:rPr>
            </w:pPr>
            <w:r>
              <w:rPr>
                <w:rFonts w:ascii="Arial" w:hAnsi="Arial" w:cs="Arial"/>
                <w:sz w:val="18"/>
                <w:szCs w:val="18"/>
              </w:rPr>
              <w:t>70-383 Szczecin</w:t>
            </w:r>
          </w:p>
          <w:p w:rsidR="001D65BB" w:rsidRDefault="001D65BB" w:rsidP="001D65BB">
            <w:pPr>
              <w:jc w:val="center"/>
              <w:rPr>
                <w:rFonts w:ascii="Arial" w:hAnsi="Arial" w:cs="Arial"/>
                <w:sz w:val="18"/>
                <w:szCs w:val="18"/>
              </w:rPr>
            </w:pPr>
          </w:p>
        </w:tc>
      </w:tr>
      <w:tr w:rsidR="001D65BB" w:rsidTr="001D65BB">
        <w:trPr>
          <w:trHeight w:val="358"/>
        </w:trPr>
        <w:tc>
          <w:tcPr>
            <w:tcW w:w="3034" w:type="dxa"/>
            <w:tcBorders>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1D65BB" w:rsidRDefault="001D65BB" w:rsidP="001D65BB">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42-56-103</w:t>
            </w:r>
          </w:p>
        </w:tc>
      </w:tr>
      <w:tr w:rsidR="001D65BB" w:rsidTr="001D65BB">
        <w:trPr>
          <w:trHeight w:val="354"/>
        </w:trPr>
        <w:tc>
          <w:tcPr>
            <w:tcW w:w="3034" w:type="dxa"/>
            <w:tcBorders>
              <w:top w:val="single" w:sz="2" w:space="0" w:color="auto"/>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D65BB" w:rsidRDefault="001D65BB" w:rsidP="001D65BB">
            <w:pPr>
              <w:jc w:val="center"/>
              <w:rPr>
                <w:rFonts w:ascii="Arial" w:hAnsi="Arial" w:cs="Arial"/>
                <w:sz w:val="18"/>
                <w:szCs w:val="18"/>
              </w:rPr>
            </w:pPr>
            <w:r>
              <w:rPr>
                <w:rFonts w:ascii="Arial" w:hAnsi="Arial" w:cs="Arial"/>
                <w:sz w:val="18"/>
                <w:szCs w:val="18"/>
              </w:rPr>
              <w:t>martyna_jakubowska@wup.pl</w:t>
            </w:r>
          </w:p>
        </w:tc>
      </w:tr>
      <w:tr w:rsidR="001D65BB" w:rsidRPr="00D635D5" w:rsidTr="001D65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D65BB" w:rsidRPr="00D75969" w:rsidRDefault="001D65BB" w:rsidP="001D65BB">
            <w:pPr>
              <w:jc w:val="center"/>
              <w:rPr>
                <w:rFonts w:ascii="Arial" w:hAnsi="Arial" w:cs="Arial"/>
                <w:sz w:val="18"/>
                <w:szCs w:val="18"/>
              </w:rPr>
            </w:pPr>
            <w:r w:rsidRPr="00D75969">
              <w:rPr>
                <w:rFonts w:ascii="Arial" w:hAnsi="Arial" w:cs="Arial"/>
                <w:sz w:val="18"/>
                <w:szCs w:val="18"/>
              </w:rPr>
              <w:t>Martyna Jakubowska</w:t>
            </w:r>
          </w:p>
          <w:p w:rsidR="001D65BB" w:rsidRPr="00D75969" w:rsidRDefault="001D65BB" w:rsidP="001D65BB">
            <w:pPr>
              <w:jc w:val="center"/>
              <w:rPr>
                <w:rFonts w:ascii="Arial" w:hAnsi="Arial" w:cs="Arial"/>
                <w:sz w:val="18"/>
                <w:szCs w:val="18"/>
              </w:rPr>
            </w:pPr>
            <w:r w:rsidRPr="00D75969">
              <w:rPr>
                <w:rFonts w:ascii="Arial" w:hAnsi="Arial" w:cs="Arial"/>
                <w:sz w:val="18"/>
                <w:szCs w:val="18"/>
              </w:rPr>
              <w:t>tel. 91 42</w:t>
            </w:r>
            <w:r>
              <w:rPr>
                <w:rFonts w:ascii="Arial" w:hAnsi="Arial" w:cs="Arial"/>
                <w:sz w:val="18"/>
                <w:szCs w:val="18"/>
              </w:rPr>
              <w:t> </w:t>
            </w:r>
            <w:r w:rsidRPr="00D75969">
              <w:rPr>
                <w:rFonts w:ascii="Arial" w:hAnsi="Arial" w:cs="Arial"/>
                <w:sz w:val="18"/>
                <w:szCs w:val="18"/>
              </w:rPr>
              <w:t>166</w:t>
            </w:r>
          </w:p>
          <w:p w:rsidR="001D65BB" w:rsidRPr="00D635D5" w:rsidRDefault="001D65BB" w:rsidP="001D65BB">
            <w:pPr>
              <w:jc w:val="center"/>
              <w:rPr>
                <w:rFonts w:ascii="Arial" w:hAnsi="Arial" w:cs="Arial"/>
                <w:sz w:val="18"/>
                <w:szCs w:val="18"/>
              </w:rPr>
            </w:pPr>
            <w:r w:rsidRPr="00D635D5">
              <w:rPr>
                <w:rFonts w:ascii="Arial" w:hAnsi="Arial" w:cs="Arial"/>
                <w:sz w:val="18"/>
                <w:szCs w:val="18"/>
              </w:rPr>
              <w:t>e-mail: martyna_jakubowska@wup.pl</w:t>
            </w:r>
          </w:p>
        </w:tc>
      </w:tr>
    </w:tbl>
    <w:p w:rsidR="001D65BB" w:rsidRPr="00D635D5" w:rsidRDefault="001D65BB" w:rsidP="001D65BB">
      <w:pPr>
        <w:rPr>
          <w:rFonts w:ascii="Arial" w:hAnsi="Arial" w:cs="Arial"/>
          <w:b/>
        </w:rPr>
      </w:pPr>
      <w:r w:rsidRPr="001D65BB">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1D65BB" w:rsidTr="001D65BB">
        <w:trPr>
          <w:trHeight w:val="362"/>
        </w:trPr>
        <w:tc>
          <w:tcPr>
            <w:tcW w:w="9889" w:type="dxa"/>
            <w:shd w:val="clear" w:color="auto" w:fill="E77B39"/>
            <w:vAlign w:val="center"/>
          </w:tcPr>
          <w:p w:rsidR="001D65BB" w:rsidRPr="00E36EC0" w:rsidRDefault="001D65BB" w:rsidP="001D65BB">
            <w:pPr>
              <w:jc w:val="center"/>
              <w:rPr>
                <w:rFonts w:ascii="Arial" w:hAnsi="Arial" w:cs="Arial"/>
                <w:b/>
                <w:sz w:val="20"/>
                <w:szCs w:val="20"/>
              </w:rPr>
            </w:pPr>
            <w:r w:rsidRPr="00E36EC0">
              <w:rPr>
                <w:rFonts w:ascii="Arial" w:hAnsi="Arial" w:cs="Arial"/>
                <w:b/>
                <w:sz w:val="20"/>
                <w:szCs w:val="20"/>
              </w:rPr>
              <w:t>KARTA DZIAŁANIA</w:t>
            </w:r>
          </w:p>
          <w:p w:rsidR="001D65BB" w:rsidRPr="001D65BB" w:rsidRDefault="001D65BB" w:rsidP="00E36EC0">
            <w:pPr>
              <w:pStyle w:val="Nagwek2"/>
              <w:jc w:val="both"/>
              <w:rPr>
                <w:b/>
                <w:sz w:val="24"/>
                <w:szCs w:val="24"/>
              </w:rPr>
            </w:pPr>
            <w:bookmarkStart w:id="116" w:name="_Toc52269955"/>
            <w:r w:rsidRPr="00E36EC0">
              <w:rPr>
                <w:b/>
                <w:sz w:val="20"/>
                <w:szCs w:val="20"/>
              </w:rPr>
              <w:t>8.6 Wsparcie szkół i placówek prowadzących kształcenie zawodowe oraz uczniów uczestniczących w kształceniu zawodowym i o</w:t>
            </w:r>
            <w:r w:rsidR="005E0BB2" w:rsidRPr="00E36EC0">
              <w:rPr>
                <w:b/>
                <w:sz w:val="20"/>
                <w:szCs w:val="20"/>
              </w:rPr>
              <w:t>sób dorosłych uczestniczących w</w:t>
            </w:r>
            <w:r w:rsidRPr="00E36EC0">
              <w:rPr>
                <w:b/>
                <w:sz w:val="20"/>
                <w:szCs w:val="20"/>
              </w:rPr>
              <w:t> pozaszkolnych formach kształcenia zawodowego</w:t>
            </w:r>
            <w:bookmarkEnd w:id="116"/>
          </w:p>
        </w:tc>
      </w:tr>
    </w:tbl>
    <w:p w:rsidR="001D65BB" w:rsidRDefault="001D65BB" w:rsidP="001D65B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526"/>
        <w:gridCol w:w="463"/>
        <w:gridCol w:w="1359"/>
        <w:gridCol w:w="804"/>
        <w:gridCol w:w="1067"/>
        <w:gridCol w:w="346"/>
        <w:gridCol w:w="671"/>
        <w:gridCol w:w="319"/>
        <w:gridCol w:w="659"/>
        <w:gridCol w:w="326"/>
        <w:gridCol w:w="587"/>
        <w:gridCol w:w="223"/>
        <w:gridCol w:w="197"/>
        <w:gridCol w:w="395"/>
        <w:gridCol w:w="833"/>
      </w:tblGrid>
      <w:tr w:rsidR="001D65BB" w:rsidRPr="008E5FEB" w:rsidTr="0059701E">
        <w:trPr>
          <w:trHeight w:val="218"/>
        </w:trPr>
        <w:tc>
          <w:tcPr>
            <w:tcW w:w="781" w:type="pct"/>
            <w:tcBorders>
              <w:top w:val="single" w:sz="12" w:space="0" w:color="auto"/>
              <w:bottom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 xml:space="preserve">LP. Konkursu: </w:t>
            </w:r>
          </w:p>
        </w:tc>
        <w:tc>
          <w:tcPr>
            <w:tcW w:w="23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1</w:t>
            </w:r>
          </w:p>
        </w:tc>
        <w:tc>
          <w:tcPr>
            <w:tcW w:w="1829" w:type="pct"/>
            <w:gridSpan w:val="4"/>
            <w:tcBorders>
              <w:top w:val="single" w:sz="12" w:space="0" w:color="auto"/>
              <w:left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Planowany termin ogłoszenia konkursu</w:t>
            </w:r>
          </w:p>
        </w:tc>
        <w:tc>
          <w:tcPr>
            <w:tcW w:w="343" w:type="pct"/>
            <w:tcBorders>
              <w:top w:val="single" w:sz="12" w:space="0" w:color="auto"/>
              <w:left w:val="single" w:sz="12" w:space="0" w:color="auto"/>
              <w:bottom w:val="single" w:sz="12" w:space="0" w:color="auto"/>
              <w:right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D65BB" w:rsidRPr="008E5FEB" w:rsidRDefault="00B22206" w:rsidP="001D65BB">
            <w:pPr>
              <w:contextualSpacing/>
              <w:jc w:val="center"/>
              <w:rPr>
                <w:rFonts w:ascii="Arial" w:hAnsi="Arial" w:cs="Arial"/>
                <w:b/>
                <w:sz w:val="18"/>
                <w:szCs w:val="18"/>
              </w:rPr>
            </w:pPr>
            <w:r>
              <w:rPr>
                <w:rFonts w:ascii="Arial" w:hAnsi="Arial" w:cs="Arial"/>
                <w:b/>
                <w:sz w:val="18"/>
                <w:szCs w:val="18"/>
              </w:rPr>
              <w:t>x</w:t>
            </w:r>
          </w:p>
        </w:tc>
        <w:tc>
          <w:tcPr>
            <w:tcW w:w="337"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0"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IV kw.</w:t>
            </w:r>
          </w:p>
        </w:tc>
        <w:tc>
          <w:tcPr>
            <w:tcW w:w="426" w:type="pct"/>
            <w:tcBorders>
              <w:top w:val="single" w:sz="12" w:space="0" w:color="auto"/>
              <w:bottom w:val="single" w:sz="12" w:space="0" w:color="auto"/>
            </w:tcBorders>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3"/>
        </w:trPr>
        <w:tc>
          <w:tcPr>
            <w:tcW w:w="1017" w:type="pct"/>
            <w:gridSpan w:val="2"/>
            <w:vMerge w:val="restart"/>
            <w:tcBorders>
              <w:top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Typ konkursu</w:t>
            </w: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Otwarty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2"/>
        </w:trPr>
        <w:tc>
          <w:tcPr>
            <w:tcW w:w="1017" w:type="pct"/>
            <w:gridSpan w:val="2"/>
            <w:vMerge/>
            <w:tcBorders>
              <w:bottom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Zamknięty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Planowana alokacja</w:t>
            </w:r>
          </w:p>
        </w:tc>
        <w:tc>
          <w:tcPr>
            <w:tcW w:w="3983" w:type="pct"/>
            <w:gridSpan w:val="13"/>
            <w:vAlign w:val="center"/>
          </w:tcPr>
          <w:p w:rsidR="001D65BB" w:rsidRDefault="001D65BB" w:rsidP="001D65BB">
            <w:pPr>
              <w:ind w:left="57"/>
              <w:contextualSpacing/>
              <w:rPr>
                <w:rFonts w:ascii="Arial" w:hAnsi="Arial" w:cs="Arial"/>
                <w:b/>
                <w:sz w:val="18"/>
                <w:szCs w:val="18"/>
              </w:rPr>
            </w:pPr>
          </w:p>
          <w:p w:rsidR="001D65BB" w:rsidRDefault="00B22206" w:rsidP="001D65BB">
            <w:pPr>
              <w:ind w:left="57"/>
              <w:contextualSpacing/>
              <w:rPr>
                <w:rFonts w:ascii="Arial" w:hAnsi="Arial" w:cs="Arial"/>
                <w:b/>
                <w:sz w:val="18"/>
                <w:szCs w:val="18"/>
              </w:rPr>
            </w:pPr>
            <w:r>
              <w:rPr>
                <w:rFonts w:ascii="Arial" w:hAnsi="Arial" w:cs="Arial"/>
                <w:b/>
                <w:sz w:val="18"/>
                <w:szCs w:val="18"/>
              </w:rPr>
              <w:t>8 011 029,61</w:t>
            </w:r>
            <w:r w:rsidR="001D65BB" w:rsidRPr="008E5FEB">
              <w:rPr>
                <w:rFonts w:ascii="Arial" w:hAnsi="Arial" w:cs="Arial"/>
                <w:b/>
                <w:sz w:val="18"/>
                <w:szCs w:val="18"/>
              </w:rPr>
              <w:t xml:space="preserve"> </w:t>
            </w:r>
            <w:r w:rsidR="001D65BB">
              <w:rPr>
                <w:rFonts w:ascii="Arial" w:hAnsi="Arial" w:cs="Arial"/>
                <w:b/>
                <w:sz w:val="18"/>
                <w:szCs w:val="18"/>
              </w:rPr>
              <w:t>EUR</w:t>
            </w:r>
          </w:p>
          <w:p w:rsidR="001D65BB" w:rsidRPr="008E5FEB" w:rsidRDefault="001D65BB" w:rsidP="001D65BB">
            <w:pPr>
              <w:ind w:left="57"/>
              <w:contextualSpacing/>
              <w:rPr>
                <w:rFonts w:ascii="Arial" w:hAnsi="Arial" w:cs="Arial"/>
                <w:b/>
                <w:sz w:val="18"/>
                <w:szCs w:val="18"/>
              </w:rPr>
            </w:pPr>
          </w:p>
        </w:tc>
      </w:tr>
      <w:tr w:rsidR="001D65BB" w:rsidRPr="008E5FEB" w:rsidTr="00F87D85">
        <w:trPr>
          <w:trHeight w:val="261"/>
        </w:trPr>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83" w:type="pct"/>
            <w:gridSpan w:val="13"/>
            <w:vAlign w:val="center"/>
          </w:tcPr>
          <w:p w:rsidR="00B03523" w:rsidRPr="00B03523" w:rsidRDefault="00B03523" w:rsidP="00C716BF">
            <w:pPr>
              <w:pStyle w:val="Akapitzlist"/>
              <w:numPr>
                <w:ilvl w:val="0"/>
                <w:numId w:val="200"/>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kompetencji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1D65BB"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shd w:val="clear" w:color="auto" w:fill="auto"/>
            <w:vAlign w:val="center"/>
          </w:tcPr>
          <w:p w:rsidR="00B03523" w:rsidRPr="00B03523" w:rsidRDefault="00B03523" w:rsidP="00C716BF">
            <w:pPr>
              <w:pStyle w:val="Akapitzlist"/>
              <w:numPr>
                <w:ilvl w:val="0"/>
                <w:numId w:val="200"/>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w:t>
            </w:r>
            <w:r w:rsidRPr="00B03523">
              <w:rPr>
                <w:rFonts w:ascii="Arial" w:hAnsi="Arial" w:cs="Arial"/>
                <w:sz w:val="18"/>
                <w:szCs w:val="18"/>
              </w:rPr>
              <w:lastRenderedPageBreak/>
              <w:t>uniwersalnych niezbędnych na rynku pracy poprzez:</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1D65BB" w:rsidRPr="00B03523" w:rsidRDefault="001D65BB" w:rsidP="00B03523">
            <w:pPr>
              <w:spacing w:line="276" w:lineRule="auto"/>
              <w:contextualSpacing/>
              <w:rPr>
                <w:rFonts w:ascii="Arial" w:hAnsi="Arial" w:cs="Arial"/>
                <w:sz w:val="18"/>
                <w:szCs w:val="18"/>
              </w:rPr>
            </w:pP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 tym m.in.: poprzez tworzenie w szkołach i placówkach prowadzących kształcenie zawodowe, </w:t>
            </w:r>
            <w:proofErr w:type="spellStart"/>
            <w:r w:rsidRPr="00B03523">
              <w:rPr>
                <w:rFonts w:ascii="Arial" w:hAnsi="Arial" w:cs="Arial"/>
                <w:sz w:val="18"/>
                <w:szCs w:val="18"/>
              </w:rPr>
              <w:t>CKZiU</w:t>
            </w:r>
            <w:proofErr w:type="spellEnd"/>
            <w:r w:rsidRPr="00B03523">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2"/>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 – 2013 w ramach PO KL oraz w latach 2014-2020 w ramach POWER</w:t>
            </w:r>
          </w:p>
          <w:p w:rsidR="001D65BB"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3"/>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w:t>
            </w:r>
            <w:r w:rsidRPr="00B03523">
              <w:rPr>
                <w:rFonts w:ascii="Arial" w:hAnsi="Arial" w:cs="Arial"/>
                <w:sz w:val="18"/>
                <w:szCs w:val="18"/>
              </w:rPr>
              <w:lastRenderedPageBreak/>
              <w:t xml:space="preserve">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1D65BB"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9F615B" w:rsidRDefault="00B03523" w:rsidP="009F615B">
            <w:pPr>
              <w:pStyle w:val="Akapitzlist"/>
              <w:numPr>
                <w:ilvl w:val="0"/>
                <w:numId w:val="235"/>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121"/>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1D65BB"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zewnętrzne wsparcie szkół w obszarze doradztwa zawodowego.</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Wnioskodawcy do których skierowany jest  konkurs</w:t>
            </w:r>
          </w:p>
        </w:tc>
        <w:tc>
          <w:tcPr>
            <w:tcW w:w="3983" w:type="pct"/>
            <w:gridSpan w:val="13"/>
            <w:vAlign w:val="center"/>
          </w:tcPr>
          <w:p w:rsidR="00B22206" w:rsidRPr="008E5FEB" w:rsidRDefault="00B22206" w:rsidP="00B22206">
            <w:pPr>
              <w:contextualSpacing/>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1D65BB" w:rsidRPr="008E5FEB" w:rsidRDefault="00B22206" w:rsidP="00B22206">
            <w:pPr>
              <w:contextualSpacing/>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Szczegółowy opis, zakładany cel konkursu</w:t>
            </w:r>
          </w:p>
        </w:tc>
        <w:tc>
          <w:tcPr>
            <w:tcW w:w="3983" w:type="pct"/>
            <w:gridSpan w:val="13"/>
            <w:vAlign w:val="center"/>
          </w:tcPr>
          <w:p w:rsidR="00FA3034" w:rsidRPr="00F3595A" w:rsidRDefault="00FA3034" w:rsidP="00FA3034">
            <w:pPr>
              <w:jc w:val="both"/>
              <w:rPr>
                <w:rFonts w:ascii="Arial" w:hAnsi="Arial" w:cs="Arial"/>
                <w:sz w:val="18"/>
                <w:szCs w:val="18"/>
              </w:rPr>
            </w:pPr>
            <w:r>
              <w:rPr>
                <w:rFonts w:ascii="Arial" w:hAnsi="Arial" w:cs="Arial"/>
                <w:sz w:val="18"/>
                <w:szCs w:val="18"/>
              </w:rPr>
              <w:t xml:space="preserve">Wsparcie zaplanowane w ramach Działania 8.6 przyczynia się do realizacji celu szczegółowego: </w:t>
            </w:r>
            <w:r>
              <w:rPr>
                <w:rFonts w:ascii="Arial" w:hAnsi="Arial" w:cs="Arial"/>
                <w:i/>
                <w:sz w:val="18"/>
                <w:szCs w:val="18"/>
              </w:rPr>
              <w:t xml:space="preserve">wzrost efektywności kształcenia zawodowego i jego dostosowanie </w:t>
            </w:r>
            <w:r>
              <w:rPr>
                <w:rFonts w:ascii="Arial" w:hAnsi="Arial" w:cs="Arial"/>
                <w:i/>
                <w:sz w:val="18"/>
                <w:szCs w:val="18"/>
              </w:rPr>
              <w:br/>
              <w:t xml:space="preserve">do </w:t>
            </w:r>
            <w:r w:rsidRPr="00F3595A">
              <w:rPr>
                <w:rFonts w:ascii="Arial" w:hAnsi="Arial" w:cs="Arial"/>
                <w:i/>
                <w:sz w:val="18"/>
                <w:szCs w:val="18"/>
              </w:rPr>
              <w:t>wymogów regionalnego rynku pracy zwiększające szanse na zatrudnienie</w:t>
            </w:r>
            <w:r w:rsidRPr="00F3595A">
              <w:rPr>
                <w:rFonts w:ascii="Arial" w:hAnsi="Arial" w:cs="Arial"/>
                <w:sz w:val="18"/>
                <w:szCs w:val="18"/>
              </w:rPr>
              <w:t>.</w:t>
            </w:r>
          </w:p>
          <w:p w:rsidR="00FA3034" w:rsidRDefault="00FA3034" w:rsidP="00FA3034">
            <w:pPr>
              <w:autoSpaceDE w:val="0"/>
              <w:autoSpaceDN w:val="0"/>
              <w:adjustRightInd w:val="0"/>
              <w:jc w:val="both"/>
              <w:rPr>
                <w:rFonts w:ascii="Arial" w:eastAsia="Calibri" w:hAnsi="Arial" w:cs="Arial"/>
                <w:color w:val="000000"/>
                <w:sz w:val="18"/>
                <w:szCs w:val="18"/>
              </w:rPr>
            </w:pPr>
            <w:r w:rsidRPr="00F3595A">
              <w:rPr>
                <w:rFonts w:ascii="Arial" w:hAnsi="Arial" w:cs="Arial"/>
                <w:sz w:val="18"/>
                <w:szCs w:val="18"/>
              </w:rPr>
              <w:t>Głównym ideą przedmiotowej interwencji jest podniesienie jakości kształcenia zawodowego w województwie zachodniopomorskim</w:t>
            </w:r>
            <w:r>
              <w:rPr>
                <w:rFonts w:ascii="Arial" w:hAnsi="Arial" w:cs="Arial"/>
                <w:sz w:val="18"/>
                <w:szCs w:val="18"/>
              </w:rPr>
              <w:t>, realizowane</w:t>
            </w:r>
            <w:r w:rsidRPr="00F3595A">
              <w:rPr>
                <w:rFonts w:ascii="Arial" w:hAnsi="Arial" w:cs="Arial"/>
                <w:sz w:val="18"/>
                <w:szCs w:val="18"/>
              </w:rPr>
              <w:t xml:space="preserve"> </w:t>
            </w:r>
            <w:r>
              <w:rPr>
                <w:rFonts w:ascii="Arial" w:hAnsi="Arial" w:cs="Arial"/>
                <w:sz w:val="18"/>
                <w:szCs w:val="18"/>
              </w:rPr>
              <w:t xml:space="preserve">m.in. </w:t>
            </w:r>
            <w:r>
              <w:rPr>
                <w:rFonts w:ascii="Arial" w:eastAsia="Calibri" w:hAnsi="Arial" w:cs="Arial"/>
                <w:color w:val="000000"/>
                <w:sz w:val="18"/>
                <w:szCs w:val="18"/>
              </w:rPr>
              <w:t xml:space="preserve">poprzez: </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poprawę</w:t>
            </w:r>
            <w:r w:rsidRPr="000D7114">
              <w:rPr>
                <w:rFonts w:ascii="Arial" w:eastAsia="Calibri" w:hAnsi="Arial" w:cs="Arial"/>
                <w:color w:val="000000"/>
                <w:sz w:val="18"/>
                <w:szCs w:val="18"/>
              </w:rPr>
              <w:t xml:space="preserve"> zdolności do zatrudnienia uczniów</w:t>
            </w:r>
            <w:r>
              <w:rPr>
                <w:rFonts w:ascii="Arial" w:eastAsia="Calibri" w:hAnsi="Arial" w:cs="Arial"/>
                <w:color w:val="000000"/>
                <w:sz w:val="18"/>
                <w:szCs w:val="18"/>
              </w:rPr>
              <w:t>/słuchaczy</w:t>
            </w:r>
            <w:r w:rsidRPr="000D7114">
              <w:rPr>
                <w:rFonts w:ascii="Arial" w:eastAsia="Calibri" w:hAnsi="Arial" w:cs="Arial"/>
                <w:color w:val="000000"/>
                <w:sz w:val="18"/>
                <w:szCs w:val="18"/>
              </w:rPr>
              <w:t xml:space="preserve"> szkół i pla</w:t>
            </w:r>
            <w:r>
              <w:rPr>
                <w:rFonts w:ascii="Arial" w:eastAsia="Calibri" w:hAnsi="Arial" w:cs="Arial"/>
                <w:color w:val="000000"/>
                <w:sz w:val="18"/>
                <w:szCs w:val="18"/>
              </w:rPr>
              <w:t>cówek kształcenia zawodowego</w:t>
            </w:r>
            <w:r w:rsidRPr="000D7114">
              <w:rPr>
                <w:rFonts w:ascii="Arial" w:eastAsia="Calibri" w:hAnsi="Arial" w:cs="Arial"/>
                <w:color w:val="000000"/>
                <w:sz w:val="18"/>
                <w:szCs w:val="18"/>
              </w:rPr>
              <w:t xml:space="preserve"> </w:t>
            </w:r>
            <w:r>
              <w:rPr>
                <w:rFonts w:ascii="Arial" w:eastAsia="Calibri" w:hAnsi="Arial" w:cs="Arial"/>
                <w:color w:val="000000"/>
                <w:sz w:val="18"/>
                <w:szCs w:val="18"/>
              </w:rPr>
              <w:t>(</w:t>
            </w:r>
            <w:r w:rsidRPr="000D7114">
              <w:rPr>
                <w:rFonts w:ascii="Arial" w:eastAsia="Calibri" w:hAnsi="Arial" w:cs="Arial"/>
                <w:color w:val="000000"/>
                <w:sz w:val="18"/>
                <w:szCs w:val="18"/>
              </w:rPr>
              <w:t xml:space="preserve">w szczególności </w:t>
            </w:r>
            <w:r>
              <w:rPr>
                <w:rFonts w:ascii="Arial" w:eastAsia="Calibri" w:hAnsi="Arial" w:cs="Arial"/>
                <w:color w:val="000000"/>
                <w:sz w:val="18"/>
                <w:szCs w:val="18"/>
              </w:rPr>
              <w:t>nabywanie przez nich kwalifikacji zawodowych, uprawnień, umiejętności oraz kompetencji),</w:t>
            </w:r>
          </w:p>
          <w:p w:rsidR="00FA3034" w:rsidRPr="00511808"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dostosow</w:t>
            </w:r>
            <w:r>
              <w:rPr>
                <w:rFonts w:ascii="Arial" w:hAnsi="Arial" w:cs="Arial"/>
                <w:sz w:val="18"/>
                <w:szCs w:val="18"/>
              </w:rPr>
              <w:t>anie form, metod i warunków</w:t>
            </w:r>
            <w:r w:rsidRPr="00511808">
              <w:rPr>
                <w:rFonts w:ascii="Arial" w:hAnsi="Arial" w:cs="Arial"/>
                <w:sz w:val="18"/>
                <w:szCs w:val="18"/>
              </w:rPr>
              <w:t xml:space="preserve"> prowadzenia </w:t>
            </w:r>
            <w:r>
              <w:rPr>
                <w:rFonts w:ascii="Arial" w:hAnsi="Arial" w:cs="Arial"/>
                <w:sz w:val="18"/>
                <w:szCs w:val="18"/>
              </w:rPr>
              <w:t xml:space="preserve">kształcenia zawodowego </w:t>
            </w:r>
            <w:r w:rsidRPr="00511808">
              <w:rPr>
                <w:rFonts w:ascii="Arial" w:hAnsi="Arial" w:cs="Arial"/>
                <w:sz w:val="18"/>
                <w:szCs w:val="18"/>
              </w:rPr>
              <w:t>do wymagań g</w:t>
            </w:r>
            <w:r>
              <w:rPr>
                <w:rFonts w:ascii="Arial" w:hAnsi="Arial" w:cs="Arial"/>
                <w:sz w:val="18"/>
                <w:szCs w:val="18"/>
              </w:rPr>
              <w:t xml:space="preserve">ospodarki i rynku pracy (w szczególności wspieranie współpracy szkól/placówek kształcenia zawodowego z regionalnymi przedsiębiorcami w zakresie realizacji staży uczniowskich; powstawanie klas patronackich; realizację kompleksowych programów kształcenia praktycznego organizowanych w miejscu pracy), </w:t>
            </w:r>
          </w:p>
          <w:p w:rsidR="00FA3034" w:rsidRPr="00657342"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zwiększenie zaangażowania instytucji z otoczenia s</w:t>
            </w:r>
            <w:r>
              <w:rPr>
                <w:rFonts w:ascii="Arial" w:hAnsi="Arial" w:cs="Arial"/>
                <w:sz w:val="18"/>
                <w:szCs w:val="18"/>
              </w:rPr>
              <w:t xml:space="preserve">połeczno-gospodarczego szkół/ </w:t>
            </w:r>
            <w:r w:rsidRPr="00511808">
              <w:rPr>
                <w:rFonts w:ascii="Arial" w:hAnsi="Arial" w:cs="Arial"/>
                <w:sz w:val="18"/>
                <w:szCs w:val="18"/>
              </w:rPr>
              <w:t xml:space="preserve">placówek </w:t>
            </w:r>
            <w:r>
              <w:rPr>
                <w:rFonts w:ascii="Arial" w:hAnsi="Arial" w:cs="Arial"/>
                <w:sz w:val="18"/>
                <w:szCs w:val="18"/>
              </w:rPr>
              <w:t>kształcenia zawodowego w proces kształcenia uczniów/słuchaczy (wzmocnienie współpracy szkół/ placówek z uczelniami),</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 xml:space="preserve">doskonalenie kompetencji i kwalifikacji nauczycieli, w tym nauczycieli kształcenia zawodowego i instruktorów praktycznej nauki zawodu (w szczególności udział nauczycieli w kursach, szkoleniach, stażach i praktykach, studiach podyplomowych przygotowujących do wykonywania zawodu nauczyciela przedmiotów zawodowych), </w:t>
            </w:r>
          </w:p>
          <w:p w:rsidR="00FA3034" w:rsidRDefault="00FA3034" w:rsidP="00C716BF">
            <w:pPr>
              <w:numPr>
                <w:ilvl w:val="0"/>
                <w:numId w:val="155"/>
              </w:numPr>
              <w:jc w:val="both"/>
              <w:rPr>
                <w:rFonts w:ascii="Arial" w:eastAsia="Calibri" w:hAnsi="Arial" w:cs="Arial"/>
                <w:color w:val="000000"/>
                <w:sz w:val="18"/>
                <w:szCs w:val="18"/>
              </w:rPr>
            </w:pPr>
            <w:r w:rsidRPr="00FD1E2B">
              <w:rPr>
                <w:rFonts w:ascii="Arial" w:eastAsia="Calibri" w:hAnsi="Arial" w:cs="Arial"/>
                <w:color w:val="000000"/>
                <w:sz w:val="18"/>
                <w:szCs w:val="18"/>
              </w:rPr>
              <w:t xml:space="preserve">uruchamianie działań ukierunkowanych na wspieranie kluczowych kompetencji uczniów niezbędnych do poruszania się po rynku pracy (m.in. ICT, matematyczno – przyrodniczych, w zakresie języków obcych itp.) oraz kształtowanie </w:t>
            </w:r>
            <w:r>
              <w:rPr>
                <w:rFonts w:ascii="Arial" w:eastAsia="Calibri" w:hAnsi="Arial" w:cs="Arial"/>
                <w:color w:val="000000"/>
                <w:sz w:val="18"/>
                <w:szCs w:val="18"/>
              </w:rPr>
              <w:t xml:space="preserve">u nich </w:t>
            </w:r>
            <w:r w:rsidRPr="00FD1E2B">
              <w:rPr>
                <w:rFonts w:ascii="Arial" w:eastAsia="Calibri" w:hAnsi="Arial" w:cs="Arial"/>
                <w:color w:val="000000"/>
                <w:sz w:val="18"/>
                <w:szCs w:val="18"/>
              </w:rPr>
              <w:t>właściwych postaw (m.in. kreatywności, innowacyjności, umiej</w:t>
            </w:r>
            <w:r>
              <w:rPr>
                <w:rFonts w:ascii="Arial" w:eastAsia="Calibri" w:hAnsi="Arial" w:cs="Arial"/>
                <w:color w:val="000000"/>
                <w:sz w:val="18"/>
                <w:szCs w:val="18"/>
              </w:rPr>
              <w:t xml:space="preserve">ętności pracy zespołowej itp.). </w:t>
            </w:r>
          </w:p>
          <w:p w:rsidR="00FA3034" w:rsidRPr="00FD1E2B" w:rsidRDefault="00FA3034" w:rsidP="00FA3034">
            <w:pPr>
              <w:ind w:left="720"/>
              <w:jc w:val="both"/>
              <w:rPr>
                <w:rFonts w:ascii="Arial" w:eastAsia="Calibri" w:hAnsi="Arial" w:cs="Arial"/>
                <w:color w:val="000000"/>
                <w:sz w:val="18"/>
                <w:szCs w:val="18"/>
              </w:rPr>
            </w:pPr>
          </w:p>
          <w:p w:rsidR="00FA3034" w:rsidRDefault="00FA3034" w:rsidP="00FA3034">
            <w:pPr>
              <w:jc w:val="both"/>
              <w:rPr>
                <w:rFonts w:ascii="Arial" w:hAnsi="Arial" w:cs="Arial"/>
                <w:sz w:val="18"/>
                <w:szCs w:val="18"/>
              </w:rPr>
            </w:pPr>
            <w:r>
              <w:rPr>
                <w:rFonts w:ascii="Arial" w:hAnsi="Arial" w:cs="Arial"/>
                <w:sz w:val="18"/>
                <w:szCs w:val="18"/>
              </w:rPr>
              <w:t xml:space="preserve">Dodatkowo, wspierane będą inwestycje w infrastrukturę w celu podniesienia jakości istniejącej  bazy technologiczno-dydaktycznej szkolnictwa zawodowego (wyposażanie pracowni lub warsztatów szkolnych) oraz inicjatywy zakładające rozwój doradztwa zawodowego w szkołach i placówkach kształcenia zawodowego. </w:t>
            </w:r>
          </w:p>
          <w:p w:rsidR="00FA3034" w:rsidRDefault="00FA3034" w:rsidP="00FA3034">
            <w:pPr>
              <w:jc w:val="both"/>
              <w:rPr>
                <w:rFonts w:ascii="Arial" w:hAnsi="Arial" w:cs="Arial"/>
                <w:i/>
                <w:sz w:val="18"/>
                <w:szCs w:val="18"/>
              </w:rPr>
            </w:pPr>
            <w:r>
              <w:rPr>
                <w:rFonts w:ascii="Arial" w:hAnsi="Arial" w:cs="Arial"/>
                <w:sz w:val="18"/>
                <w:szCs w:val="18"/>
              </w:rPr>
              <w:lastRenderedPageBreak/>
              <w:t xml:space="preserve">Premiowane będą inicjatywy m.in. zwiększające potencjał miast średnich oraz ukierunkowane na zdobywanie przez uczniów doświadczenia zawodowego </w:t>
            </w:r>
            <w:r w:rsidRPr="008E5FEB">
              <w:rPr>
                <w:rFonts w:ascii="Arial" w:hAnsi="Arial" w:cs="Arial"/>
                <w:sz w:val="18"/>
                <w:szCs w:val="18"/>
              </w:rPr>
              <w:t xml:space="preserve">w obszarze Inteligentnych Specjalizacji Województwa Zachodniopomorskiego, wskazanych w </w:t>
            </w:r>
            <w:r w:rsidRPr="008E5FEB">
              <w:rPr>
                <w:rFonts w:ascii="Arial" w:hAnsi="Arial" w:cs="Arial"/>
                <w:i/>
                <w:sz w:val="18"/>
                <w:szCs w:val="18"/>
              </w:rPr>
              <w:t>Wykazie Inteligentnych Specjalizacji Województwa Zachodniopomorskiego</w:t>
            </w:r>
            <w:r>
              <w:rPr>
                <w:rFonts w:ascii="Arial" w:hAnsi="Arial" w:cs="Arial"/>
                <w:i/>
                <w:sz w:val="18"/>
                <w:szCs w:val="18"/>
              </w:rPr>
              <w:t xml:space="preserve">. </w:t>
            </w:r>
          </w:p>
          <w:p w:rsidR="00FA3034" w:rsidRDefault="00FA3034" w:rsidP="00FA3034">
            <w:pPr>
              <w:jc w:val="both"/>
              <w:rPr>
                <w:rFonts w:ascii="Arial" w:hAnsi="Arial" w:cs="Arial"/>
                <w:i/>
                <w:sz w:val="18"/>
                <w:szCs w:val="18"/>
              </w:rPr>
            </w:pPr>
          </w:p>
          <w:p w:rsidR="00FA3034" w:rsidRDefault="00FA3034" w:rsidP="00FA3034">
            <w:pPr>
              <w:jc w:val="both"/>
              <w:rPr>
                <w:rFonts w:ascii="Arial" w:hAnsi="Arial" w:cs="Arial"/>
                <w:sz w:val="18"/>
                <w:szCs w:val="18"/>
              </w:rPr>
            </w:pPr>
            <w:r>
              <w:rPr>
                <w:rFonts w:ascii="Arial" w:hAnsi="Arial" w:cs="Arial"/>
                <w:sz w:val="18"/>
                <w:szCs w:val="18"/>
              </w:rPr>
              <w:t>Poprzez realizację działań na rzecz szkolnictwa zawodowego, planowane jest przede wszystkim:</w:t>
            </w:r>
          </w:p>
          <w:p w:rsidR="00FA3034"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osiągnięcie efektu synergii pomiędzy procesem kształcenia, a wymaganiami stawianymi przez rynek pracy, </w:t>
            </w:r>
          </w:p>
          <w:p w:rsidR="00FA3034" w:rsidRDefault="00FA3034" w:rsidP="00C716BF">
            <w:pPr>
              <w:numPr>
                <w:ilvl w:val="0"/>
                <w:numId w:val="156"/>
              </w:numPr>
              <w:jc w:val="both"/>
              <w:rPr>
                <w:rFonts w:ascii="Arial" w:hAnsi="Arial" w:cs="Arial"/>
                <w:sz w:val="18"/>
                <w:szCs w:val="18"/>
              </w:rPr>
            </w:pPr>
            <w:r>
              <w:rPr>
                <w:rFonts w:ascii="Arial" w:hAnsi="Arial" w:cs="Arial"/>
                <w:sz w:val="18"/>
                <w:szCs w:val="18"/>
              </w:rPr>
              <w:t xml:space="preserve">wzrost poziomu aktywności osób objętych wsparciem na rynku pracy, </w:t>
            </w:r>
          </w:p>
          <w:p w:rsidR="00FA3034" w:rsidRPr="00657342"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wprowadzenie rozwiązań łączących zapotrzebowanie </w:t>
            </w:r>
            <w:r>
              <w:rPr>
                <w:rFonts w:ascii="Arial" w:hAnsi="Arial" w:cs="Arial"/>
                <w:sz w:val="18"/>
                <w:szCs w:val="18"/>
              </w:rPr>
              <w:t xml:space="preserve">regionalnych </w:t>
            </w:r>
            <w:r w:rsidRPr="00657342">
              <w:rPr>
                <w:rFonts w:ascii="Arial" w:hAnsi="Arial" w:cs="Arial"/>
                <w:sz w:val="18"/>
                <w:szCs w:val="18"/>
              </w:rPr>
              <w:t>przedsiębiorców z ofertą szkół zawodowych (</w:t>
            </w:r>
            <w:r>
              <w:rPr>
                <w:rFonts w:ascii="Arial" w:hAnsi="Arial" w:cs="Arial"/>
                <w:sz w:val="18"/>
                <w:szCs w:val="18"/>
              </w:rPr>
              <w:t xml:space="preserve">m.in. </w:t>
            </w:r>
            <w:r w:rsidRPr="00657342">
              <w:rPr>
                <w:rFonts w:ascii="Arial" w:hAnsi="Arial" w:cs="Arial"/>
                <w:sz w:val="18"/>
                <w:szCs w:val="18"/>
              </w:rPr>
              <w:t xml:space="preserve">premiowanie </w:t>
            </w:r>
            <w:r w:rsidRPr="00657342">
              <w:rPr>
                <w:rFonts w:ascii="Arial" w:eastAsia="Calibri" w:hAnsi="Arial" w:cs="Arial"/>
                <w:sz w:val="18"/>
                <w:szCs w:val="18"/>
              </w:rPr>
              <w:t xml:space="preserve">zawodów szkolnictwa branżowego, dla których prognozowane jest </w:t>
            </w:r>
            <w:r w:rsidRPr="00657342">
              <w:rPr>
                <w:rFonts w:ascii="Arial" w:eastAsia="Calibri" w:hAnsi="Arial" w:cs="Arial"/>
                <w:bCs/>
                <w:sz w:val="18"/>
                <w:szCs w:val="18"/>
              </w:rPr>
              <w:t xml:space="preserve">istotne zapotrzebowanie </w:t>
            </w:r>
            <w:r w:rsidRPr="00657342">
              <w:rPr>
                <w:rFonts w:ascii="Arial" w:eastAsia="Calibri" w:hAnsi="Arial" w:cs="Arial"/>
                <w:sz w:val="18"/>
                <w:szCs w:val="18"/>
              </w:rPr>
              <w:t>na pracowników w województwie zachodniopomorskim – na podstawie</w:t>
            </w:r>
            <w:r w:rsidRPr="00657342">
              <w:rPr>
                <w:rFonts w:ascii="Arial" w:eastAsia="Calibri" w:hAnsi="Arial" w:cs="Arial"/>
                <w:bCs/>
                <w:sz w:val="18"/>
                <w:szCs w:val="18"/>
              </w:rPr>
              <w:t xml:space="preserve"> danych zawartych w </w:t>
            </w:r>
            <w:r w:rsidRPr="00C53F41">
              <w:rPr>
                <w:rFonts w:ascii="Arial" w:eastAsia="Calibri" w:hAnsi="Arial" w:cs="Arial"/>
                <w:bCs/>
                <w:i/>
                <w:sz w:val="18"/>
                <w:szCs w:val="18"/>
              </w:rPr>
              <w:t>Obwieszczeniu Ministra Edukacji Narodowej</w:t>
            </w:r>
            <w:r w:rsidRPr="00C53F41">
              <w:rPr>
                <w:rFonts w:ascii="Arial" w:hAnsi="Arial" w:cs="Arial"/>
                <w:i/>
                <w:sz w:val="18"/>
                <w:szCs w:val="18"/>
              </w:rPr>
              <w:t xml:space="preserve"> </w:t>
            </w:r>
            <w:r w:rsidRPr="00C53F41">
              <w:rPr>
                <w:rFonts w:ascii="Arial" w:eastAsia="Calibri" w:hAnsi="Arial" w:cs="Arial"/>
                <w:i/>
                <w:sz w:val="18"/>
                <w:szCs w:val="18"/>
              </w:rPr>
              <w:t xml:space="preserve">z dnia 22 marca 2019 r. </w:t>
            </w:r>
            <w:r w:rsidRPr="00C53F41">
              <w:rPr>
                <w:rFonts w:ascii="Arial" w:eastAsia="Calibri" w:hAnsi="Arial" w:cs="Arial"/>
                <w:bCs/>
                <w:i/>
                <w:sz w:val="18"/>
                <w:szCs w:val="18"/>
              </w:rPr>
              <w:t>w sprawie prognozy zapotrzebowania na pracowników w zawodach szkolnictwa branżowego na krajowym i wojewódzkim rynku pracy</w:t>
            </w:r>
            <w:r>
              <w:rPr>
                <w:rFonts w:ascii="Arial" w:eastAsia="Calibri" w:hAnsi="Arial" w:cs="Arial"/>
                <w:sz w:val="18"/>
                <w:szCs w:val="18"/>
              </w:rPr>
              <w:t>),</w:t>
            </w:r>
          </w:p>
          <w:p w:rsidR="001D65BB" w:rsidRPr="00FA3034" w:rsidRDefault="00FA3034" w:rsidP="00C716BF">
            <w:pPr>
              <w:numPr>
                <w:ilvl w:val="0"/>
                <w:numId w:val="156"/>
              </w:numPr>
              <w:jc w:val="both"/>
              <w:rPr>
                <w:rFonts w:ascii="Arial" w:hAnsi="Arial" w:cs="Arial"/>
                <w:sz w:val="18"/>
                <w:szCs w:val="18"/>
              </w:rPr>
            </w:pPr>
            <w:r w:rsidRPr="00B724BA">
              <w:rPr>
                <w:rFonts w:ascii="Arial" w:hAnsi="Arial" w:cs="Arial"/>
                <w:sz w:val="18"/>
                <w:szCs w:val="18"/>
              </w:rPr>
              <w:t>zwiększenie przedsiębiorczości i innowacyjności na poziomie edukacji szkolnej</w:t>
            </w:r>
            <w:r>
              <w:rPr>
                <w:rFonts w:ascii="Arial" w:hAnsi="Arial" w:cs="Arial"/>
                <w:sz w:val="18"/>
                <w:szCs w:val="18"/>
              </w:rPr>
              <w:t xml:space="preserve"> (w szczególności poprzez realizację programów</w:t>
            </w:r>
            <w:r w:rsidRPr="00FD1E2B">
              <w:rPr>
                <w:rFonts w:ascii="Arial" w:hAnsi="Arial" w:cs="Arial"/>
                <w:sz w:val="18"/>
                <w:szCs w:val="18"/>
              </w:rPr>
              <w:t xml:space="preserve"> </w:t>
            </w:r>
            <w:r>
              <w:rPr>
                <w:rFonts w:ascii="Arial" w:hAnsi="Arial" w:cs="Arial"/>
                <w:sz w:val="18"/>
                <w:szCs w:val="18"/>
              </w:rPr>
              <w:t xml:space="preserve">obejmujących innowację pedagogiczną, eksperyment pedagogiczny). </w:t>
            </w:r>
            <w:r w:rsidRPr="00B724BA">
              <w:rPr>
                <w:rFonts w:ascii="Arial" w:hAnsi="Arial" w:cs="Arial"/>
                <w:sz w:val="18"/>
                <w:szCs w:val="18"/>
              </w:rPr>
              <w:t xml:space="preserve"> </w:t>
            </w:r>
          </w:p>
        </w:tc>
      </w:tr>
      <w:tr w:rsidR="001D65BB" w:rsidRPr="008E5FEB" w:rsidTr="00F87D85">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3983" w:type="pct"/>
            <w:gridSpan w:val="13"/>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 xml:space="preserve">Kryteria dopuszczalności </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vAlign w:val="center"/>
          </w:tcPr>
          <w:p w:rsidR="001D65BB" w:rsidRPr="00853484" w:rsidRDefault="00EB6512" w:rsidP="00C716BF">
            <w:pPr>
              <w:numPr>
                <w:ilvl w:val="0"/>
                <w:numId w:val="122"/>
              </w:numPr>
              <w:contextualSpacing/>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1D65BB" w:rsidRPr="008E5FEB" w:rsidTr="00F87D85">
        <w:trPr>
          <w:trHeight w:val="1815"/>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EB6512" w:rsidRPr="0063286B" w:rsidRDefault="00EB6512" w:rsidP="00EB6512">
            <w:pPr>
              <w:autoSpaceDE w:val="0"/>
              <w:autoSpaceDN w:val="0"/>
              <w:adjustRightInd w:val="0"/>
              <w:contextualSpacing/>
              <w:jc w:val="both"/>
              <w:rPr>
                <w:rFonts w:ascii="Arial" w:hAnsi="Arial" w:cs="Arial"/>
                <w:sz w:val="18"/>
                <w:szCs w:val="18"/>
              </w:rPr>
            </w:pPr>
            <w:r w:rsidRPr="0063286B">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EB6512" w:rsidRPr="0063286B" w:rsidRDefault="00EB6512" w:rsidP="00EB6512">
            <w:pPr>
              <w:autoSpaceDE w:val="0"/>
              <w:autoSpaceDN w:val="0"/>
              <w:adjustRightInd w:val="0"/>
              <w:contextualSpacing/>
              <w:jc w:val="both"/>
              <w:rPr>
                <w:rFonts w:ascii="Arial" w:hAnsi="Arial" w:cs="Arial"/>
                <w:sz w:val="18"/>
                <w:szCs w:val="18"/>
              </w:rPr>
            </w:pPr>
          </w:p>
          <w:p w:rsidR="00EB6512" w:rsidRPr="0063286B" w:rsidRDefault="00EB6512" w:rsidP="00EB6512">
            <w:pPr>
              <w:autoSpaceDE w:val="0"/>
              <w:autoSpaceDN w:val="0"/>
              <w:adjustRightInd w:val="0"/>
              <w:contextualSpacing/>
              <w:jc w:val="both"/>
              <w:rPr>
                <w:rFonts w:ascii="Arial" w:eastAsia="Calibri" w:hAnsi="Arial" w:cs="Arial"/>
                <w:bCs/>
                <w:sz w:val="18"/>
                <w:szCs w:val="18"/>
              </w:rPr>
            </w:pPr>
            <w:r w:rsidRPr="0063286B">
              <w:rPr>
                <w:rFonts w:ascii="Arial" w:hAnsi="Arial" w:cs="Arial"/>
                <w:sz w:val="18"/>
                <w:szCs w:val="18"/>
              </w:rPr>
              <w:t xml:space="preserve">Projektodawca definiowany jest jako Wnioskodawca w rozumieniu  Instrukcji wypełniania wniosku o dofinansowanie projektu w ramach </w:t>
            </w:r>
            <w:r w:rsidRPr="0063286B">
              <w:rPr>
                <w:rFonts w:ascii="Arial" w:eastAsia="Calibri" w:hAnsi="Arial" w:cs="Arial"/>
                <w:bCs/>
                <w:sz w:val="18"/>
                <w:szCs w:val="18"/>
              </w:rPr>
              <w:t xml:space="preserve">RPO WZ 2014-2020 dla projektów w ramach Europejskiego Funduszu Społecznego. </w:t>
            </w:r>
          </w:p>
          <w:p w:rsidR="00EB6512" w:rsidRPr="0063286B" w:rsidRDefault="00EB6512" w:rsidP="00EB6512">
            <w:pPr>
              <w:contextualSpacing/>
              <w:jc w:val="both"/>
              <w:rPr>
                <w:rFonts w:ascii="Arial" w:hAnsi="Arial" w:cs="Arial"/>
                <w:sz w:val="18"/>
                <w:szCs w:val="18"/>
              </w:rPr>
            </w:pPr>
          </w:p>
          <w:p w:rsidR="00EB6512" w:rsidRPr="0063286B" w:rsidRDefault="00EB6512" w:rsidP="00EB6512">
            <w:pPr>
              <w:contextualSpacing/>
              <w:jc w:val="both"/>
              <w:rPr>
                <w:rFonts w:ascii="Arial" w:hAnsi="Arial" w:cs="Arial"/>
                <w:sz w:val="18"/>
                <w:szCs w:val="18"/>
              </w:rPr>
            </w:pPr>
          </w:p>
          <w:p w:rsidR="001D65BB" w:rsidRPr="008E5FEB" w:rsidRDefault="00EB6512" w:rsidP="001D65BB">
            <w:pPr>
              <w:contextualSpacing/>
              <w:jc w:val="both"/>
              <w:rPr>
                <w:rFonts w:ascii="Arial" w:hAnsi="Arial" w:cs="Arial"/>
                <w:sz w:val="18"/>
                <w:szCs w:val="18"/>
              </w:rPr>
            </w:pPr>
            <w:r w:rsidRPr="0063286B">
              <w:rPr>
                <w:rFonts w:ascii="Arial" w:hAnsi="Arial" w:cs="Arial"/>
                <w:sz w:val="18"/>
                <w:szCs w:val="18"/>
              </w:rPr>
              <w:t>Kryterium będzie weryfikowane na podstawie rejestru wniosków złożonych w ramach konkursu.</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1D65BB" w:rsidRPr="008E5FEB" w:rsidTr="00F87D85">
        <w:trPr>
          <w:trHeight w:val="83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8E5FEB" w:rsidRDefault="00EB6512" w:rsidP="00C716BF">
            <w:pPr>
              <w:pStyle w:val="Akapitzlist"/>
              <w:numPr>
                <w:ilvl w:val="0"/>
                <w:numId w:val="122"/>
              </w:numPr>
              <w:contextualSpacing/>
              <w:jc w:val="both"/>
              <w:rPr>
                <w:rFonts w:ascii="Arial" w:hAnsi="Arial" w:cs="Arial"/>
                <w:sz w:val="18"/>
                <w:szCs w:val="18"/>
              </w:rPr>
            </w:pPr>
            <w:r w:rsidRPr="0063286B">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Kryterium to przyczyni się do rozwoju kapitału ludzkiego w regionie. </w:t>
            </w:r>
          </w:p>
          <w:p w:rsidR="001D65BB" w:rsidRPr="008E5FEB" w:rsidRDefault="001D65BB" w:rsidP="001D65BB">
            <w:pPr>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Zakłada się, że dzięki temu kryterium zostanie zapewniona większa dostępność do kompleksowego wsparcia w zakresie nabywania kwalifikacji zawodowych mieszkańców województwa zachodniopomorskiego, co wpłynie pozytywnie na zwiększenie ich aktywności społecznej i zawodowej. </w:t>
            </w:r>
          </w:p>
          <w:p w:rsidR="001D65BB" w:rsidRPr="008E5FEB" w:rsidRDefault="001D65BB" w:rsidP="001D65BB">
            <w:pPr>
              <w:contextualSpacing/>
              <w:jc w:val="both"/>
              <w:rPr>
                <w:rFonts w:ascii="Arial" w:eastAsia="Calibri" w:hAnsi="Arial" w:cs="Arial"/>
                <w:sz w:val="18"/>
                <w:szCs w:val="18"/>
                <w:lang w:eastAsia="en-US"/>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Default="001D65BB" w:rsidP="00C716BF">
            <w:pPr>
              <w:numPr>
                <w:ilvl w:val="0"/>
                <w:numId w:val="122"/>
              </w:numPr>
              <w:shd w:val="clear" w:color="auto" w:fill="FFFFFF"/>
              <w:contextualSpacing/>
              <w:jc w:val="both"/>
              <w:rPr>
                <w:rFonts w:ascii="Arial" w:hAnsi="Arial" w:cs="Arial"/>
                <w:sz w:val="18"/>
                <w:szCs w:val="18"/>
              </w:rPr>
            </w:pPr>
            <w:r w:rsidRPr="00DE53EE">
              <w:rPr>
                <w:rFonts w:ascii="Arial" w:hAnsi="Arial" w:cs="Arial"/>
                <w:sz w:val="18"/>
                <w:szCs w:val="18"/>
              </w:rPr>
              <w:t xml:space="preserve">Wsparcie określone w typie projektu nr 1 skierowane jest tylko i wyłącznie do uczniów i słuchaczy szkół/placówek kształcenia zawodowego. </w:t>
            </w:r>
          </w:p>
          <w:p w:rsidR="001D65BB" w:rsidRPr="00DE53EE" w:rsidRDefault="001D65BB" w:rsidP="001D65BB">
            <w:pPr>
              <w:shd w:val="clear" w:color="auto" w:fill="FFFFFF"/>
              <w:ind w:left="360"/>
              <w:contextualSpacing/>
              <w:jc w:val="both"/>
              <w:rPr>
                <w:rFonts w:ascii="Arial" w:hAnsi="Arial" w:cs="Arial"/>
                <w:sz w:val="18"/>
                <w:szCs w:val="18"/>
              </w:rPr>
            </w:pPr>
          </w:p>
          <w:p w:rsidR="001D65BB" w:rsidRDefault="001D65BB" w:rsidP="001D65BB">
            <w:pPr>
              <w:ind w:left="360"/>
              <w:contextualSpacing/>
              <w:jc w:val="both"/>
              <w:rPr>
                <w:rFonts w:ascii="Arial" w:hAnsi="Arial" w:cs="Arial"/>
                <w:sz w:val="18"/>
                <w:szCs w:val="18"/>
              </w:rPr>
            </w:pPr>
            <w:r>
              <w:rPr>
                <w:rFonts w:ascii="Arial" w:hAnsi="Arial" w:cs="Arial"/>
                <w:sz w:val="18"/>
                <w:szCs w:val="18"/>
              </w:rPr>
              <w:t xml:space="preserve">Ze wsparcia wyłączone są </w:t>
            </w:r>
            <w:r w:rsidRPr="001C562E">
              <w:rPr>
                <w:rFonts w:ascii="Arial" w:hAnsi="Arial" w:cs="Arial"/>
                <w:sz w:val="18"/>
                <w:szCs w:val="18"/>
              </w:rPr>
              <w:t xml:space="preserve">osoby dorosłe zainteresowane z własnej inicjatywy zdobyciem, uzupełnieniem lub podnoszeniem </w:t>
            </w:r>
            <w:r w:rsidRPr="00D14D0F">
              <w:rPr>
                <w:rFonts w:ascii="Arial" w:hAnsi="Arial" w:cs="Arial"/>
                <w:sz w:val="18"/>
                <w:szCs w:val="18"/>
              </w:rPr>
              <w:t>kompetencji lub kwalifikacji zawodowych</w:t>
            </w:r>
            <w:r>
              <w:rPr>
                <w:rFonts w:ascii="Arial" w:hAnsi="Arial" w:cs="Arial"/>
                <w:sz w:val="18"/>
                <w:szCs w:val="18"/>
              </w:rPr>
              <w:t>.</w:t>
            </w:r>
          </w:p>
          <w:p w:rsidR="001D65BB" w:rsidRPr="00B01BD7" w:rsidDel="00847995" w:rsidRDefault="001D65BB" w:rsidP="001D65BB">
            <w:pPr>
              <w:ind w:left="360"/>
              <w:contextualSpacing/>
              <w:jc w:val="both"/>
              <w:rPr>
                <w:rFonts w:ascii="Arial" w:hAnsi="Arial" w:cs="Arial"/>
                <w:sz w:val="18"/>
                <w:szCs w:val="18"/>
              </w:rPr>
            </w:pP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2C29CC" w:rsidRDefault="001D65BB" w:rsidP="001D65BB">
            <w:pPr>
              <w:jc w:val="both"/>
              <w:rPr>
                <w:rFonts w:ascii="Arial" w:hAnsi="Arial" w:cs="Arial"/>
                <w:sz w:val="18"/>
                <w:szCs w:val="18"/>
              </w:rPr>
            </w:pPr>
            <w:r w:rsidRPr="002C29CC">
              <w:rPr>
                <w:rFonts w:ascii="Arial" w:hAnsi="Arial" w:cs="Arial"/>
                <w:sz w:val="18"/>
                <w:szCs w:val="18"/>
              </w:rPr>
              <w:t>Zastosowanie kryterium ma na celu zwiększenie udziału uczniów i słuchaczy szkół zawodowych  w formach wsparcia zaplanowanych w ramach niniejszego konkursu.  Objęcie wsparciem uczniów</w:t>
            </w:r>
            <w:r>
              <w:rPr>
                <w:rFonts w:ascii="Arial" w:hAnsi="Arial" w:cs="Arial"/>
                <w:sz w:val="18"/>
                <w:szCs w:val="18"/>
              </w:rPr>
              <w:t>/słuchaczy</w:t>
            </w:r>
            <w:r w:rsidRPr="002C29CC">
              <w:rPr>
                <w:rFonts w:ascii="Arial" w:hAnsi="Arial" w:cs="Arial"/>
                <w:sz w:val="18"/>
                <w:szCs w:val="18"/>
              </w:rPr>
              <w:t xml:space="preserve"> pozwoli na wyposażenie tej grupy docelowej w dodatkowe uprawnienia i kwalifikacje jeszcze przez wejściem na rynek pracy. </w:t>
            </w:r>
          </w:p>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2C29CC">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Del="00847995" w:rsidRDefault="001D65BB"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782"/>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auto"/>
            <w:vAlign w:val="center"/>
          </w:tcPr>
          <w:p w:rsidR="001D65BB" w:rsidRDefault="001D65BB" w:rsidP="00C716BF">
            <w:pPr>
              <w:pStyle w:val="Akapitzlist"/>
              <w:numPr>
                <w:ilvl w:val="0"/>
                <w:numId w:val="122"/>
              </w:numPr>
              <w:contextualSpacing/>
              <w:jc w:val="both"/>
              <w:rPr>
                <w:rFonts w:ascii="Arial" w:hAnsi="Arial" w:cs="Arial"/>
                <w:sz w:val="18"/>
                <w:szCs w:val="18"/>
              </w:rPr>
            </w:pPr>
            <w:r w:rsidRPr="00B01BD7">
              <w:rPr>
                <w:rFonts w:ascii="Arial" w:hAnsi="Arial" w:cs="Arial"/>
                <w:sz w:val="18"/>
                <w:szCs w:val="18"/>
              </w:rPr>
              <w:t>W ramach projektu obligatoryjnie jest realizowany typ projektu</w:t>
            </w:r>
            <w:r>
              <w:rPr>
                <w:rFonts w:ascii="Arial" w:hAnsi="Arial" w:cs="Arial"/>
                <w:sz w:val="18"/>
                <w:szCs w:val="18"/>
              </w:rPr>
              <w:t xml:space="preserve"> nr 1 </w:t>
            </w:r>
            <w:r w:rsidRPr="002C29CC">
              <w:rPr>
                <w:rFonts w:ascii="Arial" w:hAnsi="Arial" w:cs="Arial"/>
                <w:sz w:val="18"/>
                <w:szCs w:val="18"/>
              </w:rPr>
              <w:t xml:space="preserve">wskazany w </w:t>
            </w:r>
            <w:r w:rsidRPr="002C29CC">
              <w:rPr>
                <w:rFonts w:ascii="Arial" w:hAnsi="Arial" w:cs="Arial"/>
                <w:i/>
                <w:sz w:val="18"/>
                <w:szCs w:val="18"/>
              </w:rPr>
              <w:t>Szczegółowym Opisie Osi Priorytetowych Regionalnego Programu Operacyjnego Województwa Zachodniopomorskiego 2014-2020</w:t>
            </w:r>
            <w:r w:rsidRPr="002C29CC">
              <w:rPr>
                <w:rFonts w:ascii="Arial" w:hAnsi="Arial" w:cs="Arial"/>
                <w:sz w:val="18"/>
                <w:szCs w:val="18"/>
              </w:rPr>
              <w:t xml:space="preserve"> dla Działania 8.6</w:t>
            </w:r>
            <w:r w:rsidRPr="00B01BD7">
              <w:rPr>
                <w:rFonts w:ascii="Arial" w:hAnsi="Arial" w:cs="Arial"/>
                <w:sz w:val="18"/>
                <w:szCs w:val="18"/>
              </w:rPr>
              <w:t xml:space="preserve">. </w:t>
            </w:r>
          </w:p>
          <w:p w:rsidR="001D65BB" w:rsidRPr="00B01BD7" w:rsidRDefault="001D65BB" w:rsidP="001D65BB">
            <w:pPr>
              <w:pStyle w:val="Akapitzlist"/>
              <w:ind w:left="360"/>
              <w:contextualSpacing/>
              <w:jc w:val="both"/>
              <w:rPr>
                <w:rFonts w:ascii="Arial" w:hAnsi="Arial" w:cs="Arial"/>
                <w:sz w:val="18"/>
                <w:szCs w:val="18"/>
              </w:rPr>
            </w:pPr>
            <w:r w:rsidRPr="00B01BD7">
              <w:rPr>
                <w:rFonts w:ascii="Arial" w:hAnsi="Arial" w:cs="Arial"/>
                <w:sz w:val="18"/>
                <w:szCs w:val="18"/>
              </w:rPr>
              <w:t xml:space="preserve">Realizacja kolejnych typów projektu </w:t>
            </w:r>
            <w:r w:rsidRPr="00D14D0F">
              <w:rPr>
                <w:rFonts w:ascii="Arial" w:hAnsi="Arial" w:cs="Arial"/>
                <w:sz w:val="18"/>
                <w:szCs w:val="18"/>
              </w:rPr>
              <w:t>jest fakultatywna</w:t>
            </w:r>
            <w:r w:rsidRPr="00B01BD7">
              <w:rPr>
                <w:rFonts w:ascii="Arial" w:hAnsi="Arial" w:cs="Arial"/>
                <w:sz w:val="18"/>
                <w:szCs w:val="18"/>
              </w:rPr>
              <w:t xml:space="preserve">. </w:t>
            </w:r>
          </w:p>
        </w:tc>
      </w:tr>
      <w:tr w:rsidR="001D65BB" w:rsidRPr="008E5FEB" w:rsidTr="00F87D85">
        <w:trPr>
          <w:trHeight w:val="949"/>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F41793" w:rsidRDefault="001D65BB" w:rsidP="001D65BB">
            <w:pPr>
              <w:contextualSpacing/>
              <w:jc w:val="both"/>
              <w:rPr>
                <w:rFonts w:ascii="Arial" w:hAnsi="Arial" w:cs="Arial"/>
                <w:strike/>
                <w:sz w:val="18"/>
                <w:szCs w:val="18"/>
              </w:rPr>
            </w:pPr>
            <w:r w:rsidRPr="008E5FEB">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Pr>
                <w:rFonts w:ascii="Arial" w:hAnsi="Arial" w:cs="Arial"/>
                <w:strike/>
                <w:sz w:val="18"/>
                <w:szCs w:val="18"/>
              </w:rPr>
              <w:t>.</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b/>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1D65BB" w:rsidRPr="008E5FEB" w:rsidTr="00F87D85">
        <w:trPr>
          <w:trHeight w:val="93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EB6512" w:rsidRPr="00661495" w:rsidRDefault="00EB6512" w:rsidP="00C716BF">
            <w:pPr>
              <w:pStyle w:val="Akapitzlist"/>
              <w:numPr>
                <w:ilvl w:val="0"/>
                <w:numId w:val="156"/>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W projekcie zaplanowano obligatoryjną organizację staży uczniowskich, realizowanych w rzeczywistych warunkach pracy, dla 100% biorących udział w projekcie:</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techników,</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 stopnia niebędących młodocianymi pracownikami,</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II stopnia,</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 xml:space="preserve">uczniów szkół policealnych. </w:t>
            </w:r>
          </w:p>
          <w:p w:rsidR="00EB6512" w:rsidRPr="00661495" w:rsidRDefault="00EB6512" w:rsidP="00EB6512">
            <w:pPr>
              <w:pStyle w:val="Akapitzlist"/>
              <w:autoSpaceDE/>
              <w:autoSpaceDN/>
              <w:spacing w:before="40" w:after="40"/>
              <w:ind w:left="1080"/>
              <w:contextualSpacing/>
              <w:jc w:val="both"/>
              <w:rPr>
                <w:rFonts w:ascii="Arial" w:hAnsi="Arial" w:cs="Arial"/>
                <w:bCs/>
                <w:sz w:val="18"/>
                <w:szCs w:val="18"/>
              </w:rPr>
            </w:pP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r w:rsidRPr="00661495">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p>
          <w:p w:rsidR="001D65BB" w:rsidRPr="00EB6512" w:rsidRDefault="00EB6512" w:rsidP="00EB6512">
            <w:pPr>
              <w:spacing w:before="40" w:after="40"/>
              <w:jc w:val="both"/>
              <w:rPr>
                <w:rFonts w:ascii="Arial" w:hAnsi="Arial" w:cs="Arial"/>
                <w:bCs/>
                <w:sz w:val="18"/>
                <w:szCs w:val="18"/>
              </w:rPr>
            </w:pPr>
            <w:r w:rsidRPr="00661495">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tc>
      </w:tr>
      <w:tr w:rsidR="001D65BB" w:rsidRPr="008E5FEB" w:rsidTr="00F87D85">
        <w:trPr>
          <w:trHeight w:val="97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Pr="00F97B2C" w:rsidRDefault="00EB6512" w:rsidP="00EB6512">
            <w:pPr>
              <w:contextualSpacing/>
              <w:jc w:val="both"/>
              <w:rPr>
                <w:rFonts w:ascii="Arial" w:hAnsi="Arial" w:cs="Arial"/>
                <w:sz w:val="18"/>
                <w:szCs w:val="18"/>
              </w:rPr>
            </w:pPr>
            <w:r w:rsidRPr="00631EF6">
              <w:rPr>
                <w:rFonts w:ascii="Arial" w:hAnsi="Arial" w:cs="Arial"/>
                <w:sz w:val="18"/>
                <w:szCs w:val="18"/>
              </w:rPr>
              <w:t>Przedmiotowe kryterium wpłynie na zapewnienie lepszego dostępu do</w:t>
            </w:r>
            <w:r w:rsidRPr="006E70E7">
              <w:rPr>
                <w:rFonts w:ascii="Arial" w:hAnsi="Arial" w:cs="Arial"/>
                <w:sz w:val="18"/>
                <w:szCs w:val="18"/>
              </w:rPr>
              <w:t xml:space="preserve"> nauki zawodu w rzeczywistych warunkach pracy</w:t>
            </w:r>
            <w:r w:rsidRPr="00F97B2C">
              <w:rPr>
                <w:rFonts w:ascii="Arial" w:hAnsi="Arial" w:cs="Arial"/>
                <w:sz w:val="18"/>
                <w:szCs w:val="18"/>
              </w:rPr>
              <w:t xml:space="preserve">. </w:t>
            </w:r>
          </w:p>
          <w:p w:rsidR="00EB6512" w:rsidRPr="00F97B2C"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sidRPr="00661495">
              <w:rPr>
                <w:rFonts w:ascii="Arial" w:hAnsi="Arial" w:cs="Arial"/>
                <w:sz w:val="18"/>
                <w:szCs w:val="18"/>
              </w:rPr>
              <w:t xml:space="preserve">Projektodawca </w:t>
            </w:r>
            <w:r w:rsidRPr="00A954FD">
              <w:rPr>
                <w:rFonts w:ascii="Arial" w:hAnsi="Arial" w:cs="Arial"/>
                <w:sz w:val="18"/>
                <w:szCs w:val="18"/>
              </w:rPr>
              <w:t xml:space="preserve">zobligowany jest do zawarcia zapisów we wniosku o </w:t>
            </w:r>
            <w:proofErr w:type="spellStart"/>
            <w:r w:rsidRPr="00A954FD">
              <w:rPr>
                <w:rFonts w:ascii="Arial" w:hAnsi="Arial" w:cs="Arial"/>
                <w:sz w:val="18"/>
                <w:szCs w:val="18"/>
              </w:rPr>
              <w:t>dofinasowanie</w:t>
            </w:r>
            <w:proofErr w:type="spellEnd"/>
            <w:r w:rsidRPr="009507A2">
              <w:rPr>
                <w:rFonts w:ascii="Arial" w:hAnsi="Arial" w:cs="Arial"/>
                <w:sz w:val="18"/>
                <w:szCs w:val="18"/>
              </w:rPr>
              <w:t xml:space="preserve"> gwarantujących preferowanie </w:t>
            </w:r>
            <w:r w:rsidRPr="00661495">
              <w:rPr>
                <w:rFonts w:ascii="Arial" w:hAnsi="Arial" w:cs="Arial"/>
                <w:bCs/>
                <w:sz w:val="18"/>
                <w:szCs w:val="18"/>
              </w:rPr>
              <w:t>do udziału w stażu uczniowskim uczniów, którzy nie realizują kształcenia praktycznego u pracodawców</w:t>
            </w:r>
            <w:r w:rsidRPr="00A954FD">
              <w:rPr>
                <w:rFonts w:ascii="Arial" w:hAnsi="Arial" w:cs="Arial"/>
                <w:sz w:val="18"/>
                <w:szCs w:val="18"/>
              </w:rPr>
              <w:t>, co musi mieć odzwierciedlenie w opisie rekrutacji.</w:t>
            </w:r>
          </w:p>
          <w:p w:rsidR="00EB6512" w:rsidRPr="00A954FD" w:rsidRDefault="00EB6512" w:rsidP="00EB6512">
            <w:pPr>
              <w:contextualSpacing/>
              <w:jc w:val="both"/>
              <w:rPr>
                <w:rFonts w:ascii="Arial" w:hAnsi="Arial" w:cs="Arial"/>
                <w:sz w:val="18"/>
                <w:szCs w:val="18"/>
              </w:rPr>
            </w:pPr>
          </w:p>
          <w:p w:rsidR="00EB6512" w:rsidRPr="009507A2" w:rsidRDefault="00EB6512" w:rsidP="00EB6512">
            <w:pPr>
              <w:contextualSpacing/>
              <w:jc w:val="both"/>
              <w:rPr>
                <w:rFonts w:ascii="Arial" w:hAnsi="Arial" w:cs="Arial"/>
                <w:sz w:val="18"/>
                <w:szCs w:val="18"/>
              </w:rPr>
            </w:pPr>
            <w:r w:rsidRPr="009507A2">
              <w:rPr>
                <w:rFonts w:ascii="Arial" w:hAnsi="Arial" w:cs="Arial"/>
                <w:sz w:val="18"/>
                <w:szCs w:val="18"/>
              </w:rPr>
              <w:t>Kryterium weryfikowane będzie na dwóch etapach:</w:t>
            </w:r>
          </w:p>
          <w:p w:rsidR="00EB6512" w:rsidRPr="004A5FF4" w:rsidRDefault="00EB6512" w:rsidP="00EB6512">
            <w:pPr>
              <w:contextualSpacing/>
              <w:jc w:val="both"/>
              <w:rPr>
                <w:rFonts w:ascii="Arial" w:hAnsi="Arial" w:cs="Arial"/>
                <w:sz w:val="18"/>
                <w:szCs w:val="18"/>
              </w:rPr>
            </w:pPr>
            <w:r w:rsidRPr="004E5CC6">
              <w:rPr>
                <w:rFonts w:ascii="Arial" w:hAnsi="Arial" w:cs="Arial"/>
                <w:sz w:val="18"/>
                <w:szCs w:val="18"/>
              </w:rPr>
              <w:t>1.</w:t>
            </w:r>
            <w:r w:rsidRPr="004E5CC6">
              <w:rPr>
                <w:rFonts w:ascii="Arial" w:hAnsi="Arial" w:cs="Arial"/>
                <w:sz w:val="18"/>
                <w:szCs w:val="18"/>
              </w:rPr>
              <w:tab/>
              <w:t xml:space="preserve">etap  prac Komisji Oceny Projektów - na </w:t>
            </w:r>
            <w:r w:rsidRPr="004E5CC6">
              <w:rPr>
                <w:rFonts w:ascii="Arial" w:hAnsi="Arial" w:cs="Arial"/>
                <w:sz w:val="18"/>
                <w:szCs w:val="18"/>
              </w:rPr>
              <w:lastRenderedPageBreak/>
              <w:t>podstawie t</w:t>
            </w:r>
            <w:r w:rsidRPr="004A5FF4">
              <w:rPr>
                <w:rFonts w:ascii="Arial" w:hAnsi="Arial" w:cs="Arial"/>
                <w:sz w:val="18"/>
                <w:szCs w:val="18"/>
              </w:rPr>
              <w:t>reści wniosku o dofinansowanie projektu,</w:t>
            </w:r>
          </w:p>
          <w:p w:rsidR="001D65BB" w:rsidRPr="00EB6512" w:rsidRDefault="00EB6512" w:rsidP="00EB6512">
            <w:pPr>
              <w:contextualSpacing/>
              <w:jc w:val="both"/>
              <w:rPr>
                <w:rFonts w:ascii="Arial" w:hAnsi="Arial" w:cs="Arial"/>
                <w:sz w:val="20"/>
                <w:szCs w:val="20"/>
              </w:rPr>
            </w:pPr>
            <w:r w:rsidRPr="001E5E6A">
              <w:rPr>
                <w:rFonts w:ascii="Arial" w:hAnsi="Arial" w:cs="Arial"/>
                <w:sz w:val="18"/>
                <w:szCs w:val="18"/>
              </w:rPr>
              <w:t>2.</w:t>
            </w:r>
            <w:r w:rsidRPr="001E5E6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t>
            </w:r>
            <w:r w:rsidRPr="00B64619">
              <w:rPr>
                <w:rFonts w:ascii="Arial" w:hAnsi="Arial" w:cs="Arial"/>
                <w:sz w:val="18"/>
                <w:szCs w:val="18"/>
              </w:rPr>
              <w:t>wanie ma reguła proporcjonalności.</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p>
        </w:tc>
      </w:tr>
      <w:tr w:rsidR="001D65BB" w:rsidRPr="008E5FEB" w:rsidTr="00F87D85">
        <w:trPr>
          <w:trHeight w:val="72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C716BF">
            <w:pPr>
              <w:pStyle w:val="Akapitzlist"/>
              <w:numPr>
                <w:ilvl w:val="0"/>
                <w:numId w:val="158"/>
              </w:numPr>
              <w:autoSpaceDE/>
              <w:autoSpaceDN/>
              <w:contextualSpacing/>
              <w:jc w:val="both"/>
              <w:rPr>
                <w:rFonts w:ascii="Arial" w:hAnsi="Arial" w:cs="Arial"/>
                <w:sz w:val="18"/>
                <w:szCs w:val="18"/>
              </w:rPr>
            </w:pPr>
            <w:r w:rsidRPr="006E70E7">
              <w:rPr>
                <w:rFonts w:ascii="Arial" w:hAnsi="Arial" w:cs="Arial"/>
                <w:sz w:val="18"/>
                <w:szCs w:val="18"/>
              </w:rPr>
              <w:t>Dofinansowanie w ramach projektu mogą uzyskać te formy wsparcia, które w tym samym zakresie nie są finansowane z innych źródeł, w tym ze środków subwencji oświatowej.</w:t>
            </w:r>
          </w:p>
        </w:tc>
      </w:tr>
      <w:tr w:rsidR="001D65BB" w:rsidRPr="008E5FEB" w:rsidTr="00F87D85">
        <w:trPr>
          <w:trHeight w:val="487"/>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Default="00EB6512" w:rsidP="00EB6512">
            <w:pPr>
              <w:contextualSpacing/>
              <w:jc w:val="both"/>
              <w:rPr>
                <w:rFonts w:ascii="Arial" w:hAnsi="Arial" w:cs="Arial"/>
                <w:sz w:val="18"/>
                <w:szCs w:val="18"/>
              </w:rPr>
            </w:pPr>
            <w:r w:rsidRPr="0063286B">
              <w:rPr>
                <w:rFonts w:ascii="Arial" w:hAnsi="Arial" w:cs="Arial"/>
                <w:sz w:val="18"/>
                <w:szCs w:val="18"/>
              </w:rPr>
              <w:t xml:space="preserve">Kryterium </w:t>
            </w:r>
            <w:r>
              <w:rPr>
                <w:rFonts w:ascii="Arial" w:hAnsi="Arial" w:cs="Arial"/>
                <w:sz w:val="18"/>
                <w:szCs w:val="18"/>
              </w:rPr>
              <w:t>pozwoli na dofinansowanie jedynie przedsięwzięć, które nie są finansowane z innych źródeł, w tym ze środków subwencji oświatowej., tak aby wykluczyć możliwość podwójnego dofinansowywania form wsparcia.</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Odbiorcy rozumiani są jako konkretni uczniowie, słuchacze, nauczyciele.</w:t>
            </w:r>
          </w:p>
          <w:p w:rsidR="00EB6512" w:rsidRPr="0063286B" w:rsidRDefault="00EB6512" w:rsidP="00EB6512">
            <w:pPr>
              <w:contextualSpacing/>
              <w:jc w:val="both"/>
              <w:rPr>
                <w:rFonts w:ascii="Arial" w:hAnsi="Arial" w:cs="Arial"/>
                <w:sz w:val="18"/>
                <w:szCs w:val="18"/>
              </w:rPr>
            </w:pPr>
          </w:p>
          <w:p w:rsidR="001D65BB" w:rsidRPr="0025544A" w:rsidRDefault="00EB6512" w:rsidP="00EB6512">
            <w:pPr>
              <w:contextualSpacing/>
              <w:jc w:val="both"/>
              <w:rPr>
                <w:rFonts w:ascii="Arial" w:hAnsi="Arial" w:cs="Arial"/>
                <w:sz w:val="18"/>
                <w:szCs w:val="18"/>
              </w:rPr>
            </w:pPr>
            <w:r w:rsidRPr="0063286B">
              <w:rPr>
                <w:rFonts w:ascii="Arial" w:hAnsi="Arial" w:cs="Arial"/>
                <w:sz w:val="18"/>
                <w:szCs w:val="18"/>
              </w:rPr>
              <w:t xml:space="preserve">Kryterium zostanie zweryfikowane na podstawie </w:t>
            </w:r>
            <w:r>
              <w:rPr>
                <w:rFonts w:ascii="Arial" w:hAnsi="Arial" w:cs="Arial"/>
                <w:sz w:val="18"/>
                <w:szCs w:val="18"/>
              </w:rPr>
              <w:t xml:space="preserve"> oświadczenia zawartego we </w:t>
            </w:r>
            <w:r w:rsidRPr="0063286B">
              <w:rPr>
                <w:rFonts w:ascii="Arial" w:hAnsi="Arial" w:cs="Arial"/>
                <w:sz w:val="18"/>
                <w:szCs w:val="18"/>
              </w:rPr>
              <w:t xml:space="preserve">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97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1D65BB">
            <w:pPr>
              <w:pStyle w:val="Akapitzlist"/>
              <w:ind w:left="241"/>
              <w:contextualSpacing/>
              <w:jc w:val="both"/>
              <w:rPr>
                <w:rFonts w:ascii="Arial" w:hAnsi="Arial" w:cs="Arial"/>
                <w:sz w:val="18"/>
                <w:szCs w:val="18"/>
              </w:rPr>
            </w:pPr>
            <w:r>
              <w:rPr>
                <w:rFonts w:ascii="Arial" w:hAnsi="Arial" w:cs="Arial"/>
                <w:sz w:val="18"/>
                <w:szCs w:val="18"/>
              </w:rPr>
              <w:t>7</w:t>
            </w:r>
            <w:r w:rsidRPr="0063286B">
              <w:rPr>
                <w:rFonts w:ascii="Arial" w:hAnsi="Arial" w:cs="Arial"/>
                <w:sz w:val="18"/>
                <w:szCs w:val="18"/>
              </w:rPr>
              <w:t>.</w:t>
            </w:r>
            <w:r w:rsidRPr="0063286B">
              <w:rPr>
                <w:rFonts w:ascii="Arial" w:hAnsi="Arial" w:cs="Arial"/>
                <w:sz w:val="18"/>
                <w:szCs w:val="18"/>
              </w:rPr>
              <w:tab/>
              <w:t>Realizacja wsparcia na rzecz szkoły/placówki systemu oświaty  dokonywana jest na podstawie  indywidualnej diagnozy danej szkoły/ placówki systemu oświaty.</w:t>
            </w:r>
            <w:r w:rsidR="001D65BB" w:rsidRPr="008E5FEB">
              <w:rPr>
                <w:rFonts w:ascii="Arial" w:hAnsi="Arial" w:cs="Arial"/>
                <w:bCs/>
                <w:sz w:val="18"/>
                <w:szCs w:val="18"/>
              </w:rPr>
              <w:t xml:space="preserve"> </w:t>
            </w:r>
          </w:p>
        </w:tc>
      </w:tr>
      <w:tr w:rsidR="001D65BB" w:rsidRPr="008E5FEB" w:rsidTr="00F87D85">
        <w:trPr>
          <w:trHeight w:val="139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daną szkołę/ placówkę systemu oświaty lub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 xml:space="preserve">inny podmiot prowadzący działalność o charakterze edukacyjnym lub badawczym.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Dokument ten powinien zostać zatwierdzony przez organ prowadzący daną szkołę/ placówkę systemu oświaty (lub osobę upoważnioną do podejmowania decyzji).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Przedmiotowe kryterium weryfikowane będzie na dwóch etapach:</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1D65BB" w:rsidRPr="007A155C" w:rsidRDefault="00EB6512" w:rsidP="00EB6512">
            <w:pPr>
              <w:contextualSpacing/>
              <w:jc w:val="both"/>
              <w:rPr>
                <w:rFonts w:ascii="Arial" w:hAnsi="Arial" w:cs="Arial"/>
                <w:sz w:val="18"/>
                <w:szCs w:val="18"/>
              </w:rPr>
            </w:pPr>
            <w:r w:rsidRPr="0063286B">
              <w:rPr>
                <w:rFonts w:ascii="Arial" w:hAnsi="Arial" w:cs="Arial"/>
                <w:sz w:val="18"/>
                <w:szCs w:val="18"/>
              </w:rPr>
              <w:lastRenderedPageBreak/>
              <w:t>2.</w:t>
            </w:r>
            <w:r w:rsidRPr="0063286B">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EB6512">
            <w:pPr>
              <w:contextualSpacing/>
              <w:jc w:val="both"/>
              <w:rPr>
                <w:rFonts w:ascii="Arial" w:hAnsi="Arial" w:cs="Arial"/>
                <w:strike/>
                <w:sz w:val="18"/>
                <w:szCs w:val="18"/>
              </w:rPr>
            </w:pPr>
            <w:r>
              <w:rPr>
                <w:rFonts w:ascii="Arial" w:hAnsi="Arial" w:cs="Arial"/>
                <w:sz w:val="18"/>
                <w:szCs w:val="18"/>
              </w:rPr>
              <w:t>8</w:t>
            </w:r>
            <w:r w:rsidRPr="0063286B">
              <w:rPr>
                <w:rFonts w:ascii="Arial" w:hAnsi="Arial" w:cs="Arial"/>
                <w:sz w:val="18"/>
                <w:szCs w:val="18"/>
              </w:rPr>
              <w:t>.</w:t>
            </w:r>
            <w:r w:rsidRPr="0063286B">
              <w:rPr>
                <w:rFonts w:ascii="Arial" w:hAnsi="Arial" w:cs="Arial"/>
                <w:sz w:val="18"/>
                <w:szCs w:val="18"/>
              </w:rPr>
              <w:tab/>
              <w:t>Projektodawca wniesie wkład własny w wysokości nie mniejszej niż 10% wartości projektu, zgodnie z zapisami zawartymi w Szczegółowym Opisie Osi Priorytetowych Regionalnego Programu Operacyjnego Województwa Zachodniopomorskiego 2014-2020.</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Kryterium wprowadzono celem zaangażowania potencjału tak społecznego jak i finansowego Projektodawcy/Partnera na rzecz budowania trwałych efektów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poszczególnych obszarach interwencji EFS poprzez zwiększenie partycypacji Projektodawcy/Partnera w budżecie projektu EFS w ramach wkładu własnego.</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Partycypacja Projektodawcy/Partnera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finansowaniu projektu zwiększy ich odpowiedzialność o jakość realizowanych działań jak również pozwoli na zapewnienie większej trwałości działań finansowanych z EFS.</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Wkład własny wnoszony jest zgodnie z Wytycznymi w zakresie kwalifikowalności wydatków w ramach Europejskiego Funduszu Rozwoju Regionalnego, Europejskiego Funduszu Społecznego oraz Funduszu Spójności na lata 2014-2020.</w:t>
            </w:r>
          </w:p>
          <w:p w:rsidR="0059701E" w:rsidRPr="0063286B" w:rsidRDefault="0059701E" w:rsidP="0059701E">
            <w:pPr>
              <w:contextualSpacing/>
              <w:jc w:val="both"/>
              <w:rPr>
                <w:rFonts w:ascii="Arial" w:hAnsi="Arial" w:cs="Arial"/>
                <w:bCs/>
                <w:sz w:val="18"/>
                <w:szCs w:val="18"/>
                <w:lang w:eastAsia="en-US"/>
              </w:rPr>
            </w:pPr>
          </w:p>
          <w:p w:rsidR="001D65BB" w:rsidRPr="006B18B3" w:rsidRDefault="0059701E" w:rsidP="0059701E">
            <w:pPr>
              <w:contextualSpacing/>
              <w:jc w:val="both"/>
              <w:rPr>
                <w:rFonts w:ascii="Arial" w:hAnsi="Arial" w:cs="Arial"/>
                <w:sz w:val="18"/>
                <w:szCs w:val="18"/>
              </w:rPr>
            </w:pPr>
            <w:r w:rsidRPr="0063286B">
              <w:rPr>
                <w:rFonts w:ascii="Arial" w:hAnsi="Arial" w:cs="Arial"/>
                <w:bCs/>
                <w:sz w:val="18"/>
                <w:szCs w:val="18"/>
                <w:lang w:eastAsia="en-US"/>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648"/>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59701E" w:rsidRPr="0063286B" w:rsidRDefault="0059701E" w:rsidP="0059701E">
            <w:pPr>
              <w:ind w:left="241" w:hanging="142"/>
              <w:contextualSpacing/>
              <w:jc w:val="both"/>
              <w:rPr>
                <w:rFonts w:ascii="Arial" w:hAnsi="Arial" w:cs="Arial"/>
                <w:sz w:val="18"/>
                <w:szCs w:val="18"/>
              </w:rPr>
            </w:pPr>
            <w:r>
              <w:rPr>
                <w:rFonts w:ascii="Arial" w:hAnsi="Arial" w:cs="Arial"/>
                <w:sz w:val="18"/>
                <w:szCs w:val="18"/>
              </w:rPr>
              <w:t>9</w:t>
            </w:r>
            <w:r w:rsidRPr="0063286B">
              <w:rPr>
                <w:rFonts w:ascii="Arial" w:hAnsi="Arial" w:cs="Arial"/>
                <w:sz w:val="18"/>
                <w:szCs w:val="18"/>
              </w:rPr>
              <w:t xml:space="preserve">. W przypadku realizacji form wsparcia: </w:t>
            </w:r>
          </w:p>
          <w:p w:rsidR="0059701E" w:rsidRPr="0063286B" w:rsidRDefault="0059701E" w:rsidP="00C716BF">
            <w:pPr>
              <w:numPr>
                <w:ilvl w:val="0"/>
                <w:numId w:val="123"/>
              </w:numPr>
              <w:ind w:left="241" w:hanging="142"/>
              <w:contextualSpacing/>
              <w:jc w:val="both"/>
              <w:rPr>
                <w:rFonts w:ascii="Arial" w:hAnsi="Arial" w:cs="Arial"/>
                <w:sz w:val="18"/>
                <w:szCs w:val="18"/>
              </w:rPr>
            </w:pPr>
            <w:r w:rsidRPr="0063286B">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9701E" w:rsidRPr="00105802" w:rsidRDefault="0059701E" w:rsidP="00C716BF">
            <w:pPr>
              <w:numPr>
                <w:ilvl w:val="0"/>
                <w:numId w:val="123"/>
              </w:numPr>
              <w:ind w:left="326" w:hanging="142"/>
              <w:contextualSpacing/>
              <w:jc w:val="both"/>
              <w:rPr>
                <w:rFonts w:ascii="Arial" w:hAnsi="Arial" w:cs="Arial"/>
                <w:sz w:val="18"/>
                <w:szCs w:val="18"/>
              </w:rPr>
            </w:pPr>
            <w:r w:rsidRPr="00105802">
              <w:rPr>
                <w:rFonts w:ascii="Arial" w:hAnsi="Arial" w:cs="Arial"/>
                <w:sz w:val="18"/>
                <w:szCs w:val="18"/>
              </w:rPr>
              <w:t>zdobywanie przez uczniów i słuchaczy uprawnień do wykonywania zawodu w ramach którego realizują kształcenie zawodowe,</w:t>
            </w:r>
          </w:p>
          <w:p w:rsidR="0059701E" w:rsidRPr="00105802" w:rsidRDefault="0059701E" w:rsidP="00C716BF">
            <w:pPr>
              <w:numPr>
                <w:ilvl w:val="0"/>
                <w:numId w:val="123"/>
              </w:numPr>
              <w:ind w:left="326" w:hanging="142"/>
              <w:contextualSpacing/>
              <w:jc w:val="both"/>
              <w:rPr>
                <w:rFonts w:ascii="Arial" w:hAnsi="Arial" w:cs="Arial"/>
                <w:sz w:val="18"/>
                <w:szCs w:val="18"/>
              </w:rPr>
            </w:pPr>
            <w:r>
              <w:rPr>
                <w:rFonts w:ascii="Arial" w:hAnsi="Arial" w:cs="Arial"/>
                <w:sz w:val="18"/>
                <w:szCs w:val="18"/>
              </w:rPr>
              <w:t>realizacja</w:t>
            </w:r>
            <w:r w:rsidRPr="00105802">
              <w:rPr>
                <w:rFonts w:ascii="Arial" w:hAnsi="Arial" w:cs="Arial"/>
                <w:sz w:val="18"/>
                <w:szCs w:val="18"/>
              </w:rPr>
              <w:t xml:space="preserve"> pozaszkolnych form kształcenia ustawicznego</w:t>
            </w:r>
          </w:p>
          <w:p w:rsidR="0059701E" w:rsidRPr="0063286B" w:rsidRDefault="0059701E" w:rsidP="0059701E">
            <w:pPr>
              <w:ind w:left="241" w:hanging="142"/>
              <w:contextualSpacing/>
              <w:jc w:val="both"/>
              <w:rPr>
                <w:rFonts w:ascii="Arial" w:hAnsi="Arial" w:cs="Arial"/>
                <w:sz w:val="18"/>
                <w:szCs w:val="18"/>
              </w:rPr>
            </w:pPr>
          </w:p>
          <w:p w:rsidR="001D65BB" w:rsidRPr="0059701E" w:rsidRDefault="0059701E" w:rsidP="0059701E">
            <w:pPr>
              <w:contextualSpacing/>
              <w:jc w:val="both"/>
              <w:rPr>
                <w:rFonts w:ascii="Arial" w:hAnsi="Arial" w:cs="Arial"/>
                <w:b/>
                <w:sz w:val="18"/>
                <w:szCs w:val="18"/>
              </w:rPr>
            </w:pPr>
            <w:r w:rsidRPr="0063286B">
              <w:rPr>
                <w:rFonts w:ascii="Arial" w:hAnsi="Arial" w:cs="Arial"/>
                <w:sz w:val="18"/>
                <w:szCs w:val="18"/>
              </w:rPr>
              <w:t xml:space="preserve">80% grupy docelowej objętej przedmiotowym wsparciem uzyska </w:t>
            </w:r>
            <w:r w:rsidRPr="0063286B">
              <w:rPr>
                <w:rFonts w:ascii="Arial" w:hAnsi="Arial" w:cs="Arial"/>
                <w:bCs/>
                <w:sz w:val="18"/>
                <w:szCs w:val="18"/>
              </w:rPr>
              <w:t xml:space="preserve">kwalifikacje potwierdzone dokumentem w rozumieniu </w:t>
            </w:r>
            <w:r w:rsidRPr="0063286B">
              <w:rPr>
                <w:rFonts w:ascii="Arial" w:hAnsi="Arial" w:cs="Arial"/>
                <w:bCs/>
                <w:i/>
                <w:sz w:val="18"/>
                <w:szCs w:val="18"/>
              </w:rPr>
              <w:t>Wytycznych w zakresie monitorowania postępu rzeczowego realizacji programów operacyjnych na lata 2014 – 2020</w:t>
            </w:r>
            <w:r w:rsidRPr="0063286B">
              <w:rPr>
                <w:rFonts w:ascii="Arial" w:hAnsi="Arial" w:cs="Arial"/>
                <w:bCs/>
                <w:sz w:val="18"/>
                <w:szCs w:val="18"/>
              </w:rPr>
              <w:t>.</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59701E" w:rsidRPr="0063286B" w:rsidRDefault="0059701E" w:rsidP="0059701E">
            <w:pPr>
              <w:contextualSpacing/>
              <w:jc w:val="both"/>
              <w:rPr>
                <w:rFonts w:ascii="Arial" w:hAnsi="Arial" w:cs="Arial"/>
                <w:sz w:val="18"/>
                <w:szCs w:val="18"/>
              </w:rPr>
            </w:pP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weryfikowane będzie na dwóch etapach:</w:t>
            </w: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etap  prac Komisji Oceny Projektów - na podstawie treści wniosku o dofinansowanie projektu,</w:t>
            </w:r>
          </w:p>
          <w:p w:rsidR="001D65BB" w:rsidRPr="008E5FEB" w:rsidRDefault="0059701E" w:rsidP="0059701E">
            <w:pPr>
              <w:contextualSpacing/>
              <w:jc w:val="both"/>
              <w:rPr>
                <w:rFonts w:ascii="Arial" w:hAnsi="Arial" w:cs="Arial"/>
                <w:bCs/>
                <w:sz w:val="18"/>
                <w:szCs w:val="18"/>
                <w:lang w:eastAsia="en-US"/>
              </w:rPr>
            </w:pPr>
            <w:r w:rsidRPr="0063286B">
              <w:rPr>
                <w:rFonts w:ascii="Arial" w:hAnsi="Arial" w:cs="Arial"/>
                <w:sz w:val="18"/>
                <w:szCs w:val="18"/>
              </w:rPr>
              <w:t>2.</w:t>
            </w:r>
            <w:r w:rsidRPr="0063286B">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1</w:t>
            </w:r>
            <w:r>
              <w:rPr>
                <w:rFonts w:ascii="Arial" w:hAnsi="Arial" w:cs="Arial"/>
                <w:sz w:val="18"/>
                <w:szCs w:val="18"/>
              </w:rPr>
              <w:t>0</w:t>
            </w:r>
            <w:r w:rsidRPr="00503FE9">
              <w:rPr>
                <w:rFonts w:ascii="Arial" w:hAnsi="Arial" w:cs="Arial"/>
                <w:sz w:val="18"/>
                <w:szCs w:val="18"/>
              </w:rPr>
              <w:t xml:space="preserve">. Koszty bezpośrednie projektu </w:t>
            </w:r>
            <w:r w:rsidRPr="00503FE9">
              <w:rPr>
                <w:rFonts w:ascii="Arial" w:hAnsi="Arial" w:cs="Arial"/>
                <w:i/>
                <w:sz w:val="18"/>
                <w:szCs w:val="18"/>
              </w:rPr>
              <w:t>są/ nie</w:t>
            </w:r>
            <w:r w:rsidRPr="00503FE9">
              <w:rPr>
                <w:rFonts w:ascii="Arial" w:hAnsi="Arial" w:cs="Arial"/>
                <w:sz w:val="18"/>
                <w:szCs w:val="18"/>
              </w:rPr>
              <w:t xml:space="preserve"> </w:t>
            </w:r>
            <w:r w:rsidRPr="00503FE9">
              <w:rPr>
                <w:rFonts w:ascii="Arial" w:hAnsi="Arial" w:cs="Arial"/>
                <w:i/>
                <w:sz w:val="18"/>
                <w:szCs w:val="18"/>
              </w:rPr>
              <w:t>są</w:t>
            </w:r>
            <w:r w:rsidRPr="00503FE9">
              <w:rPr>
                <w:rFonts w:ascii="Arial" w:hAnsi="Arial" w:cs="Arial"/>
                <w:sz w:val="18"/>
                <w:szCs w:val="18"/>
              </w:rPr>
              <w:t xml:space="preserve"> rozliczane w całości kwotami ryczałtowymi określonymi przez Beneficjenta.</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59701E" w:rsidRPr="00503FE9"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w:t>
            </w:r>
            <w:r>
              <w:rPr>
                <w:rFonts w:ascii="Arial" w:hAnsi="Arial" w:cs="Arial"/>
                <w:sz w:val="18"/>
                <w:szCs w:val="18"/>
              </w:rPr>
              <w:t>R</w:t>
            </w:r>
            <w:r w:rsidRPr="00503FE9">
              <w:rPr>
                <w:rStyle w:val="Odwoanieprzypisudolnego"/>
                <w:rFonts w:ascii="Arial" w:hAnsi="Arial" w:cs="Arial"/>
                <w:sz w:val="18"/>
                <w:szCs w:val="18"/>
              </w:rPr>
              <w:footnoteReference w:id="24"/>
            </w:r>
            <w:r w:rsidRPr="00503FE9">
              <w:rPr>
                <w:rFonts w:ascii="Arial" w:hAnsi="Arial" w:cs="Arial"/>
                <w:sz w:val="18"/>
                <w:szCs w:val="18"/>
              </w:rPr>
              <w:t xml:space="preserve"> i musi być stosowana dla wszystkich projektów składanych w ramach danego naboru</w:t>
            </w:r>
            <w:r w:rsidRPr="00503FE9">
              <w:rPr>
                <w:rStyle w:val="Odwoanieprzypisudolnego"/>
                <w:rFonts w:ascii="Arial" w:hAnsi="Arial" w:cs="Arial"/>
                <w:sz w:val="18"/>
                <w:szCs w:val="18"/>
              </w:rPr>
              <w:footnoteReference w:id="25"/>
            </w:r>
            <w:r w:rsidRPr="00503FE9">
              <w:rPr>
                <w:rFonts w:ascii="Arial" w:hAnsi="Arial" w:cs="Arial"/>
                <w:sz w:val="18"/>
                <w:szCs w:val="18"/>
              </w:rPr>
              <w:t>.</w:t>
            </w:r>
          </w:p>
          <w:p w:rsidR="0059701E"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9701E" w:rsidRPr="00503FE9" w:rsidRDefault="0059701E" w:rsidP="0059701E">
            <w:pPr>
              <w:autoSpaceDE w:val="0"/>
              <w:autoSpaceDN w:val="0"/>
              <w:adjustRightInd w:val="0"/>
              <w:jc w:val="both"/>
              <w:rPr>
                <w:rFonts w:ascii="Arial" w:hAnsi="Arial" w:cs="Arial"/>
                <w:sz w:val="18"/>
                <w:szCs w:val="18"/>
              </w:rPr>
            </w:pPr>
          </w:p>
          <w:p w:rsidR="0059701E"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503FE9">
              <w:rPr>
                <w:rFonts w:ascii="Arial" w:hAnsi="Arial" w:cs="Arial"/>
                <w:sz w:val="18"/>
                <w:szCs w:val="18"/>
              </w:rPr>
              <w:t xml:space="preserve">wybór wariantu </w:t>
            </w:r>
            <w:r w:rsidRPr="00503FE9">
              <w:rPr>
                <w:rFonts w:ascii="Arial" w:hAnsi="Arial" w:cs="Arial"/>
                <w:i/>
                <w:sz w:val="18"/>
                <w:szCs w:val="18"/>
              </w:rPr>
              <w:t>są</w:t>
            </w:r>
            <w:r w:rsidRPr="00503FE9">
              <w:rPr>
                <w:rFonts w:ascii="Arial" w:hAnsi="Arial" w:cs="Arial"/>
                <w:sz w:val="18"/>
                <w:szCs w:val="18"/>
              </w:rPr>
              <w:t xml:space="preserve"> – dla naborów, w których wartość dofinansowania projektu nie może przekroczyć wyrażonej w PLN równowartości 100 tys. EUR;</w:t>
            </w:r>
          </w:p>
          <w:p w:rsidR="0059701E" w:rsidRPr="00C6459B"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C6459B">
              <w:rPr>
                <w:rFonts w:ascii="Arial" w:hAnsi="Arial" w:cs="Arial"/>
                <w:sz w:val="18"/>
                <w:szCs w:val="18"/>
              </w:rPr>
              <w:t xml:space="preserve">Wybór wariantu </w:t>
            </w:r>
            <w:r w:rsidRPr="00C6459B">
              <w:rPr>
                <w:rFonts w:ascii="Arial" w:hAnsi="Arial" w:cs="Arial"/>
                <w:i/>
                <w:sz w:val="18"/>
                <w:szCs w:val="18"/>
              </w:rPr>
              <w:t>nie są</w:t>
            </w:r>
            <w:r w:rsidRPr="00C6459B">
              <w:rPr>
                <w:rFonts w:ascii="Arial" w:hAnsi="Arial" w:cs="Arial"/>
                <w:sz w:val="18"/>
                <w:szCs w:val="18"/>
              </w:rPr>
              <w:t xml:space="preserve"> – dla naborów, w których wartość dofinansowania projektu musi być równa lub wyższa od wyrażonej w PLN równowartości 100 tys. EUR.</w:t>
            </w:r>
          </w:p>
          <w:p w:rsidR="0059701E" w:rsidRDefault="0059701E" w:rsidP="0059701E">
            <w:pPr>
              <w:contextualSpacing/>
              <w:jc w:val="both"/>
              <w:rPr>
                <w:rFonts w:ascii="Arial" w:hAnsi="Arial" w:cs="Arial"/>
                <w:sz w:val="18"/>
                <w:szCs w:val="18"/>
              </w:rPr>
            </w:pPr>
            <w:r w:rsidRPr="00FC5F93">
              <w:rPr>
                <w:rFonts w:ascii="Arial" w:hAnsi="Arial" w:cs="Arial"/>
                <w:sz w:val="18"/>
                <w:szCs w:val="18"/>
              </w:rPr>
              <w:t xml:space="preserve">Kryterium </w:t>
            </w:r>
            <w:r>
              <w:rPr>
                <w:rFonts w:ascii="Arial" w:hAnsi="Arial" w:cs="Arial"/>
                <w:sz w:val="18"/>
                <w:szCs w:val="18"/>
              </w:rPr>
              <w:t>będzie</w:t>
            </w:r>
            <w:r w:rsidRPr="00FC5F93">
              <w:rPr>
                <w:rFonts w:ascii="Arial" w:hAnsi="Arial" w:cs="Arial"/>
                <w:sz w:val="18"/>
                <w:szCs w:val="18"/>
              </w:rPr>
              <w:t xml:space="preserve"> weryfikowane na etapie </w:t>
            </w:r>
            <w:r>
              <w:rPr>
                <w:rFonts w:ascii="Arial" w:hAnsi="Arial" w:cs="Arial"/>
                <w:sz w:val="18"/>
                <w:szCs w:val="18"/>
              </w:rPr>
              <w:t>KOP</w:t>
            </w:r>
            <w:r w:rsidRPr="00FC5F93">
              <w:rPr>
                <w:rFonts w:ascii="Arial" w:hAnsi="Arial" w:cs="Arial"/>
                <w:sz w:val="18"/>
                <w:szCs w:val="18"/>
              </w:rPr>
              <w:t>.</w:t>
            </w:r>
          </w:p>
          <w:p w:rsidR="0059701E" w:rsidRDefault="0059701E" w:rsidP="0059701E">
            <w:pPr>
              <w:contextualSpacing/>
              <w:jc w:val="both"/>
              <w:rPr>
                <w:rFonts w:ascii="Arial" w:hAnsi="Arial" w:cs="Arial"/>
                <w:sz w:val="18"/>
                <w:szCs w:val="18"/>
              </w:rPr>
            </w:pPr>
          </w:p>
          <w:p w:rsidR="001D65BB" w:rsidRPr="008E5FEB" w:rsidRDefault="0059701E" w:rsidP="001D65B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59701E" w:rsidP="00EB6512">
            <w:pPr>
              <w:contextualSpacing/>
              <w:rPr>
                <w:rFonts w:ascii="Arial" w:hAnsi="Arial" w:cs="Arial"/>
                <w:sz w:val="18"/>
                <w:szCs w:val="18"/>
              </w:rPr>
            </w:pPr>
            <w:r w:rsidRPr="00010F70">
              <w:rPr>
                <w:rFonts w:ascii="Arial" w:hAnsi="Arial" w:cs="Arial"/>
                <w:sz w:val="18"/>
                <w:szCs w:val="18"/>
              </w:rPr>
              <w:t>1</w:t>
            </w:r>
            <w:r>
              <w:rPr>
                <w:rFonts w:ascii="Arial" w:hAnsi="Arial" w:cs="Arial"/>
                <w:sz w:val="18"/>
                <w:szCs w:val="18"/>
              </w:rPr>
              <w:t>-6, 8</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Kryteria premiujące</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1D5DD6" w:rsidRDefault="001D5DD6" w:rsidP="00C716BF">
            <w:pPr>
              <w:pStyle w:val="Akapitzlist"/>
              <w:numPr>
                <w:ilvl w:val="0"/>
                <w:numId w:val="160"/>
              </w:numPr>
              <w:contextualSpacing/>
              <w:jc w:val="both"/>
              <w:rPr>
                <w:rFonts w:ascii="Arial" w:hAnsi="Arial" w:cs="Arial"/>
                <w:sz w:val="18"/>
                <w:szCs w:val="18"/>
              </w:rPr>
            </w:pPr>
            <w:r w:rsidRPr="001D5DD6">
              <w:rPr>
                <w:rFonts w:ascii="Arial" w:hAnsi="Arial" w:cs="Arial"/>
                <w:sz w:val="18"/>
                <w:szCs w:val="18"/>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985932" w:rsidRDefault="001D65BB" w:rsidP="00985932">
            <w:pPr>
              <w:jc w:val="both"/>
              <w:rPr>
                <w:rFonts w:ascii="Arial" w:hAnsi="Arial" w:cs="Arial"/>
                <w:sz w:val="18"/>
                <w:szCs w:val="18"/>
              </w:rPr>
            </w:pPr>
            <w:r w:rsidRPr="00893F54">
              <w:t xml:space="preserve"> </w:t>
            </w:r>
            <w:r w:rsidR="001D5DD6" w:rsidRPr="00985932">
              <w:rPr>
                <w:rFonts w:ascii="Arial" w:hAnsi="Arial" w:cs="Arial"/>
                <w:sz w:val="18"/>
                <w:szCs w:val="18"/>
              </w:rPr>
              <w:t>Kryterium powinno sprzyjać przygotowaniu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w:t>
            </w:r>
          </w:p>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Intencją wprowadzenia kryterium jest wprowadzenie możliwości uzupełniania wiedzy </w:t>
            </w:r>
            <w:r w:rsidRPr="00985932">
              <w:rPr>
                <w:rFonts w:ascii="Arial" w:hAnsi="Arial" w:cs="Arial"/>
                <w:sz w:val="18"/>
                <w:szCs w:val="18"/>
              </w:rPr>
              <w:lastRenderedPageBreak/>
              <w:t>wśród nauczycieli kształcenia zawodowego, tak aby ich kwalifikacje odpowiadały potrzebom rynku pracy.</w:t>
            </w:r>
          </w:p>
          <w:p w:rsidR="001D65BB" w:rsidRPr="008E5FEB"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rPr>
                <w:rFonts w:ascii="Arial" w:hAnsi="Arial" w:cs="Arial"/>
                <w:sz w:val="18"/>
                <w:szCs w:val="18"/>
              </w:rPr>
            </w:pPr>
            <w:r w:rsidRPr="00B11AA8">
              <w:rPr>
                <w:rFonts w:ascii="Arial" w:hAnsi="Arial" w:cs="Arial"/>
                <w:sz w:val="18"/>
                <w:szCs w:val="18"/>
              </w:rPr>
              <w:t>2.</w:t>
            </w:r>
            <w:r w:rsidRPr="00B11AA8">
              <w:rPr>
                <w:rFonts w:ascii="Arial" w:hAnsi="Arial" w:cs="Arial"/>
                <w:sz w:val="18"/>
                <w:szCs w:val="18"/>
              </w:rPr>
              <w:tab/>
              <w:t>Projekt uwzględnia działania obejmujące kształcenie praktyczne nauczycieli w przedsiębiorstwach.</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FD1492">
              <w:rPr>
                <w:rFonts w:ascii="Arial" w:hAnsi="Arial" w:cs="Arial"/>
                <w:sz w:val="18"/>
                <w:szCs w:val="18"/>
              </w:rPr>
              <w:t>Liczba punktów</w:t>
            </w:r>
          </w:p>
        </w:tc>
        <w:tc>
          <w:tcPr>
            <w:tcW w:w="628" w:type="pct"/>
            <w:gridSpan w:val="2"/>
            <w:tcBorders>
              <w:bottom w:val="single" w:sz="6" w:space="0" w:color="auto"/>
            </w:tcBorders>
            <w:vAlign w:val="center"/>
          </w:tcPr>
          <w:p w:rsidR="001D65BB" w:rsidRPr="008B7874" w:rsidRDefault="001D5DD6" w:rsidP="001D65BB">
            <w:pPr>
              <w:contextualSpacing/>
              <w:jc w:val="center"/>
              <w:rPr>
                <w:rFonts w:ascii="Arial" w:hAnsi="Arial" w:cs="Arial"/>
                <w:sz w:val="18"/>
                <w:szCs w:val="18"/>
              </w:rPr>
            </w:pPr>
            <w:r>
              <w:rPr>
                <w:rFonts w:ascii="Arial" w:hAnsi="Arial" w:cs="Arial"/>
                <w:sz w:val="18"/>
                <w:szCs w:val="18"/>
              </w:rPr>
              <w:t>5</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AB576C" w:rsidRDefault="001D65BB" w:rsidP="001D65BB">
            <w:pPr>
              <w:contextualSpacing/>
              <w:rPr>
                <w:rFonts w:ascii="Arial" w:hAnsi="Arial" w:cs="Arial"/>
                <w:sz w:val="18"/>
                <w:szCs w:val="18"/>
              </w:rPr>
            </w:pPr>
          </w:p>
          <w:p w:rsidR="001D65BB" w:rsidRPr="000327EB" w:rsidRDefault="001D65BB" w:rsidP="001D65BB">
            <w:pPr>
              <w:contextualSpacing/>
              <w:rPr>
                <w:rFonts w:ascii="Arial" w:hAnsi="Arial" w:cs="Arial"/>
                <w:sz w:val="18"/>
                <w:szCs w:val="18"/>
              </w:rPr>
            </w:pPr>
            <w:r w:rsidRPr="000327EB">
              <w:rPr>
                <w:rFonts w:ascii="Arial" w:hAnsi="Arial" w:cs="Arial"/>
                <w:sz w:val="18"/>
                <w:szCs w:val="18"/>
              </w:rPr>
              <w:t>Uzasadnienie:</w:t>
            </w:r>
          </w:p>
          <w:p w:rsidR="001D65BB" w:rsidRPr="00FD1492" w:rsidRDefault="001D65BB" w:rsidP="001D65BB">
            <w:pPr>
              <w:contextualSpacing/>
              <w:rPr>
                <w:rFonts w:ascii="Arial" w:hAnsi="Arial" w:cs="Arial"/>
                <w:sz w:val="18"/>
                <w:szCs w:val="18"/>
              </w:rPr>
            </w:pPr>
          </w:p>
        </w:tc>
        <w:tc>
          <w:tcPr>
            <w:tcW w:w="2144" w:type="pct"/>
            <w:gridSpan w:val="7"/>
            <w:tcBorders>
              <w:bottom w:val="single" w:sz="6" w:space="0" w:color="auto"/>
            </w:tcBorders>
            <w:vAlign w:val="center"/>
          </w:tcPr>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Kryterium ma na celu zwiększenie korelacji pomiędzy nabywanymi przez nauczycieli kompetencjami i kwalifikacjami w zakresie praktycznym z potrzebami przedsiębiorstw. </w:t>
            </w:r>
          </w:p>
          <w:p w:rsidR="001D65BB" w:rsidRPr="00B73441"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0327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FD1492"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3.</w:t>
            </w:r>
            <w:r w:rsidRPr="00B11AA8">
              <w:rPr>
                <w:rFonts w:ascii="Arial" w:hAnsi="Arial" w:cs="Arial"/>
                <w:sz w:val="18"/>
                <w:szCs w:val="18"/>
              </w:rPr>
              <w:tab/>
              <w:t xml:space="preserve">W projekcie występuje partycypacja finansowa pracodawcy w kosztach organizacji i prowadzenia stażu </w:t>
            </w:r>
            <w:r>
              <w:rPr>
                <w:rFonts w:ascii="Arial" w:hAnsi="Arial" w:cs="Arial"/>
                <w:sz w:val="18"/>
                <w:szCs w:val="18"/>
              </w:rPr>
              <w:t>uczniowskiego</w:t>
            </w:r>
            <w:r w:rsidRPr="00B11AA8">
              <w:rPr>
                <w:rFonts w:ascii="Arial" w:hAnsi="Arial" w:cs="Arial"/>
                <w:sz w:val="18"/>
                <w:szCs w:val="18"/>
              </w:rPr>
              <w:t xml:space="preserve"> w wymiarze co najmniej 5% tych kosztów.</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Kryterium premiować będzie te inicjatywy, które opierać się będą na realnej współpracy Projektodawcy z pracodawcami, poprzez ich udział w kosztach realizacji projektu. Wkład wnoszony przez pracodawców będzie wliczany do wymaganego minimalnego wkładu własnego, wskazanego w regulaminie konkursu, wnoszonego przez Projektodawcę.  Takie zaangażowanie pracodawców w projekt pozytywnie wpłynie na poziom wyszkolenia zawodowego uczniów.</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4.</w:t>
            </w:r>
            <w:r w:rsidRPr="00B11AA8">
              <w:rPr>
                <w:rFonts w:ascii="Arial" w:hAnsi="Arial" w:cs="Arial"/>
                <w:sz w:val="18"/>
                <w:szCs w:val="18"/>
              </w:rPr>
              <w:tab/>
              <w:t>100% wsparcia w postaci</w:t>
            </w:r>
            <w:r>
              <w:rPr>
                <w:rFonts w:ascii="Arial" w:hAnsi="Arial" w:cs="Arial"/>
                <w:sz w:val="18"/>
                <w:szCs w:val="18"/>
              </w:rPr>
              <w:t xml:space="preserve"> </w:t>
            </w:r>
            <w:r w:rsidRPr="00B11AA8">
              <w:rPr>
                <w:rFonts w:ascii="Arial" w:hAnsi="Arial" w:cs="Arial"/>
                <w:sz w:val="18"/>
                <w:szCs w:val="18"/>
              </w:rPr>
              <w:t xml:space="preserve">staży </w:t>
            </w:r>
            <w:r>
              <w:rPr>
                <w:rFonts w:ascii="Arial" w:hAnsi="Arial" w:cs="Arial"/>
                <w:sz w:val="18"/>
                <w:szCs w:val="18"/>
              </w:rPr>
              <w:t>uczniowskich</w:t>
            </w:r>
            <w:r w:rsidRPr="00B11AA8">
              <w:rPr>
                <w:rFonts w:ascii="Arial" w:hAnsi="Arial" w:cs="Arial"/>
                <w:sz w:val="18"/>
                <w:szCs w:val="18"/>
              </w:rPr>
              <w:t xml:space="preserve"> i/lub pozaszkolnych form kształcenia ustawicznego realizowanych jest w obszarze Inteligentnych Specjalizacji Województwa Zachodniopomorskiego, wskazanych w Wykazie Inteligentnych Specjalizacji Województwa Zachodniopomorskiego</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5DD6">
            <w:pPr>
              <w:contextualSpacing/>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Wprowadzenie przedmiotowego kryterium ma na celu ukierunkowanie wsparcia na działania, które obejmować będą swym zakresem inteligentne  specjalizacje Województwa Zachodniopomorskiego.</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5.</w:t>
            </w:r>
            <w:r w:rsidRPr="00B11AA8">
              <w:rPr>
                <w:rFonts w:ascii="Arial" w:hAnsi="Arial" w:cs="Arial"/>
                <w:sz w:val="18"/>
                <w:szCs w:val="18"/>
              </w:rPr>
              <w:tab/>
              <w:t>Szkoła/ placówka kształcenia zawodowego objęta projektem znajduje się na:</w:t>
            </w:r>
          </w:p>
          <w:p w:rsidR="001D5DD6" w:rsidRPr="00B11AA8"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 </w:t>
            </w:r>
            <w:r>
              <w:rPr>
                <w:rFonts w:ascii="Arial" w:hAnsi="Arial" w:cs="Arial"/>
                <w:sz w:val="18"/>
                <w:szCs w:val="18"/>
              </w:rPr>
              <w:t>1</w:t>
            </w:r>
            <w:r w:rsidRPr="00B11AA8">
              <w:rPr>
                <w:rFonts w:ascii="Arial" w:hAnsi="Arial" w:cs="Arial"/>
                <w:sz w:val="18"/>
                <w:szCs w:val="18"/>
              </w:rPr>
              <w:t xml:space="preserve"> pkt.</w:t>
            </w:r>
          </w:p>
          <w:p w:rsidR="001D65BB" w:rsidRPr="008E5FEB"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tracącego funkcje społeczno – gospodarcze – </w:t>
            </w:r>
            <w:r>
              <w:rPr>
                <w:rFonts w:ascii="Arial" w:hAnsi="Arial" w:cs="Arial"/>
                <w:sz w:val="18"/>
                <w:szCs w:val="18"/>
              </w:rPr>
              <w:t>3</w:t>
            </w:r>
            <w:r w:rsidRPr="00B11AA8">
              <w:rPr>
                <w:rFonts w:ascii="Arial" w:hAnsi="Arial" w:cs="Arial"/>
                <w:sz w:val="18"/>
                <w:szCs w:val="18"/>
              </w:rPr>
              <w:t xml:space="preserve"> pkt.</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1/3</w:t>
            </w:r>
          </w:p>
        </w:tc>
      </w:tr>
      <w:tr w:rsidR="001D65BB" w:rsidRPr="008E5FEB" w:rsidTr="00F87D85">
        <w:tc>
          <w:tcPr>
            <w:tcW w:w="1017" w:type="pct"/>
            <w:gridSpan w:val="2"/>
            <w:vMerge w:val="restar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ma na celu zwiększenie potencjału miast średnich, wsparcie szeroko rozumianego rozwoju tychże obszarów oraz zwiększenie regionalnej, społecznej i gospodarczej spójności. Punkty w ramach kryterium nie sumują się (miasta średnie tracące funkcje społeczno – gospodarcze mogą otrzymać maksymalnie 5 pkt).</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Miasta średnie to miasta powyżej 20 tys. mieszkańców, z wyłączeniem miast wojewódzkich lub  mniejsze, z liczbą ludności  15-20 tys. mieszkańców będące stolicami powiatów. Lista miast średnich wskazana jest w załączniku nr 1 do dokumentu „Delimitacja miast średnich tracących funkcje społeczno-gospodarcze”, opracowanego na potrzeby Strategii na rzecz Odpowiedzialnego Rozwoju.</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Miasto średnie tracące funkcje społeczno-</w:t>
            </w:r>
            <w:r w:rsidRPr="001D2497">
              <w:rPr>
                <w:rFonts w:ascii="Arial" w:hAnsi="Arial" w:cs="Arial"/>
                <w:sz w:val="18"/>
                <w:szCs w:val="18"/>
              </w:rPr>
              <w:lastRenderedPageBreak/>
              <w:t>gospodarcze - miasto zidentyfikowane jako</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jedno z miast średnich w największym stopniu tracące funkcje społeczno-gospodarcze. Lista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 średnich tracących funkcje społeczno-gospodarcze wskazana jest w załączniku nr 2</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do „Delimitacji miast średnich tracących funkcje społeczno-gospodarcze”.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uznaje się za spełnione jeśli co najmniej jedna ze szkół/placówek objęta projektem znajduje się na: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lub</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tracącego funkcje społeczno – 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Punkty w ramach kryterium nie sumują się (szkoły/placówki znajdujące się na obszarze miast średnich tracących funkcje społeczno – gospodarcze mogą otrzymać maksymalnie 5 pkt).</w:t>
            </w:r>
          </w:p>
          <w:p w:rsidR="00F87D85" w:rsidRPr="001D2497" w:rsidRDefault="00F87D85" w:rsidP="00F87D85">
            <w:pPr>
              <w:contextualSpacing/>
              <w:jc w:val="both"/>
              <w:rPr>
                <w:rFonts w:ascii="Arial" w:hAnsi="Arial" w:cs="Arial"/>
                <w:sz w:val="18"/>
                <w:szCs w:val="18"/>
              </w:rPr>
            </w:pPr>
          </w:p>
          <w:p w:rsidR="001D65BB" w:rsidRPr="008E5FEB" w:rsidRDefault="00F87D85" w:rsidP="001D65BB">
            <w:pPr>
              <w:contextualSpacing/>
              <w:jc w:val="both"/>
              <w:rPr>
                <w:rFonts w:ascii="Arial" w:hAnsi="Arial" w:cs="Arial"/>
                <w:sz w:val="18"/>
                <w:szCs w:val="18"/>
              </w:rPr>
            </w:pPr>
            <w:r w:rsidRPr="001D2497">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F87D85" w:rsidRDefault="00F87D85" w:rsidP="00C716BF">
            <w:pPr>
              <w:numPr>
                <w:ilvl w:val="0"/>
                <w:numId w:val="161"/>
              </w:numPr>
              <w:ind w:left="184" w:firstLine="0"/>
              <w:contextualSpacing/>
              <w:jc w:val="both"/>
              <w:rPr>
                <w:rFonts w:ascii="Arial" w:hAnsi="Arial" w:cs="Arial"/>
                <w:sz w:val="18"/>
                <w:szCs w:val="18"/>
              </w:rPr>
            </w:pPr>
            <w:r>
              <w:rPr>
                <w:rFonts w:ascii="Arial" w:hAnsi="Arial" w:cs="Arial"/>
                <w:sz w:val="18"/>
                <w:szCs w:val="18"/>
              </w:rPr>
              <w:t xml:space="preserve">Wsparcie kierowane jest do szkół lub placówek systemu oświaty kształcących zawodowo, które w okresie 12 miesięcy poprzedzających złożenie wniosku o dofinansowanie nie korzystały ze wsparcia EFS.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Default="00F87D85" w:rsidP="00F87D85">
            <w:pPr>
              <w:contextualSpacing/>
              <w:jc w:val="both"/>
              <w:rPr>
                <w:rFonts w:ascii="Arial" w:hAnsi="Arial" w:cs="Arial"/>
                <w:sz w:val="18"/>
                <w:szCs w:val="18"/>
              </w:rPr>
            </w:pPr>
            <w:r>
              <w:rPr>
                <w:rFonts w:ascii="Arial" w:hAnsi="Arial" w:cs="Arial"/>
                <w:sz w:val="18"/>
                <w:szCs w:val="18"/>
              </w:rPr>
              <w:t xml:space="preserve">Kryterium ma na celu wsparcie szkół i placówek kształcenia zawodowego, które do tej pory nie korzystały ze wsparcia środków EFS. </w:t>
            </w:r>
          </w:p>
          <w:p w:rsidR="00F87D85" w:rsidRDefault="00F87D85" w:rsidP="00F87D85">
            <w:pPr>
              <w:contextualSpacing/>
              <w:jc w:val="both"/>
              <w:rPr>
                <w:rFonts w:ascii="Arial" w:hAnsi="Arial" w:cs="Arial"/>
                <w:sz w:val="18"/>
                <w:szCs w:val="18"/>
              </w:rPr>
            </w:pPr>
          </w:p>
          <w:p w:rsidR="00F87D85" w:rsidRDefault="00F87D85" w:rsidP="00F87D85">
            <w:pPr>
              <w:contextualSpacing/>
              <w:jc w:val="both"/>
              <w:rPr>
                <w:rFonts w:ascii="Arial" w:hAnsi="Arial" w:cs="Arial"/>
                <w:sz w:val="18"/>
                <w:szCs w:val="18"/>
              </w:rPr>
            </w:pPr>
            <w:r>
              <w:rPr>
                <w:rFonts w:ascii="Arial" w:hAnsi="Arial" w:cs="Arial"/>
                <w:sz w:val="18"/>
                <w:szCs w:val="18"/>
              </w:rPr>
              <w:t xml:space="preserve">Premia punktowa zostanie przyznana, jeśli wszystkie szkoły/ placówki, które objęte są wsparciem w ramach projektu  nie korzystały z dofinansowania EFS w okresie 12 miesięcy poprzedzających złożenie wniosku o dofinansowanie. </w:t>
            </w:r>
          </w:p>
          <w:p w:rsidR="00F87D85" w:rsidRDefault="00F87D85" w:rsidP="00F87D85">
            <w:pPr>
              <w:contextualSpacing/>
              <w:jc w:val="both"/>
              <w:rPr>
                <w:rFonts w:ascii="Arial" w:hAnsi="Arial" w:cs="Arial"/>
                <w:sz w:val="18"/>
                <w:szCs w:val="18"/>
              </w:rPr>
            </w:pPr>
          </w:p>
          <w:p w:rsidR="00F87D85" w:rsidRPr="008E5FEB" w:rsidRDefault="00F87D85" w:rsidP="00F87D85">
            <w:pPr>
              <w:contextualSpacing/>
              <w:jc w:val="both"/>
              <w:rPr>
                <w:rFonts w:ascii="Arial" w:hAnsi="Arial" w:cs="Arial"/>
                <w:sz w:val="18"/>
                <w:szCs w:val="18"/>
              </w:rPr>
            </w:pPr>
            <w:r w:rsidRPr="001D2497">
              <w:rPr>
                <w:rFonts w:ascii="Arial" w:hAnsi="Arial" w:cs="Arial"/>
                <w:sz w:val="18"/>
                <w:szCs w:val="18"/>
              </w:rPr>
              <w:t>Kryterium zostanie zweryfikowane na podstawie</w:t>
            </w:r>
            <w:r>
              <w:rPr>
                <w:rFonts w:ascii="Arial" w:hAnsi="Arial" w:cs="Arial"/>
                <w:sz w:val="18"/>
                <w:szCs w:val="18"/>
              </w:rPr>
              <w:t xml:space="preserve"> na podstawie oświadczenia zawartego we </w:t>
            </w:r>
            <w:r w:rsidRPr="001D2497">
              <w:rPr>
                <w:rFonts w:ascii="Arial" w:hAnsi="Arial" w:cs="Arial"/>
                <w:sz w:val="18"/>
                <w:szCs w:val="18"/>
              </w:rPr>
              <w:t>wniosku o dofinansowanie.</w:t>
            </w:r>
          </w:p>
          <w:p w:rsidR="001D65BB" w:rsidRPr="008E5FEB" w:rsidRDefault="001D65BB" w:rsidP="001D65BB">
            <w:pPr>
              <w:contextualSpacing/>
              <w:jc w:val="both"/>
              <w:rPr>
                <w:rFonts w:ascii="Arial" w:hAnsi="Arial" w:cs="Arial"/>
                <w:sz w:val="18"/>
                <w:szCs w:val="18"/>
              </w:rPr>
            </w:pP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8E5FEB" w:rsidRDefault="00F87D85" w:rsidP="00EE6574">
            <w:pPr>
              <w:contextualSpacing/>
              <w:jc w:val="both"/>
              <w:rPr>
                <w:rFonts w:ascii="Arial" w:hAnsi="Arial" w:cs="Arial"/>
                <w:sz w:val="18"/>
                <w:szCs w:val="18"/>
              </w:rPr>
            </w:pPr>
            <w:r>
              <w:rPr>
                <w:rFonts w:ascii="Arial" w:hAnsi="Arial" w:cs="Arial"/>
                <w:sz w:val="18"/>
                <w:szCs w:val="18"/>
              </w:rPr>
              <w:t>7</w:t>
            </w:r>
            <w:r w:rsidRPr="001D2497">
              <w:rPr>
                <w:rFonts w:ascii="Arial" w:hAnsi="Arial" w:cs="Arial"/>
                <w:sz w:val="18"/>
                <w:szCs w:val="18"/>
              </w:rPr>
              <w:t>.</w:t>
            </w:r>
            <w:r w:rsidRPr="001D2497">
              <w:rPr>
                <w:rFonts w:ascii="Arial" w:hAnsi="Arial" w:cs="Arial"/>
                <w:sz w:val="18"/>
                <w:szCs w:val="18"/>
              </w:rPr>
              <w:tab/>
              <w:t>Projekt zakłada stworzenie klas patronackich (klasy patronackiej) w szkole/ placówce systemu oświaty prowadzącej kształcenie zawodowe.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zachęcenie Projektodawców do realizacji projektów rozwijających współpracę danej szkoły/ placówki z konkretnymi przedsiębiorcami. Tworzenie klas pod patronatem danego przedsiębiorcy pozwoli na efektywniejsze ukierunkowanie  kształcenia zawodowego  na potrzeby lokalnego rynku pracy.  Patronat nad daną klasą umożliwi uczniom  pogłębienie umiejętności i wiedzy teoretycznej w naturalnym środowisku pracy oraz uatrakcyjni dany program nauczania o różnorodne formy współpracy pomiędzy szkoła/placówką a patronem. </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Ponadto, podpisanie umowy patronackiej umożliwi patronowi danej klasy realny wpływ na program nauczania, a co za tym idzie dostosuje lokalne kształcenie zawodowe uczniów do wymagań danego przedsiębiorcy. Do spełnienia kryterium wymagane jest stworzenie  minimum jednej klasy patronackiej.</w:t>
            </w:r>
          </w:p>
          <w:p w:rsidR="00F87D85" w:rsidRPr="001D2497" w:rsidRDefault="00F87D85" w:rsidP="00F87D85">
            <w:pPr>
              <w:contextualSpacing/>
              <w:jc w:val="both"/>
              <w:rPr>
                <w:rFonts w:ascii="Arial" w:hAnsi="Arial" w:cs="Arial"/>
                <w:sz w:val="18"/>
                <w:szCs w:val="18"/>
              </w:rPr>
            </w:pPr>
          </w:p>
          <w:p w:rsidR="001D65BB" w:rsidRPr="008E5FEB" w:rsidRDefault="00F87D85" w:rsidP="00F87D85">
            <w:pPr>
              <w:contextualSpacing/>
              <w:jc w:val="both"/>
              <w:rPr>
                <w:rFonts w:ascii="Arial" w:hAnsi="Arial" w:cs="Arial"/>
                <w:sz w:val="18"/>
                <w:szCs w:val="18"/>
              </w:rPr>
            </w:pPr>
            <w:r w:rsidRPr="001D2497">
              <w:rPr>
                <w:rFonts w:ascii="Arial" w:hAnsi="Arial" w:cs="Arial"/>
                <w:sz w:val="18"/>
                <w:szCs w:val="18"/>
              </w:rPr>
              <w:lastRenderedPageBreak/>
              <w:t xml:space="preserve">Kryterium zostanie zweryfikowane na podstawie treści wniosku o dofinansowanie tj. deklaracji Projektodawcy, iż zawarta zostanie umowa patronacka.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shd w:val="clear" w:color="auto" w:fill="auto"/>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Pr>
                <w:rFonts w:ascii="Arial" w:hAnsi="Arial" w:cs="Arial"/>
                <w:sz w:val="18"/>
                <w:szCs w:val="18"/>
              </w:rPr>
              <w:t>8</w:t>
            </w:r>
            <w:r w:rsidRPr="001D2497">
              <w:rPr>
                <w:rFonts w:ascii="Arial" w:hAnsi="Arial" w:cs="Arial"/>
                <w:sz w:val="18"/>
                <w:szCs w:val="18"/>
              </w:rPr>
              <w:t>.</w:t>
            </w:r>
            <w:r w:rsidRPr="001D2497">
              <w:rPr>
                <w:rFonts w:ascii="Arial" w:hAnsi="Arial" w:cs="Arial"/>
                <w:sz w:val="18"/>
                <w:szCs w:val="18"/>
              </w:rPr>
              <w:tab/>
              <w:t>Projektodawca od minimum 1 roku przed dniem złożenia wniosku posiada siedzibę  lub oddział lub główne miejsce wykonywania działalności lub dodatkowe miejsce wykonywania działalności na terenie województwa zachodniopomorskiego.</w:t>
            </w:r>
          </w:p>
        </w:tc>
        <w:tc>
          <w:tcPr>
            <w:tcW w:w="515" w:type="pct"/>
            <w:gridSpan w:val="3"/>
            <w:tcBorders>
              <w:bottom w:val="single" w:sz="6" w:space="0" w:color="auto"/>
            </w:tcBorders>
            <w:shd w:val="clear" w:color="auto" w:fill="CCFFCC"/>
            <w:vAlign w:val="center"/>
          </w:tcPr>
          <w:p w:rsidR="00F87D85" w:rsidRPr="008E5FEB" w:rsidRDefault="00F87D85" w:rsidP="00306BC7">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F87D85" w:rsidRPr="008E5FEB" w:rsidRDefault="00F87D85"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jc w:val="both"/>
              <w:rPr>
                <w:rFonts w:ascii="Arial" w:hAnsi="Arial" w:cs="Arial"/>
                <w:sz w:val="18"/>
                <w:szCs w:val="18"/>
              </w:rPr>
            </w:pPr>
            <w:r w:rsidRPr="001D2497">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gdy zakres wymaganych danych  nie będzie możliwy do zweryfikowania  w oparciu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87D85" w:rsidRPr="008E5FEB" w:rsidRDefault="00F87D85" w:rsidP="00F87D85">
            <w:pPr>
              <w:jc w:val="both"/>
              <w:rPr>
                <w:rFonts w:ascii="Arial" w:hAnsi="Arial" w:cs="Arial"/>
                <w:sz w:val="18"/>
                <w:szCs w:val="18"/>
              </w:rPr>
            </w:pPr>
            <w:r w:rsidRPr="001D2497">
              <w:rPr>
                <w:rFonts w:ascii="Arial" w:hAnsi="Arial" w:cs="Arial"/>
                <w:sz w:val="18"/>
                <w:szCs w:val="18"/>
              </w:rPr>
              <w:t xml:space="preserve">Projektodawca jest zobowiązany do wskazania w treści wniosku o dofinansowanie deklaracji spełniania kryterium oraz w przypadku gdy </w:t>
            </w:r>
            <w:r w:rsidRPr="001D2497">
              <w:rPr>
                <w:rFonts w:ascii="Arial" w:hAnsi="Arial" w:cs="Arial"/>
                <w:sz w:val="18"/>
                <w:szCs w:val="18"/>
              </w:rPr>
              <w:lastRenderedPageBreak/>
              <w:t>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515" w:type="pct"/>
            <w:gridSpan w:val="3"/>
            <w:tcBorders>
              <w:bottom w:val="single" w:sz="6" w:space="0" w:color="auto"/>
            </w:tcBorders>
            <w:shd w:val="clear" w:color="auto" w:fill="CCFFCC"/>
            <w:vAlign w:val="center"/>
          </w:tcPr>
          <w:p w:rsidR="00F87D85" w:rsidRPr="008E5FEB" w:rsidRDefault="00F87D85"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tcBorders>
              <w:bottom w:val="single" w:sz="6" w:space="0" w:color="auto"/>
            </w:tcBorders>
            <w:vAlign w:val="center"/>
          </w:tcPr>
          <w:p w:rsidR="001D65BB" w:rsidRPr="008E5FEB" w:rsidRDefault="001D65BB" w:rsidP="001D65BB">
            <w:pPr>
              <w:contextualSpacing/>
              <w:rPr>
                <w:rFonts w:ascii="Arial" w:hAnsi="Arial" w:cs="Arial"/>
                <w:sz w:val="18"/>
                <w:szCs w:val="18"/>
              </w:rPr>
            </w:pPr>
            <w:proofErr w:type="spellStart"/>
            <w:r w:rsidRPr="008E5FEB">
              <w:rPr>
                <w:rFonts w:ascii="Arial" w:hAnsi="Arial" w:cs="Arial"/>
                <w:sz w:val="18"/>
                <w:szCs w:val="18"/>
              </w:rPr>
              <w:lastRenderedPageBreak/>
              <w:t>Kwalifikowalność</w:t>
            </w:r>
            <w:proofErr w:type="spellEnd"/>
            <w:r w:rsidRPr="008E5FEB">
              <w:rPr>
                <w:rFonts w:ascii="Arial" w:hAnsi="Arial" w:cs="Arial"/>
                <w:sz w:val="18"/>
                <w:szCs w:val="18"/>
              </w:rPr>
              <w:t xml:space="preserve"> wydatków</w:t>
            </w:r>
          </w:p>
        </w:tc>
        <w:tc>
          <w:tcPr>
            <w:tcW w:w="3983" w:type="pct"/>
            <w:gridSpan w:val="13"/>
            <w:tcBorders>
              <w:top w:val="single" w:sz="6" w:space="0" w:color="auto"/>
              <w:bottom w:val="single" w:sz="6" w:space="0" w:color="auto"/>
            </w:tcBorders>
            <w:shd w:val="clear" w:color="auto" w:fill="auto"/>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Zgodnie z </w:t>
            </w:r>
            <w:r w:rsidRPr="008E5FEB">
              <w:rPr>
                <w:rFonts w:ascii="Arial" w:hAnsi="Arial" w:cs="Arial"/>
                <w:bCs/>
                <w:i/>
                <w:sz w:val="18"/>
                <w:szCs w:val="18"/>
              </w:rPr>
              <w:t>Wytycznymi w zakresie kwalifikowalno</w:t>
            </w:r>
            <w:r w:rsidRPr="008E5FEB">
              <w:rPr>
                <w:rFonts w:ascii="Arial" w:hAnsi="Arial" w:cs="Arial"/>
                <w:i/>
                <w:sz w:val="18"/>
                <w:szCs w:val="18"/>
              </w:rPr>
              <w:t>ś</w:t>
            </w:r>
            <w:r w:rsidRPr="008E5FEB">
              <w:rPr>
                <w:rFonts w:ascii="Arial" w:hAnsi="Arial" w:cs="Arial"/>
                <w:bCs/>
                <w:i/>
                <w:sz w:val="18"/>
                <w:szCs w:val="18"/>
              </w:rPr>
              <w:t>ci wydatków w ramach Europejskiego Funduszu Rozwoju Regionalnego, Europejskiego Funduszu Społecznego oraz Funduszu Spójno</w:t>
            </w:r>
            <w:r w:rsidRPr="008E5FEB">
              <w:rPr>
                <w:rFonts w:ascii="Arial" w:hAnsi="Arial" w:cs="Arial"/>
                <w:i/>
                <w:sz w:val="18"/>
                <w:szCs w:val="18"/>
              </w:rPr>
              <w:t>ś</w:t>
            </w:r>
            <w:r w:rsidRPr="008E5FEB">
              <w:rPr>
                <w:rFonts w:ascii="Arial" w:hAnsi="Arial" w:cs="Arial"/>
                <w:bCs/>
                <w:i/>
                <w:sz w:val="18"/>
                <w:szCs w:val="18"/>
              </w:rPr>
              <w:t>ci na lata 2014-2020</w:t>
            </w:r>
            <w:r w:rsidRPr="008E5FEB">
              <w:rPr>
                <w:rFonts w:ascii="Arial" w:hAnsi="Arial" w:cs="Arial"/>
                <w:bCs/>
                <w:sz w:val="18"/>
                <w:szCs w:val="18"/>
              </w:rPr>
              <w:t>.</w:t>
            </w:r>
          </w:p>
        </w:tc>
      </w:tr>
      <w:tr w:rsidR="001D65BB" w:rsidRPr="008E5FEB" w:rsidTr="001D65BB">
        <w:tc>
          <w:tcPr>
            <w:tcW w:w="5000" w:type="pct"/>
            <w:gridSpan w:val="1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1D65BB" w:rsidRPr="008E5FEB" w:rsidRDefault="001D65BB" w:rsidP="001D65BB">
            <w:pPr>
              <w:contextualSpacing/>
              <w:jc w:val="center"/>
              <w:rPr>
                <w:rFonts w:ascii="Arial" w:hAnsi="Arial" w:cs="Arial"/>
                <w:b/>
                <w:sz w:val="18"/>
                <w:szCs w:val="18"/>
              </w:rPr>
            </w:pPr>
          </w:p>
        </w:tc>
      </w:tr>
      <w:tr w:rsidR="001D65BB" w:rsidRPr="008E5FEB" w:rsidTr="00F87D85">
        <w:trPr>
          <w:trHeight w:val="236"/>
        </w:trPr>
        <w:tc>
          <w:tcPr>
            <w:tcW w:w="1017" w:type="pct"/>
            <w:gridSpan w:val="2"/>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Nazwa wskaźnika</w:t>
            </w:r>
          </w:p>
        </w:tc>
        <w:tc>
          <w:tcPr>
            <w:tcW w:w="695" w:type="pct"/>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Jednostka</w:t>
            </w:r>
          </w:p>
        </w:tc>
        <w:tc>
          <w:tcPr>
            <w:tcW w:w="2144" w:type="pct"/>
            <w:gridSpan w:val="7"/>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43" w:type="pct"/>
            <w:gridSpan w:val="5"/>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Wskaźnik realizujący ramy wykonania</w:t>
            </w: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T/N</w:t>
            </w:r>
          </w:p>
        </w:tc>
      </w:tr>
      <w:tr w:rsidR="001D65BB" w:rsidRPr="008E5FEB" w:rsidTr="00F87D85">
        <w:trPr>
          <w:trHeight w:val="236"/>
        </w:trPr>
        <w:tc>
          <w:tcPr>
            <w:tcW w:w="1017" w:type="pct"/>
            <w:gridSpan w:val="2"/>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695" w:type="pct"/>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957" w:type="pct"/>
            <w:gridSpan w:val="2"/>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Rok</w:t>
            </w:r>
          </w:p>
        </w:tc>
        <w:tc>
          <w:tcPr>
            <w:tcW w:w="1187" w:type="pct"/>
            <w:gridSpan w:val="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w:t>
            </w:r>
          </w:p>
        </w:tc>
        <w:tc>
          <w:tcPr>
            <w:tcW w:w="1143" w:type="pct"/>
            <w:gridSpan w:val="5"/>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które uzyskały kwalifikacje w ramach pozaszkolnych form kształcenia</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31%</w:t>
            </w:r>
          </w:p>
          <w:p w:rsidR="001D65BB" w:rsidRPr="008E5FEB" w:rsidRDefault="0067247D" w:rsidP="001D65BB">
            <w:pPr>
              <w:contextualSpacing/>
              <w:jc w:val="center"/>
              <w:rPr>
                <w:rFonts w:ascii="Arial" w:hAnsi="Arial" w:cs="Arial"/>
                <w:sz w:val="18"/>
                <w:szCs w:val="18"/>
              </w:rPr>
            </w:pPr>
            <w:r>
              <w:rPr>
                <w:rFonts w:ascii="Arial" w:hAnsi="Arial" w:cs="Arial"/>
                <w:sz w:val="18"/>
                <w:szCs w:val="18"/>
              </w:rPr>
              <w:t>764</w:t>
            </w:r>
            <w:r w:rsidR="001D65BB" w:rsidRPr="0025544A">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ind w:left="708" w:hanging="708"/>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92%</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81</w:t>
            </w:r>
            <w:r w:rsidRPr="008E5FEB">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97%</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2</w:t>
            </w:r>
            <w:r w:rsidRPr="008E5FEB">
              <w:rPr>
                <w:rFonts w:ascii="Arial" w:hAnsi="Arial" w:cs="Arial"/>
                <w:sz w:val="18"/>
                <w:szCs w:val="18"/>
              </w:rPr>
              <w:t xml:space="preserve"> placów</w:t>
            </w:r>
            <w:r w:rsidR="0067247D">
              <w:rPr>
                <w:rFonts w:ascii="Arial" w:hAnsi="Arial" w:cs="Arial"/>
                <w:sz w:val="18"/>
                <w:szCs w:val="18"/>
              </w:rPr>
              <w:t>ki</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w:t>
            </w:r>
            <w:r w:rsidR="0067247D">
              <w:rPr>
                <w:rFonts w:ascii="Arial" w:hAnsi="Arial" w:cs="Arial"/>
                <w:sz w:val="18"/>
                <w:szCs w:val="18"/>
              </w:rPr>
              <w:t>463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414</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1760</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szkół </w:t>
            </w:r>
            <w:r w:rsidRPr="008E5FEB">
              <w:rPr>
                <w:rFonts w:ascii="Arial" w:hAnsi="Arial" w:cs="Arial"/>
                <w:sz w:val="18"/>
                <w:szCs w:val="18"/>
              </w:rPr>
              <w:lastRenderedPageBreak/>
              <w:t>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szt.</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25544A">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4750C">
              <w:rPr>
                <w:rFonts w:ascii="Arial" w:hAnsi="Arial" w:cs="Arial"/>
                <w:sz w:val="18"/>
                <w:szCs w:val="18"/>
              </w:rPr>
              <w:lastRenderedPageBreak/>
              <w:t>Liczba uczniów objętych wsparciem stype</w:t>
            </w:r>
            <w:r>
              <w:rPr>
                <w:rFonts w:ascii="Arial" w:hAnsi="Arial" w:cs="Arial"/>
                <w:sz w:val="18"/>
                <w:szCs w:val="18"/>
              </w:rPr>
              <w:t xml:space="preserve">ndialnym w programie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 xml:space="preserve">osoby </w:t>
            </w:r>
          </w:p>
        </w:tc>
        <w:tc>
          <w:tcPr>
            <w:tcW w:w="957"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5</w:t>
            </w:r>
            <w:r w:rsidR="0067247D">
              <w:rPr>
                <w:rFonts w:ascii="Arial" w:hAnsi="Arial" w:cs="Arial"/>
                <w:sz w:val="18"/>
                <w:szCs w:val="18"/>
              </w:rPr>
              <w:t>5</w:t>
            </w:r>
          </w:p>
        </w:tc>
        <w:tc>
          <w:tcPr>
            <w:tcW w:w="1143" w:type="pct"/>
            <w:gridSpan w:val="5"/>
            <w:tcBorders>
              <w:top w:val="single" w:sz="6" w:space="0" w:color="auto"/>
              <w:bottom w:val="single" w:sz="6" w:space="0" w:color="auto"/>
            </w:tcBorders>
            <w:shd w:val="clear" w:color="auto" w:fill="FFFFFF"/>
            <w:vAlign w:val="center"/>
          </w:tcPr>
          <w:p w:rsidR="001D65BB" w:rsidRPr="0025544A" w:rsidRDefault="001D65BB" w:rsidP="001D65BB">
            <w:pPr>
              <w:contextualSpacing/>
              <w:jc w:val="center"/>
              <w:rPr>
                <w:rFonts w:ascii="Arial" w:hAnsi="Arial" w:cs="Arial"/>
                <w:sz w:val="18"/>
                <w:szCs w:val="18"/>
              </w:rPr>
            </w:pPr>
            <w:r>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którzy nabyli kompetencje kluczowe lub umiejętności uniwersalne po opuszczeniu programu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25544A" w:rsidRDefault="001D65BB" w:rsidP="001D65BB">
            <w:pPr>
              <w:contextualSpacing/>
              <w:jc w:val="center"/>
              <w:rPr>
                <w:rFonts w:ascii="Arial" w:hAnsi="Arial" w:cs="Arial"/>
                <w:sz w:val="18"/>
                <w:szCs w:val="18"/>
              </w:rPr>
            </w:pPr>
            <w:r w:rsidRPr="0025544A">
              <w:rPr>
                <w:rFonts w:ascii="Arial" w:hAnsi="Arial" w:cs="Arial"/>
                <w:sz w:val="18"/>
                <w:szCs w:val="18"/>
              </w:rPr>
              <w:t>85%</w:t>
            </w:r>
          </w:p>
          <w:p w:rsidR="001D65BB" w:rsidRPr="008E5FEB" w:rsidRDefault="001D65BB" w:rsidP="0067247D">
            <w:pPr>
              <w:contextualSpacing/>
              <w:jc w:val="center"/>
              <w:rPr>
                <w:rFonts w:ascii="Arial" w:hAnsi="Arial" w:cs="Arial"/>
                <w:sz w:val="18"/>
                <w:szCs w:val="18"/>
              </w:rPr>
            </w:pPr>
            <w:r w:rsidRPr="0025544A">
              <w:rPr>
                <w:rFonts w:ascii="Arial" w:hAnsi="Arial" w:cs="Arial"/>
                <w:sz w:val="18"/>
                <w:szCs w:val="18"/>
              </w:rPr>
              <w:t>1</w:t>
            </w:r>
            <w:r w:rsidR="0067247D">
              <w:rPr>
                <w:rFonts w:ascii="Arial" w:hAnsi="Arial" w:cs="Arial"/>
                <w:sz w:val="18"/>
                <w:szCs w:val="18"/>
              </w:rPr>
              <w:t>683</w:t>
            </w:r>
            <w:r w:rsidRPr="0025544A">
              <w:rPr>
                <w:rFonts w:ascii="Arial" w:hAnsi="Arial" w:cs="Arial"/>
                <w:sz w:val="18"/>
                <w:szCs w:val="18"/>
              </w:rPr>
              <w:t xml:space="preserve"> osoby</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12"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objętych wsparciem w zakresie rozwijania kompetencji kluczowych lub umiejętności uniwersalnych w programie </w:t>
            </w:r>
          </w:p>
        </w:tc>
        <w:tc>
          <w:tcPr>
            <w:tcW w:w="695" w:type="pct"/>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1879</w:t>
            </w:r>
          </w:p>
        </w:tc>
        <w:tc>
          <w:tcPr>
            <w:tcW w:w="1143" w:type="pct"/>
            <w:gridSpan w:val="5"/>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bl>
    <w:p w:rsidR="001D65BB" w:rsidRDefault="001D65BB" w:rsidP="001D65BB">
      <w:pPr>
        <w:rPr>
          <w:rFonts w:ascii="Arial" w:hAnsi="Arial" w:cs="Arial"/>
          <w:b/>
          <w:spacing w:val="24"/>
          <w:sz w:val="28"/>
          <w:szCs w:val="28"/>
        </w:rPr>
      </w:pPr>
    </w:p>
    <w:p w:rsidR="00ED4CAD" w:rsidRDefault="00ED4CAD">
      <w:pPr>
        <w:spacing w:after="200" w:line="276" w:lineRule="auto"/>
        <w:rPr>
          <w:rFonts w:ascii="Arial" w:hAnsi="Arial" w:cs="Arial"/>
          <w:sz w:val="20"/>
          <w:szCs w:val="20"/>
        </w:rPr>
      </w:pPr>
      <w:r>
        <w:rPr>
          <w:rFonts w:ascii="Arial" w:hAnsi="Arial" w:cs="Arial"/>
          <w:sz w:val="20"/>
          <w:szCs w:val="20"/>
        </w:rPr>
        <w:br w:type="page"/>
      </w:r>
    </w:p>
    <w:p w:rsidR="00ED4CAD" w:rsidRDefault="00ED4CAD" w:rsidP="00ED4CAD">
      <w:pPr>
        <w:ind w:right="-157"/>
        <w:jc w:val="center"/>
      </w:pPr>
    </w:p>
    <w:p w:rsidR="00623374" w:rsidRDefault="00623374" w:rsidP="00623374">
      <w:pPr>
        <w:jc w:val="center"/>
        <w:rPr>
          <w:rFonts w:ascii="Arial" w:hAnsi="Arial" w:cs="Arial"/>
          <w:b/>
          <w:sz w:val="40"/>
          <w:szCs w:val="40"/>
        </w:rPr>
      </w:pPr>
      <w:r>
        <w:rPr>
          <w:rFonts w:ascii="Arial" w:hAnsi="Arial" w:cs="Arial"/>
          <w:b/>
          <w:sz w:val="40"/>
          <w:szCs w:val="40"/>
        </w:rPr>
        <w:t>Plan działania na rok 2019</w:t>
      </w:r>
    </w:p>
    <w:p w:rsidR="00623374" w:rsidRDefault="00623374" w:rsidP="00623374">
      <w:pPr>
        <w:jc w:val="center"/>
        <w:rPr>
          <w:rFonts w:ascii="Arial" w:hAnsi="Arial" w:cs="Arial"/>
          <w:b/>
          <w:sz w:val="12"/>
          <w:szCs w:val="12"/>
        </w:rPr>
      </w:pPr>
    </w:p>
    <w:p w:rsidR="00623374" w:rsidRDefault="00623374" w:rsidP="00623374">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623374" w:rsidRDefault="00623374" w:rsidP="00623374">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623374" w:rsidTr="00A616B6">
        <w:trPr>
          <w:trHeight w:val="362"/>
        </w:trPr>
        <w:tc>
          <w:tcPr>
            <w:tcW w:w="10315" w:type="dxa"/>
            <w:gridSpan w:val="6"/>
            <w:shd w:val="clear" w:color="auto" w:fill="D9D9D9"/>
            <w:vAlign w:val="center"/>
          </w:tcPr>
          <w:p w:rsidR="00623374" w:rsidRDefault="00623374" w:rsidP="00A616B6">
            <w:pPr>
              <w:jc w:val="center"/>
              <w:rPr>
                <w:rFonts w:ascii="Arial" w:hAnsi="Arial" w:cs="Arial"/>
                <w:b/>
                <w:sz w:val="18"/>
                <w:szCs w:val="18"/>
              </w:rPr>
            </w:pPr>
            <w:r>
              <w:rPr>
                <w:rFonts w:ascii="Arial" w:hAnsi="Arial" w:cs="Arial"/>
                <w:b/>
                <w:sz w:val="18"/>
                <w:szCs w:val="18"/>
              </w:rPr>
              <w:t>INFORMACJE O INSTYTUCJI POŚREDNICZĄCEJ</w:t>
            </w:r>
          </w:p>
        </w:tc>
      </w:tr>
      <w:tr w:rsidR="00623374" w:rsidTr="00A616B6">
        <w:trPr>
          <w:trHeight w:val="511"/>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Oś VIII Edukacja</w:t>
            </w:r>
          </w:p>
        </w:tc>
      </w:tr>
      <w:tr w:rsidR="00623374" w:rsidTr="00A616B6">
        <w:trPr>
          <w:trHeight w:val="519"/>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Wojewódzki Urząd Pracy w Szczecinie</w:t>
            </w:r>
          </w:p>
        </w:tc>
      </w:tr>
      <w:tr w:rsidR="00623374" w:rsidTr="00A616B6">
        <w:trPr>
          <w:trHeight w:val="348"/>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623374" w:rsidRDefault="00623374" w:rsidP="00A616B6">
            <w:pPr>
              <w:jc w:val="center"/>
              <w:rPr>
                <w:rFonts w:ascii="Arial" w:hAnsi="Arial" w:cs="Arial"/>
                <w:sz w:val="18"/>
                <w:szCs w:val="18"/>
              </w:rPr>
            </w:pPr>
          </w:p>
          <w:p w:rsidR="00623374" w:rsidRDefault="00623374" w:rsidP="00A616B6">
            <w:pPr>
              <w:jc w:val="center"/>
              <w:rPr>
                <w:rFonts w:ascii="Arial" w:hAnsi="Arial" w:cs="Arial"/>
                <w:sz w:val="18"/>
                <w:szCs w:val="18"/>
              </w:rPr>
            </w:pPr>
            <w:r>
              <w:rPr>
                <w:rFonts w:ascii="Arial" w:hAnsi="Arial" w:cs="Arial"/>
                <w:sz w:val="18"/>
                <w:szCs w:val="18"/>
              </w:rPr>
              <w:t>ul. A. Mickiewicza 41</w:t>
            </w:r>
          </w:p>
          <w:p w:rsidR="00623374" w:rsidRDefault="00623374" w:rsidP="00A616B6">
            <w:pPr>
              <w:jc w:val="center"/>
              <w:rPr>
                <w:rFonts w:ascii="Arial" w:hAnsi="Arial" w:cs="Arial"/>
                <w:sz w:val="18"/>
                <w:szCs w:val="18"/>
              </w:rPr>
            </w:pPr>
            <w:r>
              <w:rPr>
                <w:rFonts w:ascii="Arial" w:hAnsi="Arial" w:cs="Arial"/>
                <w:sz w:val="18"/>
                <w:szCs w:val="18"/>
              </w:rPr>
              <w:t>70-383 Szczecin</w:t>
            </w:r>
          </w:p>
          <w:p w:rsidR="00623374" w:rsidRDefault="00623374" w:rsidP="00A616B6">
            <w:pPr>
              <w:jc w:val="center"/>
              <w:rPr>
                <w:rFonts w:ascii="Arial" w:hAnsi="Arial" w:cs="Arial"/>
                <w:sz w:val="18"/>
                <w:szCs w:val="18"/>
              </w:rPr>
            </w:pPr>
          </w:p>
        </w:tc>
      </w:tr>
      <w:tr w:rsidR="00623374" w:rsidTr="00A616B6">
        <w:trPr>
          <w:trHeight w:val="358"/>
        </w:trPr>
        <w:tc>
          <w:tcPr>
            <w:tcW w:w="3034" w:type="dxa"/>
            <w:tcBorders>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623374" w:rsidRDefault="00623374" w:rsidP="00A616B6">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42-56-103</w:t>
            </w:r>
          </w:p>
        </w:tc>
      </w:tr>
      <w:tr w:rsidR="00623374" w:rsidTr="00A616B6">
        <w:trPr>
          <w:trHeight w:val="354"/>
        </w:trPr>
        <w:tc>
          <w:tcPr>
            <w:tcW w:w="3034" w:type="dxa"/>
            <w:tcBorders>
              <w:top w:val="single" w:sz="2" w:space="0" w:color="auto"/>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23374" w:rsidRDefault="00623374" w:rsidP="00A616B6">
            <w:pPr>
              <w:jc w:val="center"/>
              <w:rPr>
                <w:rFonts w:ascii="Arial" w:hAnsi="Arial" w:cs="Arial"/>
                <w:sz w:val="18"/>
                <w:szCs w:val="18"/>
              </w:rPr>
            </w:pPr>
            <w:r>
              <w:rPr>
                <w:rFonts w:ascii="Arial" w:hAnsi="Arial" w:cs="Arial"/>
                <w:sz w:val="18"/>
                <w:szCs w:val="18"/>
              </w:rPr>
              <w:t>martyna_jakubowska@wup.pl</w:t>
            </w:r>
          </w:p>
        </w:tc>
      </w:tr>
      <w:tr w:rsidR="00623374" w:rsidRPr="00D635D5" w:rsidTr="00A616B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623374" w:rsidRPr="00D75969" w:rsidRDefault="00623374" w:rsidP="00A616B6">
            <w:pPr>
              <w:jc w:val="center"/>
              <w:rPr>
                <w:rFonts w:ascii="Arial" w:hAnsi="Arial" w:cs="Arial"/>
                <w:sz w:val="18"/>
                <w:szCs w:val="18"/>
              </w:rPr>
            </w:pPr>
            <w:r w:rsidRPr="00D75969">
              <w:rPr>
                <w:rFonts w:ascii="Arial" w:hAnsi="Arial" w:cs="Arial"/>
                <w:sz w:val="18"/>
                <w:szCs w:val="18"/>
              </w:rPr>
              <w:t>Martyna Jakubowska</w:t>
            </w:r>
          </w:p>
          <w:p w:rsidR="00623374" w:rsidRPr="00D75969" w:rsidRDefault="00623374" w:rsidP="00A616B6">
            <w:pPr>
              <w:jc w:val="center"/>
              <w:rPr>
                <w:rFonts w:ascii="Arial" w:hAnsi="Arial" w:cs="Arial"/>
                <w:sz w:val="18"/>
                <w:szCs w:val="18"/>
              </w:rPr>
            </w:pPr>
            <w:r w:rsidRPr="00D75969">
              <w:rPr>
                <w:rFonts w:ascii="Arial" w:hAnsi="Arial" w:cs="Arial"/>
                <w:sz w:val="18"/>
                <w:szCs w:val="18"/>
              </w:rPr>
              <w:t>tel. 91 42 166</w:t>
            </w:r>
          </w:p>
          <w:p w:rsidR="00623374" w:rsidRPr="00D635D5" w:rsidRDefault="00623374" w:rsidP="00A616B6">
            <w:pPr>
              <w:jc w:val="center"/>
              <w:rPr>
                <w:rFonts w:ascii="Arial" w:hAnsi="Arial" w:cs="Arial"/>
                <w:sz w:val="18"/>
                <w:szCs w:val="18"/>
              </w:rPr>
            </w:pPr>
            <w:r w:rsidRPr="00D635D5">
              <w:rPr>
                <w:rFonts w:ascii="Arial" w:hAnsi="Arial" w:cs="Arial"/>
                <w:sz w:val="18"/>
                <w:szCs w:val="18"/>
              </w:rPr>
              <w:t>e-mail: martyna_jakubowska@wup.pl</w:t>
            </w:r>
          </w:p>
        </w:tc>
      </w:tr>
    </w:tbl>
    <w:p w:rsidR="00623374" w:rsidRDefault="00623374" w:rsidP="00623374">
      <w:r w:rsidRPr="000271A3">
        <w:rPr>
          <w:rFonts w:ascii="Arial" w:hAnsi="Arial" w:cs="Arial"/>
          <w:b/>
        </w:rPr>
        <w:br w:type="column"/>
      </w:r>
      <w:r>
        <w:lastRenderedPageBreak/>
        <w:t xml:space="preserve"> </w:t>
      </w:r>
    </w:p>
    <w:p w:rsidR="00623374" w:rsidRDefault="00623374" w:rsidP="00ED4CAD">
      <w:pPr>
        <w:ind w:right="-157"/>
        <w:jc w:val="center"/>
      </w:pPr>
    </w:p>
    <w:p w:rsidR="00623374" w:rsidRDefault="00623374" w:rsidP="00ED4CAD">
      <w:pPr>
        <w:ind w:right="-157"/>
        <w:jc w:val="center"/>
      </w:pPr>
    </w:p>
    <w:p w:rsidR="00623374" w:rsidRPr="00623374" w:rsidRDefault="00623374" w:rsidP="00623374"/>
    <w:p w:rsidR="00623374" w:rsidRDefault="00623374" w:rsidP="00623374"/>
    <w:p w:rsidR="00F65DCB" w:rsidRDefault="009F615B" w:rsidP="00623374">
      <w:r>
        <w:rPr>
          <w:noProof/>
        </w:rPr>
        <w:pict>
          <v:rect id="Rectangle 7" o:spid="_x0000_s1027" style="position:absolute;margin-left:-15.65pt;margin-top:-75.65pt;width:486pt;height:7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" fillcolor="#e36c0a [2409]">
            <v:textbox>
              <w:txbxContent>
                <w:p w:rsidR="00C862FC" w:rsidRPr="00E36EC0" w:rsidRDefault="00C862FC" w:rsidP="00F65DCB">
                  <w:pPr>
                    <w:jc w:val="center"/>
                    <w:rPr>
                      <w:rFonts w:ascii="Arial" w:hAnsi="Arial" w:cs="Arial"/>
                      <w:b/>
                      <w:sz w:val="20"/>
                      <w:szCs w:val="20"/>
                    </w:rPr>
                  </w:pPr>
                  <w:r w:rsidRPr="00E36EC0">
                    <w:rPr>
                      <w:rFonts w:ascii="Arial" w:hAnsi="Arial" w:cs="Arial"/>
                      <w:b/>
                      <w:sz w:val="20"/>
                      <w:szCs w:val="20"/>
                    </w:rPr>
                    <w:t>KARTA DZIAŁANIA</w:t>
                  </w:r>
                </w:p>
                <w:p w:rsidR="00C862FC" w:rsidRPr="00A616B6" w:rsidRDefault="00C862FC" w:rsidP="00E36EC0">
                  <w:pPr>
                    <w:pStyle w:val="Nagwek2"/>
                    <w:jc w:val="both"/>
                    <w:rPr>
                      <w:b/>
                      <w:sz w:val="20"/>
                      <w:szCs w:val="20"/>
                    </w:rPr>
                  </w:pPr>
                  <w:bookmarkStart w:id="117" w:name="_Toc34037335"/>
                  <w:bookmarkStart w:id="118" w:name="_Toc37843518"/>
                  <w:bookmarkStart w:id="119" w:name="_Toc52269515"/>
                  <w:bookmarkStart w:id="120" w:name="_Toc52269580"/>
                  <w:bookmarkStart w:id="121" w:name="_Toc52269623"/>
                  <w:bookmarkStart w:id="122" w:name="_Toc52269956"/>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117"/>
                  <w:bookmarkEnd w:id="118"/>
                  <w:bookmarkEnd w:id="119"/>
                  <w:bookmarkEnd w:id="120"/>
                  <w:bookmarkEnd w:id="121"/>
                  <w:bookmarkEnd w:id="122"/>
                </w:p>
              </w:txbxContent>
            </v:textbox>
          </v:rect>
        </w:pict>
      </w:r>
    </w:p>
    <w:tbl>
      <w:tblPr>
        <w:tblW w:w="52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532"/>
        <w:gridCol w:w="481"/>
        <w:gridCol w:w="1820"/>
        <w:gridCol w:w="319"/>
        <w:gridCol w:w="1013"/>
        <w:gridCol w:w="352"/>
        <w:gridCol w:w="678"/>
        <w:gridCol w:w="311"/>
        <w:gridCol w:w="667"/>
        <w:gridCol w:w="326"/>
        <w:gridCol w:w="594"/>
        <w:gridCol w:w="223"/>
        <w:gridCol w:w="192"/>
        <w:gridCol w:w="426"/>
        <w:gridCol w:w="841"/>
      </w:tblGrid>
      <w:tr w:rsidR="00D1081F" w:rsidRPr="008E5FEB" w:rsidTr="002B6A85">
        <w:trPr>
          <w:trHeight w:val="218"/>
          <w:jc w:val="center"/>
        </w:trPr>
        <w:tc>
          <w:tcPr>
            <w:tcW w:w="784" w:type="pct"/>
            <w:tcBorders>
              <w:top w:val="single" w:sz="12" w:space="0" w:color="auto"/>
              <w:bottom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 xml:space="preserve">LP. Konkursu: </w:t>
            </w:r>
          </w:p>
        </w:tc>
        <w:tc>
          <w:tcPr>
            <w:tcW w:w="246"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1</w:t>
            </w:r>
          </w:p>
        </w:tc>
        <w:tc>
          <w:tcPr>
            <w:tcW w:w="1792" w:type="pct"/>
            <w:gridSpan w:val="4"/>
            <w:tcBorders>
              <w:left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Planowany termin ogłoszenia konkursu</w:t>
            </w:r>
          </w:p>
        </w:tc>
        <w:tc>
          <w:tcPr>
            <w:tcW w:w="347" w:type="pct"/>
            <w:tcBorders>
              <w:top w:val="single" w:sz="12" w:space="0" w:color="auto"/>
              <w:left w:val="single" w:sz="12" w:space="0" w:color="auto"/>
              <w:bottom w:val="single" w:sz="12" w:space="0" w:color="auto"/>
              <w:right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 kw.</w:t>
            </w:r>
          </w:p>
        </w:tc>
        <w:tc>
          <w:tcPr>
            <w:tcW w:w="159" w:type="pct"/>
            <w:tcBorders>
              <w:top w:val="single" w:sz="12" w:space="0" w:color="auto"/>
              <w:left w:val="single" w:sz="6"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41"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04"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16" w:type="pct"/>
            <w:gridSpan w:val="2"/>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IV kw.</w:t>
            </w:r>
          </w:p>
        </w:tc>
        <w:tc>
          <w:tcPr>
            <w:tcW w:w="430" w:type="pct"/>
            <w:tcBorders>
              <w:top w:val="single" w:sz="12" w:space="0" w:color="auto"/>
              <w:bottom w:val="single" w:sz="12" w:space="0" w:color="auto"/>
            </w:tcBorders>
            <w:vAlign w:val="center"/>
          </w:tcPr>
          <w:p w:rsidR="00D1081F" w:rsidRPr="008E5FEB" w:rsidRDefault="00D1081F" w:rsidP="00F65DCB">
            <w:pPr>
              <w:jc w:val="center"/>
              <w:rPr>
                <w:rFonts w:ascii="Arial" w:hAnsi="Arial" w:cs="Arial"/>
                <w:b/>
                <w:sz w:val="18"/>
                <w:szCs w:val="18"/>
              </w:rPr>
            </w:pPr>
            <w:r>
              <w:rPr>
                <w:rFonts w:ascii="Arial" w:hAnsi="Arial" w:cs="Arial"/>
                <w:b/>
                <w:sz w:val="18"/>
                <w:szCs w:val="18"/>
              </w:rPr>
              <w:t>x</w:t>
            </w:r>
          </w:p>
        </w:tc>
      </w:tr>
      <w:tr w:rsidR="00D1081F" w:rsidRPr="008E5FEB" w:rsidTr="002B6A85">
        <w:trPr>
          <w:trHeight w:val="113"/>
          <w:jc w:val="center"/>
        </w:trPr>
        <w:tc>
          <w:tcPr>
            <w:tcW w:w="1030" w:type="pct"/>
            <w:gridSpan w:val="2"/>
            <w:vMerge w:val="restart"/>
            <w:tcBorders>
              <w:top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Typ konkursu</w:t>
            </w:r>
          </w:p>
        </w:tc>
        <w:tc>
          <w:tcPr>
            <w:tcW w:w="931" w:type="pct"/>
            <w:tcBorders>
              <w:left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trHeight w:val="112"/>
          <w:jc w:val="center"/>
        </w:trPr>
        <w:tc>
          <w:tcPr>
            <w:tcW w:w="1030" w:type="pct"/>
            <w:gridSpan w:val="2"/>
            <w:vMerge/>
            <w:tcBorders>
              <w:bottom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c>
          <w:tcPr>
            <w:tcW w:w="931" w:type="pct"/>
            <w:tcBorders>
              <w:left w:val="single" w:sz="12" w:space="0" w:color="auto"/>
            </w:tcBorders>
            <w:shd w:val="clear" w:color="auto" w:fill="CCFFCC"/>
            <w:vAlign w:val="center"/>
          </w:tcPr>
          <w:p w:rsidR="00D1081F" w:rsidRPr="003C62BA" w:rsidRDefault="00D1081F" w:rsidP="00F65DCB">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Planowana alokacja</w:t>
            </w:r>
          </w:p>
        </w:tc>
        <w:tc>
          <w:tcPr>
            <w:tcW w:w="3970" w:type="pct"/>
            <w:gridSpan w:val="13"/>
            <w:vAlign w:val="center"/>
          </w:tcPr>
          <w:p w:rsidR="00D1081F" w:rsidRPr="003C62BA" w:rsidRDefault="00D1081F" w:rsidP="00F65DCB">
            <w:pPr>
              <w:spacing w:line="276" w:lineRule="auto"/>
              <w:ind w:left="57"/>
              <w:rPr>
                <w:rFonts w:ascii="Arial" w:hAnsi="Arial" w:cs="Arial"/>
                <w:b/>
                <w:sz w:val="20"/>
                <w:szCs w:val="20"/>
              </w:rPr>
            </w:pPr>
            <w:r>
              <w:rPr>
                <w:rFonts w:ascii="Arial" w:hAnsi="Arial" w:cs="Arial"/>
                <w:b/>
                <w:sz w:val="20"/>
                <w:szCs w:val="20"/>
              </w:rPr>
              <w:t>793 880,00 EUR</w:t>
            </w:r>
          </w:p>
        </w:tc>
      </w:tr>
      <w:tr w:rsidR="00D1081F" w:rsidRPr="008E5FEB" w:rsidTr="002B6A85">
        <w:trPr>
          <w:trHeight w:val="261"/>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70" w:type="pct"/>
            <w:gridSpan w:val="13"/>
            <w:vAlign w:val="center"/>
          </w:tcPr>
          <w:p w:rsidR="00B03523" w:rsidRPr="00B03523" w:rsidRDefault="00B03523" w:rsidP="00C716BF">
            <w:pPr>
              <w:pStyle w:val="Akapitzlist"/>
              <w:numPr>
                <w:ilvl w:val="0"/>
                <w:numId w:val="204"/>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B03523" w:rsidRPr="00B03523" w:rsidRDefault="00B03523" w:rsidP="00B03523">
            <w:pPr>
              <w:ind w:left="1068"/>
              <w:contextualSpacing/>
              <w:jc w:val="both"/>
              <w:rPr>
                <w:rFonts w:ascii="Arial" w:hAnsi="Arial" w:cs="Arial"/>
                <w:sz w:val="18"/>
                <w:szCs w:val="18"/>
              </w:rPr>
            </w:pPr>
          </w:p>
          <w:p w:rsidR="00B03523" w:rsidRPr="00B03523" w:rsidRDefault="00B03523" w:rsidP="00C716BF">
            <w:pPr>
              <w:pStyle w:val="Akapitzlist"/>
              <w:numPr>
                <w:ilvl w:val="0"/>
                <w:numId w:val="204"/>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w:t>
            </w:r>
            <w:r w:rsidRPr="00B03523">
              <w:rPr>
                <w:rFonts w:ascii="Arial" w:hAnsi="Arial" w:cs="Arial"/>
                <w:sz w:val="18"/>
                <w:szCs w:val="18"/>
              </w:rPr>
              <w:lastRenderedPageBreak/>
              <w:t xml:space="preserve">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B03523" w:rsidRPr="00B03523" w:rsidRDefault="00B03523" w:rsidP="00B03523">
            <w:pPr>
              <w:ind w:left="1055"/>
              <w:contextualSpacing/>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kształcenia zawodowego</w:t>
            </w:r>
            <w:r w:rsidRPr="00B03523">
              <w:rPr>
                <w:rFonts w:ascii="Arial" w:hAnsi="Arial" w:cs="Arial"/>
                <w:sz w:val="18"/>
                <w:szCs w:val="18"/>
              </w:rPr>
              <w:t>.</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t>
            </w:r>
            <w:r w:rsidR="00ED54B7">
              <w:rPr>
                <w:rFonts w:ascii="Arial" w:hAnsi="Arial" w:cs="Arial"/>
                <w:sz w:val="18"/>
                <w:szCs w:val="18"/>
              </w:rPr>
              <w:t xml:space="preserve">w zawodzie </w:t>
            </w:r>
            <w:r w:rsidRPr="00B03523">
              <w:rPr>
                <w:rFonts w:ascii="Arial" w:hAnsi="Arial" w:cs="Arial"/>
                <w:sz w:val="18"/>
                <w:szCs w:val="18"/>
              </w:rPr>
              <w:t xml:space="preserve">w tym m.in.: tworzenie w szkołach i placówkach prowadzących kształcenie zawodowe, </w:t>
            </w:r>
            <w:proofErr w:type="spellStart"/>
            <w:r w:rsidRPr="00B03523">
              <w:rPr>
                <w:rFonts w:ascii="Arial" w:hAnsi="Arial" w:cs="Arial"/>
                <w:sz w:val="18"/>
                <w:szCs w:val="18"/>
              </w:rPr>
              <w:t>CKZiU</w:t>
            </w:r>
            <w:proofErr w:type="spellEnd"/>
            <w:r w:rsidRPr="00B03523">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7"/>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 – 2013 w ramach PO KL oraz w latach 2014-2020 w ramach POWER</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p w:rsidR="00B03523" w:rsidRPr="00B03523" w:rsidRDefault="00B03523" w:rsidP="00B03523">
            <w:pPr>
              <w:tabs>
                <w:tab w:val="left" w:pos="1197"/>
              </w:tabs>
              <w:ind w:left="1197"/>
              <w:contextualSpacing/>
              <w:jc w:val="both"/>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8"/>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lastRenderedPageBreak/>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wykorzystanie narzędzi, metod lub form pracy wypracowanych w ramach projektów, w tym pozytywnie </w:t>
            </w:r>
            <w:proofErr w:type="spellStart"/>
            <w:r w:rsidRPr="00B03523">
              <w:rPr>
                <w:rFonts w:ascii="Arial" w:hAnsi="Arial" w:cs="Arial"/>
                <w:sz w:val="18"/>
                <w:szCs w:val="18"/>
              </w:rPr>
              <w:t>zwalidowanych</w:t>
            </w:r>
            <w:proofErr w:type="spellEnd"/>
            <w:r w:rsidRPr="00B03523">
              <w:rPr>
                <w:rFonts w:ascii="Arial" w:hAnsi="Arial" w:cs="Arial"/>
                <w:sz w:val="18"/>
                <w:szCs w:val="18"/>
              </w:rPr>
              <w:t xml:space="preserve"> produktów projektów innowacyjnych, zrealizowanych w latach 2007-2013 w ramach PO KL oraz w latach 2014-2020 w ramach POWER</w:t>
            </w:r>
          </w:p>
          <w:p w:rsidR="00B03523" w:rsidRPr="00B03523" w:rsidRDefault="00B03523" w:rsidP="00B03523">
            <w:pPr>
              <w:pStyle w:val="Akapitzlist"/>
              <w:ind w:left="1197"/>
              <w:jc w:val="both"/>
              <w:rPr>
                <w:rFonts w:ascii="Arial" w:hAnsi="Arial" w:cs="Arial"/>
                <w:sz w:val="18"/>
                <w:szCs w:val="18"/>
              </w:rPr>
            </w:pPr>
          </w:p>
          <w:p w:rsidR="009F615B" w:rsidRDefault="00B03523" w:rsidP="009F615B">
            <w:pPr>
              <w:pStyle w:val="Akapitzlist"/>
              <w:numPr>
                <w:ilvl w:val="0"/>
                <w:numId w:val="236"/>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209"/>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209"/>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D1081F" w:rsidRPr="00B03523" w:rsidRDefault="00B03523" w:rsidP="00C716BF">
            <w:pPr>
              <w:numPr>
                <w:ilvl w:val="0"/>
                <w:numId w:val="209"/>
              </w:numPr>
              <w:spacing w:line="276" w:lineRule="auto"/>
              <w:contextualSpacing/>
              <w:rPr>
                <w:rFonts w:ascii="Myriad Pro" w:hAnsi="Myriad Pro" w:cs="Arial"/>
                <w:sz w:val="20"/>
              </w:rPr>
            </w:pPr>
            <w:r w:rsidRPr="00B03523">
              <w:rPr>
                <w:rFonts w:ascii="Arial" w:hAnsi="Arial" w:cs="Arial"/>
                <w:sz w:val="18"/>
                <w:szCs w:val="18"/>
              </w:rPr>
              <w:t>zewnętrzne wsparcie szkół w obszarze doradztwa zawodowego.</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lastRenderedPageBreak/>
              <w:t>Wnioskodawcy do których skierowany jest  konkurs</w:t>
            </w:r>
          </w:p>
        </w:tc>
        <w:tc>
          <w:tcPr>
            <w:tcW w:w="3970" w:type="pct"/>
            <w:gridSpan w:val="13"/>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D1081F" w:rsidRPr="008E5FEB" w:rsidRDefault="00D1081F" w:rsidP="00F65DCB">
            <w:pPr>
              <w:spacing w:before="120" w:after="120"/>
              <w:ind w:left="254" w:hanging="254"/>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Szczegółowy opis, zakładany cel konkursu</w:t>
            </w:r>
          </w:p>
        </w:tc>
        <w:tc>
          <w:tcPr>
            <w:tcW w:w="3970" w:type="pct"/>
            <w:gridSpan w:val="13"/>
            <w:vAlign w:val="center"/>
          </w:tcPr>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Interwencja zaplanowana w ramach Działania przyczynia się do realizacji celu szczegółowego: </w:t>
            </w:r>
            <w:r w:rsidRPr="00603D7F">
              <w:rPr>
                <w:rFonts w:ascii="Arial" w:hAnsi="Arial" w:cs="Arial"/>
                <w:i/>
                <w:sz w:val="18"/>
                <w:szCs w:val="18"/>
              </w:rPr>
              <w:t>wzrost efektywności kształcenia zawodowego i jego dostosowanie do wymogów regionalnego rynku pracy zwiększające szanse na zatrudnienie</w:t>
            </w:r>
            <w:r w:rsidRPr="00603D7F">
              <w:rPr>
                <w:rFonts w:ascii="Arial" w:hAnsi="Arial" w:cs="Arial"/>
                <w:sz w:val="18"/>
                <w:szCs w:val="18"/>
              </w:rPr>
              <w:t xml:space="preserve">. Ponadto, działanie wpisuje się w cel strategiczny 2 </w:t>
            </w:r>
            <w:r w:rsidRPr="00603D7F">
              <w:rPr>
                <w:rFonts w:ascii="Arial" w:hAnsi="Arial" w:cs="Arial"/>
                <w:i/>
                <w:sz w:val="18"/>
                <w:szCs w:val="18"/>
              </w:rPr>
              <w:t>„Dynamizowanie rozwoju gospodarczego Szczecińskiego Obszaru Metropolitalnego – innowacyjna i konkurencyjna gospodarka”</w:t>
            </w:r>
            <w:r w:rsidRPr="00603D7F">
              <w:rPr>
                <w:rFonts w:ascii="Arial" w:hAnsi="Arial" w:cs="Arial"/>
                <w:sz w:val="18"/>
                <w:szCs w:val="18"/>
              </w:rPr>
              <w:t xml:space="preserve"> Strategii Zintegrowanych Inwestycji Terytorialnych Szczecińskiego Obszaru Metropolitalnego.</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Zintegrowanych Inwestycji Terytorialnych Szczecińskiego Obszaru Metropolitalnego  jest dostosowanie systemu kształcenia </w:t>
            </w:r>
            <w:r w:rsidRPr="00603D7F">
              <w:rPr>
                <w:rFonts w:ascii="Arial" w:hAnsi="Arial" w:cs="Arial"/>
                <w:bCs/>
                <w:sz w:val="18"/>
                <w:szCs w:val="18"/>
              </w:rPr>
              <w:t>zawodowego</w:t>
            </w:r>
            <w:r w:rsidRPr="00603D7F">
              <w:rPr>
                <w:rFonts w:ascii="Arial" w:hAnsi="Arial" w:cs="Arial"/>
                <w:sz w:val="18"/>
                <w:szCs w:val="18"/>
              </w:rPr>
              <w:t xml:space="preserve"> do wymogów metropolitalnego rynku pracy i zwiększenie szans na zatrudnienie.</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zawodowe, zasadnicze branżowe i średnie branżowe.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Przewidywane wsparcie ukierunkowane zostanie na przedsięwzięcia o charakterze </w:t>
            </w:r>
            <w:r w:rsidRPr="00603D7F">
              <w:rPr>
                <w:rFonts w:ascii="Arial" w:hAnsi="Arial" w:cs="Arial"/>
                <w:sz w:val="18"/>
                <w:szCs w:val="18"/>
              </w:rPr>
              <w:lastRenderedPageBreak/>
              <w:t>kompleksowym, przewidującym zarówno działania skierowane do uczniów, jak również doskonalenie umiejętności nauczycieli zawodu i instruktorów praktycznej nauki zawodu.</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Wsparcie w tym zakresie koncentrować się będzie w głównej mierze na wszelkich formach podwyższających kwalifikacje i kompetencje uczniów na rynku pracy oraz zwiększających ich szanse</w:t>
            </w:r>
            <w:r>
              <w:rPr>
                <w:rFonts w:ascii="Arial" w:hAnsi="Arial" w:cs="Arial"/>
                <w:sz w:val="18"/>
                <w:szCs w:val="18"/>
              </w:rPr>
              <w:t xml:space="preserve"> na znalezienie pracy, tj. staże uczniowskie.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Dodatkowo, wspierane będą inwestycje w infrastrukturę w celu podniesienia jakości bazy technologiczno-dydaktycznej szkolnictwa zawodowego.</w:t>
            </w:r>
          </w:p>
          <w:p w:rsidR="00D1081F" w:rsidRPr="008E5FEB" w:rsidRDefault="002B6A85" w:rsidP="002B6A85">
            <w:pPr>
              <w:spacing w:before="60" w:after="60"/>
              <w:jc w:val="both"/>
              <w:rPr>
                <w:rFonts w:ascii="Arial" w:hAnsi="Arial" w:cs="Arial"/>
                <w:sz w:val="18"/>
                <w:szCs w:val="18"/>
              </w:rPr>
            </w:pPr>
            <w:r w:rsidRPr="00603D7F">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D1081F" w:rsidRPr="008E5FEB" w:rsidTr="002B6A85">
        <w:trPr>
          <w:jc w:val="center"/>
        </w:trPr>
        <w:tc>
          <w:tcPr>
            <w:tcW w:w="1030" w:type="pct"/>
            <w:gridSpan w:val="2"/>
            <w:vMerge w:val="restart"/>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3970" w:type="pct"/>
            <w:gridSpan w:val="13"/>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 xml:space="preserve">Kryteria dopuszczalności </w:t>
            </w:r>
          </w:p>
        </w:tc>
      </w:tr>
      <w:tr w:rsidR="00D1081F" w:rsidRPr="008E5FEB" w:rsidTr="002B6A85">
        <w:trPr>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vAlign w:val="center"/>
          </w:tcPr>
          <w:p w:rsidR="00D1081F" w:rsidRPr="008E5FEB" w:rsidRDefault="00D1081F" w:rsidP="00C716BF">
            <w:pPr>
              <w:numPr>
                <w:ilvl w:val="0"/>
                <w:numId w:val="150"/>
              </w:numPr>
              <w:ind w:left="358" w:hanging="358"/>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D1081F" w:rsidRPr="008E5FEB" w:rsidRDefault="00D1081F" w:rsidP="00F65DCB">
            <w:pPr>
              <w:pStyle w:val="Akapitzlist"/>
              <w:ind w:left="0"/>
              <w:jc w:val="both"/>
              <w:rPr>
                <w:rFonts w:ascii="Arial" w:hAnsi="Arial" w:cs="Arial"/>
                <w:sz w:val="18"/>
                <w:szCs w:val="18"/>
              </w:rPr>
            </w:pPr>
          </w:p>
        </w:tc>
      </w:tr>
      <w:tr w:rsidR="00D1081F" w:rsidRPr="008E5FEB" w:rsidTr="002B6A85">
        <w:trPr>
          <w:trHeight w:val="181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bottom w:val="single" w:sz="6" w:space="0" w:color="auto"/>
            </w:tcBorders>
            <w:vAlign w:val="center"/>
          </w:tcPr>
          <w:p w:rsidR="00D1081F" w:rsidRPr="008E5FEB" w:rsidRDefault="00D1081F" w:rsidP="00F65DCB">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1081F" w:rsidRPr="008E5FEB" w:rsidRDefault="00D1081F" w:rsidP="00F65DCB">
            <w:pPr>
              <w:pStyle w:val="Default"/>
              <w:spacing w:before="20" w:after="20"/>
              <w:jc w:val="both"/>
              <w:rPr>
                <w:rFonts w:ascii="Arial" w:hAnsi="Arial" w:cs="Arial"/>
                <w:color w:val="auto"/>
                <w:sz w:val="18"/>
                <w:szCs w:val="18"/>
              </w:rPr>
            </w:pPr>
          </w:p>
          <w:p w:rsidR="00D1081F" w:rsidRPr="008E5FEB" w:rsidRDefault="00D1081F" w:rsidP="00F65DCB">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83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0B1D58" w:rsidRDefault="00D1081F" w:rsidP="00C716BF">
            <w:pPr>
              <w:pStyle w:val="Akapitzlist"/>
              <w:numPr>
                <w:ilvl w:val="0"/>
                <w:numId w:val="150"/>
              </w:numPr>
              <w:spacing w:before="40" w:after="40"/>
              <w:ind w:left="358" w:hanging="284"/>
              <w:jc w:val="both"/>
              <w:rPr>
                <w:rFonts w:ascii="Arial" w:hAnsi="Arial" w:cs="Arial"/>
                <w:sz w:val="18"/>
                <w:szCs w:val="18"/>
              </w:rPr>
            </w:pPr>
            <w:r w:rsidRPr="00CD1AFC">
              <w:rPr>
                <w:rFonts w:ascii="Arial" w:hAnsi="Arial" w:cs="Arial"/>
                <w:sz w:val="18"/>
                <w:szCs w:val="18"/>
              </w:rPr>
              <w:t xml:space="preserve">Projekt skierowany do grup docelowych z obszaru Szczecińskiego Obszaru Metropolitalnego (w przypadku osób fizycznych - pracujących, uczących się na ww. obszarze, a w przypadku innych podmiotów - posiadających jednostkę organizacyjną na </w:t>
            </w:r>
            <w:r>
              <w:rPr>
                <w:rFonts w:ascii="Arial" w:hAnsi="Arial" w:cs="Arial"/>
                <w:sz w:val="18"/>
                <w:szCs w:val="18"/>
              </w:rPr>
              <w:t xml:space="preserve">ww. </w:t>
            </w:r>
            <w:r w:rsidRPr="00CD1AFC">
              <w:rPr>
                <w:rFonts w:ascii="Arial" w:hAnsi="Arial" w:cs="Arial"/>
                <w:sz w:val="18"/>
                <w:szCs w:val="18"/>
              </w:rPr>
              <w:t>obszarze).</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Kryterium to przyczyni się do rozwoju kapitału ludzkiego na terenie  Szczecińskiego Obszaru Metropolitalnego.</w:t>
            </w:r>
          </w:p>
          <w:p w:rsidR="00D1081F" w:rsidRDefault="00D1081F" w:rsidP="00F65DCB">
            <w:pPr>
              <w:spacing w:before="40" w:after="40"/>
              <w:jc w:val="both"/>
              <w:rPr>
                <w:rFonts w:ascii="Arial" w:eastAsia="Calibri" w:hAnsi="Arial" w:cs="Arial"/>
                <w:sz w:val="18"/>
                <w:szCs w:val="18"/>
                <w:lang w:eastAsia="en-US"/>
              </w:rPr>
            </w:pPr>
          </w:p>
          <w:p w:rsidR="00D1081F" w:rsidRPr="00434B96" w:rsidRDefault="00D1081F" w:rsidP="00F65DCB">
            <w:pPr>
              <w:spacing w:before="40" w:after="40"/>
              <w:jc w:val="both"/>
              <w:rPr>
                <w:rFonts w:ascii="Arial" w:eastAsia="Calibri" w:hAnsi="Arial" w:cs="Arial"/>
                <w:sz w:val="18"/>
                <w:szCs w:val="18"/>
                <w:lang w:eastAsia="en-US"/>
              </w:rPr>
            </w:pPr>
            <w:r w:rsidRPr="00434B96">
              <w:rPr>
                <w:rFonts w:ascii="Arial" w:eastAsia="Calibri" w:hAnsi="Arial" w:cs="Arial"/>
                <w:sz w:val="18"/>
                <w:szCs w:val="18"/>
                <w:lang w:eastAsia="en-US"/>
              </w:rPr>
              <w:t>Zakłada się, że dzięki temu kryterium zostanie zapewniona większa dostępność do kompleksowego wsparcia dla szkół/ placówek systemu oświaty, nauczycieli i uczniów</w:t>
            </w:r>
            <w:r>
              <w:rPr>
                <w:rFonts w:ascii="Arial" w:eastAsia="Calibri" w:hAnsi="Arial" w:cs="Arial"/>
                <w:sz w:val="18"/>
                <w:szCs w:val="18"/>
                <w:lang w:eastAsia="en-US"/>
              </w:rPr>
              <w:t>/słuchaczy</w:t>
            </w:r>
            <w:r w:rsidRPr="00434B96">
              <w:rPr>
                <w:rFonts w:ascii="Arial" w:eastAsia="Calibri" w:hAnsi="Arial" w:cs="Arial"/>
                <w:sz w:val="18"/>
                <w:szCs w:val="18"/>
                <w:lang w:eastAsia="en-US"/>
              </w:rPr>
              <w:t xml:space="preserve"> z terenu  </w:t>
            </w:r>
            <w:r w:rsidRPr="00CD1AFC">
              <w:rPr>
                <w:rFonts w:ascii="Arial" w:hAnsi="Arial" w:cs="Arial"/>
                <w:sz w:val="18"/>
                <w:szCs w:val="18"/>
              </w:rPr>
              <w:t>Szczecińskiego Obszaru Metropolitalnego</w:t>
            </w:r>
            <w:r w:rsidRPr="00434B96">
              <w:rPr>
                <w:rFonts w:ascii="Arial" w:eastAsia="Calibri" w:hAnsi="Arial" w:cs="Arial"/>
                <w:sz w:val="18"/>
                <w:szCs w:val="18"/>
                <w:lang w:eastAsia="en-US"/>
              </w:rPr>
              <w:t xml:space="preserve">, co wpłynie pozytywnie na zwiększenie w przyszłości ich aktywności społecznej i zawodowej. </w:t>
            </w:r>
          </w:p>
          <w:p w:rsidR="00D1081F" w:rsidRDefault="00D1081F" w:rsidP="00F65DCB">
            <w:pPr>
              <w:spacing w:before="40" w:after="40"/>
              <w:jc w:val="both"/>
              <w:rPr>
                <w:rFonts w:ascii="Arial" w:eastAsia="Calibri" w:hAnsi="Arial" w:cs="Arial"/>
                <w:sz w:val="18"/>
                <w:szCs w:val="18"/>
                <w:lang w:eastAsia="en-US"/>
              </w:rPr>
            </w:pPr>
          </w:p>
          <w:p w:rsidR="00D1081F" w:rsidRPr="00D81D8B" w:rsidRDefault="00D1081F" w:rsidP="00F65DCB">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AA4C6B" w:rsidRDefault="00D1081F" w:rsidP="00C716BF">
            <w:pPr>
              <w:numPr>
                <w:ilvl w:val="0"/>
                <w:numId w:val="150"/>
              </w:numPr>
              <w:shd w:val="clear" w:color="auto" w:fill="FFFFFF"/>
              <w:ind w:left="358" w:hanging="284"/>
              <w:contextualSpacing/>
              <w:jc w:val="both"/>
              <w:rPr>
                <w:rFonts w:ascii="Arial" w:hAnsi="Arial" w:cs="Arial"/>
                <w:sz w:val="18"/>
                <w:szCs w:val="18"/>
              </w:rPr>
            </w:pPr>
            <w:r w:rsidRPr="00AA4C6B">
              <w:rPr>
                <w:rFonts w:ascii="Arial" w:hAnsi="Arial" w:cs="Arial"/>
                <w:sz w:val="18"/>
                <w:szCs w:val="18"/>
              </w:rPr>
              <w:t xml:space="preserve">Wsparcie określone w typie projektu nr 1 skierowane jest tylko i wyłącznie do uczniów i słuchaczy szkół/placówek kształcenia zawodowego. </w:t>
            </w:r>
          </w:p>
          <w:p w:rsidR="00D1081F" w:rsidRPr="00613BCD" w:rsidRDefault="00D1081F" w:rsidP="00F65DCB">
            <w:pPr>
              <w:shd w:val="clear" w:color="auto" w:fill="FFFFFF"/>
              <w:ind w:left="360"/>
              <w:contextualSpacing/>
              <w:jc w:val="both"/>
              <w:rPr>
                <w:rFonts w:ascii="Arial" w:hAnsi="Arial" w:cs="Arial"/>
                <w:sz w:val="18"/>
                <w:szCs w:val="18"/>
              </w:rPr>
            </w:pPr>
          </w:p>
          <w:p w:rsidR="00D1081F" w:rsidRPr="009046B4" w:rsidRDefault="00D1081F" w:rsidP="00F65DCB">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D1081F" w:rsidRPr="009046B4" w:rsidRDefault="00D1081F" w:rsidP="00F65DCB">
            <w:pPr>
              <w:jc w:val="center"/>
              <w:rPr>
                <w:rFonts w:ascii="Arial" w:hAnsi="Arial" w:cs="Arial"/>
                <w:sz w:val="18"/>
                <w:szCs w:val="18"/>
              </w:rPr>
            </w:pP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D1081F" w:rsidRDefault="00D1081F" w:rsidP="00F65DCB">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D1081F" w:rsidRPr="00097EEF" w:rsidRDefault="00D1081F" w:rsidP="00F65DCB">
            <w:pPr>
              <w:jc w:val="both"/>
              <w:rPr>
                <w:rFonts w:ascii="Arial" w:hAnsi="Arial" w:cs="Arial"/>
                <w:sz w:val="18"/>
                <w:szCs w:val="18"/>
              </w:rPr>
            </w:pPr>
          </w:p>
          <w:p w:rsidR="00D1081F" w:rsidRPr="00097EEF" w:rsidRDefault="00D1081F" w:rsidP="00F65DCB">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18"/>
                <w:szCs w:val="18"/>
              </w:rPr>
              <w:t>1</w:t>
            </w:r>
          </w:p>
        </w:tc>
      </w:tr>
      <w:tr w:rsidR="00D1081F" w:rsidRPr="008E5FEB" w:rsidTr="002B6A85">
        <w:trPr>
          <w:trHeight w:val="78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auto"/>
            <w:vAlign w:val="center"/>
          </w:tcPr>
          <w:p w:rsidR="00D1081F" w:rsidRDefault="00D1081F" w:rsidP="00C716BF">
            <w:pPr>
              <w:pStyle w:val="Akapitzlist"/>
              <w:numPr>
                <w:ilvl w:val="0"/>
                <w:numId w:val="150"/>
              </w:numPr>
              <w:ind w:left="358" w:hanging="284"/>
              <w:jc w:val="both"/>
              <w:rPr>
                <w:rFonts w:ascii="Arial" w:hAnsi="Arial" w:cs="Arial"/>
                <w:sz w:val="18"/>
                <w:szCs w:val="18"/>
              </w:rPr>
            </w:pPr>
            <w:r w:rsidRPr="00613BCD">
              <w:rPr>
                <w:rFonts w:ascii="Arial" w:hAnsi="Arial" w:cs="Arial"/>
                <w:sz w:val="18"/>
                <w:szCs w:val="18"/>
              </w:rPr>
              <w:t>W ramach projektu obligatoryjnie jest realizowany typ projektu nr 1 wskazany w Szczegółowym Opisie Osi Priorytetowych Regionalnego Programu Operacyjnego Województwa Zachodniopomorsk</w:t>
            </w:r>
            <w:r>
              <w:rPr>
                <w:rFonts w:ascii="Arial" w:hAnsi="Arial" w:cs="Arial"/>
                <w:sz w:val="18"/>
                <w:szCs w:val="18"/>
              </w:rPr>
              <w:t>iego 2014-2020 dla Działania 8.7</w:t>
            </w:r>
            <w:r w:rsidRPr="00613BCD">
              <w:rPr>
                <w:rFonts w:ascii="Arial" w:hAnsi="Arial" w:cs="Arial"/>
                <w:sz w:val="18"/>
                <w:szCs w:val="18"/>
              </w:rPr>
              <w:t xml:space="preserve">. </w:t>
            </w:r>
          </w:p>
          <w:p w:rsidR="00D1081F" w:rsidRPr="00613BCD" w:rsidRDefault="00D1081F" w:rsidP="00F65DCB">
            <w:pPr>
              <w:pStyle w:val="Akapitzlist"/>
              <w:ind w:left="0"/>
              <w:jc w:val="both"/>
              <w:rPr>
                <w:rFonts w:ascii="Arial" w:hAnsi="Arial" w:cs="Arial"/>
                <w:sz w:val="18"/>
                <w:szCs w:val="18"/>
              </w:rPr>
            </w:pPr>
          </w:p>
          <w:p w:rsidR="00D1081F" w:rsidRPr="008E5FEB" w:rsidRDefault="00D1081F" w:rsidP="00F65DCB">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D1081F" w:rsidRPr="008E5FEB" w:rsidTr="002B6A85">
        <w:trPr>
          <w:trHeight w:val="949"/>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Pr="00EF214D" w:rsidRDefault="00D1081F" w:rsidP="00F65DCB">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D1081F" w:rsidRPr="00EF214D" w:rsidRDefault="00D1081F" w:rsidP="00F65DCB">
            <w:pPr>
              <w:contextualSpacing/>
              <w:jc w:val="both"/>
              <w:rPr>
                <w:rFonts w:ascii="Arial" w:hAnsi="Arial" w:cs="Arial"/>
                <w:sz w:val="18"/>
                <w:szCs w:val="18"/>
              </w:rPr>
            </w:pPr>
          </w:p>
          <w:p w:rsidR="00D1081F" w:rsidRPr="00EF214D" w:rsidRDefault="00D1081F" w:rsidP="00F65DCB">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D1081F" w:rsidRPr="008E5FEB" w:rsidRDefault="00D1081F" w:rsidP="00F65DCB">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D1081F" w:rsidRPr="008E5FEB" w:rsidTr="002B6A85">
        <w:trPr>
          <w:trHeight w:val="93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2B6A85" w:rsidRPr="00E70108" w:rsidRDefault="002B6A85" w:rsidP="00C716BF">
            <w:pPr>
              <w:pStyle w:val="Akapitzlist"/>
              <w:numPr>
                <w:ilvl w:val="0"/>
                <w:numId w:val="122"/>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W projekcie zaplanowano obligatoryjną organizację staży uczniowskich, realizowanych w rzeczywistych warunkach pracy, dla 100% biorących udział w projekcie:</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techników,</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branżowych szkół I stopnia niebędących młodocianymi pracownikami,</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 uczniów branżowych szkół II stopnia,</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uczniów szkół policealnych. </w:t>
            </w:r>
          </w:p>
          <w:p w:rsidR="002B6A85" w:rsidRPr="00E70108" w:rsidRDefault="002B6A85" w:rsidP="00456A1B">
            <w:pPr>
              <w:spacing w:before="40" w:after="40"/>
              <w:jc w:val="both"/>
              <w:rPr>
                <w:rFonts w:ascii="Arial" w:hAnsi="Arial" w:cs="Arial"/>
                <w:bCs/>
                <w:sz w:val="18"/>
                <w:szCs w:val="18"/>
              </w:rPr>
            </w:pPr>
            <w:r w:rsidRPr="00E70108">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D1081F" w:rsidRPr="002B6A85" w:rsidRDefault="002B6A85" w:rsidP="002B6A85">
            <w:pPr>
              <w:spacing w:before="40" w:after="40"/>
              <w:jc w:val="both"/>
              <w:rPr>
                <w:rFonts w:ascii="MiriadPro" w:hAnsi="MiriadPro" w:cs="Arial"/>
                <w:bCs/>
                <w:sz w:val="18"/>
                <w:szCs w:val="18"/>
              </w:rPr>
            </w:pPr>
            <w:r w:rsidRPr="00E70108">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r w:rsidRPr="00586145">
              <w:rPr>
                <w:rFonts w:ascii="MiriadPro" w:hAnsi="MiriadPro" w:cs="Arial"/>
                <w:bCs/>
                <w:sz w:val="18"/>
                <w:szCs w:val="18"/>
              </w:rPr>
              <w:t xml:space="preserve"> </w:t>
            </w:r>
          </w:p>
        </w:tc>
      </w:tr>
      <w:tr w:rsidR="00D1081F" w:rsidRPr="008E5FEB" w:rsidTr="002B6A85">
        <w:trPr>
          <w:trHeight w:val="97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Przedmiotowe kryterium wpłynie na zapewnienie lepszego dostępu do nauki zawodu w rzeczywistych warunkach pracy. </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Projektodawca zobligowany jest do zawarcia zapisów we wniosku o </w:t>
            </w:r>
            <w:proofErr w:type="spellStart"/>
            <w:r w:rsidRPr="00D83E2A">
              <w:rPr>
                <w:rFonts w:ascii="Arial" w:hAnsi="Arial" w:cs="Arial"/>
                <w:sz w:val="18"/>
                <w:szCs w:val="18"/>
              </w:rPr>
              <w:t>dofinasowanie</w:t>
            </w:r>
            <w:proofErr w:type="spellEnd"/>
            <w:r w:rsidRPr="00D83E2A">
              <w:rPr>
                <w:rFonts w:ascii="Arial" w:hAnsi="Arial" w:cs="Arial"/>
                <w:sz w:val="18"/>
                <w:szCs w:val="18"/>
              </w:rPr>
              <w:t xml:space="preserve"> gwarantujących preferowanie </w:t>
            </w:r>
            <w:r w:rsidRPr="00D83E2A">
              <w:rPr>
                <w:rFonts w:ascii="Arial" w:hAnsi="Arial" w:cs="Arial"/>
                <w:bCs/>
                <w:sz w:val="18"/>
                <w:szCs w:val="18"/>
              </w:rPr>
              <w:t>do udziału w stażu uczniowskim uczniów, którzy nie realizują kształcenia praktycznego u pracodawców</w:t>
            </w:r>
            <w:r w:rsidRPr="00D83E2A">
              <w:rPr>
                <w:rFonts w:ascii="Arial" w:hAnsi="Arial" w:cs="Arial"/>
                <w:sz w:val="18"/>
                <w:szCs w:val="18"/>
              </w:rPr>
              <w:t>, co musi mieć odzwierciedlenie w opisie rekrutacji.</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Kryterium weryfikowane będzie na dwóch etapach:</w:t>
            </w: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1.</w:t>
            </w:r>
            <w:r w:rsidRPr="00D83E2A">
              <w:rPr>
                <w:rFonts w:ascii="Arial" w:hAnsi="Arial" w:cs="Arial"/>
                <w:sz w:val="18"/>
                <w:szCs w:val="18"/>
              </w:rPr>
              <w:tab/>
              <w:t>etap  prac Komisji Oceny Projektów - na podstawie treści wniosku o dofinansowanie projektu,</w:t>
            </w:r>
          </w:p>
          <w:p w:rsidR="00D1081F" w:rsidRPr="002B6A85" w:rsidRDefault="002B6A85" w:rsidP="002B6A85">
            <w:pPr>
              <w:contextualSpacing/>
              <w:jc w:val="both"/>
              <w:rPr>
                <w:rFonts w:ascii="Arial" w:hAnsi="Arial" w:cs="Arial"/>
                <w:sz w:val="20"/>
                <w:szCs w:val="20"/>
              </w:rPr>
            </w:pPr>
            <w:r w:rsidRPr="00D83E2A">
              <w:rPr>
                <w:rFonts w:ascii="Arial" w:hAnsi="Arial" w:cs="Arial"/>
                <w:sz w:val="18"/>
                <w:szCs w:val="18"/>
              </w:rPr>
              <w:t>2.</w:t>
            </w:r>
            <w:r w:rsidRPr="00D83E2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p>
        </w:tc>
      </w:tr>
      <w:tr w:rsidR="00D1081F" w:rsidRPr="008E5FEB" w:rsidTr="002B6A85">
        <w:trPr>
          <w:trHeight w:val="72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pStyle w:val="Akapitzlist"/>
              <w:spacing w:before="40" w:after="40"/>
              <w:ind w:left="84" w:firstLine="233"/>
              <w:jc w:val="both"/>
              <w:rPr>
                <w:rFonts w:ascii="Arial" w:hAnsi="Arial" w:cs="Arial"/>
                <w:sz w:val="18"/>
                <w:szCs w:val="18"/>
              </w:rPr>
            </w:pPr>
            <w:r w:rsidRPr="00E70108">
              <w:rPr>
                <w:rFonts w:ascii="Arial" w:hAnsi="Arial" w:cs="Arial"/>
                <w:sz w:val="18"/>
                <w:szCs w:val="18"/>
              </w:rPr>
              <w:t>6.</w:t>
            </w:r>
            <w:r w:rsidRPr="00E70108">
              <w:rPr>
                <w:rFonts w:ascii="Arial" w:hAnsi="Arial" w:cs="Arial"/>
                <w:sz w:val="18"/>
                <w:szCs w:val="18"/>
              </w:rPr>
              <w:tab/>
              <w:t xml:space="preserve">Dofinansowanie w ramach projektu mogą uzyskać te formy wsparcia, które w tym samym zakresie nie są finansowane z innych źródeł, w tym ze środków subwencji oświatowej. </w:t>
            </w:r>
          </w:p>
        </w:tc>
      </w:tr>
      <w:tr w:rsidR="00D1081F" w:rsidRPr="008E5FEB" w:rsidTr="002B6A85">
        <w:trPr>
          <w:trHeight w:val="487"/>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w:t>
            </w:r>
            <w:r w:rsidR="00456A1B">
              <w:rPr>
                <w:rFonts w:ascii="Arial" w:hAnsi="Arial" w:cs="Arial"/>
                <w:sz w:val="18"/>
                <w:szCs w:val="18"/>
              </w:rPr>
              <w:t xml:space="preserve">ch samych odbiorców (łącznie).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Odbiorcy rozumiani są jako konkretni uczniowie, słuchacze, nauczyciele.</w:t>
            </w:r>
          </w:p>
          <w:p w:rsidR="002B6A85" w:rsidRPr="004D5A49" w:rsidRDefault="002B6A85" w:rsidP="002B6A85">
            <w:pPr>
              <w:contextualSpacing/>
              <w:jc w:val="both"/>
              <w:rPr>
                <w:rFonts w:ascii="Arial" w:hAnsi="Arial" w:cs="Arial"/>
                <w:sz w:val="18"/>
                <w:szCs w:val="18"/>
              </w:rPr>
            </w:pPr>
          </w:p>
          <w:p w:rsidR="00D1081F" w:rsidRPr="00D35E99" w:rsidRDefault="002B6A85" w:rsidP="002B6A85">
            <w:pPr>
              <w:contextualSpacing/>
              <w:jc w:val="both"/>
              <w:rPr>
                <w:rFonts w:ascii="Arial" w:hAnsi="Arial" w:cs="Arial"/>
                <w:sz w:val="18"/>
                <w:szCs w:val="18"/>
              </w:rPr>
            </w:pPr>
            <w:r w:rsidRPr="004D5A49">
              <w:rPr>
                <w:rFonts w:ascii="Arial" w:hAnsi="Arial" w:cs="Arial"/>
                <w:sz w:val="18"/>
                <w:szCs w:val="18"/>
              </w:rPr>
              <w:t>Kryterium zostanie zweryfikowane na podstawie  oświadczenia zawartego we  wniosku o dofinansowanie.</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456A1B">
        <w:trPr>
          <w:trHeight w:val="85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jc w:val="both"/>
              <w:rPr>
                <w:rFonts w:ascii="Arial" w:hAnsi="Arial" w:cs="Arial"/>
                <w:sz w:val="18"/>
                <w:szCs w:val="18"/>
              </w:rPr>
            </w:pPr>
            <w:r w:rsidRPr="00E70108">
              <w:rPr>
                <w:rFonts w:ascii="Arial" w:hAnsi="Arial" w:cs="Arial"/>
                <w:sz w:val="18"/>
                <w:szCs w:val="18"/>
              </w:rPr>
              <w:t>7.</w:t>
            </w:r>
            <w:r w:rsidRPr="00E70108">
              <w:rPr>
                <w:rFonts w:ascii="Arial" w:hAnsi="Arial" w:cs="Arial"/>
                <w:sz w:val="18"/>
                <w:szCs w:val="18"/>
              </w:rPr>
              <w:tab/>
              <w:t>Realizacja wsparcia na rzecz szkoły/placówki systemu oświaty dokonywana jest na podstawie  indywidualnej diagnozy danej szkoły/ placówki systemu oświaty.</w:t>
            </w:r>
          </w:p>
        </w:tc>
      </w:tr>
      <w:tr w:rsidR="00D1081F" w:rsidRPr="008E5FEB" w:rsidTr="002B6A85">
        <w:trPr>
          <w:trHeight w:val="139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daną szkołę/ placówkę systemu oświaty lub </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inny podmiot prowadzący działalność o charakterze edukacyjnym lub badawczym.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 xml:space="preserve">Dokument ten powinien zostać zatwierdzony przez organ prowadzący daną szkołę/ placówkę systemu oświaty (lub osobę upoważnioną do podejmowania decyzji).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Przedmiotowe kryterium weryfikowane będzie na dwóch etapach:</w:t>
            </w:r>
          </w:p>
          <w:p w:rsidR="002B6A85"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D1081F"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etap podpisania umowy o dofinansowanie projektu - Projektodawca zobowiązany jest do przedłożenia decyzji danego organu prowadzącego, w sprawie zatwierdzenia diagnozy.</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Kryterium wprowadzono celem zaangażowania potencjału tak społecznego jak i finansowego Projektodawcy/Partnera na rzecz budowania trwałych efektów </w:t>
            </w:r>
            <w:r w:rsidRPr="00E70108">
              <w:rPr>
                <w:rFonts w:ascii="Arial" w:hAnsi="Arial" w:cs="Arial"/>
                <w:sz w:val="18"/>
                <w:szCs w:val="18"/>
              </w:rPr>
              <w:br/>
              <w:t>w poszczególnych obszarach interwencji EFS poprzez zwiększenie partycypacji Projektodawcy/Partnera w budżecie projektu EFS w ramach wkładu własnego.</w:t>
            </w:r>
          </w:p>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Partycypacja Projektodawcy/Partnera </w:t>
            </w:r>
            <w:r w:rsidRPr="00E70108">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B6A85" w:rsidRPr="00E70108" w:rsidRDefault="002B6A85" w:rsidP="002B6A85">
            <w:pPr>
              <w:jc w:val="both"/>
              <w:rPr>
                <w:rFonts w:ascii="Arial" w:hAnsi="Arial" w:cs="Arial"/>
                <w:sz w:val="18"/>
                <w:szCs w:val="18"/>
              </w:rPr>
            </w:pPr>
            <w:r w:rsidRPr="00E70108">
              <w:rPr>
                <w:rFonts w:ascii="Arial" w:hAnsi="Arial" w:cs="Arial"/>
                <w:sz w:val="18"/>
                <w:szCs w:val="18"/>
              </w:rPr>
              <w:t xml:space="preserve">Wkład własny wnoszony jest zgodnie z </w:t>
            </w:r>
            <w:r w:rsidRPr="00E70108">
              <w:rPr>
                <w:rFonts w:ascii="Arial" w:hAnsi="Arial" w:cs="Arial"/>
                <w:bCs/>
                <w:i/>
                <w:sz w:val="18"/>
                <w:szCs w:val="18"/>
              </w:rPr>
              <w:t>Wytycznymi w zakresie kwalifikowalno</w:t>
            </w:r>
            <w:r w:rsidRPr="00E70108">
              <w:rPr>
                <w:rFonts w:ascii="Arial" w:hAnsi="Arial" w:cs="Arial"/>
                <w:i/>
                <w:sz w:val="18"/>
                <w:szCs w:val="18"/>
              </w:rPr>
              <w:t>ś</w:t>
            </w:r>
            <w:r w:rsidRPr="00E70108">
              <w:rPr>
                <w:rFonts w:ascii="Arial" w:hAnsi="Arial" w:cs="Arial"/>
                <w:bCs/>
                <w:i/>
                <w:sz w:val="18"/>
                <w:szCs w:val="18"/>
              </w:rPr>
              <w:t>ci wydatków w ramach Europejskiego Funduszu Rozwoju Regionalnego, Europejskiego Funduszu Społecznego oraz Funduszu Spójno</w:t>
            </w:r>
            <w:r w:rsidRPr="00E70108">
              <w:rPr>
                <w:rFonts w:ascii="Arial" w:hAnsi="Arial" w:cs="Arial"/>
                <w:i/>
                <w:sz w:val="18"/>
                <w:szCs w:val="18"/>
              </w:rPr>
              <w:t>ś</w:t>
            </w:r>
            <w:r w:rsidRPr="00E70108">
              <w:rPr>
                <w:rFonts w:ascii="Arial" w:hAnsi="Arial" w:cs="Arial"/>
                <w:bCs/>
                <w:i/>
                <w:sz w:val="18"/>
                <w:szCs w:val="18"/>
              </w:rPr>
              <w:t>ci na lata 2014-2020.</w:t>
            </w:r>
          </w:p>
          <w:p w:rsidR="002B6A85" w:rsidRPr="00E70108" w:rsidRDefault="002B6A85" w:rsidP="002B6A85">
            <w:pPr>
              <w:contextualSpacing/>
              <w:jc w:val="both"/>
              <w:rPr>
                <w:rFonts w:ascii="Arial" w:hAnsi="Arial" w:cs="Arial"/>
                <w:sz w:val="18"/>
                <w:szCs w:val="18"/>
              </w:rPr>
            </w:pPr>
          </w:p>
          <w:p w:rsidR="00D1081F" w:rsidRPr="00E70108" w:rsidRDefault="002B6A85" w:rsidP="002B6A85">
            <w:pPr>
              <w:spacing w:before="40" w:after="40"/>
              <w:jc w:val="both"/>
              <w:rPr>
                <w:rFonts w:ascii="Arial" w:hAnsi="Arial" w:cs="Arial"/>
                <w:strike/>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 xml:space="preserve">6, 8 </w:t>
            </w:r>
          </w:p>
        </w:tc>
      </w:tr>
      <w:tr w:rsidR="00D1081F" w:rsidRPr="008E5FEB" w:rsidTr="002B6A85">
        <w:trPr>
          <w:trHeight w:val="648"/>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rPr>
              <w:t>Działania projektowe są oparte o współpracę szkół lub placówek systemu oświaty z podmiotami otoczenia społeczno-gospodarczego znajdującymi się na terenie Szczecińskiego Obszaru Metropolitalnego (m.in. przedsiębiorcami, instytucjami zrzeszającymi przedsiębiorców, pracodawcami, instytucjami rynku pracy).</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F83201" w:rsidRPr="00E70108" w:rsidRDefault="00F83201" w:rsidP="00F83201">
            <w:pPr>
              <w:spacing w:after="120"/>
              <w:jc w:val="both"/>
              <w:rPr>
                <w:rFonts w:ascii="Arial" w:hAnsi="Arial" w:cs="Arial"/>
                <w:sz w:val="18"/>
                <w:szCs w:val="18"/>
              </w:rPr>
            </w:pPr>
            <w:r w:rsidRPr="00E70108">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D1081F" w:rsidRPr="00456A1B" w:rsidRDefault="00F83201" w:rsidP="00F83201">
            <w:pPr>
              <w:spacing w:before="40" w:after="40"/>
              <w:jc w:val="both"/>
              <w:rPr>
                <w:rFonts w:ascii="Myriad Pro" w:hAnsi="Myriad Pro" w:cs="Arial"/>
                <w:bCs/>
                <w:sz w:val="18"/>
                <w:szCs w:val="18"/>
                <w:lang w:eastAsia="en-US"/>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F83201" w:rsidP="00F83201">
            <w:pPr>
              <w:jc w:val="center"/>
              <w:rPr>
                <w:rFonts w:ascii="Arial" w:hAnsi="Arial" w:cs="Arial"/>
                <w:sz w:val="18"/>
                <w:szCs w:val="18"/>
              </w:rPr>
            </w:pPr>
            <w:r>
              <w:rPr>
                <w:rFonts w:ascii="Arial" w:hAnsi="Arial" w:cs="Arial"/>
                <w:sz w:val="18"/>
                <w:szCs w:val="18"/>
              </w:rPr>
              <w:t>5</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F83201" w:rsidRPr="00E70108" w:rsidRDefault="00F83201" w:rsidP="00F83201">
            <w:pPr>
              <w:ind w:left="241" w:hanging="142"/>
              <w:contextualSpacing/>
              <w:jc w:val="both"/>
              <w:rPr>
                <w:rFonts w:ascii="Arial" w:hAnsi="Arial" w:cs="Arial"/>
                <w:sz w:val="18"/>
                <w:szCs w:val="18"/>
              </w:rPr>
            </w:pPr>
            <w:r w:rsidRPr="00E70108">
              <w:rPr>
                <w:rFonts w:ascii="Arial" w:hAnsi="Arial" w:cs="Arial"/>
                <w:sz w:val="18"/>
                <w:szCs w:val="18"/>
              </w:rPr>
              <w:t xml:space="preserve">10. W przypadku realizacji form wsparcia: </w:t>
            </w:r>
          </w:p>
          <w:p w:rsidR="00F83201" w:rsidRPr="00E70108" w:rsidRDefault="00F83201" w:rsidP="00C716BF">
            <w:pPr>
              <w:numPr>
                <w:ilvl w:val="0"/>
                <w:numId w:val="123"/>
              </w:numPr>
              <w:ind w:left="241" w:hanging="142"/>
              <w:contextualSpacing/>
              <w:jc w:val="both"/>
              <w:rPr>
                <w:rFonts w:ascii="Arial" w:hAnsi="Arial" w:cs="Arial"/>
                <w:sz w:val="18"/>
                <w:szCs w:val="18"/>
              </w:rPr>
            </w:pPr>
            <w:r w:rsidRPr="00E70108">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zdobywanie przez uczniów i słuchaczy uprawnień do wykonywania zawodu w ramach, którego realizują kształcenie zawodowe,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realizacja pozaszkolnych form kształcenia ustawicznego</w:t>
            </w:r>
          </w:p>
          <w:p w:rsidR="00F83201" w:rsidRPr="00E70108" w:rsidRDefault="00F83201" w:rsidP="00F83201">
            <w:pPr>
              <w:ind w:left="241" w:hanging="142"/>
              <w:contextualSpacing/>
              <w:jc w:val="both"/>
              <w:rPr>
                <w:rFonts w:ascii="Arial" w:hAnsi="Arial" w:cs="Arial"/>
                <w:sz w:val="18"/>
                <w:szCs w:val="18"/>
              </w:rPr>
            </w:pPr>
          </w:p>
          <w:p w:rsidR="00D1081F" w:rsidRPr="00456A1B" w:rsidRDefault="00F83201" w:rsidP="00F83201">
            <w:pPr>
              <w:jc w:val="both"/>
              <w:rPr>
                <w:rFonts w:ascii="Myriad Pro" w:hAnsi="Myriad Pro" w:cs="Arial"/>
                <w:sz w:val="18"/>
                <w:szCs w:val="18"/>
              </w:rPr>
            </w:pPr>
            <w:r w:rsidRPr="00E70108">
              <w:rPr>
                <w:rFonts w:ascii="Arial" w:hAnsi="Arial" w:cs="Arial"/>
                <w:sz w:val="18"/>
                <w:szCs w:val="18"/>
              </w:rPr>
              <w:t xml:space="preserve">80% grupy docelowej objętej przedmiotowym wsparciem uzyska </w:t>
            </w:r>
            <w:r w:rsidRPr="00E70108">
              <w:rPr>
                <w:rFonts w:ascii="Arial" w:hAnsi="Arial" w:cs="Arial"/>
                <w:bCs/>
                <w:sz w:val="18"/>
                <w:szCs w:val="18"/>
              </w:rPr>
              <w:t xml:space="preserve">kwalifikacje potwierdzone dokumentem w rozumieniu </w:t>
            </w:r>
            <w:r w:rsidRPr="00E70108">
              <w:rPr>
                <w:rFonts w:ascii="Arial" w:hAnsi="Arial" w:cs="Arial"/>
                <w:bCs/>
                <w:i/>
                <w:sz w:val="18"/>
                <w:szCs w:val="18"/>
              </w:rPr>
              <w:t>Wytycznych w zakresie monitorowania postępu rzeczowego realizacji programów operacyjnych na lata 2014 – 2020</w:t>
            </w:r>
            <w:r w:rsidRPr="00E70108">
              <w:rPr>
                <w:rFonts w:ascii="Arial" w:hAnsi="Arial" w:cs="Arial"/>
                <w:bCs/>
                <w:sz w:val="18"/>
                <w:szCs w:val="18"/>
              </w:rPr>
              <w:t>.</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F83201" w:rsidRPr="00E70108" w:rsidRDefault="00F83201" w:rsidP="00F83201">
            <w:pPr>
              <w:jc w:val="both"/>
              <w:rPr>
                <w:rFonts w:ascii="Arial" w:hAnsi="Arial" w:cs="Arial"/>
                <w:sz w:val="18"/>
                <w:szCs w:val="18"/>
              </w:rPr>
            </w:pPr>
            <w:r w:rsidRPr="00E70108">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F83201" w:rsidRPr="00E70108" w:rsidRDefault="00F83201" w:rsidP="00F83201">
            <w:pPr>
              <w:jc w:val="both"/>
              <w:rPr>
                <w:rFonts w:ascii="Arial" w:hAnsi="Arial" w:cs="Arial"/>
                <w:sz w:val="18"/>
                <w:szCs w:val="18"/>
              </w:rPr>
            </w:pP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weryfikowane będzie na dwóch etapach:</w:t>
            </w:r>
          </w:p>
          <w:p w:rsidR="00F83201" w:rsidRPr="00E70108" w:rsidRDefault="00F83201" w:rsidP="00F83201">
            <w:pPr>
              <w:jc w:val="both"/>
              <w:rPr>
                <w:rFonts w:ascii="Arial" w:hAnsi="Arial" w:cs="Arial"/>
                <w:sz w:val="18"/>
                <w:szCs w:val="18"/>
              </w:rPr>
            </w:pPr>
            <w:r w:rsidRPr="00E70108">
              <w:rPr>
                <w:rFonts w:ascii="Arial" w:hAnsi="Arial" w:cs="Arial"/>
                <w:sz w:val="18"/>
                <w:szCs w:val="18"/>
              </w:rPr>
              <w:t>1. etap  prac Komisji Oceny Projektów - na podstawie treści wniosku o dofinansowanie projektu,</w:t>
            </w:r>
          </w:p>
          <w:p w:rsidR="00D1081F" w:rsidRPr="00E70108" w:rsidRDefault="00F83201" w:rsidP="00F83201">
            <w:pPr>
              <w:spacing w:after="120"/>
              <w:jc w:val="both"/>
              <w:rPr>
                <w:rFonts w:ascii="Arial" w:hAnsi="Arial" w:cs="Arial"/>
                <w:sz w:val="18"/>
                <w:szCs w:val="18"/>
              </w:rPr>
            </w:pPr>
            <w:r w:rsidRPr="00E70108">
              <w:rPr>
                <w:rFonts w:ascii="Arial" w:hAnsi="Arial" w:cs="Arial"/>
                <w:sz w:val="18"/>
                <w:szCs w:val="18"/>
              </w:rPr>
              <w:t>2. 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F83201" w:rsidP="00F65DCB">
            <w:pPr>
              <w:jc w:val="center"/>
              <w:rPr>
                <w:rFonts w:ascii="Arial" w:hAnsi="Arial" w:cs="Arial"/>
                <w:sz w:val="18"/>
                <w:szCs w:val="18"/>
              </w:rPr>
            </w:pPr>
            <w:r>
              <w:rPr>
                <w:rFonts w:ascii="Arial" w:hAnsi="Arial" w:cs="Arial"/>
                <w:sz w:val="18"/>
                <w:szCs w:val="18"/>
              </w:rPr>
              <w:t>1</w:t>
            </w:r>
          </w:p>
        </w:tc>
      </w:tr>
      <w:tr w:rsidR="00D1081F" w:rsidRPr="008E5FEB" w:rsidTr="00456A1B">
        <w:trPr>
          <w:trHeight w:val="84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bottom w:val="single" w:sz="6" w:space="0" w:color="auto"/>
            </w:tcBorders>
            <w:shd w:val="clear" w:color="auto" w:fill="auto"/>
            <w:vAlign w:val="center"/>
          </w:tcPr>
          <w:p w:rsidR="00D1081F" w:rsidRPr="00E70108" w:rsidRDefault="00F83201" w:rsidP="00C716BF">
            <w:pPr>
              <w:pStyle w:val="Akapitzlist"/>
              <w:numPr>
                <w:ilvl w:val="0"/>
                <w:numId w:val="165"/>
              </w:numPr>
              <w:jc w:val="both"/>
              <w:rPr>
                <w:rFonts w:ascii="Arial" w:hAnsi="Arial" w:cs="Arial"/>
                <w:b/>
                <w:sz w:val="18"/>
                <w:szCs w:val="18"/>
              </w:rPr>
            </w:pPr>
            <w:r w:rsidRPr="00E70108">
              <w:rPr>
                <w:rFonts w:ascii="Arial" w:hAnsi="Arial" w:cs="Arial"/>
                <w:bCs/>
                <w:sz w:val="18"/>
                <w:szCs w:val="18"/>
              </w:rPr>
              <w:t>Koszty bezpośrednie projektu są/ nie są rozliczane w całości kwotami ryczałtowymi określonymi przez Beneficjenta.</w:t>
            </w:r>
          </w:p>
        </w:tc>
      </w:tr>
      <w:tr w:rsidR="00D1081F" w:rsidRPr="008E5FEB" w:rsidTr="002B6A85">
        <w:trPr>
          <w:trHeight w:val="62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jc w:val="both"/>
              <w:rPr>
                <w:rFonts w:ascii="Arial" w:hAnsi="Arial" w:cs="Arial"/>
                <w:b/>
                <w:sz w:val="18"/>
                <w:szCs w:val="18"/>
              </w:rPr>
            </w:pPr>
            <w:r w:rsidRPr="008E5FEB">
              <w:rPr>
                <w:rFonts w:ascii="Arial" w:hAnsi="Arial" w:cs="Arial"/>
                <w:sz w:val="18"/>
                <w:szCs w:val="18"/>
              </w:rPr>
              <w:t>Uzasadnienie:</w:t>
            </w:r>
          </w:p>
        </w:tc>
        <w:tc>
          <w:tcPr>
            <w:tcW w:w="1875" w:type="pct"/>
            <w:gridSpan w:val="7"/>
            <w:tcBorders>
              <w:bottom w:val="single" w:sz="6" w:space="0" w:color="auto"/>
            </w:tcBorders>
            <w:shd w:val="clear" w:color="auto" w:fill="auto"/>
            <w:vAlign w:val="center"/>
          </w:tcPr>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E70108">
              <w:rPr>
                <w:rStyle w:val="Odwoanieprzypisudolnego"/>
                <w:rFonts w:ascii="Arial" w:hAnsi="Arial" w:cs="Arial"/>
                <w:sz w:val="18"/>
                <w:szCs w:val="18"/>
              </w:rPr>
              <w:footnoteReference w:id="26"/>
            </w:r>
            <w:r w:rsidRPr="00E70108">
              <w:rPr>
                <w:rFonts w:ascii="Arial" w:hAnsi="Arial" w:cs="Arial"/>
                <w:sz w:val="18"/>
                <w:szCs w:val="18"/>
              </w:rPr>
              <w:t xml:space="preserve"> i musi być stosowana dla </w:t>
            </w:r>
            <w:r w:rsidRPr="00E70108">
              <w:rPr>
                <w:rFonts w:ascii="Arial" w:hAnsi="Arial" w:cs="Arial"/>
                <w:sz w:val="18"/>
                <w:szCs w:val="18"/>
              </w:rPr>
              <w:lastRenderedPageBreak/>
              <w:t>wszystkich projektów składanych w ramach danego naboru</w:t>
            </w:r>
            <w:r w:rsidRPr="00E70108">
              <w:rPr>
                <w:rStyle w:val="Odwoanieprzypisudolnego"/>
                <w:rFonts w:ascii="Arial" w:hAnsi="Arial" w:cs="Arial"/>
                <w:sz w:val="18"/>
                <w:szCs w:val="18"/>
              </w:rPr>
              <w:footnoteReference w:id="27"/>
            </w:r>
            <w:r w:rsidRPr="00E70108">
              <w:rPr>
                <w:rFonts w:ascii="Arial" w:hAnsi="Arial" w:cs="Arial"/>
                <w:sz w:val="18"/>
                <w:szCs w:val="18"/>
              </w:rPr>
              <w:t>.</w:t>
            </w:r>
          </w:p>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są</w:t>
            </w:r>
            <w:r w:rsidRPr="00E70108">
              <w:rPr>
                <w:rFonts w:ascii="Arial" w:hAnsi="Arial" w:cs="Arial"/>
                <w:sz w:val="18"/>
                <w:szCs w:val="18"/>
              </w:rPr>
              <w:t xml:space="preserve"> – dla naborów, w których wartość dofinansowania projektu nie może przekroczyć wyrażonej w PLN równowartości 100 tys. EUR;</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nie są</w:t>
            </w:r>
            <w:r w:rsidRPr="00E70108">
              <w:rPr>
                <w:rFonts w:ascii="Arial" w:hAnsi="Arial" w:cs="Arial"/>
                <w:sz w:val="18"/>
                <w:szCs w:val="18"/>
              </w:rPr>
              <w:t xml:space="preserve"> – dla naborów, w których wartość dofinansowania projektu musi być wyższa od wyrażonej w PLN równowartości 100 tys. EUR.</w:t>
            </w: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będzie weryfikowane na etapie KOP.</w:t>
            </w:r>
          </w:p>
          <w:p w:rsidR="00D1081F" w:rsidRPr="00E70108" w:rsidRDefault="00F83201" w:rsidP="00F65DCB">
            <w:pPr>
              <w:jc w:val="both"/>
              <w:rPr>
                <w:rFonts w:ascii="Arial" w:hAnsi="Arial" w:cs="Arial"/>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sz w:val="18"/>
                <w:szCs w:val="18"/>
              </w:rPr>
              <w:lastRenderedPageBreak/>
              <w:t>Stosuje się do typów projektów (nr)</w:t>
            </w:r>
          </w:p>
        </w:tc>
        <w:tc>
          <w:tcPr>
            <w:tcW w:w="648" w:type="pct"/>
            <w:gridSpan w:val="2"/>
            <w:tcBorders>
              <w:bottom w:val="single" w:sz="6" w:space="0" w:color="auto"/>
            </w:tcBorders>
            <w:shd w:val="clear" w:color="auto" w:fill="FFFFFF"/>
            <w:vAlign w:val="center"/>
          </w:tcPr>
          <w:p w:rsidR="00D1081F" w:rsidRPr="00F83201" w:rsidRDefault="00F83201" w:rsidP="00F65DCB">
            <w:pPr>
              <w:jc w:val="both"/>
              <w:rPr>
                <w:rFonts w:ascii="Arial" w:hAnsi="Arial" w:cs="Arial"/>
                <w:sz w:val="18"/>
                <w:szCs w:val="18"/>
              </w:rPr>
            </w:pPr>
            <w:r w:rsidRPr="00F83201">
              <w:rPr>
                <w:rFonts w:ascii="Arial" w:hAnsi="Arial" w:cs="Arial"/>
                <w:sz w:val="18"/>
                <w:szCs w:val="18"/>
              </w:rPr>
              <w:t>1-6, 8</w:t>
            </w:r>
          </w:p>
        </w:tc>
      </w:tr>
      <w:tr w:rsidR="00D1081F" w:rsidRPr="008E5FEB" w:rsidTr="00F65DCB">
        <w:trPr>
          <w:jc w:val="center"/>
        </w:trPr>
        <w:tc>
          <w:tcPr>
            <w:tcW w:w="5000" w:type="pct"/>
            <w:gridSpan w:val="1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p>
          <w:p w:rsidR="00D1081F" w:rsidRPr="008E5FEB" w:rsidRDefault="00D1081F" w:rsidP="00F65DCB">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D1081F" w:rsidRPr="008E5FEB" w:rsidRDefault="00D1081F" w:rsidP="00F65DCB">
            <w:pPr>
              <w:jc w:val="center"/>
              <w:rPr>
                <w:rFonts w:ascii="Arial" w:hAnsi="Arial" w:cs="Arial"/>
                <w:b/>
                <w:sz w:val="18"/>
                <w:szCs w:val="18"/>
              </w:rPr>
            </w:pPr>
          </w:p>
        </w:tc>
      </w:tr>
      <w:tr w:rsidR="00D1081F" w:rsidRPr="008E5FEB" w:rsidTr="002B6A85">
        <w:trPr>
          <w:trHeight w:val="236"/>
          <w:jc w:val="center"/>
        </w:trPr>
        <w:tc>
          <w:tcPr>
            <w:tcW w:w="1030" w:type="pct"/>
            <w:gridSpan w:val="2"/>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Nazwa wskaźnika</w:t>
            </w:r>
          </w:p>
        </w:tc>
        <w:tc>
          <w:tcPr>
            <w:tcW w:w="931" w:type="pct"/>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Jednostka</w:t>
            </w:r>
          </w:p>
        </w:tc>
        <w:tc>
          <w:tcPr>
            <w:tcW w:w="1875" w:type="pct"/>
            <w:gridSpan w:val="7"/>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64" w:type="pct"/>
            <w:gridSpan w:val="5"/>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Wskaźnik realizujący ramy wykonania</w:t>
            </w:r>
          </w:p>
          <w:p w:rsidR="00D1081F" w:rsidRPr="008E5FEB" w:rsidRDefault="00D1081F" w:rsidP="00F65DCB">
            <w:pPr>
              <w:jc w:val="center"/>
              <w:rPr>
                <w:rFonts w:ascii="Arial" w:hAnsi="Arial" w:cs="Arial"/>
                <w:sz w:val="18"/>
                <w:szCs w:val="18"/>
              </w:rPr>
            </w:pPr>
            <w:r w:rsidRPr="008E5FEB">
              <w:rPr>
                <w:rFonts w:ascii="Arial" w:hAnsi="Arial" w:cs="Arial"/>
                <w:sz w:val="18"/>
                <w:szCs w:val="18"/>
              </w:rPr>
              <w:t>T/N</w:t>
            </w:r>
          </w:p>
        </w:tc>
      </w:tr>
      <w:tr w:rsidR="00D1081F" w:rsidRPr="008E5FEB" w:rsidTr="002B6A85">
        <w:trPr>
          <w:trHeight w:val="236"/>
          <w:jc w:val="center"/>
        </w:trPr>
        <w:tc>
          <w:tcPr>
            <w:tcW w:w="1030" w:type="pct"/>
            <w:gridSpan w:val="2"/>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931" w:type="pct"/>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681" w:type="pct"/>
            <w:gridSpan w:val="2"/>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Rok</w:t>
            </w:r>
          </w:p>
        </w:tc>
        <w:tc>
          <w:tcPr>
            <w:tcW w:w="1194" w:type="pct"/>
            <w:gridSpan w:val="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w:t>
            </w:r>
          </w:p>
        </w:tc>
        <w:tc>
          <w:tcPr>
            <w:tcW w:w="1164" w:type="pct"/>
            <w:gridSpan w:val="5"/>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31%</w:t>
            </w:r>
          </w:p>
          <w:p w:rsidR="00D1081F" w:rsidRPr="008E5FEB" w:rsidRDefault="00D1081F" w:rsidP="00F65DCB">
            <w:pPr>
              <w:jc w:val="center"/>
              <w:rPr>
                <w:rFonts w:ascii="Arial" w:hAnsi="Arial" w:cs="Arial"/>
                <w:sz w:val="18"/>
                <w:szCs w:val="18"/>
              </w:rPr>
            </w:pPr>
            <w:r>
              <w:rPr>
                <w:rFonts w:ascii="Arial" w:hAnsi="Arial" w:cs="Arial"/>
                <w:sz w:val="20"/>
                <w:szCs w:val="20"/>
              </w:rPr>
              <w:t>76</w:t>
            </w:r>
            <w:r w:rsidRPr="000D1C43">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ind w:left="708" w:hanging="708"/>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92%</w:t>
            </w:r>
          </w:p>
          <w:p w:rsidR="00D1081F" w:rsidRPr="008E5FEB" w:rsidRDefault="00D1081F" w:rsidP="00F65DCB">
            <w:pPr>
              <w:jc w:val="center"/>
              <w:rPr>
                <w:rFonts w:ascii="Arial" w:hAnsi="Arial" w:cs="Arial"/>
                <w:sz w:val="18"/>
                <w:szCs w:val="18"/>
              </w:rPr>
            </w:pPr>
            <w:r>
              <w:rPr>
                <w:rFonts w:ascii="Arial" w:hAnsi="Arial" w:cs="Arial"/>
                <w:sz w:val="20"/>
                <w:szCs w:val="20"/>
              </w:rPr>
              <w:t>38</w:t>
            </w:r>
            <w:r w:rsidRPr="00210541">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97%</w:t>
            </w:r>
          </w:p>
          <w:p w:rsidR="00D1081F" w:rsidRPr="008E5FEB" w:rsidRDefault="00D1081F" w:rsidP="00F65DCB">
            <w:pPr>
              <w:jc w:val="center"/>
              <w:rPr>
                <w:rFonts w:ascii="Arial" w:hAnsi="Arial" w:cs="Arial"/>
                <w:sz w:val="18"/>
                <w:szCs w:val="18"/>
              </w:rPr>
            </w:pPr>
            <w:r>
              <w:rPr>
                <w:rFonts w:ascii="Arial" w:hAnsi="Arial" w:cs="Arial"/>
                <w:sz w:val="20"/>
                <w:szCs w:val="20"/>
              </w:rPr>
              <w:t>4 placówki</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 xml:space="preserve">Liczba uczniów, którzy nabyli kompetencje kluczowe lub umiejętności </w:t>
            </w:r>
            <w:r>
              <w:rPr>
                <w:rFonts w:ascii="Arial" w:hAnsi="Arial" w:cs="Arial"/>
                <w:sz w:val="18"/>
                <w:szCs w:val="18"/>
              </w:rPr>
              <w:lastRenderedPageBreak/>
              <w:t xml:space="preserve">uniwersalne po opuszczeniu programu </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lastRenderedPageBreak/>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D1081F" w:rsidRPr="008E5FEB" w:rsidRDefault="00D1081F" w:rsidP="00F65DCB">
            <w:pPr>
              <w:jc w:val="center"/>
              <w:rPr>
                <w:rFonts w:ascii="Arial" w:hAnsi="Arial" w:cs="Arial"/>
                <w:sz w:val="18"/>
                <w:szCs w:val="18"/>
              </w:rPr>
            </w:pPr>
            <w:r>
              <w:rPr>
                <w:rFonts w:ascii="Arial" w:hAnsi="Arial" w:cs="Arial"/>
                <w:sz w:val="20"/>
                <w:szCs w:val="20"/>
              </w:rPr>
              <w:t>168</w:t>
            </w:r>
            <w:r w:rsidRPr="000D1C43">
              <w:rPr>
                <w:rFonts w:ascii="Arial" w:hAnsi="Arial" w:cs="Arial"/>
                <w:sz w:val="20"/>
                <w:szCs w:val="20"/>
              </w:rPr>
              <w:t xml:space="preserve"> os</w:t>
            </w:r>
            <w:r>
              <w:rPr>
                <w:rFonts w:ascii="Arial" w:hAnsi="Arial" w:cs="Arial"/>
                <w:sz w:val="20"/>
                <w:szCs w:val="20"/>
              </w:rPr>
              <w:t>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lastRenderedPageBreak/>
              <w:t>Liczba osób uczestniczących w pozaszkolnych formach kształcenia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245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41</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0D1C43">
              <w:rPr>
                <w:rFonts w:ascii="Arial" w:hAnsi="Arial" w:cs="Arial"/>
                <w:sz w:val="20"/>
                <w:szCs w:val="20"/>
              </w:rPr>
              <w:t>1</w:t>
            </w:r>
            <w:r>
              <w:rPr>
                <w:rFonts w:ascii="Arial" w:hAnsi="Arial" w:cs="Arial"/>
                <w:sz w:val="20"/>
                <w:szCs w:val="20"/>
              </w:rPr>
              <w:t>75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ndialnym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6</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197</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Liczba uczniów objętych doradztwem edukacyjno-zawodowym</w:t>
            </w:r>
          </w:p>
        </w:tc>
        <w:tc>
          <w:tcPr>
            <w:tcW w:w="931" w:type="pct"/>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442</w:t>
            </w:r>
          </w:p>
        </w:tc>
        <w:tc>
          <w:tcPr>
            <w:tcW w:w="1164" w:type="pct"/>
            <w:gridSpan w:val="5"/>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bl>
    <w:p w:rsidR="005321D1" w:rsidRDefault="005321D1" w:rsidP="00456A1B">
      <w:pPr>
        <w:tabs>
          <w:tab w:val="left" w:pos="1332"/>
        </w:tabs>
      </w:pPr>
    </w:p>
    <w:p w:rsidR="005321D1" w:rsidRDefault="005321D1" w:rsidP="00ED4CAD">
      <w:pPr>
        <w:ind w:right="-157"/>
        <w:jc w:val="cente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E36EC0">
      <w:pPr>
        <w:rPr>
          <w:rFonts w:ascii="Arial" w:hAnsi="Arial" w:cs="Arial"/>
          <w:b/>
          <w:sz w:val="40"/>
          <w:szCs w:val="40"/>
        </w:rPr>
      </w:pPr>
    </w:p>
    <w:p w:rsidR="005321D1" w:rsidRDefault="005321D1" w:rsidP="005321D1">
      <w:pPr>
        <w:jc w:val="center"/>
        <w:rPr>
          <w:rFonts w:ascii="Arial" w:hAnsi="Arial" w:cs="Arial"/>
          <w:b/>
          <w:sz w:val="40"/>
          <w:szCs w:val="40"/>
        </w:rPr>
      </w:pPr>
      <w:r>
        <w:rPr>
          <w:rFonts w:ascii="Arial" w:hAnsi="Arial" w:cs="Arial"/>
          <w:b/>
          <w:sz w:val="40"/>
          <w:szCs w:val="40"/>
        </w:rPr>
        <w:t>Plan działania na rok 2019</w:t>
      </w:r>
    </w:p>
    <w:p w:rsidR="005321D1" w:rsidRDefault="005321D1" w:rsidP="005321D1">
      <w:pPr>
        <w:jc w:val="center"/>
        <w:rPr>
          <w:rFonts w:ascii="Arial" w:hAnsi="Arial" w:cs="Arial"/>
          <w:b/>
          <w:sz w:val="12"/>
          <w:szCs w:val="12"/>
        </w:rPr>
      </w:pPr>
    </w:p>
    <w:p w:rsidR="005321D1" w:rsidRDefault="005321D1" w:rsidP="005321D1">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5321D1" w:rsidRDefault="005321D1" w:rsidP="005321D1">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5321D1" w:rsidTr="00103968">
        <w:trPr>
          <w:trHeight w:val="362"/>
        </w:trPr>
        <w:tc>
          <w:tcPr>
            <w:tcW w:w="10315" w:type="dxa"/>
            <w:gridSpan w:val="6"/>
            <w:shd w:val="clear" w:color="auto" w:fill="D9D9D9"/>
            <w:vAlign w:val="center"/>
          </w:tcPr>
          <w:p w:rsidR="005321D1" w:rsidRDefault="005321D1" w:rsidP="00103968">
            <w:pPr>
              <w:jc w:val="center"/>
              <w:rPr>
                <w:rFonts w:ascii="Arial" w:hAnsi="Arial" w:cs="Arial"/>
                <w:b/>
                <w:sz w:val="18"/>
                <w:szCs w:val="18"/>
              </w:rPr>
            </w:pPr>
            <w:r>
              <w:rPr>
                <w:rFonts w:ascii="Arial" w:hAnsi="Arial" w:cs="Arial"/>
                <w:b/>
                <w:sz w:val="18"/>
                <w:szCs w:val="18"/>
              </w:rPr>
              <w:t>INFORMACJE O INSTYTUCJI POŚREDNICZĄCEJ</w:t>
            </w:r>
          </w:p>
        </w:tc>
      </w:tr>
      <w:tr w:rsidR="005321D1" w:rsidTr="00103968">
        <w:trPr>
          <w:trHeight w:val="511"/>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Oś VIII Edukacja</w:t>
            </w:r>
          </w:p>
        </w:tc>
      </w:tr>
      <w:tr w:rsidR="005321D1" w:rsidTr="00103968">
        <w:trPr>
          <w:trHeight w:val="519"/>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Wojewódzki Urząd Pracy w Szczecinie</w:t>
            </w:r>
          </w:p>
        </w:tc>
      </w:tr>
      <w:tr w:rsidR="005321D1" w:rsidTr="00103968">
        <w:trPr>
          <w:trHeight w:val="348"/>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5321D1" w:rsidRDefault="005321D1" w:rsidP="00103968">
            <w:pPr>
              <w:jc w:val="center"/>
              <w:rPr>
                <w:rFonts w:ascii="Arial" w:hAnsi="Arial" w:cs="Arial"/>
                <w:sz w:val="18"/>
                <w:szCs w:val="18"/>
              </w:rPr>
            </w:pPr>
          </w:p>
          <w:p w:rsidR="005321D1" w:rsidRDefault="005321D1" w:rsidP="00103968">
            <w:pPr>
              <w:jc w:val="center"/>
              <w:rPr>
                <w:rFonts w:ascii="Arial" w:hAnsi="Arial" w:cs="Arial"/>
                <w:sz w:val="18"/>
                <w:szCs w:val="18"/>
              </w:rPr>
            </w:pPr>
            <w:r>
              <w:rPr>
                <w:rFonts w:ascii="Arial" w:hAnsi="Arial" w:cs="Arial"/>
                <w:sz w:val="18"/>
                <w:szCs w:val="18"/>
              </w:rPr>
              <w:t>ul. A. Mickiewicza 41</w:t>
            </w:r>
          </w:p>
          <w:p w:rsidR="005321D1" w:rsidRDefault="005321D1" w:rsidP="00103968">
            <w:pPr>
              <w:jc w:val="center"/>
              <w:rPr>
                <w:rFonts w:ascii="Arial" w:hAnsi="Arial" w:cs="Arial"/>
                <w:sz w:val="18"/>
                <w:szCs w:val="18"/>
              </w:rPr>
            </w:pPr>
            <w:r>
              <w:rPr>
                <w:rFonts w:ascii="Arial" w:hAnsi="Arial" w:cs="Arial"/>
                <w:sz w:val="18"/>
                <w:szCs w:val="18"/>
              </w:rPr>
              <w:t>70-383 Szczecin</w:t>
            </w:r>
          </w:p>
          <w:p w:rsidR="005321D1" w:rsidRDefault="005321D1" w:rsidP="00103968">
            <w:pPr>
              <w:jc w:val="center"/>
              <w:rPr>
                <w:rFonts w:ascii="Arial" w:hAnsi="Arial" w:cs="Arial"/>
                <w:sz w:val="18"/>
                <w:szCs w:val="18"/>
              </w:rPr>
            </w:pPr>
          </w:p>
        </w:tc>
      </w:tr>
      <w:tr w:rsidR="005321D1" w:rsidTr="00103968">
        <w:trPr>
          <w:trHeight w:val="358"/>
        </w:trPr>
        <w:tc>
          <w:tcPr>
            <w:tcW w:w="3034" w:type="dxa"/>
            <w:tcBorders>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5321D1" w:rsidRDefault="005321D1" w:rsidP="00103968">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42-56-103</w:t>
            </w:r>
          </w:p>
        </w:tc>
      </w:tr>
      <w:tr w:rsidR="005321D1" w:rsidTr="00103968">
        <w:trPr>
          <w:trHeight w:val="354"/>
        </w:trPr>
        <w:tc>
          <w:tcPr>
            <w:tcW w:w="3034" w:type="dxa"/>
            <w:tcBorders>
              <w:top w:val="single" w:sz="2" w:space="0" w:color="auto"/>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5321D1" w:rsidRDefault="005321D1" w:rsidP="00103968">
            <w:pPr>
              <w:jc w:val="center"/>
              <w:rPr>
                <w:rFonts w:ascii="Arial" w:hAnsi="Arial" w:cs="Arial"/>
                <w:sz w:val="18"/>
                <w:szCs w:val="18"/>
              </w:rPr>
            </w:pPr>
            <w:r>
              <w:rPr>
                <w:rFonts w:ascii="Arial" w:hAnsi="Arial" w:cs="Arial"/>
                <w:sz w:val="18"/>
                <w:szCs w:val="18"/>
              </w:rPr>
              <w:t>martyna_jakubowska@wup.pl</w:t>
            </w:r>
          </w:p>
        </w:tc>
      </w:tr>
      <w:tr w:rsidR="005321D1" w:rsidRPr="00D635D5" w:rsidTr="00103968">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5321D1" w:rsidRPr="00D75969" w:rsidRDefault="005321D1" w:rsidP="00103968">
            <w:pPr>
              <w:jc w:val="center"/>
              <w:rPr>
                <w:rFonts w:ascii="Arial" w:hAnsi="Arial" w:cs="Arial"/>
                <w:sz w:val="18"/>
                <w:szCs w:val="18"/>
              </w:rPr>
            </w:pPr>
            <w:r w:rsidRPr="00D75969">
              <w:rPr>
                <w:rFonts w:ascii="Arial" w:hAnsi="Arial" w:cs="Arial"/>
                <w:sz w:val="18"/>
                <w:szCs w:val="18"/>
              </w:rPr>
              <w:t>Martyna Jakubowska</w:t>
            </w:r>
          </w:p>
          <w:p w:rsidR="005321D1" w:rsidRPr="00D75969" w:rsidRDefault="005321D1" w:rsidP="00103968">
            <w:pPr>
              <w:jc w:val="center"/>
              <w:rPr>
                <w:rFonts w:ascii="Arial" w:hAnsi="Arial" w:cs="Arial"/>
                <w:sz w:val="18"/>
                <w:szCs w:val="18"/>
              </w:rPr>
            </w:pPr>
            <w:r w:rsidRPr="00D75969">
              <w:rPr>
                <w:rFonts w:ascii="Arial" w:hAnsi="Arial" w:cs="Arial"/>
                <w:sz w:val="18"/>
                <w:szCs w:val="18"/>
              </w:rPr>
              <w:t>tel. 91 42 166</w:t>
            </w:r>
          </w:p>
          <w:p w:rsidR="005321D1" w:rsidRPr="00D635D5" w:rsidRDefault="005321D1" w:rsidP="00103968">
            <w:pPr>
              <w:jc w:val="center"/>
              <w:rPr>
                <w:rFonts w:ascii="Arial" w:hAnsi="Arial" w:cs="Arial"/>
                <w:sz w:val="18"/>
                <w:szCs w:val="18"/>
              </w:rPr>
            </w:pPr>
            <w:r w:rsidRPr="00D635D5">
              <w:rPr>
                <w:rFonts w:ascii="Arial" w:hAnsi="Arial" w:cs="Arial"/>
                <w:sz w:val="18"/>
                <w:szCs w:val="18"/>
              </w:rPr>
              <w:t>e-mail: martyna_jakubowska@wup.pl</w:t>
            </w:r>
          </w:p>
        </w:tc>
      </w:tr>
    </w:tbl>
    <w:p w:rsidR="005321D1" w:rsidRPr="00D635D5" w:rsidRDefault="005321D1" w:rsidP="005321D1">
      <w:pPr>
        <w:rPr>
          <w:rFonts w:ascii="Arial" w:hAnsi="Arial" w:cs="Arial"/>
          <w:b/>
        </w:rPr>
      </w:pPr>
      <w:r w:rsidRPr="000271A3">
        <w:rPr>
          <w:rFonts w:ascii="Arial" w:hAnsi="Arial" w:cs="Arial"/>
          <w:b/>
        </w:rPr>
        <w:br w:type="column"/>
      </w:r>
    </w:p>
    <w:tbl>
      <w:tblPr>
        <w:tblStyle w:val="Tabela-Siatka"/>
        <w:tblpPr w:leftFromText="141" w:rightFromText="141" w:vertAnchor="text" w:horzAnchor="margin" w:tblpX="-459" w:tblpY="-155"/>
        <w:tblW w:w="9747" w:type="dxa"/>
        <w:tblLook w:val="04A0"/>
      </w:tblPr>
      <w:tblGrid>
        <w:gridCol w:w="9747"/>
      </w:tblGrid>
      <w:tr w:rsidR="00B27E98" w:rsidTr="00E70108">
        <w:tc>
          <w:tcPr>
            <w:tcW w:w="9747" w:type="dxa"/>
            <w:shd w:val="clear" w:color="auto" w:fill="E36C0A" w:themeFill="accent6" w:themeFillShade="BF"/>
          </w:tcPr>
          <w:p w:rsidR="00B27E98" w:rsidRPr="00E36EC0" w:rsidRDefault="00B27E98" w:rsidP="00E70108">
            <w:pPr>
              <w:jc w:val="center"/>
              <w:rPr>
                <w:rFonts w:ascii="Arial" w:hAnsi="Arial" w:cs="Arial"/>
                <w:b/>
                <w:sz w:val="20"/>
                <w:szCs w:val="20"/>
              </w:rPr>
            </w:pPr>
            <w:r w:rsidRPr="00E36EC0">
              <w:rPr>
                <w:rFonts w:ascii="Arial" w:hAnsi="Arial" w:cs="Arial"/>
                <w:b/>
                <w:sz w:val="20"/>
                <w:szCs w:val="20"/>
              </w:rPr>
              <w:t xml:space="preserve">KARTA DZIAŁANIA </w:t>
            </w:r>
          </w:p>
          <w:p w:rsidR="00B27E98" w:rsidRPr="00511D0F" w:rsidRDefault="00B27E98" w:rsidP="00E36EC0">
            <w:pPr>
              <w:pStyle w:val="Nagwek2"/>
              <w:jc w:val="both"/>
              <w:outlineLvl w:val="1"/>
              <w:rPr>
                <w:b/>
                <w:sz w:val="20"/>
                <w:szCs w:val="20"/>
              </w:rPr>
            </w:pPr>
            <w:bookmarkStart w:id="123" w:name="_Toc52269957"/>
            <w:r w:rsidRPr="00E36EC0">
              <w:rPr>
                <w:b/>
                <w:sz w:val="20"/>
                <w:szCs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123"/>
          </w:p>
        </w:tc>
      </w:tr>
    </w:tbl>
    <w:p w:rsidR="005321D1" w:rsidRDefault="005321D1" w:rsidP="00ED4CAD">
      <w:pPr>
        <w:ind w:right="-157"/>
        <w:jc w:val="cente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25"/>
        <w:gridCol w:w="373"/>
        <w:gridCol w:w="1576"/>
        <w:gridCol w:w="319"/>
        <w:gridCol w:w="809"/>
        <w:gridCol w:w="166"/>
        <w:gridCol w:w="508"/>
        <w:gridCol w:w="223"/>
        <w:gridCol w:w="508"/>
        <w:gridCol w:w="229"/>
        <w:gridCol w:w="757"/>
        <w:gridCol w:w="283"/>
        <w:gridCol w:w="242"/>
        <w:gridCol w:w="168"/>
        <w:gridCol w:w="553"/>
        <w:gridCol w:w="563"/>
        <w:gridCol w:w="1173"/>
      </w:tblGrid>
      <w:tr w:rsidR="00B27E98" w:rsidRPr="008E5FEB" w:rsidTr="003C6A46">
        <w:trPr>
          <w:trHeight w:val="218"/>
        </w:trPr>
        <w:tc>
          <w:tcPr>
            <w:tcW w:w="677" w:type="pct"/>
            <w:tcBorders>
              <w:top w:val="single" w:sz="12" w:space="0" w:color="auto"/>
              <w:bottom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 xml:space="preserve">LP. Konkursu: </w:t>
            </w:r>
          </w:p>
        </w:tc>
        <w:tc>
          <w:tcPr>
            <w:tcW w:w="191"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1</w:t>
            </w:r>
          </w:p>
        </w:tc>
        <w:tc>
          <w:tcPr>
            <w:tcW w:w="1468" w:type="pct"/>
            <w:gridSpan w:val="4"/>
            <w:tcBorders>
              <w:left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 kw.</w:t>
            </w:r>
          </w:p>
        </w:tc>
        <w:tc>
          <w:tcPr>
            <w:tcW w:w="117"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387"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III kw.</w:t>
            </w:r>
          </w:p>
        </w:tc>
        <w:tc>
          <w:tcPr>
            <w:tcW w:w="145"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493" w:type="pct"/>
            <w:gridSpan w:val="3"/>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IV kw.</w:t>
            </w:r>
          </w:p>
        </w:tc>
        <w:tc>
          <w:tcPr>
            <w:tcW w:w="889" w:type="pct"/>
            <w:gridSpan w:val="2"/>
            <w:tcBorders>
              <w:top w:val="single" w:sz="12" w:space="0" w:color="auto"/>
              <w:bottom w:val="single" w:sz="12" w:space="0" w:color="auto"/>
            </w:tcBorders>
            <w:vAlign w:val="center"/>
          </w:tcPr>
          <w:p w:rsidR="00B27E98" w:rsidRPr="008E5FEB" w:rsidRDefault="00B27E98" w:rsidP="00103968">
            <w:pPr>
              <w:jc w:val="center"/>
              <w:rPr>
                <w:rFonts w:ascii="Arial" w:hAnsi="Arial" w:cs="Arial"/>
                <w:b/>
                <w:sz w:val="18"/>
                <w:szCs w:val="18"/>
              </w:rPr>
            </w:pPr>
            <w:r>
              <w:rPr>
                <w:rFonts w:ascii="Arial" w:hAnsi="Arial" w:cs="Arial"/>
                <w:b/>
                <w:sz w:val="18"/>
                <w:szCs w:val="18"/>
              </w:rPr>
              <w:t>x</w:t>
            </w:r>
          </w:p>
        </w:tc>
      </w:tr>
      <w:tr w:rsidR="00B27E98" w:rsidRPr="008E5FEB" w:rsidTr="003C6A46">
        <w:trPr>
          <w:cantSplit/>
          <w:trHeight w:val="113"/>
        </w:trPr>
        <w:tc>
          <w:tcPr>
            <w:tcW w:w="868" w:type="pct"/>
            <w:gridSpan w:val="2"/>
            <w:vMerge w:val="restart"/>
            <w:tcBorders>
              <w:top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Typ konkursu</w:t>
            </w:r>
          </w:p>
        </w:tc>
        <w:tc>
          <w:tcPr>
            <w:tcW w:w="806" w:type="pct"/>
            <w:tcBorders>
              <w:left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p>
        </w:tc>
        <w:tc>
          <w:tcPr>
            <w:tcW w:w="3164" w:type="pct"/>
            <w:gridSpan w:val="13"/>
            <w:vMerge w:val="restart"/>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rPr>
          <w:cantSplit/>
          <w:trHeight w:val="112"/>
        </w:trPr>
        <w:tc>
          <w:tcPr>
            <w:tcW w:w="868" w:type="pct"/>
            <w:gridSpan w:val="2"/>
            <w:vMerge/>
            <w:tcBorders>
              <w:bottom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c>
          <w:tcPr>
            <w:tcW w:w="806" w:type="pct"/>
            <w:tcBorders>
              <w:left w:val="single" w:sz="12" w:space="0" w:color="auto"/>
            </w:tcBorders>
            <w:shd w:val="clear" w:color="auto" w:fill="CCFFCC"/>
            <w:vAlign w:val="center"/>
          </w:tcPr>
          <w:p w:rsidR="00B27E98" w:rsidRPr="003C62BA" w:rsidRDefault="00B27E98" w:rsidP="00103968">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x</w:t>
            </w:r>
          </w:p>
        </w:tc>
        <w:tc>
          <w:tcPr>
            <w:tcW w:w="3164" w:type="pct"/>
            <w:gridSpan w:val="13"/>
            <w:vMerge/>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Planowana alokacja</w:t>
            </w:r>
          </w:p>
        </w:tc>
        <w:tc>
          <w:tcPr>
            <w:tcW w:w="4132" w:type="pct"/>
            <w:gridSpan w:val="15"/>
            <w:vAlign w:val="center"/>
          </w:tcPr>
          <w:p w:rsidR="00B27E98" w:rsidRPr="003C62BA" w:rsidRDefault="00B27E98" w:rsidP="00103968">
            <w:pPr>
              <w:spacing w:line="276" w:lineRule="auto"/>
              <w:ind w:left="57"/>
              <w:rPr>
                <w:rFonts w:ascii="Arial" w:hAnsi="Arial" w:cs="Arial"/>
                <w:b/>
                <w:sz w:val="20"/>
                <w:szCs w:val="20"/>
              </w:rPr>
            </w:pPr>
            <w:r>
              <w:rPr>
                <w:rFonts w:ascii="Arial" w:hAnsi="Arial" w:cs="Arial"/>
                <w:b/>
                <w:sz w:val="18"/>
                <w:szCs w:val="18"/>
              </w:rPr>
              <w:t>824 143,00 EUR</w:t>
            </w:r>
          </w:p>
        </w:tc>
      </w:tr>
      <w:tr w:rsidR="003C6A46" w:rsidRPr="008E5FEB" w:rsidTr="003C6A46">
        <w:trPr>
          <w:trHeight w:val="843"/>
        </w:trPr>
        <w:tc>
          <w:tcPr>
            <w:tcW w:w="868" w:type="pct"/>
            <w:gridSpan w:val="2"/>
            <w:shd w:val="clear" w:color="auto" w:fill="CCFFCC"/>
            <w:vAlign w:val="center"/>
          </w:tcPr>
          <w:p w:rsidR="003C6A46" w:rsidRPr="008E5FEB" w:rsidRDefault="003C6A46" w:rsidP="00103968">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4132" w:type="pct"/>
            <w:gridSpan w:val="15"/>
            <w:vAlign w:val="center"/>
          </w:tcPr>
          <w:p w:rsidR="00D35A27" w:rsidRPr="00D35A27" w:rsidRDefault="00ED54B7" w:rsidP="00C716BF">
            <w:pPr>
              <w:pStyle w:val="Akapitzlist"/>
              <w:numPr>
                <w:ilvl w:val="0"/>
                <w:numId w:val="210"/>
              </w:numPr>
              <w:spacing w:before="120" w:line="276" w:lineRule="auto"/>
              <w:ind w:left="346" w:hanging="284"/>
              <w:contextualSpacing/>
              <w:jc w:val="both"/>
              <w:rPr>
                <w:rFonts w:ascii="Arial" w:hAnsi="Arial" w:cs="Arial"/>
                <w:b/>
                <w:sz w:val="18"/>
                <w:szCs w:val="18"/>
                <w:u w:val="single"/>
              </w:rPr>
            </w:pPr>
            <w:r>
              <w:rPr>
                <w:rFonts w:ascii="Arial" w:hAnsi="Arial" w:cs="Arial"/>
                <w:sz w:val="18"/>
                <w:szCs w:val="18"/>
              </w:rPr>
              <w:t xml:space="preserve">Podnoszenie umiejętności </w:t>
            </w:r>
            <w:r w:rsidR="00D35A27" w:rsidRPr="00D35A27">
              <w:rPr>
                <w:rFonts w:ascii="Arial" w:hAnsi="Arial" w:cs="Arial"/>
                <w:sz w:val="18"/>
                <w:szCs w:val="18"/>
              </w:rPr>
              <w:t>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kompleksowych programów kształcenia praktycznego organizowanych w miejscu pracy,</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wdrożenie nowych, innowacyjnych form </w:t>
            </w:r>
            <w:r w:rsidR="00ED54B7">
              <w:rPr>
                <w:rFonts w:ascii="Arial" w:hAnsi="Arial" w:cs="Arial"/>
                <w:sz w:val="18"/>
                <w:szCs w:val="18"/>
              </w:rPr>
              <w:t>kształcenia</w:t>
            </w:r>
            <w:r w:rsidRPr="00D35A27">
              <w:rPr>
                <w:rFonts w:ascii="Arial" w:hAnsi="Arial" w:cs="Arial"/>
                <w:sz w:val="18"/>
                <w:szCs w:val="18"/>
              </w:rPr>
              <w:t xml:space="preserve"> zawodowego,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stypendialną dla uczniów szczególnie uzdolnionych w zakresie przedmiotów rozwijających kompetencje kluczowe/ umiejętności uniwersalne lub zawodowe,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zdobywanie przez uczniów i słuchaczy uprawnień do wykonywania zawodu, w ramach którego realizują kształcenie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udział w zajęciach prowadzonych w szkole wyższej, w tym w zajęciach laboratoryjnych, kołach lub obozach naukowych,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pozaszkolnych form kształcenia ustawicznego w tym wymienionych w art. 117 ust. 1a pkt. 1,2,3 i 5 Prawa oświatowego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 doradztwo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wykorzystanie rezultatów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35A27" w:rsidRPr="00D35A27" w:rsidRDefault="00D35A27" w:rsidP="00D35A27">
            <w:pPr>
              <w:ind w:left="1068"/>
              <w:contextualSpacing/>
              <w:jc w:val="both"/>
              <w:rPr>
                <w:rFonts w:ascii="Arial" w:hAnsi="Arial" w:cs="Arial"/>
                <w:sz w:val="18"/>
                <w:szCs w:val="18"/>
              </w:rPr>
            </w:pPr>
          </w:p>
          <w:p w:rsidR="00D35A27" w:rsidRPr="00D35A27" w:rsidRDefault="00D35A27" w:rsidP="00C716BF">
            <w:pPr>
              <w:pStyle w:val="Akapitzlist"/>
              <w:numPr>
                <w:ilvl w:val="0"/>
                <w:numId w:val="210"/>
              </w:numPr>
              <w:tabs>
                <w:tab w:val="left" w:pos="0"/>
              </w:tabs>
              <w:spacing w:line="276" w:lineRule="auto"/>
              <w:ind w:left="346" w:hanging="283"/>
              <w:contextualSpacing/>
              <w:jc w:val="both"/>
              <w:rPr>
                <w:rFonts w:ascii="Arial" w:hAnsi="Arial" w:cs="Arial"/>
                <w:sz w:val="18"/>
                <w:szCs w:val="18"/>
              </w:rPr>
            </w:pPr>
            <w:r w:rsidRPr="00D35A27">
              <w:rPr>
                <w:rFonts w:ascii="Arial" w:hAnsi="Arial" w:cs="Arial"/>
                <w:sz w:val="18"/>
                <w:szCs w:val="18"/>
              </w:rPr>
              <w:t>Kształtowanie i rozwijanie u uczniów lub słuchaczy szkół lub placówek systemu oświaty prowadzących kształcenie zawodowe kompetencji kluczowych oraz umiejętności uniwersalnych niezbędnych na rynku pracy poprzez:</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projektów edukacyjnych w szkołach lub placówkach systemu oświaty objętych wsparciem,</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różnych form rozwijających uzdolnienia,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wdrożenie nowych form i programów nauczania,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tworzenie i realizacja zajęć w klasach o nowatorskich rozwiązaniach programowych, organizacyjnych lub metodycznych,</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organizację kółek zainteresowań, warsztatów, laboratoriów dla uczniów lub słuchaczy,</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nawiązywanie współpracy z otoczeniem społeczno-gospodarczym szkoły lub placówki systemu oświaty w celu osiągnięcia założonych celów edukacyjnych, </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wykorzystanie narzędzi, metod lub form pracy wypracowanych w ramach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zajęć poza szkołą lub poza lekcjami.</w:t>
            </w:r>
          </w:p>
          <w:p w:rsidR="00D35A27" w:rsidRPr="00D35A27" w:rsidRDefault="00D35A27" w:rsidP="00D35A27">
            <w:pPr>
              <w:ind w:left="1055"/>
              <w:contextualSpacing/>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szkolnictwa zawodowego</w:t>
            </w:r>
            <w:r w:rsidRPr="00D35A27">
              <w:rPr>
                <w:rFonts w:ascii="Arial" w:hAnsi="Arial" w:cs="Arial"/>
                <w:sz w:val="18"/>
                <w:szCs w:val="18"/>
              </w:rPr>
              <w:t>.</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współpracy szkół lub placówek systemu oświaty prowadzących kształcenie zawodowe z ich otoczeniem społeczno – gospodarczym w szczególności poprzez:</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włączenie pracodawców lub przedsiębiorców w system egzaminów zawodowych oraz egzaminów potwierdzających kwalifikacje mistrza i czeladnika  w tym m.in.: poprzez tworzenie w szkołach i placówkach prowadzących kształcenie zawodowe, </w:t>
            </w:r>
            <w:proofErr w:type="spellStart"/>
            <w:r w:rsidRPr="00D35A27">
              <w:rPr>
                <w:rFonts w:ascii="Arial" w:hAnsi="Arial" w:cs="Arial"/>
                <w:sz w:val="18"/>
                <w:szCs w:val="18"/>
              </w:rPr>
              <w:t>CKZiU</w:t>
            </w:r>
            <w:proofErr w:type="spellEnd"/>
            <w:r w:rsidRPr="00D35A27">
              <w:rPr>
                <w:rFonts w:ascii="Arial" w:hAnsi="Arial" w:cs="Arial"/>
                <w:sz w:val="18"/>
                <w:szCs w:val="18"/>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D35A27" w:rsidRPr="00D35A27" w:rsidRDefault="00D35A27" w:rsidP="00C716BF">
            <w:pPr>
              <w:numPr>
                <w:ilvl w:val="0"/>
                <w:numId w:val="213"/>
              </w:numPr>
              <w:tabs>
                <w:tab w:val="left" w:pos="1197"/>
                <w:tab w:val="left" w:pos="1480"/>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tworzenie klas patronackich w szkołach;</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współpracę w dostosowywaniu oferty edukacyjnej w szkołach i formach pozaszkolnych do potrzeb regionalnego i lokalnego rynku pracy;</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opracowywanie lub modyfikację programów nauczania;</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wykorzystanie rezultatów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 – 2013 w ramach PO KL oraz w latach 2014-2020 w ramach POWER</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współpracę szkół i placówek systemu oświaty prowadzących kształcenie zawodowe z uczelniami wyższymi.</w:t>
            </w:r>
          </w:p>
          <w:p w:rsidR="00D35A27" w:rsidRPr="00D35A27" w:rsidRDefault="00D35A27" w:rsidP="00D35A27">
            <w:pPr>
              <w:tabs>
                <w:tab w:val="left" w:pos="1197"/>
              </w:tabs>
              <w:ind w:left="1197"/>
              <w:contextualSpacing/>
              <w:jc w:val="both"/>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contextualSpacing/>
              <w:jc w:val="both"/>
              <w:rPr>
                <w:rFonts w:ascii="Arial" w:hAnsi="Arial" w:cs="Arial"/>
                <w:sz w:val="18"/>
                <w:szCs w:val="18"/>
              </w:rPr>
            </w:pPr>
            <w:r w:rsidRPr="00D35A27">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D35A27" w:rsidRPr="00D35A27" w:rsidRDefault="00D35A27" w:rsidP="00C716BF">
            <w:pPr>
              <w:pStyle w:val="Akapitzlist"/>
              <w:numPr>
                <w:ilvl w:val="0"/>
                <w:numId w:val="214"/>
              </w:numPr>
              <w:adjustRightInd w:val="0"/>
              <w:spacing w:line="276" w:lineRule="auto"/>
              <w:ind w:left="1197"/>
              <w:contextualSpacing/>
              <w:jc w:val="both"/>
              <w:rPr>
                <w:rFonts w:ascii="Arial" w:hAnsi="Arial" w:cs="Arial"/>
                <w:sz w:val="18"/>
                <w:szCs w:val="18"/>
              </w:rPr>
            </w:pPr>
            <w:r w:rsidRPr="00D35A27">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lastRenderedPageBreak/>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wspieranie istniejących, budowanie nowych lub moderowanie sieci współpracy i samokształcenia,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realizację programów wspomagania,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 xml:space="preserve">wykorzystanie narzędzi, metod lub form pracy wypracowanych w ramach projektów, w tym pozytywnie </w:t>
            </w:r>
            <w:proofErr w:type="spellStart"/>
            <w:r w:rsidRPr="00D35A27">
              <w:rPr>
                <w:rFonts w:ascii="Arial" w:hAnsi="Arial" w:cs="Arial"/>
                <w:sz w:val="18"/>
                <w:szCs w:val="18"/>
              </w:rPr>
              <w:t>zwalidowanych</w:t>
            </w:r>
            <w:proofErr w:type="spellEnd"/>
            <w:r w:rsidRPr="00D35A27">
              <w:rPr>
                <w:rFonts w:ascii="Arial" w:hAnsi="Arial" w:cs="Arial"/>
                <w:sz w:val="18"/>
                <w:szCs w:val="18"/>
              </w:rPr>
              <w:t xml:space="preserve"> produktów projektów innowacyjnych, zrealizowanych w latach 2007-2013 w ramach PO KL oraz w latach 2014-2020 w ramach POWER</w:t>
            </w:r>
          </w:p>
          <w:p w:rsidR="00D35A27" w:rsidRPr="00D35A27" w:rsidRDefault="00D35A27" w:rsidP="00D35A27">
            <w:pPr>
              <w:pStyle w:val="Akapitzlist"/>
              <w:ind w:left="1197"/>
              <w:jc w:val="both"/>
              <w:rPr>
                <w:rFonts w:ascii="Arial" w:hAnsi="Arial" w:cs="Arial"/>
                <w:sz w:val="18"/>
                <w:szCs w:val="18"/>
              </w:rPr>
            </w:pPr>
          </w:p>
          <w:p w:rsidR="009F615B" w:rsidRDefault="00D35A27" w:rsidP="009F615B">
            <w:pPr>
              <w:pStyle w:val="Akapitzlist"/>
              <w:numPr>
                <w:ilvl w:val="0"/>
                <w:numId w:val="237"/>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doradztwa zawodowego w szkołach i placówkach kształcenia zawodowego w szczególności poprzez:</w:t>
            </w:r>
          </w:p>
          <w:p w:rsidR="00D35A27" w:rsidRPr="00D35A27" w:rsidRDefault="00D35A27" w:rsidP="00C716BF">
            <w:pPr>
              <w:pStyle w:val="Akapitzlist"/>
              <w:numPr>
                <w:ilvl w:val="0"/>
                <w:numId w:val="215"/>
              </w:numPr>
              <w:autoSpaceDE/>
              <w:autoSpaceDN/>
              <w:spacing w:line="276" w:lineRule="auto"/>
              <w:contextualSpacing/>
              <w:rPr>
                <w:rFonts w:ascii="Arial" w:hAnsi="Arial" w:cs="Arial"/>
                <w:sz w:val="18"/>
                <w:szCs w:val="18"/>
              </w:rPr>
            </w:pPr>
            <w:r w:rsidRPr="00D35A27">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D35A27" w:rsidRPr="00D35A27" w:rsidRDefault="00D35A27" w:rsidP="00C716BF">
            <w:pPr>
              <w:numPr>
                <w:ilvl w:val="0"/>
                <w:numId w:val="215"/>
              </w:numPr>
              <w:spacing w:line="276" w:lineRule="auto"/>
              <w:contextualSpacing/>
              <w:rPr>
                <w:rFonts w:ascii="Arial" w:hAnsi="Arial" w:cs="Arial"/>
                <w:sz w:val="18"/>
                <w:szCs w:val="18"/>
              </w:rPr>
            </w:pPr>
            <w:r w:rsidRPr="00D35A27">
              <w:rPr>
                <w:rFonts w:ascii="Arial" w:hAnsi="Arial" w:cs="Arial"/>
                <w:sz w:val="18"/>
                <w:szCs w:val="18"/>
              </w:rPr>
              <w:t>tworzenie Punktów Informacji i Kariery (PIK),</w:t>
            </w:r>
          </w:p>
          <w:p w:rsidR="003C6A46" w:rsidRPr="00D35A27" w:rsidRDefault="00D35A27" w:rsidP="00C716BF">
            <w:pPr>
              <w:numPr>
                <w:ilvl w:val="0"/>
                <w:numId w:val="215"/>
              </w:numPr>
              <w:spacing w:line="276" w:lineRule="auto"/>
              <w:contextualSpacing/>
              <w:rPr>
                <w:rFonts w:ascii="Myriad Pro" w:hAnsi="Myriad Pro" w:cs="Arial"/>
                <w:sz w:val="20"/>
              </w:rPr>
            </w:pPr>
            <w:r w:rsidRPr="00D35A27">
              <w:rPr>
                <w:rFonts w:ascii="Arial" w:hAnsi="Arial" w:cs="Arial"/>
                <w:sz w:val="18"/>
                <w:szCs w:val="18"/>
              </w:rPr>
              <w:t>zewnętrzne wsparcie szkół w obszarze doradztwa zawodowego.</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lastRenderedPageBreak/>
              <w:t>Wnioskodawcy do których skierowany jest  konkurs</w:t>
            </w:r>
          </w:p>
        </w:tc>
        <w:tc>
          <w:tcPr>
            <w:tcW w:w="4132" w:type="pct"/>
            <w:gridSpan w:val="15"/>
            <w:vAlign w:val="center"/>
          </w:tcPr>
          <w:p w:rsidR="00B27E98" w:rsidRPr="00E36EC0" w:rsidRDefault="00B27E98" w:rsidP="00103968">
            <w:pPr>
              <w:jc w:val="both"/>
              <w:rPr>
                <w:rFonts w:ascii="Arial" w:hAnsi="Arial" w:cs="Arial"/>
                <w:sz w:val="18"/>
                <w:szCs w:val="18"/>
              </w:rPr>
            </w:pPr>
            <w:r w:rsidRPr="00E36EC0">
              <w:rPr>
                <w:rFonts w:ascii="Arial" w:hAnsi="Arial" w:cs="Arial"/>
                <w:sz w:val="18"/>
                <w:szCs w:val="18"/>
              </w:rPr>
              <w:t xml:space="preserve">-  wszystkie formy prawne zgodnie z klasyfikacją form prawnych podmiotów gospodarki narodowej określonych w </w:t>
            </w:r>
            <w:r w:rsidRPr="00E36EC0">
              <w:rPr>
                <w:rFonts w:ascii="Arial" w:hAnsi="Arial" w:cs="Arial"/>
                <w:iCs/>
                <w:sz w:val="18"/>
                <w:szCs w:val="18"/>
              </w:rPr>
              <w:t xml:space="preserve">Rozporządzeniu Rady Ministrów </w:t>
            </w:r>
            <w:r w:rsidRPr="00E36EC0">
              <w:rPr>
                <w:rFonts w:ascii="Arial" w:hAnsi="Arial" w:cs="Arial"/>
                <w:sz w:val="18"/>
                <w:szCs w:val="18"/>
              </w:rPr>
              <w:t xml:space="preserve">z dnia 30 listopada 2015 r. w </w:t>
            </w:r>
            <w:r w:rsidRPr="00E36EC0">
              <w:rPr>
                <w:rFonts w:ascii="Arial" w:hAnsi="Arial" w:cs="Arial"/>
                <w:iCs/>
                <w:sz w:val="18"/>
                <w:szCs w:val="18"/>
              </w:rPr>
              <w:t>sprawie sposobu</w:t>
            </w:r>
            <w:r w:rsidRPr="00E36EC0">
              <w:rPr>
                <w:rFonts w:ascii="Arial" w:hAnsi="Arial" w:cs="Arial"/>
                <w:sz w:val="18"/>
                <w:szCs w:val="18"/>
              </w:rPr>
              <w:t xml:space="preserve"> i </w:t>
            </w:r>
            <w:r w:rsidRPr="00E36EC0">
              <w:rPr>
                <w:rFonts w:ascii="Arial" w:hAnsi="Arial" w:cs="Arial"/>
                <w:iCs/>
                <w:sz w:val="18"/>
                <w:szCs w:val="18"/>
              </w:rPr>
              <w:t>metodologii prowadzenia</w:t>
            </w:r>
            <w:r w:rsidRPr="00E36EC0">
              <w:rPr>
                <w:rFonts w:ascii="Arial" w:hAnsi="Arial" w:cs="Arial"/>
                <w:sz w:val="18"/>
                <w:szCs w:val="18"/>
              </w:rPr>
              <w:t xml:space="preserve"> i </w:t>
            </w:r>
            <w:r w:rsidRPr="00E36EC0">
              <w:rPr>
                <w:rFonts w:ascii="Arial" w:hAnsi="Arial" w:cs="Arial"/>
                <w:iCs/>
                <w:sz w:val="18"/>
                <w:szCs w:val="18"/>
              </w:rPr>
              <w:t>aktualizacji krajowego rejestru urzędowego podmiotów gospodarki narodowej</w:t>
            </w:r>
            <w:r w:rsidRPr="00E36EC0">
              <w:rPr>
                <w:rFonts w:ascii="Arial" w:hAnsi="Arial" w:cs="Arial"/>
                <w:sz w:val="18"/>
                <w:szCs w:val="18"/>
              </w:rPr>
              <w:t>, wzorów wniosków, ankiet i zaświadczeń (Dz.U.2015.2009)</w:t>
            </w:r>
          </w:p>
          <w:p w:rsidR="00B27E98" w:rsidRPr="008E5FEB" w:rsidRDefault="00B27E98" w:rsidP="00103968">
            <w:pPr>
              <w:spacing w:before="120" w:after="120"/>
              <w:ind w:left="254" w:hanging="254"/>
              <w:jc w:val="both"/>
              <w:rPr>
                <w:rFonts w:ascii="Arial" w:hAnsi="Arial" w:cs="Arial"/>
                <w:sz w:val="18"/>
                <w:szCs w:val="18"/>
              </w:rPr>
            </w:pPr>
            <w:r w:rsidRPr="00E36EC0">
              <w:rPr>
                <w:rFonts w:ascii="Arial" w:hAnsi="Arial" w:cs="Arial"/>
                <w:sz w:val="18"/>
                <w:szCs w:val="18"/>
              </w:rPr>
              <w:t>- osoby fizyczne prowadzące działalność oświatową na podstawie przepisów odrębnych.</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both"/>
              <w:rPr>
                <w:rFonts w:ascii="Arial" w:hAnsi="Arial" w:cs="Arial"/>
                <w:sz w:val="18"/>
                <w:szCs w:val="18"/>
              </w:rPr>
            </w:pPr>
            <w:r w:rsidRPr="008E5FEB">
              <w:rPr>
                <w:rFonts w:ascii="Arial" w:hAnsi="Arial" w:cs="Arial"/>
                <w:sz w:val="18"/>
                <w:szCs w:val="18"/>
              </w:rPr>
              <w:t>Szczegółowy opis, zakładany cel konkursu</w:t>
            </w:r>
          </w:p>
        </w:tc>
        <w:tc>
          <w:tcPr>
            <w:tcW w:w="4132" w:type="pct"/>
            <w:gridSpan w:val="15"/>
            <w:vAlign w:val="center"/>
          </w:tcPr>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Interwencja zaplanowana w ramach Działania przyczynia się do realizacji celu szczegółowego: </w:t>
            </w:r>
            <w:r w:rsidRPr="00E36EC0">
              <w:rPr>
                <w:rFonts w:ascii="Arial" w:hAnsi="Arial" w:cs="Arial"/>
                <w:i/>
                <w:sz w:val="18"/>
                <w:szCs w:val="18"/>
              </w:rPr>
              <w:t>wzrost efektywności kształcenia zawodowego i jego dostosowanie do wymogów regionalnego rynku pracy zwiększające szanse na zatrudnienie</w:t>
            </w:r>
            <w:r w:rsidRPr="00E36EC0">
              <w:rPr>
                <w:rFonts w:ascii="Arial" w:hAnsi="Arial" w:cs="Arial"/>
                <w:sz w:val="18"/>
                <w:szCs w:val="18"/>
              </w:rPr>
              <w:t xml:space="preserve">. Ponadto, działanie wpisuje się w Cel strategiczny 3 Strategii ZIT KKBOF - </w:t>
            </w:r>
            <w:r w:rsidRPr="00E36EC0">
              <w:rPr>
                <w:rFonts w:ascii="Arial" w:hAnsi="Arial" w:cs="Arial"/>
                <w:i/>
                <w:sz w:val="18"/>
                <w:szCs w:val="18"/>
              </w:rPr>
              <w:t xml:space="preserve">Edukacja i wychowanie, dostosowane do wymogów cywilizacyjnych, </w:t>
            </w:r>
            <w:r w:rsidRPr="00E36EC0">
              <w:rPr>
                <w:rFonts w:ascii="Arial" w:hAnsi="Arial" w:cs="Arial"/>
                <w:sz w:val="18"/>
                <w:szCs w:val="18"/>
              </w:rPr>
              <w:t xml:space="preserve">Działanie 3.2.2 </w:t>
            </w:r>
            <w:r w:rsidRPr="00E36EC0">
              <w:rPr>
                <w:rFonts w:ascii="Arial" w:hAnsi="Arial" w:cs="Arial"/>
                <w:i/>
                <w:sz w:val="18"/>
                <w:szCs w:val="18"/>
              </w:rPr>
              <w:t>Rozwój kompetencji kluczowych uczniów szkół zawodowych - praktyczna nauka zawodu</w:t>
            </w:r>
            <w:r w:rsidRPr="00E36EC0">
              <w:rPr>
                <w:rFonts w:ascii="Arial" w:hAnsi="Arial" w:cs="Arial"/>
                <w:sz w:val="18"/>
                <w:szCs w:val="18"/>
              </w:rPr>
              <w:t>.</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uczniów/słuchaczy szkół i placówek prowadzących kształcenie zawodowe..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Pr="00E36EC0">
              <w:rPr>
                <w:rFonts w:ascii="Arial" w:eastAsia="Calibri" w:hAnsi="Arial" w:cs="Arial"/>
                <w:color w:val="1A181C"/>
                <w:sz w:val="18"/>
                <w:szCs w:val="18"/>
              </w:rPr>
              <w:t>zasadnicze zawodowe, zasadnicze branżowe i średnie branżowe.</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Przewidywane wsparcie ukierunkowane zostanie na przedsięwzięcia o charakterze kompleksowym, przewidującym zarówno działania skierowane do uczniów, jak również </w:t>
            </w:r>
            <w:r w:rsidRPr="00E36EC0">
              <w:rPr>
                <w:rFonts w:ascii="Arial" w:hAnsi="Arial" w:cs="Arial"/>
                <w:sz w:val="18"/>
                <w:szCs w:val="18"/>
              </w:rPr>
              <w:lastRenderedPageBreak/>
              <w:t>doskonalenie umiejętności nauczycieli zawodu i instruktorów praktycznej nauki zawodu.</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Wsparcie w tym zakresie koncentrować się będzie w głównej mierze na wszelkich formach podwyższających kwalifikacje i kompetencje uczniów na rynku pracy oraz zwiększających ich szanse na znalezienie pracy, tj. staże uczniowskie.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Dodatkowo, wspierane będą inwestycje w infrastrukturę w celu podniesienia jakości bazy technologiczno-dydaktycznej szkolnictwa zawodowego.</w:t>
            </w:r>
          </w:p>
          <w:p w:rsidR="00B27E98" w:rsidRPr="003C6A46" w:rsidRDefault="003C6A46" w:rsidP="003C6A46">
            <w:pPr>
              <w:spacing w:before="60" w:after="60"/>
              <w:rPr>
                <w:rFonts w:ascii="Arial" w:hAnsi="Arial" w:cs="Arial"/>
                <w:sz w:val="20"/>
                <w:szCs w:val="20"/>
              </w:rPr>
            </w:pPr>
            <w:r w:rsidRPr="00E36EC0">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B27E98" w:rsidRPr="008E5FEB" w:rsidTr="003C6A46">
        <w:trPr>
          <w:cantSplit/>
        </w:trPr>
        <w:tc>
          <w:tcPr>
            <w:tcW w:w="868" w:type="pct"/>
            <w:gridSpan w:val="2"/>
            <w:vMerge w:val="restart"/>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4132" w:type="pct"/>
            <w:gridSpan w:val="15"/>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 xml:space="preserve">Kryteria dopuszczalności </w:t>
            </w:r>
          </w:p>
        </w:tc>
      </w:tr>
      <w:tr w:rsidR="00B27E98" w:rsidRPr="008E5FEB" w:rsidTr="003C6A46">
        <w:trPr>
          <w:cantSplit/>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vAlign w:val="center"/>
          </w:tcPr>
          <w:p w:rsidR="00B27E98" w:rsidRPr="003C6A46" w:rsidRDefault="003C6A46" w:rsidP="00C716BF">
            <w:pPr>
              <w:pStyle w:val="Akapitzlist"/>
              <w:numPr>
                <w:ilvl w:val="0"/>
                <w:numId w:val="167"/>
              </w:numPr>
              <w:jc w:val="both"/>
              <w:rPr>
                <w:rFonts w:ascii="Arial" w:hAnsi="Arial" w:cs="Arial"/>
                <w:sz w:val="18"/>
                <w:szCs w:val="18"/>
              </w:rPr>
            </w:pPr>
            <w:r w:rsidRPr="003C6A46">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B27E98" w:rsidRPr="008E5FEB" w:rsidTr="003C6A46">
        <w:trPr>
          <w:cantSplit/>
          <w:trHeight w:val="1815"/>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bottom w:val="single" w:sz="6" w:space="0" w:color="auto"/>
            </w:tcBorders>
            <w:vAlign w:val="center"/>
          </w:tcPr>
          <w:p w:rsidR="00B27E98" w:rsidRPr="008E5FEB" w:rsidRDefault="00B27E98" w:rsidP="00103968">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B27E98" w:rsidRPr="008E5FEB" w:rsidRDefault="00B27E98" w:rsidP="00103968">
            <w:pPr>
              <w:pStyle w:val="Default"/>
              <w:spacing w:before="20" w:after="20"/>
              <w:jc w:val="both"/>
              <w:rPr>
                <w:rFonts w:ascii="Arial" w:hAnsi="Arial" w:cs="Arial"/>
                <w:color w:val="auto"/>
                <w:sz w:val="18"/>
                <w:szCs w:val="18"/>
              </w:rPr>
            </w:pPr>
          </w:p>
          <w:p w:rsidR="00B27E98" w:rsidRPr="008E5FEB" w:rsidRDefault="00B27E98" w:rsidP="00103968">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B27E98" w:rsidRPr="008E5FEB" w:rsidRDefault="00B27E98" w:rsidP="00103968">
            <w:pPr>
              <w:spacing w:before="40" w:after="40"/>
              <w:jc w:val="both"/>
              <w:rPr>
                <w:rFonts w:ascii="Arial" w:hAnsi="Arial" w:cs="Arial"/>
                <w:sz w:val="18"/>
                <w:szCs w:val="18"/>
              </w:rPr>
            </w:pPr>
          </w:p>
          <w:p w:rsidR="00B27E98" w:rsidRPr="008E5FEB" w:rsidRDefault="00B27E98" w:rsidP="00103968">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836"/>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pacing w:before="40" w:after="40"/>
              <w:jc w:val="both"/>
              <w:rPr>
                <w:rFonts w:ascii="Arial" w:hAnsi="Arial" w:cs="Arial"/>
                <w:sz w:val="18"/>
                <w:szCs w:val="18"/>
              </w:rPr>
            </w:pPr>
            <w:r w:rsidRPr="003C6A46">
              <w:rPr>
                <w:rFonts w:ascii="Arial" w:hAnsi="Arial" w:cs="Arial"/>
                <w:sz w:val="18"/>
                <w:szCs w:val="18"/>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 xml:space="preserve">Kryterium to przyczyni się do rozwoju kapitału ludzkiego </w:t>
            </w:r>
            <w:r w:rsidRPr="00DB36DA">
              <w:rPr>
                <w:rFonts w:ascii="Arial" w:eastAsia="Calibri" w:hAnsi="Arial" w:cs="Arial"/>
                <w:sz w:val="18"/>
                <w:szCs w:val="18"/>
                <w:lang w:eastAsia="en-US"/>
              </w:rPr>
              <w:t xml:space="preserve">na terenie  </w:t>
            </w:r>
            <w:r w:rsidRPr="007D6C70">
              <w:rPr>
                <w:rFonts w:ascii="Arial" w:hAnsi="Arial" w:cs="Arial"/>
                <w:sz w:val="18"/>
                <w:szCs w:val="18"/>
              </w:rPr>
              <w:t>Koszalińsko-Kołobrzesko-Biał</w:t>
            </w:r>
            <w:r>
              <w:rPr>
                <w:rFonts w:ascii="Arial" w:hAnsi="Arial" w:cs="Arial"/>
                <w:sz w:val="18"/>
                <w:szCs w:val="18"/>
              </w:rPr>
              <w:t>o</w:t>
            </w:r>
            <w:r w:rsidRPr="007D6C70">
              <w:rPr>
                <w:rFonts w:ascii="Arial" w:hAnsi="Arial" w:cs="Arial"/>
                <w:sz w:val="18"/>
                <w:szCs w:val="18"/>
              </w:rPr>
              <w:t>gardzkiego Obszaru Funkcjonalnego</w:t>
            </w:r>
            <w:r w:rsidRPr="00CD1AFC">
              <w:rPr>
                <w:rFonts w:ascii="Arial" w:eastAsia="Calibri" w:hAnsi="Arial" w:cs="Arial"/>
                <w:sz w:val="18"/>
                <w:szCs w:val="18"/>
                <w:lang w:eastAsia="en-US"/>
              </w:rPr>
              <w:t>.</w:t>
            </w:r>
          </w:p>
          <w:p w:rsidR="00B27E98" w:rsidRDefault="00B27E98" w:rsidP="00103968">
            <w:pPr>
              <w:spacing w:before="40" w:after="40"/>
              <w:jc w:val="both"/>
              <w:rPr>
                <w:rFonts w:ascii="Arial" w:eastAsia="Calibri" w:hAnsi="Arial" w:cs="Arial"/>
                <w:sz w:val="18"/>
                <w:szCs w:val="18"/>
                <w:lang w:eastAsia="en-US"/>
              </w:rPr>
            </w:pPr>
          </w:p>
          <w:p w:rsidR="00B27E98" w:rsidRDefault="00B27E98" w:rsidP="00103968">
            <w:pPr>
              <w:spacing w:before="40" w:after="40"/>
              <w:jc w:val="both"/>
              <w:rPr>
                <w:rFonts w:ascii="Arial" w:eastAsia="Calibri" w:hAnsi="Arial" w:cs="Arial"/>
                <w:sz w:val="18"/>
                <w:szCs w:val="18"/>
                <w:lang w:eastAsia="en-US"/>
              </w:rPr>
            </w:pPr>
            <w:r>
              <w:rPr>
                <w:rFonts w:ascii="Arial" w:eastAsia="Calibri" w:hAnsi="Arial" w:cs="Arial"/>
                <w:sz w:val="18"/>
                <w:szCs w:val="18"/>
                <w:lang w:eastAsia="en-US"/>
              </w:rPr>
              <w:t xml:space="preserve">Zakłada się, że dzięki temu kryterium zostanie zapewniona większa dostępność do kompleksowego wsparcia dla szkół/ placówek systemu oświaty, nauczycieli i uczniów/słuchaczy z terenu  </w:t>
            </w:r>
            <w:r>
              <w:rPr>
                <w:rFonts w:ascii="Arial" w:hAnsi="Arial" w:cs="Arial"/>
                <w:sz w:val="18"/>
                <w:szCs w:val="18"/>
              </w:rPr>
              <w:t>Koszalińsko-Kołobrzesko-Białogardzkiego Obszaru Funkcjonalnego</w:t>
            </w:r>
            <w:r>
              <w:rPr>
                <w:rFonts w:ascii="Arial" w:eastAsia="Calibri" w:hAnsi="Arial" w:cs="Arial"/>
                <w:sz w:val="18"/>
                <w:szCs w:val="18"/>
                <w:lang w:eastAsia="en-US"/>
              </w:rPr>
              <w:t xml:space="preserve">, co wpłynie pozytywnie na zwiększenie w przyszłości ich aktywności społecznej i zawodowej. </w:t>
            </w:r>
          </w:p>
          <w:p w:rsidR="00B27E98" w:rsidRDefault="00B27E98" w:rsidP="00103968">
            <w:pPr>
              <w:spacing w:before="40" w:after="40"/>
              <w:jc w:val="both"/>
              <w:rPr>
                <w:rFonts w:ascii="Arial" w:eastAsia="Calibri" w:hAnsi="Arial" w:cs="Arial"/>
                <w:sz w:val="18"/>
                <w:szCs w:val="18"/>
                <w:lang w:eastAsia="en-US"/>
              </w:rPr>
            </w:pPr>
          </w:p>
          <w:p w:rsidR="00B27E98" w:rsidRPr="00D81D8B" w:rsidRDefault="00B27E98" w:rsidP="00103968">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hd w:val="clear" w:color="auto" w:fill="FFFFFF"/>
              <w:contextualSpacing/>
              <w:jc w:val="both"/>
              <w:rPr>
                <w:rFonts w:ascii="Arial" w:hAnsi="Arial" w:cs="Arial"/>
                <w:sz w:val="18"/>
                <w:szCs w:val="18"/>
              </w:rPr>
            </w:pPr>
            <w:r w:rsidRPr="003C6A46">
              <w:rPr>
                <w:rFonts w:ascii="Arial" w:hAnsi="Arial" w:cs="Arial"/>
                <w:sz w:val="18"/>
                <w:szCs w:val="18"/>
              </w:rPr>
              <w:t xml:space="preserve">Wsparcie określone w typie projektu nr 1 skierowane jest tylko i wyłącznie do uczniów i słuchaczy szkół/placówek kształcenia zawodowego. </w:t>
            </w:r>
          </w:p>
          <w:p w:rsidR="00B27E98" w:rsidRPr="00613BCD" w:rsidRDefault="00B27E98" w:rsidP="00103968">
            <w:pPr>
              <w:shd w:val="clear" w:color="auto" w:fill="FFFFFF"/>
              <w:ind w:left="360"/>
              <w:contextualSpacing/>
              <w:jc w:val="both"/>
              <w:rPr>
                <w:rFonts w:ascii="Arial" w:hAnsi="Arial" w:cs="Arial"/>
                <w:sz w:val="18"/>
                <w:szCs w:val="18"/>
              </w:rPr>
            </w:pPr>
          </w:p>
          <w:p w:rsidR="00B27E98" w:rsidRPr="009046B4" w:rsidRDefault="00B27E98" w:rsidP="00103968">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B27E98" w:rsidRPr="009046B4" w:rsidRDefault="00B27E98" w:rsidP="00103968">
            <w:pPr>
              <w:jc w:val="center"/>
              <w:rPr>
                <w:rFonts w:ascii="Arial" w:hAnsi="Arial" w:cs="Arial"/>
                <w:sz w:val="18"/>
                <w:szCs w:val="18"/>
              </w:rPr>
            </w:pP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B27E98" w:rsidRDefault="00B27E98" w:rsidP="00103968">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B27E98" w:rsidRPr="00097EEF" w:rsidRDefault="00B27E98" w:rsidP="00103968">
            <w:pPr>
              <w:jc w:val="both"/>
              <w:rPr>
                <w:rFonts w:ascii="Arial" w:hAnsi="Arial" w:cs="Arial"/>
                <w:sz w:val="18"/>
                <w:szCs w:val="18"/>
              </w:rPr>
            </w:pPr>
          </w:p>
          <w:p w:rsidR="00B27E98" w:rsidRPr="00097EEF" w:rsidRDefault="00B27E98" w:rsidP="00103968">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782"/>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auto"/>
            <w:vAlign w:val="center"/>
          </w:tcPr>
          <w:p w:rsidR="00B27E98" w:rsidRPr="003C6A46" w:rsidRDefault="00B27E98" w:rsidP="00C716BF">
            <w:pPr>
              <w:pStyle w:val="Akapitzlist"/>
              <w:numPr>
                <w:ilvl w:val="0"/>
                <w:numId w:val="167"/>
              </w:numPr>
              <w:jc w:val="both"/>
              <w:rPr>
                <w:rFonts w:ascii="Arial" w:hAnsi="Arial" w:cs="Arial"/>
                <w:sz w:val="18"/>
                <w:szCs w:val="18"/>
              </w:rPr>
            </w:pPr>
            <w:r w:rsidRPr="003C6A46">
              <w:rPr>
                <w:rFonts w:ascii="Arial" w:hAnsi="Arial" w:cs="Arial"/>
                <w:sz w:val="18"/>
                <w:szCs w:val="18"/>
              </w:rPr>
              <w:t xml:space="preserve">W ramach projektu obligatoryjnie jest realizowany typ projektu nr 1 wskazany w Szczegółowym Opisie Osi Priorytetowych Regionalnego Programu Operacyjnego Województwa Zachodniopomorskiego 2014-2020 dla Działania 8.8. </w:t>
            </w:r>
          </w:p>
          <w:p w:rsidR="00B27E98" w:rsidRPr="00613BCD" w:rsidRDefault="00B27E98" w:rsidP="00103968">
            <w:pPr>
              <w:pStyle w:val="Akapitzlist"/>
              <w:ind w:left="0"/>
              <w:jc w:val="both"/>
              <w:rPr>
                <w:rFonts w:ascii="Arial" w:hAnsi="Arial" w:cs="Arial"/>
                <w:sz w:val="18"/>
                <w:szCs w:val="18"/>
              </w:rPr>
            </w:pPr>
          </w:p>
          <w:p w:rsidR="00B27E98" w:rsidRPr="008E5FEB" w:rsidRDefault="00B27E98" w:rsidP="00103968">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B27E98" w:rsidRPr="008E5FEB" w:rsidTr="003C6A46">
        <w:trPr>
          <w:cantSplit/>
          <w:trHeight w:val="949"/>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Pr="00EF214D" w:rsidRDefault="00B27E98" w:rsidP="00103968">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B27E98" w:rsidRPr="00EF214D" w:rsidRDefault="00B27E98" w:rsidP="00103968">
            <w:pPr>
              <w:contextualSpacing/>
              <w:jc w:val="both"/>
              <w:rPr>
                <w:rFonts w:ascii="Arial" w:hAnsi="Arial" w:cs="Arial"/>
                <w:sz w:val="18"/>
                <w:szCs w:val="18"/>
              </w:rPr>
            </w:pPr>
          </w:p>
          <w:p w:rsidR="00B27E98" w:rsidRPr="00EF214D" w:rsidRDefault="00B27E98" w:rsidP="00103968">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B27E98" w:rsidRPr="00EF214D" w:rsidRDefault="00B27E98" w:rsidP="00103968">
            <w:pPr>
              <w:contextualSpacing/>
              <w:jc w:val="both"/>
              <w:rPr>
                <w:rFonts w:ascii="Arial" w:hAnsi="Arial" w:cs="Arial"/>
                <w:sz w:val="18"/>
                <w:szCs w:val="18"/>
              </w:rPr>
            </w:pPr>
          </w:p>
          <w:p w:rsidR="00B27E98" w:rsidRPr="008E5FEB" w:rsidRDefault="00B27E98" w:rsidP="00103968">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B27E98" w:rsidRPr="008E5FEB" w:rsidTr="003C6A46">
        <w:trPr>
          <w:cantSplit/>
          <w:trHeight w:val="93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3C6A46" w:rsidRPr="003C6A46" w:rsidRDefault="003C6A46" w:rsidP="00C716BF">
            <w:pPr>
              <w:pStyle w:val="Akapitzlist"/>
              <w:numPr>
                <w:ilvl w:val="0"/>
                <w:numId w:val="168"/>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W projekcie zaplanowano obligatoryjną organizację staży uczniowskich, realizowanych w rzeczywistych warunkach pracy, dla 100% biorących udział w projekcie:</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techników,</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branżowych szkół I stopnia niebędących młodocianymi pracownikami,</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 uczniów branżowych szkół II stopnia,</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uczniów szkół policealnych. </w:t>
            </w:r>
          </w:p>
          <w:p w:rsidR="003C6A46" w:rsidRPr="003C6A46" w:rsidRDefault="003C6A46" w:rsidP="003C6A46">
            <w:pPr>
              <w:pStyle w:val="Akapitzlist"/>
              <w:autoSpaceDE/>
              <w:autoSpaceDN/>
              <w:spacing w:before="40" w:after="40" w:line="276" w:lineRule="auto"/>
              <w:ind w:left="0"/>
              <w:contextualSpacing/>
              <w:jc w:val="both"/>
              <w:rPr>
                <w:rFonts w:ascii="Arial" w:hAnsi="Arial" w:cs="Arial"/>
                <w:bCs/>
                <w:sz w:val="18"/>
                <w:szCs w:val="18"/>
              </w:rPr>
            </w:pPr>
          </w:p>
          <w:p w:rsidR="003C6A46" w:rsidRPr="003C6A46" w:rsidRDefault="003C6A46" w:rsidP="003C6A46">
            <w:pPr>
              <w:spacing w:before="40" w:after="40"/>
              <w:jc w:val="both"/>
              <w:rPr>
                <w:rFonts w:ascii="Arial" w:hAnsi="Arial" w:cs="Arial"/>
                <w:bCs/>
                <w:sz w:val="18"/>
                <w:szCs w:val="18"/>
              </w:rPr>
            </w:pPr>
            <w:r w:rsidRPr="003C6A46">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B27E98" w:rsidRPr="008E5FEB" w:rsidRDefault="003C6A46" w:rsidP="003C6A46">
            <w:pPr>
              <w:contextualSpacing/>
              <w:jc w:val="both"/>
              <w:rPr>
                <w:rFonts w:ascii="Arial" w:hAnsi="Arial" w:cs="Arial"/>
                <w:bCs/>
                <w:sz w:val="18"/>
                <w:szCs w:val="18"/>
              </w:rPr>
            </w:pPr>
            <w:r w:rsidRPr="003C6A46">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p>
        </w:tc>
      </w:tr>
      <w:tr w:rsidR="00B27E98" w:rsidRPr="008E5FEB" w:rsidTr="003C6A46">
        <w:trPr>
          <w:cantSplit/>
          <w:trHeight w:val="976"/>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Przedmiotowe kryterium wpłynie na zapewnienie lepszego dostępu do nauki zawodu w rzeczywistych warunkach pracy. </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Projektodawca zobligowany jest do zawarcia zapisów we wniosku o </w:t>
            </w:r>
            <w:proofErr w:type="spellStart"/>
            <w:r w:rsidRPr="00B23548">
              <w:rPr>
                <w:rFonts w:ascii="Arial" w:hAnsi="Arial" w:cs="Arial"/>
                <w:sz w:val="18"/>
                <w:szCs w:val="18"/>
              </w:rPr>
              <w:t>dofinasowanie</w:t>
            </w:r>
            <w:proofErr w:type="spellEnd"/>
            <w:r w:rsidRPr="00B23548">
              <w:rPr>
                <w:rFonts w:ascii="Arial" w:hAnsi="Arial" w:cs="Arial"/>
                <w:sz w:val="18"/>
                <w:szCs w:val="18"/>
              </w:rPr>
              <w:t xml:space="preserve"> gwarantujących preferowanie </w:t>
            </w:r>
            <w:r w:rsidRPr="00B23548">
              <w:rPr>
                <w:rFonts w:ascii="Arial" w:hAnsi="Arial" w:cs="Arial"/>
                <w:bCs/>
                <w:sz w:val="18"/>
                <w:szCs w:val="18"/>
              </w:rPr>
              <w:t>do udziału w stażu uczniowskim uczniów, którzy nie realizują kształcenia praktycznego u pracodawców</w:t>
            </w:r>
            <w:r w:rsidRPr="00B23548">
              <w:rPr>
                <w:rFonts w:ascii="Arial" w:hAnsi="Arial" w:cs="Arial"/>
                <w:sz w:val="18"/>
                <w:szCs w:val="18"/>
              </w:rPr>
              <w:t>, co musi mieć odzwierciedlenie w opisie rekrutacji.</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Kryterium weryfikowane będzie na dwóch etapach:</w:t>
            </w: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1.</w:t>
            </w:r>
            <w:r w:rsidRPr="00B23548">
              <w:rPr>
                <w:rFonts w:ascii="Arial" w:hAnsi="Arial" w:cs="Arial"/>
                <w:sz w:val="18"/>
                <w:szCs w:val="18"/>
              </w:rPr>
              <w:tab/>
              <w:t>etap  prac Komisji Oceny Projektów - na podstawie treści wniosku o dofinansowanie projektu,</w:t>
            </w:r>
          </w:p>
          <w:p w:rsidR="00B27E98" w:rsidRPr="003C6A46" w:rsidRDefault="003C6A46" w:rsidP="003C6A46">
            <w:pPr>
              <w:contextualSpacing/>
              <w:jc w:val="both"/>
              <w:rPr>
                <w:rFonts w:ascii="Arial" w:hAnsi="Arial" w:cs="Arial"/>
                <w:sz w:val="20"/>
                <w:szCs w:val="20"/>
              </w:rPr>
            </w:pPr>
            <w:r w:rsidRPr="00B23548">
              <w:rPr>
                <w:rFonts w:ascii="Arial" w:hAnsi="Arial" w:cs="Arial"/>
                <w:sz w:val="18"/>
                <w:szCs w:val="18"/>
              </w:rPr>
              <w:t>2.</w:t>
            </w:r>
            <w:r w:rsidRPr="00B23548">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p>
        </w:tc>
      </w:tr>
      <w:tr w:rsidR="00B27E98" w:rsidRPr="008E5FEB" w:rsidTr="003C6A46">
        <w:trPr>
          <w:cantSplit/>
          <w:trHeight w:val="72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B27E98" w:rsidRPr="003C6A46" w:rsidRDefault="003C6A46" w:rsidP="00C716BF">
            <w:pPr>
              <w:pStyle w:val="Akapitzlist"/>
              <w:numPr>
                <w:ilvl w:val="0"/>
                <w:numId w:val="169"/>
              </w:numPr>
              <w:spacing w:before="40" w:after="40"/>
              <w:jc w:val="both"/>
              <w:rPr>
                <w:rFonts w:ascii="Arial" w:hAnsi="Arial" w:cs="Arial"/>
                <w:sz w:val="18"/>
                <w:szCs w:val="18"/>
              </w:rPr>
            </w:pPr>
            <w:r w:rsidRPr="003C6A46">
              <w:rPr>
                <w:rFonts w:ascii="Arial" w:eastAsia="Calibri" w:hAnsi="Arial" w:cs="Arial"/>
                <w:sz w:val="18"/>
                <w:szCs w:val="18"/>
              </w:rPr>
              <w:t>Dofinansowanie w ramach projektu mogą uzyskać te formy wsparcia, które w tym samym zakresie nie są finansowane z innych źródeł, w tym ze środków subwencji oświatowej.</w:t>
            </w:r>
          </w:p>
        </w:tc>
      </w:tr>
      <w:tr w:rsidR="00B27E98" w:rsidRPr="008E5FEB" w:rsidTr="003C6A46">
        <w:trPr>
          <w:cantSplit/>
          <w:trHeight w:val="487"/>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Odbiorcy rozumiani są jako konkretni uczniowie, słuchacze, nauczyciele.</w:t>
            </w:r>
          </w:p>
          <w:p w:rsidR="00A85A77" w:rsidRPr="00C5345B" w:rsidRDefault="00A85A77" w:rsidP="00A85A77">
            <w:pPr>
              <w:contextualSpacing/>
              <w:jc w:val="both"/>
              <w:rPr>
                <w:rFonts w:ascii="Arial" w:hAnsi="Arial" w:cs="Arial"/>
                <w:sz w:val="18"/>
                <w:szCs w:val="18"/>
              </w:rPr>
            </w:pPr>
          </w:p>
          <w:p w:rsidR="00B27E98" w:rsidRPr="00D35E99" w:rsidRDefault="00A85A77" w:rsidP="00A85A77">
            <w:pPr>
              <w:contextualSpacing/>
              <w:jc w:val="both"/>
              <w:rPr>
                <w:rFonts w:ascii="Arial" w:hAnsi="Arial" w:cs="Arial"/>
                <w:sz w:val="18"/>
                <w:szCs w:val="18"/>
              </w:rPr>
            </w:pPr>
            <w:r w:rsidRPr="00C5345B">
              <w:rPr>
                <w:rFonts w:ascii="Arial" w:hAnsi="Arial" w:cs="Arial"/>
                <w:sz w:val="18"/>
                <w:szCs w:val="18"/>
              </w:rPr>
              <w:t>Kryterium zostanie zweryfikowane na podstawie  oświadczenia zawartego we  wniosku o dofinansowanie.</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sidR="00A85A77">
              <w:rPr>
                <w:rFonts w:ascii="Arial" w:hAnsi="Arial" w:cs="Arial"/>
                <w:sz w:val="18"/>
                <w:szCs w:val="18"/>
              </w:rPr>
              <w:t>-6, 8</w:t>
            </w:r>
          </w:p>
        </w:tc>
      </w:tr>
      <w:tr w:rsidR="00B27E98" w:rsidRPr="008E5FEB" w:rsidTr="003C6A46">
        <w:trPr>
          <w:cantSplit/>
          <w:trHeight w:val="97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A85A77" w:rsidRPr="00A85A77" w:rsidRDefault="00A85A77" w:rsidP="00C716BF">
            <w:pPr>
              <w:pStyle w:val="Akapitzlist"/>
              <w:numPr>
                <w:ilvl w:val="0"/>
                <w:numId w:val="170"/>
              </w:numPr>
              <w:ind w:left="462" w:hanging="425"/>
              <w:rPr>
                <w:rFonts w:ascii="Arial" w:hAnsi="Arial" w:cs="Arial"/>
                <w:sz w:val="18"/>
                <w:szCs w:val="18"/>
              </w:rPr>
            </w:pPr>
            <w:r w:rsidRPr="00A85A77">
              <w:rPr>
                <w:rFonts w:ascii="Arial" w:hAnsi="Arial" w:cs="Arial"/>
                <w:sz w:val="18"/>
                <w:szCs w:val="18"/>
              </w:rPr>
              <w:t xml:space="preserve">Realizacja wsparcia na rzecz szkoły/placówki systemu oświaty dokonywana jest na podstawie  indywidualnej diagnozy danej szkoły/ placówki systemu oświaty. </w:t>
            </w:r>
          </w:p>
          <w:p w:rsidR="00B27E98" w:rsidRPr="00A85A77" w:rsidRDefault="00B27E98" w:rsidP="00A85A77">
            <w:pPr>
              <w:jc w:val="both"/>
              <w:rPr>
                <w:rFonts w:ascii="Arial" w:hAnsi="Arial" w:cs="Arial"/>
                <w:sz w:val="18"/>
                <w:szCs w:val="18"/>
              </w:rPr>
            </w:pPr>
          </w:p>
        </w:tc>
      </w:tr>
      <w:tr w:rsidR="00B27E98" w:rsidRPr="008E5FEB" w:rsidTr="003C6A46">
        <w:trPr>
          <w:cantSplit/>
          <w:trHeight w:val="1394"/>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daną szkołę/ placówkę systemu oświaty lub </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inny podmiot prowadzący działalność o charakterze edukacyjnym lub badawczym.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Dokument ten powinien zostać zatwierdzony przez organ prowadzący daną szkołę/ placówkę systemu oświaty (lub osobę upoważnioną do podejmowania decyzji).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Przedmiotowe kryterium weryfikowane będzie na dwóch etapach:</w:t>
            </w:r>
          </w:p>
          <w:p w:rsidR="00A85A77" w:rsidRPr="00A85A77" w:rsidRDefault="00A85A77" w:rsidP="00C716BF">
            <w:pPr>
              <w:numPr>
                <w:ilvl w:val="0"/>
                <w:numId w:val="172"/>
              </w:numPr>
              <w:autoSpaceDE w:val="0"/>
              <w:autoSpaceDN w:val="0"/>
              <w:spacing w:before="40" w:after="40"/>
              <w:jc w:val="both"/>
              <w:rPr>
                <w:rFonts w:ascii="Arial" w:hAnsi="Arial" w:cs="Arial"/>
                <w:sz w:val="18"/>
                <w:szCs w:val="18"/>
              </w:rPr>
            </w:pPr>
            <w:r w:rsidRPr="008E5FEB">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B27E98" w:rsidRPr="00A85A77" w:rsidRDefault="00A85A77" w:rsidP="00C716BF">
            <w:pPr>
              <w:numPr>
                <w:ilvl w:val="0"/>
                <w:numId w:val="172"/>
              </w:numPr>
              <w:autoSpaceDE w:val="0"/>
              <w:autoSpaceDN w:val="0"/>
              <w:spacing w:before="40" w:after="40"/>
              <w:jc w:val="both"/>
              <w:rPr>
                <w:rFonts w:ascii="Arial" w:hAnsi="Arial" w:cs="Arial"/>
                <w:sz w:val="18"/>
                <w:szCs w:val="18"/>
              </w:rPr>
            </w:pPr>
            <w:r w:rsidRPr="00A85A77">
              <w:rPr>
                <w:rFonts w:ascii="Arial" w:hAnsi="Arial" w:cs="Arial"/>
                <w:sz w:val="18"/>
                <w:szCs w:val="18"/>
              </w:rPr>
              <w:t>etap podpisania umowy o dofinansowanie projektu - Projektodawca zobowiązany jest do przedłożenia decyzji danego organu prowadzącego, w sprawie zatwierdzenia diagnozy.</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A85A77" w:rsidP="00A85A77">
            <w:pPr>
              <w:rPr>
                <w:rFonts w:ascii="Arial" w:hAnsi="Arial" w:cs="Arial"/>
                <w:sz w:val="18"/>
                <w:szCs w:val="18"/>
              </w:rPr>
            </w:pPr>
            <w:r>
              <w:rPr>
                <w:rFonts w:ascii="Arial" w:hAnsi="Arial" w:cs="Arial"/>
                <w:sz w:val="18"/>
                <w:szCs w:val="18"/>
              </w:rPr>
              <w:t>1-6, 8</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numPr>
                <w:ilvl w:val="0"/>
                <w:numId w:val="173"/>
              </w:numPr>
              <w:jc w:val="both"/>
              <w:rPr>
                <w:rFonts w:ascii="Arial" w:hAnsi="Arial" w:cs="Arial"/>
                <w:bCs/>
                <w:sz w:val="18"/>
                <w:szCs w:val="18"/>
                <w:lang w:eastAsia="en-US"/>
              </w:rPr>
            </w:pPr>
            <w:r w:rsidRPr="009D660B">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Kryterium wprowadzono celem zaangażowania potencjału tak społecznego jak i finansowego Projektodawcy/Partnera na rzecz budowania trwałych efektów </w:t>
            </w:r>
            <w:r w:rsidRPr="008B3B99">
              <w:rPr>
                <w:rFonts w:ascii="Arial" w:hAnsi="Arial" w:cs="Arial"/>
                <w:sz w:val="18"/>
                <w:szCs w:val="18"/>
              </w:rPr>
              <w:br/>
              <w:t>w poszczególnych obszarach interwencji EFS poprzez zwiększenie partycypacji Projektodawcy/Partnera w budżecie projektu EFS w ramach wkładu własnego.</w:t>
            </w:r>
          </w:p>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Partycypacja Projektodawcy/Partnera </w:t>
            </w:r>
            <w:r w:rsidRPr="008B3B99">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26AED" w:rsidRPr="008B3B99" w:rsidRDefault="00D26AED" w:rsidP="00D26AED">
            <w:pPr>
              <w:jc w:val="both"/>
              <w:rPr>
                <w:rFonts w:ascii="Arial" w:hAnsi="Arial" w:cs="Arial"/>
                <w:sz w:val="18"/>
                <w:szCs w:val="18"/>
              </w:rPr>
            </w:pPr>
            <w:r w:rsidRPr="008B3B99">
              <w:rPr>
                <w:rFonts w:ascii="Arial" w:hAnsi="Arial" w:cs="Arial"/>
                <w:sz w:val="18"/>
                <w:szCs w:val="18"/>
              </w:rPr>
              <w:t xml:space="preserve">Wkład własny wnoszony jest zgodnie z </w:t>
            </w:r>
            <w:r w:rsidRPr="008B3B99">
              <w:rPr>
                <w:rFonts w:ascii="Arial" w:hAnsi="Arial" w:cs="Arial"/>
                <w:bCs/>
                <w:i/>
                <w:sz w:val="18"/>
                <w:szCs w:val="18"/>
              </w:rPr>
              <w:t>Wytycznymi w zakresie kwalifikowalno</w:t>
            </w:r>
            <w:r w:rsidRPr="008B3B99">
              <w:rPr>
                <w:rFonts w:ascii="Arial" w:hAnsi="Arial" w:cs="Arial"/>
                <w:i/>
                <w:sz w:val="18"/>
                <w:szCs w:val="18"/>
              </w:rPr>
              <w:t>ś</w:t>
            </w:r>
            <w:r w:rsidRPr="008B3B99">
              <w:rPr>
                <w:rFonts w:ascii="Arial" w:hAnsi="Arial" w:cs="Arial"/>
                <w:bCs/>
                <w:i/>
                <w:sz w:val="18"/>
                <w:szCs w:val="18"/>
              </w:rPr>
              <w:t>ci wydatków w ramach Europejskiego Funduszu Rozwoju Regionalnego, Europejskiego Funduszu Społecznego oraz Funduszu Spójno</w:t>
            </w:r>
            <w:r w:rsidRPr="008B3B99">
              <w:rPr>
                <w:rFonts w:ascii="Arial" w:hAnsi="Arial" w:cs="Arial"/>
                <w:i/>
                <w:sz w:val="18"/>
                <w:szCs w:val="18"/>
              </w:rPr>
              <w:t>ś</w:t>
            </w:r>
            <w:r w:rsidRPr="008B3B99">
              <w:rPr>
                <w:rFonts w:ascii="Arial" w:hAnsi="Arial" w:cs="Arial"/>
                <w:bCs/>
                <w:i/>
                <w:sz w:val="18"/>
                <w:szCs w:val="18"/>
              </w:rPr>
              <w:t>ci na lata 2014-2020.</w:t>
            </w:r>
          </w:p>
          <w:p w:rsidR="00D26AED" w:rsidRPr="008B3B99" w:rsidRDefault="00D26AED" w:rsidP="00D26AED">
            <w:pPr>
              <w:contextualSpacing/>
              <w:jc w:val="both"/>
              <w:rPr>
                <w:rFonts w:ascii="Arial" w:hAnsi="Arial" w:cs="Arial"/>
                <w:sz w:val="18"/>
                <w:szCs w:val="18"/>
              </w:rPr>
            </w:pPr>
          </w:p>
          <w:p w:rsidR="00B27E98" w:rsidRPr="00B306A2" w:rsidRDefault="00D26AED" w:rsidP="00D26AED">
            <w:pPr>
              <w:autoSpaceDE w:val="0"/>
              <w:autoSpaceDN w:val="0"/>
              <w:spacing w:before="40" w:after="40"/>
              <w:jc w:val="both"/>
              <w:rPr>
                <w:rFonts w:ascii="Arial" w:hAnsi="Arial" w:cs="Arial"/>
                <w:sz w:val="18"/>
                <w:szCs w:val="18"/>
              </w:rPr>
            </w:pPr>
            <w:r w:rsidRPr="008B3B99">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1-6, 8</w:t>
            </w:r>
          </w:p>
        </w:tc>
      </w:tr>
      <w:tr w:rsidR="00B27E98" w:rsidRPr="008E5FEB" w:rsidTr="003C6A46">
        <w:trPr>
          <w:cantSplit/>
          <w:trHeight w:val="648"/>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pStyle w:val="Akapitzlist"/>
              <w:numPr>
                <w:ilvl w:val="0"/>
                <w:numId w:val="174"/>
              </w:numPr>
              <w:jc w:val="both"/>
              <w:rPr>
                <w:rFonts w:ascii="Arial" w:hAnsi="Arial" w:cs="Arial"/>
                <w:sz w:val="18"/>
                <w:szCs w:val="18"/>
              </w:rPr>
            </w:pPr>
            <w:r w:rsidRPr="00D26AED">
              <w:rPr>
                <w:rFonts w:ascii="Arial" w:hAnsi="Arial" w:cs="Arial"/>
                <w:bCs/>
                <w:sz w:val="18"/>
                <w:szCs w:val="18"/>
              </w:rPr>
              <w:t xml:space="preserve">Działania projektowe są oparte o współpracę szkół lub placówek systemu oświaty z podmiotami otoczenia społeczno-gospodarczego znajdującymi się na terenie </w:t>
            </w:r>
            <w:r w:rsidRPr="00D26AED">
              <w:rPr>
                <w:rFonts w:ascii="Arial" w:hAnsi="Arial" w:cs="Arial"/>
                <w:sz w:val="18"/>
                <w:szCs w:val="18"/>
              </w:rPr>
              <w:t>Koszalińsko-Kołobrzesko-Białogardzkiego Obszaru Funkcjonalnego</w:t>
            </w:r>
            <w:r w:rsidRPr="00D26AED">
              <w:rPr>
                <w:rFonts w:ascii="Arial" w:hAnsi="Arial" w:cs="Arial"/>
                <w:bCs/>
                <w:sz w:val="18"/>
                <w:szCs w:val="18"/>
              </w:rPr>
              <w:t xml:space="preserve"> (m.in. przedsiębiorcami, instytucjami zrzeszającymi przedsiębiorców, pracodawcami, instytucjami rynku pracy).</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E5FEB" w:rsidRDefault="00D26AED" w:rsidP="00D26AED">
            <w:pPr>
              <w:spacing w:after="120"/>
              <w:jc w:val="both"/>
              <w:rPr>
                <w:rFonts w:ascii="Arial" w:hAnsi="Arial" w:cs="Arial"/>
                <w:sz w:val="18"/>
                <w:szCs w:val="18"/>
              </w:rPr>
            </w:pPr>
            <w:r w:rsidRPr="008E5FEB">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B27E98" w:rsidRPr="008E5FEB" w:rsidRDefault="00D26AED" w:rsidP="00D26AED">
            <w:pPr>
              <w:spacing w:before="40" w:after="40"/>
              <w:jc w:val="both"/>
              <w:rPr>
                <w:rFonts w:ascii="Arial" w:hAnsi="Arial" w:cs="Arial"/>
                <w:bCs/>
                <w:sz w:val="18"/>
                <w:szCs w:val="18"/>
                <w:lang w:eastAsia="en-US"/>
              </w:rPr>
            </w:pPr>
            <w:r w:rsidRPr="008E5FEB">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5</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D26AED" w:rsidRPr="00A20F44" w:rsidRDefault="00D26AED" w:rsidP="00D26AED">
            <w:pPr>
              <w:ind w:left="241" w:hanging="142"/>
              <w:contextualSpacing/>
              <w:jc w:val="both"/>
              <w:rPr>
                <w:rFonts w:ascii="Arial" w:hAnsi="Arial" w:cs="Arial"/>
                <w:sz w:val="18"/>
                <w:szCs w:val="18"/>
              </w:rPr>
            </w:pPr>
            <w:r w:rsidRPr="008E5FEB">
              <w:rPr>
                <w:rFonts w:ascii="Arial" w:hAnsi="Arial" w:cs="Arial"/>
                <w:sz w:val="18"/>
                <w:szCs w:val="18"/>
              </w:rPr>
              <w:t>1</w:t>
            </w:r>
            <w:r>
              <w:rPr>
                <w:rFonts w:ascii="Arial" w:hAnsi="Arial" w:cs="Arial"/>
                <w:sz w:val="18"/>
                <w:szCs w:val="18"/>
              </w:rPr>
              <w:t>0</w:t>
            </w:r>
            <w:r w:rsidRPr="008E5FEB">
              <w:rPr>
                <w:rFonts w:ascii="Arial" w:hAnsi="Arial" w:cs="Arial"/>
                <w:sz w:val="18"/>
                <w:szCs w:val="18"/>
              </w:rPr>
              <w:t>.</w:t>
            </w:r>
            <w:r w:rsidRPr="00A20F44">
              <w:rPr>
                <w:rFonts w:ascii="Arial" w:hAnsi="Arial" w:cs="Arial"/>
                <w:sz w:val="18"/>
                <w:szCs w:val="18"/>
              </w:rPr>
              <w:t xml:space="preserve"> W przypadku realizacji form wsparcia: </w:t>
            </w:r>
          </w:p>
          <w:p w:rsidR="00D26AED" w:rsidRPr="00A20F44" w:rsidRDefault="00D26AED" w:rsidP="00C716BF">
            <w:pPr>
              <w:numPr>
                <w:ilvl w:val="0"/>
                <w:numId w:val="123"/>
              </w:numPr>
              <w:ind w:left="241" w:hanging="142"/>
              <w:contextualSpacing/>
              <w:jc w:val="both"/>
              <w:rPr>
                <w:rFonts w:ascii="Arial" w:hAnsi="Arial" w:cs="Arial"/>
                <w:sz w:val="18"/>
                <w:szCs w:val="18"/>
              </w:rPr>
            </w:pPr>
            <w:r w:rsidRPr="00A20F44">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zdobywanie przez uczniów i słuchaczy uprawnień do wykonywania zawodu w ramach, którego realizują kształcenie zawodowe,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realizacja pozaszkolnych form kształcenia ustawicznego</w:t>
            </w:r>
          </w:p>
          <w:p w:rsidR="00D26AED" w:rsidRPr="00A20F44" w:rsidRDefault="00D26AED" w:rsidP="00D26AED">
            <w:pPr>
              <w:ind w:left="241" w:hanging="142"/>
              <w:contextualSpacing/>
              <w:jc w:val="both"/>
              <w:rPr>
                <w:rFonts w:ascii="Arial" w:hAnsi="Arial" w:cs="Arial"/>
                <w:sz w:val="18"/>
                <w:szCs w:val="18"/>
              </w:rPr>
            </w:pPr>
          </w:p>
          <w:p w:rsidR="00B27E98" w:rsidRPr="00A85A77" w:rsidRDefault="00D26AED" w:rsidP="00D26AED">
            <w:pPr>
              <w:jc w:val="both"/>
              <w:rPr>
                <w:rFonts w:ascii="Arial" w:hAnsi="Arial" w:cs="Arial"/>
                <w:sz w:val="18"/>
                <w:szCs w:val="18"/>
              </w:rPr>
            </w:pPr>
            <w:r w:rsidRPr="00A20F44">
              <w:rPr>
                <w:rFonts w:ascii="Arial" w:hAnsi="Arial" w:cs="Arial"/>
                <w:sz w:val="18"/>
                <w:szCs w:val="18"/>
              </w:rPr>
              <w:t xml:space="preserve">80% grupy docelowej objętej przedmiotowym wsparciem uzyska </w:t>
            </w:r>
            <w:r w:rsidRPr="00A20F44">
              <w:rPr>
                <w:rFonts w:ascii="Arial" w:hAnsi="Arial" w:cs="Arial"/>
                <w:bCs/>
                <w:sz w:val="18"/>
                <w:szCs w:val="18"/>
              </w:rPr>
              <w:t xml:space="preserve">kwalifikacje potwierdzone dokumentem w rozumieniu </w:t>
            </w:r>
            <w:r w:rsidRPr="00A20F44">
              <w:rPr>
                <w:rFonts w:ascii="Arial" w:hAnsi="Arial" w:cs="Arial"/>
                <w:bCs/>
                <w:i/>
                <w:sz w:val="18"/>
                <w:szCs w:val="18"/>
              </w:rPr>
              <w:t>Wytycznych w zakresie monitorowania postępu rzeczowego realizacji programów operacyjnych na lata 2014 – 2020</w:t>
            </w:r>
            <w:r w:rsidRPr="00A20F44">
              <w:rPr>
                <w:rFonts w:ascii="Arial" w:hAnsi="Arial" w:cs="Arial"/>
                <w:bCs/>
                <w:sz w:val="18"/>
                <w:szCs w:val="18"/>
              </w:rPr>
              <w:t>.</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D26AED" w:rsidRPr="00D55575" w:rsidRDefault="00D26AED" w:rsidP="00D26AED">
            <w:pPr>
              <w:jc w:val="both"/>
              <w:rPr>
                <w:rFonts w:ascii="Arial" w:hAnsi="Arial" w:cs="Arial"/>
                <w:sz w:val="18"/>
                <w:szCs w:val="18"/>
              </w:rPr>
            </w:pPr>
            <w:r w:rsidRPr="00D55575">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D26AED" w:rsidRPr="00D55575" w:rsidRDefault="00D26AED" w:rsidP="00D26AED">
            <w:pPr>
              <w:jc w:val="both"/>
              <w:rPr>
                <w:rFonts w:ascii="Arial" w:hAnsi="Arial" w:cs="Arial"/>
                <w:sz w:val="18"/>
                <w:szCs w:val="18"/>
              </w:rPr>
            </w:pPr>
          </w:p>
          <w:p w:rsidR="00D26AED" w:rsidRPr="00D55575" w:rsidRDefault="00D26AED" w:rsidP="00D26AED">
            <w:pPr>
              <w:jc w:val="both"/>
              <w:rPr>
                <w:rFonts w:ascii="Arial" w:hAnsi="Arial" w:cs="Arial"/>
                <w:sz w:val="18"/>
                <w:szCs w:val="18"/>
              </w:rPr>
            </w:pPr>
            <w:r w:rsidRPr="00D55575">
              <w:rPr>
                <w:rFonts w:ascii="Arial" w:hAnsi="Arial" w:cs="Arial"/>
                <w:sz w:val="18"/>
                <w:szCs w:val="18"/>
              </w:rPr>
              <w:t>Kryterium weryfikowane będzie na dwóch etapach:</w:t>
            </w:r>
          </w:p>
          <w:p w:rsidR="00D26AED" w:rsidRPr="00D55575" w:rsidRDefault="00D26AED" w:rsidP="00D26AED">
            <w:pPr>
              <w:jc w:val="both"/>
              <w:rPr>
                <w:rFonts w:ascii="Arial" w:hAnsi="Arial" w:cs="Arial"/>
                <w:sz w:val="18"/>
                <w:szCs w:val="18"/>
              </w:rPr>
            </w:pPr>
            <w:r>
              <w:rPr>
                <w:rFonts w:ascii="Arial" w:hAnsi="Arial" w:cs="Arial"/>
                <w:sz w:val="18"/>
                <w:szCs w:val="18"/>
              </w:rPr>
              <w:t xml:space="preserve">1. </w:t>
            </w:r>
            <w:r w:rsidRPr="00D55575">
              <w:rPr>
                <w:rFonts w:ascii="Arial" w:hAnsi="Arial" w:cs="Arial"/>
                <w:sz w:val="18"/>
                <w:szCs w:val="18"/>
              </w:rPr>
              <w:t>etap  prac Komisji Oceny Projektów - na podstawie treści wniosku o dofinansowanie projektu,</w:t>
            </w:r>
          </w:p>
          <w:p w:rsidR="00B27E98" w:rsidRPr="008E5FEB" w:rsidRDefault="00D26AED" w:rsidP="00D26AED">
            <w:pPr>
              <w:jc w:val="both"/>
              <w:rPr>
                <w:rFonts w:ascii="Arial" w:hAnsi="Arial" w:cs="Arial"/>
                <w:sz w:val="18"/>
                <w:szCs w:val="18"/>
              </w:rPr>
            </w:pPr>
            <w:r>
              <w:rPr>
                <w:rFonts w:ascii="Arial" w:hAnsi="Arial" w:cs="Arial"/>
                <w:sz w:val="18"/>
                <w:szCs w:val="18"/>
              </w:rPr>
              <w:t xml:space="preserve">2. </w:t>
            </w:r>
            <w:r w:rsidRPr="00D55575">
              <w:rPr>
                <w:rFonts w:ascii="Arial" w:hAnsi="Arial" w:cs="Arial"/>
                <w:sz w:val="18"/>
                <w:szCs w:val="18"/>
              </w:rPr>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905"/>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bottom w:val="single" w:sz="6" w:space="0" w:color="auto"/>
            </w:tcBorders>
            <w:shd w:val="clear" w:color="auto" w:fill="auto"/>
            <w:vAlign w:val="center"/>
          </w:tcPr>
          <w:p w:rsidR="00B27E98" w:rsidRPr="00D26AED" w:rsidRDefault="00D26AED" w:rsidP="00C716BF">
            <w:pPr>
              <w:numPr>
                <w:ilvl w:val="0"/>
                <w:numId w:val="175"/>
              </w:numPr>
              <w:rPr>
                <w:rFonts w:ascii="Arial" w:hAnsi="Arial" w:cs="Arial"/>
                <w:sz w:val="18"/>
                <w:szCs w:val="18"/>
              </w:rPr>
            </w:pPr>
            <w:r w:rsidRPr="00ED4197">
              <w:rPr>
                <w:rFonts w:ascii="Arial" w:hAnsi="Arial" w:cs="Arial"/>
                <w:sz w:val="18"/>
                <w:szCs w:val="18"/>
              </w:rPr>
              <w:t>Koszty bezpośrednie projektu są/ nie są rozliczane w całości kwotami ryczałtowymi określonymi przez Beneficjenta.</w:t>
            </w:r>
          </w:p>
        </w:tc>
      </w:tr>
      <w:tr w:rsidR="00B27E98" w:rsidRPr="008E5FEB" w:rsidTr="003C6A46">
        <w:trPr>
          <w:cantSplit/>
          <w:trHeight w:val="622"/>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jc w:val="both"/>
              <w:rPr>
                <w:rFonts w:ascii="Arial" w:hAnsi="Arial" w:cs="Arial"/>
                <w:b/>
                <w:sz w:val="18"/>
                <w:szCs w:val="18"/>
              </w:rPr>
            </w:pPr>
            <w:r w:rsidRPr="008E5FEB">
              <w:rPr>
                <w:rFonts w:ascii="Arial" w:hAnsi="Arial" w:cs="Arial"/>
                <w:sz w:val="18"/>
                <w:szCs w:val="18"/>
              </w:rPr>
              <w:t>Uzasadnienie:</w:t>
            </w:r>
          </w:p>
        </w:tc>
        <w:tc>
          <w:tcPr>
            <w:tcW w:w="1413" w:type="pct"/>
            <w:gridSpan w:val="7"/>
            <w:tcBorders>
              <w:bottom w:val="single" w:sz="6" w:space="0" w:color="auto"/>
            </w:tcBorders>
            <w:shd w:val="clear" w:color="auto" w:fill="auto"/>
            <w:vAlign w:val="center"/>
          </w:tcPr>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D26AED">
              <w:rPr>
                <w:rStyle w:val="Odwoanieprzypisudolnego"/>
                <w:rFonts w:ascii="Arial" w:hAnsi="Arial" w:cs="Arial"/>
                <w:sz w:val="18"/>
                <w:szCs w:val="18"/>
              </w:rPr>
              <w:footnoteReference w:id="28"/>
            </w:r>
            <w:r w:rsidRPr="00D26AED">
              <w:rPr>
                <w:rFonts w:ascii="Arial" w:hAnsi="Arial" w:cs="Arial"/>
                <w:sz w:val="18"/>
                <w:szCs w:val="18"/>
              </w:rPr>
              <w:t xml:space="preserve"> i musi być stosowana dla wszystkich projektów składanych w ramach danego naboru</w:t>
            </w:r>
            <w:r w:rsidRPr="00D26AED">
              <w:rPr>
                <w:rStyle w:val="Odwoanieprzypisudolnego"/>
                <w:rFonts w:ascii="Arial" w:hAnsi="Arial" w:cs="Arial"/>
                <w:sz w:val="18"/>
                <w:szCs w:val="18"/>
              </w:rPr>
              <w:footnoteReference w:id="29"/>
            </w:r>
            <w:r w:rsidRPr="00D26AED">
              <w:rPr>
                <w:rFonts w:ascii="Arial" w:hAnsi="Arial" w:cs="Arial"/>
                <w:sz w:val="18"/>
                <w:szCs w:val="18"/>
              </w:rPr>
              <w:t>.</w:t>
            </w:r>
          </w:p>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są</w:t>
            </w:r>
            <w:r w:rsidRPr="00D26AED">
              <w:rPr>
                <w:rFonts w:ascii="Arial" w:hAnsi="Arial" w:cs="Arial"/>
                <w:sz w:val="18"/>
                <w:szCs w:val="18"/>
              </w:rPr>
              <w:t xml:space="preserve"> – dla naborów, w których wartość dofinansowania projektu nie może przekroczyć wyrażonej w PLN równowartości 100 tys. EUR;</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nie są</w:t>
            </w:r>
            <w:r w:rsidRPr="00D26AED">
              <w:rPr>
                <w:rFonts w:ascii="Arial" w:hAnsi="Arial" w:cs="Arial"/>
                <w:sz w:val="18"/>
                <w:szCs w:val="18"/>
              </w:rPr>
              <w:t xml:space="preserve"> – dla naborów, w których wartość dofinansowania projektu musi być wyższa od wyrażonej w PLN równowartości 100 tys. EUR.</w:t>
            </w:r>
          </w:p>
          <w:p w:rsidR="00D26AED" w:rsidRPr="00D26AED" w:rsidRDefault="00D26AED" w:rsidP="00D26AED">
            <w:pPr>
              <w:jc w:val="both"/>
              <w:rPr>
                <w:rFonts w:ascii="Arial" w:hAnsi="Arial" w:cs="Arial"/>
                <w:sz w:val="18"/>
                <w:szCs w:val="18"/>
              </w:rPr>
            </w:pPr>
            <w:r w:rsidRPr="00D26AED">
              <w:rPr>
                <w:rFonts w:ascii="Arial" w:hAnsi="Arial" w:cs="Arial"/>
                <w:sz w:val="18"/>
                <w:szCs w:val="18"/>
              </w:rPr>
              <w:t>Kryterium będzie weryfikowane na etapie KOP.</w:t>
            </w:r>
          </w:p>
          <w:p w:rsidR="00D26AED" w:rsidRPr="00D26AED" w:rsidRDefault="00D26AED" w:rsidP="00D26AED">
            <w:pPr>
              <w:jc w:val="both"/>
              <w:rPr>
                <w:rFonts w:ascii="Arial" w:hAnsi="Arial" w:cs="Arial"/>
                <w:sz w:val="18"/>
                <w:szCs w:val="18"/>
              </w:rPr>
            </w:pPr>
          </w:p>
          <w:p w:rsidR="00B27E98" w:rsidRPr="008E5FEB" w:rsidRDefault="00D26AED" w:rsidP="00A85A77">
            <w:pPr>
              <w:jc w:val="both"/>
              <w:rPr>
                <w:rFonts w:ascii="Arial" w:hAnsi="Arial" w:cs="Arial"/>
                <w:sz w:val="18"/>
                <w:szCs w:val="18"/>
              </w:rPr>
            </w:pPr>
            <w:r w:rsidRPr="00D26AED">
              <w:rPr>
                <w:rFonts w:ascii="Arial" w:hAnsi="Arial" w:cs="Arial"/>
                <w:sz w:val="18"/>
                <w:szCs w:val="18"/>
              </w:rPr>
              <w:t>Kryterium zostanie zweryfikowane na podstawie treści wniosku o dofinansowanie.</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shd w:val="clear" w:color="auto" w:fill="FFFFFF"/>
            <w:vAlign w:val="center"/>
          </w:tcPr>
          <w:p w:rsidR="00B27E98" w:rsidRPr="00D26AED" w:rsidRDefault="00B27E98" w:rsidP="00103968">
            <w:pPr>
              <w:jc w:val="both"/>
              <w:rPr>
                <w:rFonts w:ascii="Arial" w:hAnsi="Arial" w:cs="Arial"/>
                <w:sz w:val="18"/>
                <w:szCs w:val="18"/>
              </w:rPr>
            </w:pPr>
            <w:r w:rsidRPr="00D26AED">
              <w:rPr>
                <w:rFonts w:ascii="Arial" w:hAnsi="Arial" w:cs="Arial"/>
                <w:sz w:val="18"/>
                <w:szCs w:val="18"/>
              </w:rPr>
              <w:t xml:space="preserve">        </w:t>
            </w:r>
            <w:r w:rsidR="00D26AED" w:rsidRPr="00D26AED">
              <w:rPr>
                <w:rFonts w:ascii="Arial" w:hAnsi="Arial" w:cs="Arial"/>
                <w:sz w:val="18"/>
                <w:szCs w:val="18"/>
              </w:rPr>
              <w:t>1-6, 8</w:t>
            </w:r>
          </w:p>
        </w:tc>
      </w:tr>
      <w:tr w:rsidR="00B27E98" w:rsidRPr="008E5FEB" w:rsidTr="00103968">
        <w:trPr>
          <w:cantSplit/>
        </w:trPr>
        <w:tc>
          <w:tcPr>
            <w:tcW w:w="5000" w:type="pct"/>
            <w:gridSpan w:val="1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p>
          <w:p w:rsidR="00B27E98" w:rsidRPr="008E5FEB" w:rsidRDefault="00B27E98" w:rsidP="00103968">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B27E98" w:rsidRPr="008E5FEB" w:rsidRDefault="00B27E98" w:rsidP="00103968">
            <w:pPr>
              <w:jc w:val="center"/>
              <w:rPr>
                <w:rFonts w:ascii="Arial" w:hAnsi="Arial" w:cs="Arial"/>
                <w:b/>
                <w:sz w:val="18"/>
                <w:szCs w:val="18"/>
              </w:rPr>
            </w:pPr>
          </w:p>
        </w:tc>
      </w:tr>
      <w:tr w:rsidR="00B27E98" w:rsidRPr="008E5FEB" w:rsidTr="003C6A46">
        <w:trPr>
          <w:cantSplit/>
          <w:trHeight w:val="236"/>
        </w:trPr>
        <w:tc>
          <w:tcPr>
            <w:tcW w:w="868"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Nazwa wskaźnika</w:t>
            </w:r>
          </w:p>
        </w:tc>
        <w:tc>
          <w:tcPr>
            <w:tcW w:w="806"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Jednostka</w:t>
            </w:r>
          </w:p>
        </w:tc>
        <w:tc>
          <w:tcPr>
            <w:tcW w:w="1413" w:type="pct"/>
            <w:gridSpan w:val="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742" w:type="pct"/>
            <w:gridSpan w:val="4"/>
            <w:vMerge w:val="restart"/>
            <w:tcBorders>
              <w:top w:val="single" w:sz="6" w:space="0" w:color="auto"/>
            </w:tcBorders>
            <w:shd w:val="clear" w:color="auto" w:fill="CCFFCC"/>
            <w:vAlign w:val="center"/>
          </w:tcPr>
          <w:p w:rsidR="00B27E98" w:rsidRDefault="00B27E98" w:rsidP="00103968">
            <w:pPr>
              <w:jc w:val="center"/>
              <w:rPr>
                <w:rFonts w:ascii="Arial" w:hAnsi="Arial" w:cs="Arial"/>
                <w:sz w:val="18"/>
                <w:szCs w:val="18"/>
              </w:rPr>
            </w:pPr>
            <w:r w:rsidRPr="008E5FEB">
              <w:rPr>
                <w:rFonts w:ascii="Arial" w:hAnsi="Arial" w:cs="Arial"/>
                <w:sz w:val="18"/>
                <w:szCs w:val="18"/>
              </w:rPr>
              <w:t>Wskaźnik realizujący ramy wykonania</w:t>
            </w:r>
          </w:p>
          <w:p w:rsidR="00B27E98" w:rsidRPr="008E5FEB" w:rsidRDefault="00B27E98" w:rsidP="00103968">
            <w:pPr>
              <w:jc w:val="center"/>
              <w:rPr>
                <w:rFonts w:ascii="Arial" w:hAnsi="Arial" w:cs="Arial"/>
                <w:sz w:val="18"/>
                <w:szCs w:val="18"/>
              </w:rPr>
            </w:pPr>
            <w:r w:rsidRPr="008E5FEB">
              <w:rPr>
                <w:rFonts w:ascii="Arial" w:hAnsi="Arial" w:cs="Arial"/>
                <w:sz w:val="18"/>
                <w:szCs w:val="18"/>
              </w:rPr>
              <w:t>T/N</w:t>
            </w:r>
          </w:p>
        </w:tc>
        <w:tc>
          <w:tcPr>
            <w:tcW w:w="571"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Height w:val="236"/>
        </w:trPr>
        <w:tc>
          <w:tcPr>
            <w:tcW w:w="868"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806"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7" w:type="pct"/>
            <w:gridSpan w:val="2"/>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Rok</w:t>
            </w:r>
          </w:p>
        </w:tc>
        <w:tc>
          <w:tcPr>
            <w:tcW w:w="836" w:type="pct"/>
            <w:gridSpan w:val="5"/>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w:t>
            </w:r>
          </w:p>
        </w:tc>
        <w:tc>
          <w:tcPr>
            <w:tcW w:w="742" w:type="pct"/>
            <w:gridSpan w:val="4"/>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1"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A55122">
              <w:rPr>
                <w:rFonts w:ascii="Arial" w:hAnsi="Arial" w:cs="Arial"/>
                <w:sz w:val="18"/>
                <w:szCs w:val="18"/>
              </w:rPr>
              <w:lastRenderedPageBreak/>
              <w:t>Liczba osób, które uzyskały kwalifikacje w ramach pozaszkolnych form kształcenia</w:t>
            </w:r>
            <w:r w:rsidRPr="00A55122">
              <w:rPr>
                <w:rFonts w:ascii="Arial" w:hAnsi="Arial" w:cs="Arial"/>
                <w:sz w:val="18"/>
                <w:szCs w:val="18"/>
              </w:rPr>
              <w:tab/>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31%</w:t>
            </w:r>
          </w:p>
          <w:p w:rsidR="00B27E98" w:rsidRPr="008E5FEB" w:rsidRDefault="00B27E98" w:rsidP="00103968">
            <w:pPr>
              <w:jc w:val="center"/>
              <w:rPr>
                <w:rFonts w:ascii="Arial" w:hAnsi="Arial" w:cs="Arial"/>
                <w:sz w:val="18"/>
                <w:szCs w:val="18"/>
              </w:rPr>
            </w:pPr>
            <w:r>
              <w:rPr>
                <w:rFonts w:ascii="Arial" w:hAnsi="Arial" w:cs="Arial"/>
                <w:sz w:val="20"/>
                <w:szCs w:val="20"/>
              </w:rPr>
              <w:t>79</w:t>
            </w:r>
            <w:r w:rsidRPr="000D1C43">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92%</w:t>
            </w:r>
          </w:p>
          <w:p w:rsidR="00B27E98" w:rsidRPr="008E5FEB" w:rsidRDefault="00B27E98" w:rsidP="00103968">
            <w:pPr>
              <w:jc w:val="center"/>
              <w:rPr>
                <w:rFonts w:ascii="Arial" w:hAnsi="Arial" w:cs="Arial"/>
                <w:sz w:val="18"/>
                <w:szCs w:val="18"/>
              </w:rPr>
            </w:pPr>
            <w:r>
              <w:rPr>
                <w:rFonts w:ascii="Arial" w:hAnsi="Arial" w:cs="Arial"/>
                <w:sz w:val="20"/>
                <w:szCs w:val="20"/>
              </w:rPr>
              <w:t>40</w:t>
            </w:r>
            <w:r w:rsidRPr="00210541">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97%</w:t>
            </w:r>
          </w:p>
          <w:p w:rsidR="00B27E98" w:rsidRPr="008E5FEB" w:rsidRDefault="00B27E98" w:rsidP="00103968">
            <w:pPr>
              <w:jc w:val="center"/>
              <w:rPr>
                <w:rFonts w:ascii="Arial" w:hAnsi="Arial" w:cs="Arial"/>
                <w:sz w:val="18"/>
                <w:szCs w:val="18"/>
              </w:rPr>
            </w:pPr>
            <w:r>
              <w:rPr>
                <w:rFonts w:ascii="Arial" w:hAnsi="Arial" w:cs="Arial"/>
                <w:sz w:val="20"/>
                <w:szCs w:val="20"/>
              </w:rPr>
              <w:t>4 placówki</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B27E98" w:rsidRPr="008E5FEB" w:rsidRDefault="00B27E98" w:rsidP="00103968">
            <w:pPr>
              <w:jc w:val="center"/>
              <w:rPr>
                <w:rFonts w:ascii="Arial" w:hAnsi="Arial" w:cs="Arial"/>
                <w:sz w:val="18"/>
                <w:szCs w:val="18"/>
              </w:rPr>
            </w:pPr>
            <w:r>
              <w:rPr>
                <w:rFonts w:ascii="Arial" w:hAnsi="Arial" w:cs="Arial"/>
                <w:sz w:val="20"/>
                <w:szCs w:val="20"/>
              </w:rPr>
              <w:t>174</w:t>
            </w:r>
            <w:r w:rsidRPr="000D1C43">
              <w:rPr>
                <w:rFonts w:ascii="Arial" w:hAnsi="Arial" w:cs="Arial"/>
                <w:sz w:val="20"/>
                <w:szCs w:val="20"/>
              </w:rPr>
              <w:t xml:space="preserve"> os</w:t>
            </w:r>
            <w:r>
              <w:rPr>
                <w:rFonts w:ascii="Arial" w:hAnsi="Arial" w:cs="Arial"/>
                <w:sz w:val="20"/>
                <w:szCs w:val="20"/>
              </w:rPr>
              <w:t>oby</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254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124" w:name="_Hlk8207357"/>
            <w:r w:rsidRPr="008E5FEB">
              <w:rPr>
                <w:rFonts w:ascii="Arial" w:hAnsi="Arial" w:cs="Arial"/>
                <w:sz w:val="18"/>
                <w:szCs w:val="18"/>
              </w:rPr>
              <w:t>Liczba nauczycieli kształcenia zawodowego oraz instruktorów praktycznej nauki zawodu objętych wsparciem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D52882">
              <w:rPr>
                <w:rFonts w:ascii="Arial" w:hAnsi="Arial" w:cs="Arial"/>
                <w:sz w:val="20"/>
                <w:szCs w:val="20"/>
              </w:rPr>
              <w:t>43</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bookmarkEnd w:id="124"/>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144D1">
              <w:rPr>
                <w:rFonts w:ascii="Arial" w:hAnsi="Arial" w:cs="Arial"/>
                <w:sz w:val="20"/>
                <w:szCs w:val="20"/>
              </w:rPr>
              <w:t>182</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lastRenderedPageBreak/>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125" w:name="_Hlk8207211"/>
            <w:r w:rsidRPr="0084750C">
              <w:rPr>
                <w:rFonts w:ascii="Arial" w:hAnsi="Arial" w:cs="Arial"/>
                <w:sz w:val="18"/>
                <w:szCs w:val="18"/>
              </w:rPr>
              <w:t>Liczba uczniów objętych wsparciem stype</w:t>
            </w:r>
            <w:r>
              <w:rPr>
                <w:rFonts w:ascii="Arial" w:hAnsi="Arial" w:cs="Arial"/>
                <w:sz w:val="18"/>
                <w:szCs w:val="18"/>
              </w:rPr>
              <w:t>ndialnym w programie</w:t>
            </w:r>
            <w:bookmarkEnd w:id="125"/>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6</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Liczba uczniów objętych doradztwem edukacyjno-zawodowym</w:t>
            </w:r>
          </w:p>
        </w:tc>
        <w:tc>
          <w:tcPr>
            <w:tcW w:w="806"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458</w:t>
            </w:r>
          </w:p>
        </w:tc>
        <w:tc>
          <w:tcPr>
            <w:tcW w:w="742" w:type="pct"/>
            <w:gridSpan w:val="4"/>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r>
    </w:tbl>
    <w:p w:rsidR="005321D1" w:rsidRDefault="005321D1" w:rsidP="00B27E98">
      <w:pPr>
        <w:ind w:right="-157"/>
      </w:pPr>
    </w:p>
    <w:p w:rsidR="00B27E98" w:rsidRDefault="00B27E98" w:rsidP="00B27E98">
      <w:pPr>
        <w:tabs>
          <w:tab w:val="left" w:pos="1668"/>
        </w:tabs>
        <w:ind w:right="-157"/>
      </w:pPr>
      <w:r>
        <w:tab/>
      </w:r>
    </w:p>
    <w:p w:rsidR="00623374" w:rsidRDefault="00623374" w:rsidP="00B27E98">
      <w:pPr>
        <w:tabs>
          <w:tab w:val="left" w:pos="1668"/>
        </w:tabs>
        <w:ind w:right="-157"/>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36EC0">
      <w:pPr>
        <w:ind w:right="-157"/>
      </w:pPr>
    </w:p>
    <w:p w:rsidR="00ED4CAD" w:rsidRDefault="00ED4CAD" w:rsidP="00ED4CAD">
      <w:pPr>
        <w:ind w:right="-157"/>
        <w:jc w:val="center"/>
      </w:pPr>
    </w:p>
    <w:p w:rsidR="00ED4CAD" w:rsidRDefault="00ED4CAD" w:rsidP="00ED4CAD">
      <w:pPr>
        <w:jc w:val="center"/>
        <w:rPr>
          <w:sz w:val="2"/>
          <w:szCs w:val="2"/>
        </w:rPr>
      </w:pPr>
    </w:p>
    <w:p w:rsidR="00ED4CAD" w:rsidRDefault="00ED4CAD" w:rsidP="00ED4CAD">
      <w:pPr>
        <w:jc w:val="center"/>
        <w:rPr>
          <w:rFonts w:ascii="Arial" w:hAnsi="Arial" w:cs="Arial"/>
          <w:b/>
          <w:sz w:val="40"/>
          <w:szCs w:val="40"/>
        </w:rPr>
      </w:pPr>
      <w:r>
        <w:rPr>
          <w:rFonts w:ascii="Arial" w:hAnsi="Arial" w:cs="Arial"/>
          <w:b/>
          <w:sz w:val="40"/>
          <w:szCs w:val="40"/>
        </w:rPr>
        <w:t>Plan działania na rok 2019</w:t>
      </w:r>
    </w:p>
    <w:p w:rsidR="00ED4CAD" w:rsidRDefault="00ED4CAD" w:rsidP="00ED4CAD">
      <w:pPr>
        <w:jc w:val="center"/>
        <w:rPr>
          <w:rFonts w:ascii="Arial" w:hAnsi="Arial" w:cs="Arial"/>
          <w:b/>
          <w:sz w:val="12"/>
          <w:szCs w:val="12"/>
        </w:rPr>
      </w:pPr>
    </w:p>
    <w:p w:rsidR="00ED4CAD" w:rsidRDefault="00ED4CAD" w:rsidP="00ED4CA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ED4CAD" w:rsidRDefault="00ED4CAD" w:rsidP="00ED4CA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ED4CAD" w:rsidTr="00D93300">
        <w:trPr>
          <w:trHeight w:val="362"/>
        </w:trPr>
        <w:tc>
          <w:tcPr>
            <w:tcW w:w="10315" w:type="dxa"/>
            <w:gridSpan w:val="6"/>
            <w:shd w:val="clear" w:color="auto" w:fill="D9D9D9"/>
            <w:vAlign w:val="center"/>
          </w:tcPr>
          <w:p w:rsidR="00ED4CAD" w:rsidRDefault="00ED4CAD" w:rsidP="00D93300">
            <w:pPr>
              <w:jc w:val="center"/>
              <w:rPr>
                <w:rFonts w:ascii="Arial" w:hAnsi="Arial" w:cs="Arial"/>
                <w:b/>
                <w:sz w:val="18"/>
                <w:szCs w:val="18"/>
              </w:rPr>
            </w:pPr>
            <w:r>
              <w:rPr>
                <w:rFonts w:ascii="Arial" w:hAnsi="Arial" w:cs="Arial"/>
                <w:b/>
                <w:sz w:val="18"/>
                <w:szCs w:val="18"/>
              </w:rPr>
              <w:t>INFORMACJE O INSTYTUCJI POŚREDNICZĄCEJ</w:t>
            </w:r>
          </w:p>
        </w:tc>
      </w:tr>
      <w:tr w:rsidR="00ED4CAD" w:rsidTr="00D93300">
        <w:trPr>
          <w:trHeight w:val="511"/>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Oś VIII Edukacja</w:t>
            </w:r>
          </w:p>
        </w:tc>
      </w:tr>
      <w:tr w:rsidR="00ED4CAD" w:rsidTr="00D93300">
        <w:trPr>
          <w:trHeight w:val="519"/>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Wojewódzki Urząd Pracy w Szczecinie</w:t>
            </w:r>
          </w:p>
        </w:tc>
      </w:tr>
      <w:tr w:rsidR="00ED4CAD" w:rsidTr="00D93300">
        <w:trPr>
          <w:trHeight w:val="348"/>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ED4CAD" w:rsidRDefault="00ED4CAD" w:rsidP="00D93300">
            <w:pPr>
              <w:jc w:val="center"/>
              <w:rPr>
                <w:rFonts w:ascii="Arial" w:hAnsi="Arial" w:cs="Arial"/>
                <w:sz w:val="18"/>
                <w:szCs w:val="18"/>
              </w:rPr>
            </w:pPr>
          </w:p>
          <w:p w:rsidR="00ED4CAD" w:rsidRDefault="00ED4CAD" w:rsidP="00D93300">
            <w:pPr>
              <w:jc w:val="center"/>
              <w:rPr>
                <w:rFonts w:ascii="Arial" w:hAnsi="Arial" w:cs="Arial"/>
                <w:sz w:val="18"/>
                <w:szCs w:val="18"/>
              </w:rPr>
            </w:pPr>
            <w:r>
              <w:rPr>
                <w:rFonts w:ascii="Arial" w:hAnsi="Arial" w:cs="Arial"/>
                <w:sz w:val="18"/>
                <w:szCs w:val="18"/>
              </w:rPr>
              <w:t>ul. A. Mickiewicza 41</w:t>
            </w:r>
          </w:p>
          <w:p w:rsidR="00ED4CAD" w:rsidRDefault="00ED4CAD" w:rsidP="00D93300">
            <w:pPr>
              <w:jc w:val="center"/>
              <w:rPr>
                <w:rFonts w:ascii="Arial" w:hAnsi="Arial" w:cs="Arial"/>
                <w:sz w:val="18"/>
                <w:szCs w:val="18"/>
              </w:rPr>
            </w:pPr>
            <w:r>
              <w:rPr>
                <w:rFonts w:ascii="Arial" w:hAnsi="Arial" w:cs="Arial"/>
                <w:sz w:val="18"/>
                <w:szCs w:val="18"/>
              </w:rPr>
              <w:t>70-383 Szczecin</w:t>
            </w:r>
          </w:p>
          <w:p w:rsidR="00ED4CAD" w:rsidRDefault="00ED4CAD" w:rsidP="00D93300">
            <w:pPr>
              <w:jc w:val="center"/>
              <w:rPr>
                <w:rFonts w:ascii="Arial" w:hAnsi="Arial" w:cs="Arial"/>
                <w:sz w:val="18"/>
                <w:szCs w:val="18"/>
              </w:rPr>
            </w:pPr>
          </w:p>
        </w:tc>
      </w:tr>
      <w:tr w:rsidR="00ED4CAD" w:rsidTr="00D93300">
        <w:trPr>
          <w:trHeight w:val="358"/>
        </w:trPr>
        <w:tc>
          <w:tcPr>
            <w:tcW w:w="3034" w:type="dxa"/>
            <w:tcBorders>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ED4CAD" w:rsidRDefault="00ED4CAD" w:rsidP="00D93300">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42-56-103</w:t>
            </w:r>
          </w:p>
        </w:tc>
      </w:tr>
      <w:tr w:rsidR="00ED4CAD" w:rsidTr="00D93300">
        <w:trPr>
          <w:trHeight w:val="354"/>
        </w:trPr>
        <w:tc>
          <w:tcPr>
            <w:tcW w:w="3034" w:type="dxa"/>
            <w:tcBorders>
              <w:top w:val="single" w:sz="2" w:space="0" w:color="auto"/>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martyna_jakubowska@wup.pl</w:t>
            </w:r>
          </w:p>
        </w:tc>
      </w:tr>
      <w:tr w:rsidR="00ED4CAD" w:rsidRPr="00BF6F72" w:rsidTr="00D93300">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ED4CAD" w:rsidRPr="00F62331" w:rsidRDefault="00ED4CAD" w:rsidP="00D93300">
            <w:pPr>
              <w:jc w:val="center"/>
              <w:rPr>
                <w:rFonts w:ascii="Arial" w:hAnsi="Arial" w:cs="Arial"/>
                <w:sz w:val="18"/>
                <w:szCs w:val="18"/>
              </w:rPr>
            </w:pPr>
            <w:r>
              <w:rPr>
                <w:rFonts w:ascii="Arial" w:hAnsi="Arial" w:cs="Arial"/>
                <w:sz w:val="18"/>
                <w:szCs w:val="18"/>
              </w:rPr>
              <w:t>Martyna Jakubowska</w:t>
            </w:r>
          </w:p>
          <w:p w:rsidR="00ED4CAD" w:rsidRPr="00D53D7A" w:rsidRDefault="00ED4CAD" w:rsidP="00D93300">
            <w:pPr>
              <w:jc w:val="center"/>
              <w:rPr>
                <w:rFonts w:ascii="Arial" w:hAnsi="Arial" w:cs="Arial"/>
                <w:sz w:val="18"/>
                <w:szCs w:val="18"/>
              </w:rPr>
            </w:pPr>
            <w:r w:rsidRPr="00D53D7A">
              <w:rPr>
                <w:rFonts w:ascii="Arial" w:hAnsi="Arial" w:cs="Arial"/>
                <w:sz w:val="18"/>
                <w:szCs w:val="18"/>
              </w:rPr>
              <w:t>tel. 91 42 56 166</w:t>
            </w:r>
          </w:p>
          <w:p w:rsidR="00ED4CAD" w:rsidRPr="00FE36CE" w:rsidRDefault="00ED4CAD" w:rsidP="00D93300">
            <w:pPr>
              <w:jc w:val="center"/>
              <w:rPr>
                <w:rFonts w:ascii="Arial" w:hAnsi="Arial" w:cs="Arial"/>
                <w:sz w:val="18"/>
                <w:szCs w:val="18"/>
              </w:rPr>
            </w:pPr>
            <w:r w:rsidRPr="00FE36CE">
              <w:rPr>
                <w:rFonts w:ascii="Arial" w:hAnsi="Arial" w:cs="Arial"/>
                <w:sz w:val="18"/>
                <w:szCs w:val="18"/>
              </w:rPr>
              <w:t>e-mail: martyna_jakubowska@wup.pl</w:t>
            </w:r>
          </w:p>
        </w:tc>
      </w:tr>
    </w:tbl>
    <w:p w:rsidR="00ED4CAD" w:rsidRPr="00FE36CE" w:rsidRDefault="00ED4CAD" w:rsidP="00ED4CAD">
      <w:pPr>
        <w:rPr>
          <w:rFonts w:ascii="Arial" w:hAnsi="Arial" w:cs="Arial"/>
          <w:b/>
        </w:rPr>
      </w:pPr>
      <w:r w:rsidRPr="00FE36CE">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163"/>
      </w:tblGrid>
      <w:tr w:rsidR="00ED4CAD" w:rsidTr="00EA101B">
        <w:trPr>
          <w:trHeight w:val="1264"/>
        </w:trPr>
        <w:tc>
          <w:tcPr>
            <w:tcW w:w="9163" w:type="dxa"/>
            <w:shd w:val="clear" w:color="auto" w:fill="E77B39"/>
            <w:vAlign w:val="center"/>
          </w:tcPr>
          <w:p w:rsidR="00EA101B" w:rsidRPr="00E36EC0" w:rsidRDefault="00EA101B" w:rsidP="00EA101B">
            <w:pPr>
              <w:jc w:val="center"/>
              <w:rPr>
                <w:rFonts w:ascii="Arial" w:hAnsi="Arial" w:cs="Arial"/>
                <w:b/>
                <w:sz w:val="20"/>
                <w:szCs w:val="20"/>
              </w:rPr>
            </w:pPr>
            <w:r w:rsidRPr="00E36EC0">
              <w:rPr>
                <w:rFonts w:ascii="Arial" w:hAnsi="Arial" w:cs="Arial"/>
                <w:b/>
                <w:sz w:val="20"/>
                <w:szCs w:val="20"/>
              </w:rPr>
              <w:t>KARTA DZIAŁANIA</w:t>
            </w:r>
          </w:p>
          <w:p w:rsidR="00ED4CAD" w:rsidRPr="00AE0609" w:rsidRDefault="00ED4CAD" w:rsidP="00E36EC0">
            <w:pPr>
              <w:pStyle w:val="Nagwek2"/>
              <w:spacing w:line="240" w:lineRule="auto"/>
              <w:jc w:val="both"/>
              <w:rPr>
                <w:b/>
                <w:sz w:val="24"/>
                <w:szCs w:val="24"/>
              </w:rPr>
            </w:pPr>
            <w:bookmarkStart w:id="126" w:name="_Toc52269958"/>
            <w:r w:rsidRPr="00E36EC0">
              <w:rPr>
                <w:b/>
                <w:sz w:val="20"/>
                <w:szCs w:val="20"/>
              </w:rPr>
              <w:t>8.10 Wsparcie osób dorosłych, w szczególności osób o niskich kwalifikacjach i osób starszych w zakresie doskonalenia umiejętności wykorzystywania technologii informacyjno – komunikacyjnych i porozumiewania się w językach obcych</w:t>
            </w:r>
            <w:bookmarkEnd w:id="126"/>
          </w:p>
        </w:tc>
      </w:tr>
    </w:tbl>
    <w:p w:rsidR="00ED4CAD" w:rsidRDefault="00ED4CAD" w:rsidP="00ED4CAD">
      <w:pPr>
        <w:rPr>
          <w:rFonts w:ascii="Arial" w:hAnsi="Arial" w:cs="Arial"/>
          <w:b/>
          <w:spacing w:val="24"/>
          <w:sz w:val="28"/>
          <w:szCs w:val="28"/>
        </w:rPr>
      </w:pPr>
    </w:p>
    <w:tbl>
      <w:tblPr>
        <w:tblW w:w="502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10"/>
        <w:gridCol w:w="644"/>
        <w:gridCol w:w="1412"/>
        <w:gridCol w:w="288"/>
        <w:gridCol w:w="77"/>
        <w:gridCol w:w="1444"/>
        <w:gridCol w:w="725"/>
        <w:gridCol w:w="243"/>
        <w:gridCol w:w="35"/>
        <w:gridCol w:w="691"/>
        <w:gridCol w:w="245"/>
        <w:gridCol w:w="17"/>
        <w:gridCol w:w="21"/>
        <w:gridCol w:w="11"/>
        <w:gridCol w:w="644"/>
        <w:gridCol w:w="243"/>
        <w:gridCol w:w="256"/>
        <w:gridCol w:w="65"/>
        <w:gridCol w:w="37"/>
        <w:gridCol w:w="312"/>
        <w:gridCol w:w="618"/>
      </w:tblGrid>
      <w:tr w:rsidR="00ED4CAD" w:rsidRPr="00483497" w:rsidTr="00D93300">
        <w:trPr>
          <w:trHeight w:val="218"/>
        </w:trPr>
        <w:tc>
          <w:tcPr>
            <w:tcW w:w="702" w:type="pct"/>
            <w:tcBorders>
              <w:top w:val="single" w:sz="12" w:space="0" w:color="auto"/>
              <w:bottom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 xml:space="preserve">LP. Konkursu: </w:t>
            </w:r>
          </w:p>
        </w:tc>
        <w:tc>
          <w:tcPr>
            <w:tcW w:w="345"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1</w:t>
            </w:r>
          </w:p>
        </w:tc>
        <w:tc>
          <w:tcPr>
            <w:tcW w:w="1724" w:type="pct"/>
            <w:gridSpan w:val="4"/>
            <w:tcBorders>
              <w:left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Planowany termin ogłoszenia konkursu</w:t>
            </w:r>
          </w:p>
        </w:tc>
        <w:tc>
          <w:tcPr>
            <w:tcW w:w="388" w:type="pct"/>
            <w:tcBorders>
              <w:top w:val="single" w:sz="12" w:space="0" w:color="auto"/>
              <w:left w:val="single" w:sz="12" w:space="0" w:color="auto"/>
              <w:bottom w:val="single" w:sz="12" w:space="0" w:color="auto"/>
              <w:right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 kw.</w:t>
            </w:r>
          </w:p>
        </w:tc>
        <w:tc>
          <w:tcPr>
            <w:tcW w:w="130" w:type="pct"/>
            <w:tcBorders>
              <w:top w:val="single" w:sz="12" w:space="0" w:color="auto"/>
              <w:left w:val="single" w:sz="6"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89" w:type="pct"/>
            <w:gridSpan w:val="2"/>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 kw.</w:t>
            </w:r>
          </w:p>
        </w:tc>
        <w:tc>
          <w:tcPr>
            <w:tcW w:w="131"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Pr>
                <w:rFonts w:ascii="Arial" w:hAnsi="Arial" w:cs="Arial"/>
                <w:b/>
                <w:sz w:val="18"/>
                <w:szCs w:val="18"/>
              </w:rPr>
              <w:t>x</w:t>
            </w:r>
          </w:p>
        </w:tc>
        <w:tc>
          <w:tcPr>
            <w:tcW w:w="371"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III kw.</w:t>
            </w:r>
          </w:p>
        </w:tc>
        <w:tc>
          <w:tcPr>
            <w:tcW w:w="130"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59"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IV kw.</w:t>
            </w:r>
          </w:p>
        </w:tc>
        <w:tc>
          <w:tcPr>
            <w:tcW w:w="331" w:type="pct"/>
            <w:tcBorders>
              <w:top w:val="single" w:sz="12" w:space="0" w:color="auto"/>
              <w:bottom w:val="single" w:sz="12" w:space="0" w:color="auto"/>
            </w:tcBorders>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3"/>
        </w:trPr>
        <w:tc>
          <w:tcPr>
            <w:tcW w:w="1047" w:type="pct"/>
            <w:gridSpan w:val="2"/>
            <w:vMerge w:val="restart"/>
            <w:tcBorders>
              <w:top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Typ konkursu</w:t>
            </w: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Otwarty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p>
        </w:tc>
        <w:tc>
          <w:tcPr>
            <w:tcW w:w="3043" w:type="pct"/>
            <w:gridSpan w:val="17"/>
            <w:vMerge w:val="restart"/>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2"/>
        </w:trPr>
        <w:tc>
          <w:tcPr>
            <w:tcW w:w="1047" w:type="pct"/>
            <w:gridSpan w:val="2"/>
            <w:vMerge/>
            <w:tcBorders>
              <w:bottom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Zamknięty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x</w:t>
            </w:r>
          </w:p>
        </w:tc>
        <w:tc>
          <w:tcPr>
            <w:tcW w:w="3043" w:type="pct"/>
            <w:gridSpan w:val="17"/>
            <w:vMerge/>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Planowana alokacja</w:t>
            </w:r>
          </w:p>
        </w:tc>
        <w:tc>
          <w:tcPr>
            <w:tcW w:w="3953" w:type="pct"/>
            <w:gridSpan w:val="19"/>
            <w:vAlign w:val="center"/>
          </w:tcPr>
          <w:p w:rsidR="00ED4CAD" w:rsidRPr="00483497" w:rsidRDefault="00ED4CAD" w:rsidP="00D93300">
            <w:pPr>
              <w:ind w:left="57"/>
              <w:rPr>
                <w:rFonts w:ascii="Arial" w:hAnsi="Arial" w:cs="Arial"/>
                <w:b/>
                <w:sz w:val="18"/>
                <w:szCs w:val="18"/>
              </w:rPr>
            </w:pPr>
          </w:p>
          <w:p w:rsidR="00ED4CAD" w:rsidRDefault="00ED4CAD" w:rsidP="00D93300">
            <w:pPr>
              <w:ind w:left="57"/>
              <w:rPr>
                <w:rStyle w:val="Odwoaniedokomentarza"/>
                <w:rFonts w:ascii="Arial" w:hAnsi="Arial" w:cs="Arial"/>
                <w:b/>
                <w:sz w:val="18"/>
                <w:szCs w:val="18"/>
              </w:rPr>
            </w:pPr>
            <w:r>
              <w:rPr>
                <w:rFonts w:ascii="Arial" w:hAnsi="Arial" w:cs="Arial"/>
                <w:b/>
                <w:sz w:val="18"/>
                <w:szCs w:val="18"/>
              </w:rPr>
              <w:t>4 400 000,00</w:t>
            </w:r>
            <w:r w:rsidRPr="00FA599A">
              <w:rPr>
                <w:rStyle w:val="Odwoaniedokomentarza"/>
                <w:rFonts w:ascii="Arial" w:hAnsi="Arial" w:cs="Arial"/>
                <w:b/>
                <w:sz w:val="18"/>
                <w:szCs w:val="18"/>
              </w:rPr>
              <w:t xml:space="preserve"> EUR</w:t>
            </w:r>
          </w:p>
          <w:p w:rsidR="00ED4CAD" w:rsidRPr="00483497" w:rsidRDefault="00ED4CAD" w:rsidP="00D93300">
            <w:pPr>
              <w:ind w:left="57"/>
              <w:rPr>
                <w:rFonts w:ascii="Arial" w:hAnsi="Arial" w:cs="Arial"/>
                <w:b/>
                <w:sz w:val="18"/>
                <w:szCs w:val="18"/>
              </w:rPr>
            </w:pPr>
          </w:p>
        </w:tc>
      </w:tr>
      <w:tr w:rsidR="00ED4CAD" w:rsidRPr="00483497" w:rsidTr="00D93300">
        <w:trPr>
          <w:trHeight w:val="261"/>
        </w:trPr>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Typy projektów   przewidziane do realizacji w ramach konkursu</w:t>
            </w: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 xml:space="preserve">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 </w:t>
            </w:r>
          </w:p>
        </w:tc>
      </w:tr>
      <w:tr w:rsidR="00ED4CAD" w:rsidRPr="00483497" w:rsidTr="00D93300">
        <w:trPr>
          <w:trHeight w:val="258"/>
        </w:trPr>
        <w:tc>
          <w:tcPr>
            <w:tcW w:w="1047" w:type="pct"/>
            <w:gridSpan w:val="2"/>
            <w:vMerge/>
            <w:shd w:val="clear" w:color="auto" w:fill="CCFFCC"/>
            <w:vAlign w:val="center"/>
          </w:tcPr>
          <w:p w:rsidR="00ED4CAD" w:rsidRPr="00483497" w:rsidRDefault="00ED4CAD" w:rsidP="00D93300">
            <w:pPr>
              <w:jc w:val="center"/>
              <w:rPr>
                <w:rFonts w:ascii="Arial" w:hAnsi="Arial" w:cs="Arial"/>
                <w:sz w:val="18"/>
                <w:szCs w:val="18"/>
              </w:rPr>
            </w:pP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Szkolenia prowadzące do uzyskiwania kwalifikacji językowych, skierowane do osób dorosłych, które z własnej inicjatywy są zainteresowane nabyciem kwalifikacji  w powyższym zakresie.</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Wnioskodawcy do których skierowany jest  konkurs</w:t>
            </w:r>
          </w:p>
        </w:tc>
        <w:tc>
          <w:tcPr>
            <w:tcW w:w="3953" w:type="pct"/>
            <w:gridSpan w:val="19"/>
            <w:vAlign w:val="center"/>
          </w:tcPr>
          <w:p w:rsidR="00ED4CAD" w:rsidRDefault="00ED4CAD" w:rsidP="00D93300">
            <w:pPr>
              <w:spacing w:before="120" w:after="120"/>
              <w:ind w:left="254" w:hanging="40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wszystkie formy prawne zgodnie z klasyfikacją form prawnych podmiotów gospodarki narodowej określonych w § 8 Rozporządzenia Rady Ministrów z dnia 29 sierpnia 2014 r. zmieniającego rozporządzenie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(Dz.U.2014 poz. 1353).</w:t>
            </w:r>
          </w:p>
          <w:p w:rsidR="00ED4CAD" w:rsidRPr="00483497" w:rsidRDefault="00ED4CAD" w:rsidP="00D93300">
            <w:pPr>
              <w:spacing w:before="120" w:after="120"/>
              <w:ind w:left="254" w:hanging="25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osoby fizyczne prowadzące działalność oświatową na podstawie przepisów odrębnych.</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Szczegółowy opis, zakładany cel konkursu</w:t>
            </w:r>
          </w:p>
        </w:tc>
        <w:tc>
          <w:tcPr>
            <w:tcW w:w="3953" w:type="pct"/>
            <w:gridSpan w:val="19"/>
            <w:vAlign w:val="center"/>
          </w:tcPr>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Interwencja zaplanowana w ramach Działania przyczynia się do realizacji celu szczegółowego: </w:t>
            </w:r>
            <w:r w:rsidRPr="00483497">
              <w:rPr>
                <w:rFonts w:ascii="Arial" w:hAnsi="Arial" w:cs="Arial"/>
                <w:i/>
                <w:sz w:val="18"/>
                <w:szCs w:val="18"/>
              </w:rPr>
              <w:t>wzrost kompetencji osób dorosłych, w szczególności osób o niskich kwalifikacjach i osób starszych w zakresie znajomości technologii informacyjno-komunikacyjnych i języków obcych</w:t>
            </w:r>
            <w:r w:rsidRPr="00483497">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Celem interwencji przewidzianej do realizacji jest zwiększenie uczestnictwa osób </w:t>
            </w:r>
            <w:r>
              <w:rPr>
                <w:rFonts w:ascii="Arial" w:hAnsi="Arial" w:cs="Arial"/>
                <w:sz w:val="18"/>
                <w:szCs w:val="18"/>
              </w:rPr>
              <w:t xml:space="preserve">w wieku 25 lat i więcej </w:t>
            </w:r>
            <w:r w:rsidRPr="00483497">
              <w:rPr>
                <w:rFonts w:ascii="Arial" w:hAnsi="Arial" w:cs="Arial"/>
                <w:sz w:val="18"/>
                <w:szCs w:val="18"/>
              </w:rPr>
              <w:t xml:space="preserve">w uczeniu się przez całe życie, w tym poprawa kompetencji kluczowych w zakresie TIK i języków obcych tych osób. </w:t>
            </w:r>
          </w:p>
          <w:p w:rsidR="00ED4CAD" w:rsidRPr="00483497" w:rsidRDefault="00ED4CAD" w:rsidP="00D93300">
            <w:pPr>
              <w:spacing w:before="40"/>
              <w:jc w:val="both"/>
              <w:rPr>
                <w:rFonts w:ascii="Arial" w:hAnsi="Arial" w:cs="Arial"/>
                <w:sz w:val="18"/>
                <w:szCs w:val="18"/>
              </w:rPr>
            </w:pPr>
            <w:r w:rsidRPr="00163A32">
              <w:rPr>
                <w:rFonts w:ascii="Arial" w:hAnsi="Arial" w:cs="Arial"/>
                <w:sz w:val="18"/>
                <w:szCs w:val="18"/>
              </w:rPr>
              <w:t xml:space="preserve">Przedsięwzięcia podejmowane w ramach tego typu projektów mają zapewnić wsparcie dla osób w wieku </w:t>
            </w:r>
            <w:r w:rsidRPr="00007D0D">
              <w:rPr>
                <w:rFonts w:ascii="Arial" w:hAnsi="Arial" w:cs="Arial"/>
                <w:sz w:val="18"/>
                <w:szCs w:val="18"/>
              </w:rPr>
              <w:t>25 lat</w:t>
            </w:r>
            <w:r w:rsidRPr="00B27F39">
              <w:rPr>
                <w:rFonts w:ascii="Arial" w:hAnsi="Arial" w:cs="Arial"/>
                <w:sz w:val="18"/>
                <w:szCs w:val="18"/>
              </w:rPr>
              <w:t xml:space="preserve"> i więcej, w szczególności dla osób z niepełnosprawnościami,</w:t>
            </w:r>
            <w:r w:rsidRPr="00163A32">
              <w:rPr>
                <w:rFonts w:ascii="Arial" w:hAnsi="Arial" w:cs="Arial"/>
                <w:sz w:val="18"/>
                <w:szCs w:val="18"/>
              </w:rPr>
              <w:t xml:space="preserve"> osób o niskich kwalifikacjach oraz osób z obszarów </w:t>
            </w:r>
            <w:proofErr w:type="spellStart"/>
            <w:r w:rsidRPr="00163A32">
              <w:rPr>
                <w:rFonts w:ascii="Arial" w:hAnsi="Arial" w:cs="Arial"/>
                <w:sz w:val="18"/>
                <w:szCs w:val="18"/>
              </w:rPr>
              <w:t>rewitalizowanych</w:t>
            </w:r>
            <w:proofErr w:type="spellEnd"/>
            <w:r w:rsidRPr="00163A32">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Zaproponowany katalog kompetencji </w:t>
            </w:r>
            <w:r>
              <w:rPr>
                <w:rFonts w:ascii="Arial" w:hAnsi="Arial" w:cs="Arial"/>
                <w:sz w:val="18"/>
                <w:szCs w:val="18"/>
              </w:rPr>
              <w:t xml:space="preserve">(tj. </w:t>
            </w:r>
            <w:r w:rsidRPr="00483497">
              <w:rPr>
                <w:rFonts w:ascii="Arial" w:hAnsi="Arial" w:cs="Arial"/>
                <w:i/>
                <w:sz w:val="18"/>
                <w:szCs w:val="18"/>
              </w:rPr>
              <w:t>w zakresie znajomości technologii informacyjno-komunikacyjnych i języków obcych</w:t>
            </w:r>
            <w:r>
              <w:rPr>
                <w:rFonts w:ascii="Arial" w:hAnsi="Arial" w:cs="Arial"/>
                <w:sz w:val="18"/>
                <w:szCs w:val="18"/>
              </w:rPr>
              <w:t xml:space="preserve">) </w:t>
            </w:r>
            <w:r w:rsidRPr="00483497">
              <w:rPr>
                <w:rFonts w:ascii="Arial" w:hAnsi="Arial" w:cs="Arial"/>
                <w:sz w:val="18"/>
                <w:szCs w:val="18"/>
              </w:rPr>
              <w:t>ma horyzontalny wpływ na sytuację osób dorosłych na rynku pracy – posiadanie wskazanych powyżej umiejętności przyczynia się do pełnej integracji społecznej i zatrudnienia, jednocześnie umożliwia dalszą samorealizację i rozwój osobisty.</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W przypadku kompetencji językowych, zakres wsparcia obejmuje szkolenia podnoszenia kompetencji kończące się certyfikatem potwierdzającym zdobycie przez uczestników projektów określonego poziomu biegłości językowej (zgodnie z Europejskim Systemem Opisu Kształcenia Językowego).</w:t>
            </w:r>
          </w:p>
          <w:p w:rsidR="00ED4CAD" w:rsidRPr="00483497" w:rsidRDefault="00ED4CAD" w:rsidP="00D93300">
            <w:pPr>
              <w:jc w:val="both"/>
              <w:rPr>
                <w:rFonts w:ascii="Arial" w:hAnsi="Arial" w:cs="Arial"/>
                <w:sz w:val="18"/>
                <w:szCs w:val="18"/>
              </w:rPr>
            </w:pPr>
            <w:r w:rsidRPr="00483497">
              <w:rPr>
                <w:rFonts w:ascii="Arial" w:hAnsi="Arial" w:cs="Arial"/>
                <w:sz w:val="18"/>
                <w:szCs w:val="18"/>
              </w:rPr>
              <w:t>W przypadku kompetencji cyfrowych, zakres wsparcia obejmuje szkolenia lub inne formy uzyskiwania kwalifikacji lub zdobywania i poprawy</w:t>
            </w:r>
            <w:r w:rsidRPr="00483497" w:rsidDel="007C2F47">
              <w:rPr>
                <w:rFonts w:ascii="Arial" w:hAnsi="Arial" w:cs="Arial"/>
                <w:sz w:val="18"/>
                <w:szCs w:val="18"/>
              </w:rPr>
              <w:t xml:space="preserve"> </w:t>
            </w:r>
            <w:r w:rsidRPr="00483497">
              <w:rPr>
                <w:rFonts w:ascii="Arial" w:hAnsi="Arial" w:cs="Arial"/>
                <w:sz w:val="18"/>
                <w:szCs w:val="18"/>
              </w:rPr>
              <w:t xml:space="preserve">kompetencji kończące się uzyskaniem dokumentu potwierdzającego nabycie kompetencji w obszarach określonych w załączniku nr 2 do </w:t>
            </w:r>
            <w:r w:rsidRPr="00483497">
              <w:rPr>
                <w:rFonts w:ascii="Arial" w:eastAsiaTheme="minorHAnsi" w:hAnsi="Arial" w:cs="Arial"/>
                <w:i/>
                <w:sz w:val="18"/>
                <w:szCs w:val="18"/>
                <w:lang w:eastAsia="en-US"/>
              </w:rPr>
              <w:t xml:space="preserve">Wytycznych w zakresie realizacji przedsięwzięć z udziałem środków Europejskiego Funduszu Społecznego w obszarze edukacji na lata 2014-2020 </w:t>
            </w:r>
            <w:r w:rsidRPr="00483497">
              <w:rPr>
                <w:rFonts w:ascii="Arial" w:hAnsi="Arial" w:cs="Arial"/>
                <w:sz w:val="18"/>
                <w:szCs w:val="18"/>
              </w:rPr>
              <w:t>lub certyfikatu zewnętrznego potwierdzającego zdobycie kwalifik</w:t>
            </w:r>
            <w:r>
              <w:rPr>
                <w:rFonts w:ascii="Arial" w:hAnsi="Arial" w:cs="Arial"/>
                <w:sz w:val="18"/>
                <w:szCs w:val="18"/>
              </w:rPr>
              <w:t>acji przez uczestników projektu</w:t>
            </w:r>
            <w:r w:rsidRPr="00483497">
              <w:rPr>
                <w:rFonts w:ascii="Arial" w:eastAsiaTheme="minorHAnsi" w:hAnsi="Arial" w:cs="Arial"/>
                <w:i/>
                <w:sz w:val="18"/>
                <w:szCs w:val="18"/>
                <w:lang w:eastAsia="en-US"/>
              </w:rPr>
              <w:t>.</w:t>
            </w:r>
          </w:p>
        </w:tc>
      </w:tr>
      <w:tr w:rsidR="00ED4CAD" w:rsidRPr="00483497" w:rsidTr="00D93300">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Specyficzne dla konkursu kryteria wyboru projektów</w:t>
            </w:r>
          </w:p>
        </w:tc>
        <w:tc>
          <w:tcPr>
            <w:tcW w:w="3953" w:type="pct"/>
            <w:gridSpan w:val="19"/>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 xml:space="preserve">Kryteria dopuszczalności </w:t>
            </w:r>
            <w:r>
              <w:rPr>
                <w:rFonts w:ascii="Arial" w:hAnsi="Arial" w:cs="Arial"/>
                <w:b/>
                <w:sz w:val="18"/>
                <w:szCs w:val="18"/>
              </w:rPr>
              <w:t xml:space="preserve"> </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vAlign w:val="center"/>
          </w:tcPr>
          <w:p w:rsidR="00ED4CAD" w:rsidRPr="00483497" w:rsidRDefault="00ED4CAD" w:rsidP="00C716BF">
            <w:pPr>
              <w:numPr>
                <w:ilvl w:val="0"/>
                <w:numId w:val="128"/>
              </w:numPr>
              <w:ind w:left="720"/>
              <w:jc w:val="both"/>
              <w:rPr>
                <w:rFonts w:ascii="Arial" w:hAnsi="Arial" w:cs="Arial"/>
                <w:sz w:val="18"/>
                <w:szCs w:val="18"/>
              </w:rPr>
            </w:pPr>
            <w:r w:rsidRPr="00483497">
              <w:rPr>
                <w:rFonts w:ascii="Arial" w:hAnsi="Arial" w:cs="Arial"/>
                <w:sz w:val="18"/>
                <w:szCs w:val="18"/>
              </w:rPr>
              <w:t xml:space="preserve">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w:t>
            </w:r>
            <w:r w:rsidRPr="00483497">
              <w:rPr>
                <w:rFonts w:ascii="Arial" w:hAnsi="Arial" w:cs="Arial"/>
                <w:sz w:val="18"/>
                <w:szCs w:val="18"/>
              </w:rPr>
              <w:lastRenderedPageBreak/>
              <w:t>przedmiotowego naboru zakładające udział tego podmiotu zostają odrzucone.</w:t>
            </w:r>
          </w:p>
          <w:p w:rsidR="00ED4CAD" w:rsidRPr="00483497" w:rsidRDefault="00ED4CAD" w:rsidP="00D93300">
            <w:pPr>
              <w:jc w:val="both"/>
              <w:rPr>
                <w:rFonts w:ascii="Arial" w:eastAsia="Calibri" w:hAnsi="Arial" w:cs="Arial"/>
                <w:b/>
                <w:bCs/>
                <w:i/>
                <w:iCs/>
                <w:sz w:val="18"/>
                <w:szCs w:val="18"/>
                <w:lang w:eastAsia="en-US"/>
              </w:rPr>
            </w:pP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objęcia kompleksowym  wsparciem większej liczby osób a także wyboru najlepszych projektów, które odpowiadają na potrzeby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autoSpaceDE w:val="0"/>
              <w:autoSpaceDN w:val="0"/>
              <w:adjustRightInd w:val="0"/>
              <w:jc w:val="both"/>
              <w:rPr>
                <w:rFonts w:ascii="Arial" w:hAnsi="Arial" w:cs="Arial"/>
                <w:sz w:val="18"/>
                <w:szCs w:val="18"/>
              </w:rPr>
            </w:pPr>
            <w:r w:rsidRPr="00483497">
              <w:rPr>
                <w:rFonts w:ascii="Arial" w:hAnsi="Arial" w:cs="Arial"/>
                <w:sz w:val="18"/>
                <w:szCs w:val="18"/>
              </w:rPr>
              <w:t xml:space="preserve">Projektodawca definiowany jest jako Wnioskodawca w rozumieniu  Instrukcji wypełniania wniosku o dofinansowanie projektu w ramach </w:t>
            </w:r>
            <w:r w:rsidRPr="00483497">
              <w:rPr>
                <w:rFonts w:ascii="Arial" w:eastAsia="Calibri" w:hAnsi="Arial" w:cs="Arial"/>
                <w:bCs/>
                <w:sz w:val="18"/>
                <w:szCs w:val="18"/>
              </w:rPr>
              <w:t xml:space="preserve">RPO WZ 2014-2020 dla projektów w ramach Europejskiego Funduszu Społecznego. </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rejestru wniosków złożonych w ramach konkursu</w:t>
            </w:r>
            <w:r>
              <w:rPr>
                <w:rFonts w:ascii="Arial" w:hAnsi="Arial" w:cs="Arial"/>
                <w:sz w:val="18"/>
                <w:szCs w:val="18"/>
              </w:rPr>
              <w:t>.</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132AB9" w:rsidRDefault="00ED4CAD" w:rsidP="00C716BF">
            <w:pPr>
              <w:pStyle w:val="Akapitzlist"/>
              <w:numPr>
                <w:ilvl w:val="0"/>
                <w:numId w:val="128"/>
              </w:numPr>
              <w:ind w:left="720"/>
              <w:jc w:val="both"/>
              <w:rPr>
                <w:rFonts w:ascii="Arial" w:hAnsi="Arial" w:cs="Arial"/>
                <w:sz w:val="18"/>
                <w:szCs w:val="18"/>
              </w:rPr>
            </w:pPr>
            <w:r w:rsidRPr="00CA0B02">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t>
            </w:r>
            <w:r w:rsidRPr="00FA599A">
              <w:rPr>
                <w:rFonts w:ascii="Arial" w:hAnsi="Arial" w:cs="Arial"/>
                <w:sz w:val="18"/>
                <w:szCs w:val="18"/>
              </w:rPr>
              <w:t>wa zachodniopomorskiego.</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CA0B02" w:rsidRDefault="00ED4CAD" w:rsidP="00D93300">
            <w:pPr>
              <w:jc w:val="both"/>
              <w:rPr>
                <w:rFonts w:ascii="Arial" w:hAnsi="Arial" w:cs="Arial"/>
                <w:sz w:val="18"/>
                <w:szCs w:val="18"/>
              </w:rPr>
            </w:pPr>
            <w:r w:rsidRPr="00CA0B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ED4CAD" w:rsidRPr="00CA0B02" w:rsidRDefault="00ED4CAD" w:rsidP="00D93300">
            <w:pPr>
              <w:jc w:val="both"/>
              <w:rPr>
                <w:rFonts w:ascii="Arial" w:hAnsi="Arial" w:cs="Arial"/>
                <w:sz w:val="18"/>
                <w:szCs w:val="18"/>
              </w:rPr>
            </w:pPr>
            <w:r w:rsidRPr="00CA0B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ED4CAD" w:rsidRPr="00CA0B02" w:rsidRDefault="00ED4CAD" w:rsidP="00D93300">
            <w:pPr>
              <w:jc w:val="both"/>
              <w:rPr>
                <w:rFonts w:ascii="Arial" w:hAnsi="Arial" w:cs="Arial"/>
                <w:sz w:val="18"/>
                <w:szCs w:val="18"/>
              </w:rPr>
            </w:pPr>
            <w:r w:rsidRPr="00CA0B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ED4CAD" w:rsidRDefault="00ED4CAD" w:rsidP="00D93300">
            <w:pPr>
              <w:jc w:val="both"/>
              <w:rPr>
                <w:rFonts w:ascii="Arial" w:hAnsi="Arial" w:cs="Arial"/>
                <w:sz w:val="18"/>
                <w:szCs w:val="18"/>
              </w:rPr>
            </w:pPr>
            <w:r w:rsidRPr="00CA0B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ED4CAD" w:rsidRPr="001700D3" w:rsidRDefault="00ED4CAD" w:rsidP="00D93300">
            <w:pPr>
              <w:jc w:val="both"/>
              <w:rPr>
                <w:rFonts w:ascii="Arial" w:hAnsi="Arial" w:cs="Arial"/>
                <w:sz w:val="18"/>
                <w:szCs w:val="18"/>
              </w:rPr>
            </w:pPr>
            <w:r w:rsidRPr="001700D3">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ED4CAD" w:rsidRPr="001700D3" w:rsidRDefault="00ED4CAD" w:rsidP="00D93300">
            <w:pPr>
              <w:jc w:val="both"/>
              <w:rPr>
                <w:rFonts w:ascii="Arial" w:hAnsi="Arial" w:cs="Arial"/>
                <w:color w:val="1F497D"/>
                <w:sz w:val="18"/>
                <w:szCs w:val="18"/>
              </w:rPr>
            </w:pPr>
            <w:r w:rsidRPr="00CA0B02">
              <w:rPr>
                <w:rFonts w:ascii="Arial" w:hAnsi="Arial" w:cs="Arial"/>
                <w:sz w:val="18"/>
                <w:szCs w:val="18"/>
              </w:rPr>
              <w:t xml:space="preserve"> </w:t>
            </w:r>
            <w:r w:rsidRPr="001700D3">
              <w:rPr>
                <w:rFonts w:ascii="Arial" w:hAnsi="Arial" w:cs="Arial"/>
                <w:color w:val="000000"/>
                <w:sz w:val="18"/>
                <w:szCs w:val="18"/>
              </w:rPr>
              <w:t>Weryfikacja spełnienia kryterium w przypadku jednostek samorządu terytorialnego -</w:t>
            </w:r>
            <w:r>
              <w:rPr>
                <w:rFonts w:ascii="Arial" w:hAnsi="Arial" w:cs="Arial"/>
                <w:color w:val="000000"/>
                <w:sz w:val="18"/>
                <w:szCs w:val="18"/>
              </w:rPr>
              <w:t xml:space="preserve"> </w:t>
            </w:r>
            <w:r w:rsidRPr="001700D3">
              <w:rPr>
                <w:rFonts w:ascii="Arial" w:hAnsi="Arial" w:cs="Arial"/>
                <w:color w:val="000000"/>
                <w:sz w:val="18"/>
                <w:szCs w:val="18"/>
              </w:rPr>
              <w:t>spełnienie odbywać się będzie w oparciu o obwieszczenie Prezesa Rady Ministrów wydane na podstawie art. 2 ust. 3Ustawy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 xml:space="preserve">o wprowadzeniu zasadniczego trójstopniowego podziału terytorialnego państwa (Dz. U. z 1998 r. nr 96 poz. 603, nr </w:t>
            </w:r>
            <w:r w:rsidRPr="001700D3">
              <w:rPr>
                <w:rFonts w:ascii="Arial" w:hAnsi="Arial" w:cs="Arial"/>
                <w:color w:val="000000"/>
                <w:sz w:val="18"/>
                <w:szCs w:val="18"/>
              </w:rPr>
              <w:lastRenderedPageBreak/>
              <w:t>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ED4CAD" w:rsidRPr="00CA0B02" w:rsidRDefault="00ED4CAD" w:rsidP="00D93300">
            <w:pPr>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CA0B02">
              <w:rPr>
                <w:rFonts w:ascii="Arial" w:hAnsi="Arial" w:cs="Arial"/>
                <w:sz w:val="18"/>
                <w:szCs w:val="18"/>
              </w:rPr>
              <w:t xml:space="preserve">W przypadku gdy zakres wymaganych danych  nie będzie możliwy do zweryfikowania  w oparciu </w:t>
            </w:r>
            <w:r w:rsidRPr="00CA0B02">
              <w:rPr>
                <w:rFonts w:ascii="Arial" w:hAnsi="Arial" w:cs="Arial"/>
                <w:sz w:val="18"/>
                <w:szCs w:val="18"/>
              </w:rPr>
              <w:b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r>
              <w:rPr>
                <w:rFonts w:ascii="Arial" w:hAnsi="Arial" w:cs="Arial"/>
                <w:sz w:val="18"/>
                <w:szCs w:val="18"/>
              </w:rPr>
              <w:t xml:space="preserve"> </w:t>
            </w:r>
            <w:r w:rsidRPr="00CA0B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zakłada realizację wyłącznie jednego typu projektu - wsparcie w zakresie wyłącznie kompetencji językowych albo wyłącznie kompetencji cyfrowych.</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wyboru najlepszych projektów, które odpowiadają na potrzeby regionu w konkretnym obszarze. Nie ma możliwości realizacji projektów mających na celu podnoszenie zarówno kompetencji językowych i cyfrowych.</w:t>
            </w: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auto"/>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Maksymalna wartość dofinansowania projekt</w:t>
            </w:r>
            <w:r>
              <w:rPr>
                <w:rFonts w:ascii="Arial" w:hAnsi="Arial" w:cs="Arial"/>
                <w:sz w:val="18"/>
                <w:szCs w:val="18"/>
              </w:rPr>
              <w:t>u</w:t>
            </w:r>
            <w:r w:rsidRPr="00483497">
              <w:rPr>
                <w:rFonts w:ascii="Arial" w:hAnsi="Arial" w:cs="Arial"/>
                <w:sz w:val="18"/>
                <w:szCs w:val="18"/>
              </w:rPr>
              <w:t xml:space="preserve"> wynosi 9 </w:t>
            </w:r>
            <w:r>
              <w:rPr>
                <w:rFonts w:ascii="Arial" w:hAnsi="Arial" w:cs="Arial"/>
                <w:sz w:val="18"/>
                <w:szCs w:val="18"/>
              </w:rPr>
              <w:t>5</w:t>
            </w:r>
            <w:r w:rsidRPr="00483497">
              <w:rPr>
                <w:rFonts w:ascii="Arial" w:hAnsi="Arial" w:cs="Arial"/>
                <w:sz w:val="18"/>
                <w:szCs w:val="18"/>
              </w:rPr>
              <w:t>00 000,00 PLN.</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wsparcia kompleksowych projektów</w:t>
            </w:r>
            <w:r w:rsidRPr="00483497">
              <w:rPr>
                <w:rStyle w:val="Odwoaniedokomentarza"/>
                <w:rFonts w:ascii="Arial" w:hAnsi="Arial" w:cs="Arial"/>
                <w:color w:val="auto"/>
                <w:sz w:val="18"/>
                <w:szCs w:val="18"/>
              </w:rPr>
              <w:t xml:space="preserve">, </w:t>
            </w:r>
            <w:r w:rsidRPr="00483497">
              <w:rPr>
                <w:rFonts w:ascii="Arial" w:hAnsi="Arial" w:cs="Arial"/>
                <w:sz w:val="18"/>
                <w:szCs w:val="18"/>
              </w:rPr>
              <w:t>które odpowiadają na potrzeby całego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w:t>
            </w:r>
            <w:r>
              <w:rPr>
                <w:rFonts w:ascii="Arial" w:hAnsi="Arial" w:cs="Arial"/>
                <w:sz w:val="18"/>
                <w:szCs w:val="18"/>
              </w:rPr>
              <w:t>,2</w:t>
            </w:r>
          </w:p>
        </w:tc>
      </w:tr>
      <w:tr w:rsidR="00ED4CAD" w:rsidRPr="00483497" w:rsidTr="00D93300">
        <w:trPr>
          <w:trHeight w:val="836"/>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skierowany do grup docelowych z obszaru województwa zachodniopomorskiego (osób fizycznych  - pracujących, uczących się lub zamieszkujących na obszarze województwa zachodniopomorskiego w rozumieniu przepisów Kodeksu Cywilnego)</w:t>
            </w:r>
            <w:r>
              <w:rPr>
                <w:rFonts w:ascii="Arial" w:hAnsi="Arial" w:cs="Arial"/>
                <w:sz w:val="18"/>
                <w:szCs w:val="18"/>
              </w:rPr>
              <w:t xml:space="preserve"> w wieku 25 lat i więcej</w:t>
            </w:r>
            <w:r w:rsidRPr="00483497">
              <w:rPr>
                <w:rFonts w:ascii="Arial" w:hAnsi="Arial" w:cs="Arial"/>
                <w:sz w:val="18"/>
                <w:szCs w:val="18"/>
              </w:rPr>
              <w:t xml:space="preserve">.  </w:t>
            </w:r>
          </w:p>
        </w:tc>
      </w:tr>
      <w:tr w:rsidR="00ED4CAD" w:rsidRPr="00483497" w:rsidTr="00D93300">
        <w:trPr>
          <w:trHeight w:val="1261"/>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vAlign w:val="center"/>
          </w:tcPr>
          <w:p w:rsidR="00ED4CAD"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to przyczyni się do rozwoju kapitału ludzkiego w regionie. Zakłada się, że dzięki temu kryterium zostanie zapewniona większa dostępność do certyfikowanych usług szkoleniowych z zakresu </w:t>
            </w:r>
            <w:proofErr w:type="spellStart"/>
            <w:r w:rsidRPr="00483497">
              <w:rPr>
                <w:rFonts w:ascii="Arial" w:eastAsiaTheme="minorHAnsi" w:hAnsi="Arial" w:cs="Arial"/>
                <w:sz w:val="18"/>
                <w:szCs w:val="18"/>
                <w:lang w:eastAsia="en-US"/>
              </w:rPr>
              <w:t>TiK</w:t>
            </w:r>
            <w:proofErr w:type="spellEnd"/>
            <w:r w:rsidRPr="00483497">
              <w:rPr>
                <w:rFonts w:ascii="Arial" w:eastAsiaTheme="minorHAnsi" w:hAnsi="Arial" w:cs="Arial"/>
                <w:sz w:val="18"/>
                <w:szCs w:val="18"/>
                <w:lang w:eastAsia="en-US"/>
              </w:rPr>
              <w:t xml:space="preserve"> oraz językowych</w:t>
            </w:r>
            <w:r>
              <w:rPr>
                <w:rFonts w:ascii="Arial" w:eastAsiaTheme="minorHAnsi" w:hAnsi="Arial" w:cs="Arial"/>
                <w:sz w:val="18"/>
                <w:szCs w:val="18"/>
                <w:lang w:eastAsia="en-US"/>
              </w:rPr>
              <w:t xml:space="preserve"> dla grupy </w:t>
            </w:r>
            <w:r>
              <w:rPr>
                <w:rFonts w:ascii="Arial" w:eastAsiaTheme="minorHAnsi" w:hAnsi="Arial" w:cs="Arial"/>
                <w:sz w:val="18"/>
                <w:szCs w:val="18"/>
                <w:lang w:eastAsia="en-US"/>
              </w:rPr>
              <w:lastRenderedPageBreak/>
              <w:t xml:space="preserve">docelowej z </w:t>
            </w:r>
            <w:r w:rsidRPr="00483497">
              <w:rPr>
                <w:rFonts w:ascii="Arial" w:eastAsiaTheme="minorHAnsi" w:hAnsi="Arial" w:cs="Arial"/>
                <w:sz w:val="18"/>
                <w:szCs w:val="18"/>
                <w:lang w:eastAsia="en-US"/>
              </w:rPr>
              <w:t xml:space="preserve"> województwa zachodniopomorskiego</w:t>
            </w:r>
            <w:r>
              <w:rPr>
                <w:rFonts w:ascii="Arial" w:eastAsiaTheme="minorHAnsi" w:hAnsi="Arial" w:cs="Arial"/>
                <w:sz w:val="18"/>
                <w:szCs w:val="18"/>
                <w:lang w:eastAsia="en-US"/>
              </w:rPr>
              <w:t>.</w:t>
            </w:r>
            <w:r w:rsidRPr="00483497">
              <w:rPr>
                <w:rFonts w:ascii="Arial" w:eastAsiaTheme="minorHAnsi" w:hAnsi="Arial" w:cs="Arial"/>
                <w:sz w:val="18"/>
                <w:szCs w:val="18"/>
                <w:lang w:eastAsia="en-US"/>
              </w:rPr>
              <w:t xml:space="preserve"> </w:t>
            </w:r>
            <w:r>
              <w:rPr>
                <w:rFonts w:ascii="Arial" w:eastAsiaTheme="minorHAnsi" w:hAnsi="Arial" w:cs="Arial"/>
                <w:sz w:val="18"/>
                <w:szCs w:val="18"/>
                <w:lang w:eastAsia="en-US"/>
              </w:rPr>
              <w:t>W</w:t>
            </w:r>
            <w:r w:rsidRPr="00483497">
              <w:rPr>
                <w:rFonts w:ascii="Arial" w:eastAsiaTheme="minorHAnsi" w:hAnsi="Arial" w:cs="Arial"/>
                <w:sz w:val="18"/>
                <w:szCs w:val="18"/>
                <w:lang w:eastAsia="en-US"/>
              </w:rPr>
              <w:t xml:space="preserve">płynie </w:t>
            </w:r>
            <w:r>
              <w:rPr>
                <w:rFonts w:ascii="Arial" w:eastAsiaTheme="minorHAnsi" w:hAnsi="Arial" w:cs="Arial"/>
                <w:sz w:val="18"/>
                <w:szCs w:val="18"/>
                <w:lang w:eastAsia="en-US"/>
              </w:rPr>
              <w:t xml:space="preserve">to </w:t>
            </w:r>
            <w:r w:rsidRPr="00483497">
              <w:rPr>
                <w:rFonts w:ascii="Arial" w:eastAsiaTheme="minorHAnsi" w:hAnsi="Arial" w:cs="Arial"/>
                <w:sz w:val="18"/>
                <w:szCs w:val="18"/>
                <w:lang w:eastAsia="en-US"/>
              </w:rPr>
              <w:t xml:space="preserve">pozytywnie na zwiększenie </w:t>
            </w:r>
            <w:r>
              <w:rPr>
                <w:rFonts w:ascii="Arial" w:eastAsiaTheme="minorHAnsi" w:hAnsi="Arial" w:cs="Arial"/>
                <w:sz w:val="18"/>
                <w:szCs w:val="18"/>
                <w:lang w:eastAsia="en-US"/>
              </w:rPr>
              <w:t>jej</w:t>
            </w:r>
            <w:r w:rsidRPr="00483497">
              <w:rPr>
                <w:rFonts w:ascii="Arial" w:eastAsiaTheme="minorHAnsi" w:hAnsi="Arial" w:cs="Arial"/>
                <w:sz w:val="18"/>
                <w:szCs w:val="18"/>
                <w:lang w:eastAsia="en-US"/>
              </w:rPr>
              <w:t xml:space="preserve"> aktywności społecznej i zawodowej.</w:t>
            </w:r>
            <w:r>
              <w:rPr>
                <w:rFonts w:ascii="Arial" w:eastAsiaTheme="minorHAnsi" w:hAnsi="Arial" w:cs="Arial"/>
                <w:sz w:val="18"/>
                <w:szCs w:val="18"/>
                <w:lang w:eastAsia="en-US"/>
              </w:rPr>
              <w:t xml:space="preserve"> </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r>
              <w:rPr>
                <w:rFonts w:ascii="Arial" w:eastAsiaTheme="minorHAnsi" w:hAnsi="Arial" w:cs="Arial"/>
                <w:sz w:val="18"/>
                <w:szCs w:val="18"/>
                <w:lang w:eastAsia="en-US"/>
              </w:rPr>
              <w:t xml:space="preserve">Ograniczenie wiekowe weryfikowane w oparciu o definicję wskaźnika </w:t>
            </w:r>
            <w:r w:rsidRPr="00B6251F">
              <w:rPr>
                <w:rFonts w:ascii="Arial" w:hAnsi="Arial" w:cs="Arial"/>
                <w:i/>
                <w:sz w:val="18"/>
                <w:szCs w:val="18"/>
              </w:rPr>
              <w:t>Liczba osób w wieku 25 lat i więcej objętych wsparciem w programie</w:t>
            </w:r>
            <w:r>
              <w:rPr>
                <w:rFonts w:ascii="Arial" w:hAnsi="Arial" w:cs="Arial"/>
                <w:i/>
                <w:sz w:val="18"/>
                <w:szCs w:val="18"/>
              </w:rPr>
              <w:t xml:space="preserve">, </w:t>
            </w:r>
            <w:r w:rsidRPr="00483497">
              <w:rPr>
                <w:rFonts w:ascii="Arial" w:hAnsi="Arial" w:cs="Arial"/>
                <w:bCs/>
                <w:sz w:val="18"/>
                <w:szCs w:val="18"/>
              </w:rPr>
              <w:t xml:space="preserve">w rozumieniu </w:t>
            </w:r>
            <w:r w:rsidRPr="00483497">
              <w:rPr>
                <w:rFonts w:ascii="Arial" w:hAnsi="Arial" w:cs="Arial"/>
                <w:bCs/>
                <w:i/>
                <w:sz w:val="18"/>
                <w:szCs w:val="18"/>
              </w:rPr>
              <w:t>Wytycznych w zakresie monitorowania postępu rzeczowego realizacji programów operacyjnych na lata 2014-2020</w:t>
            </w:r>
            <w:r>
              <w:rPr>
                <w:rFonts w:ascii="Arial" w:hAnsi="Arial" w:cs="Arial"/>
                <w:i/>
                <w:sz w:val="18"/>
                <w:szCs w:val="18"/>
              </w:rPr>
              <w:t>.</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autoSpaceDE w:val="0"/>
              <w:autoSpaceDN w:val="0"/>
              <w:adjustRightInd w:val="0"/>
              <w:spacing w:before="20" w:after="2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1108"/>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Pr="00FF3EB5" w:rsidRDefault="00ED4CAD" w:rsidP="00C716BF">
            <w:pPr>
              <w:pStyle w:val="Akapitzlist"/>
              <w:numPr>
                <w:ilvl w:val="0"/>
                <w:numId w:val="128"/>
              </w:numPr>
              <w:ind w:left="720"/>
              <w:jc w:val="both"/>
              <w:rPr>
                <w:rFonts w:ascii="Arial" w:hAnsi="Arial" w:cs="Arial"/>
                <w:bCs/>
                <w:sz w:val="18"/>
                <w:szCs w:val="18"/>
              </w:rPr>
            </w:pPr>
            <w:r w:rsidRPr="00FF3EB5">
              <w:rPr>
                <w:rFonts w:ascii="Arial" w:hAnsi="Arial" w:cs="Arial"/>
                <w:sz w:val="18"/>
                <w:szCs w:val="18"/>
              </w:rPr>
              <w:t>Wsparciem w ramach projektu zostanie objętych co najmniej 4 000 osób</w:t>
            </w:r>
            <w:r w:rsidRPr="00FF3EB5">
              <w:rPr>
                <w:rFonts w:ascii="Arial" w:eastAsiaTheme="majorEastAsia" w:hAnsi="Arial" w:cs="Arial"/>
                <w:bCs/>
                <w:sz w:val="18"/>
                <w:szCs w:val="18"/>
              </w:rPr>
              <w:t xml:space="preserve"> z  czego do 30.06.2021 r. co najmniej 2000 osób,  z uwzględnieniem warunku, że działania projektowe odbędą się na terenie każdego z powiatów z  całego województwa zachodniopomorskiego. </w:t>
            </w:r>
          </w:p>
          <w:p w:rsidR="00ED4CAD" w:rsidRDefault="00ED4CAD" w:rsidP="00D93300">
            <w:pPr>
              <w:ind w:left="360"/>
              <w:jc w:val="both"/>
              <w:rPr>
                <w:rFonts w:ascii="Arial" w:hAnsi="Arial" w:cs="Arial"/>
                <w:b/>
                <w:bCs/>
                <w:i/>
                <w:iCs/>
                <w:sz w:val="18"/>
                <w:szCs w:val="18"/>
              </w:rPr>
            </w:pPr>
            <w:r>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sidR="009D4067">
              <w:rPr>
                <w:rFonts w:ascii="Arial" w:hAnsi="Arial" w:cs="Arial"/>
                <w:bCs/>
                <w:sz w:val="18"/>
                <w:szCs w:val="18"/>
              </w:rPr>
              <w:t>siągnię</w:t>
            </w:r>
            <w:r>
              <w:rPr>
                <w:rFonts w:ascii="Arial" w:hAnsi="Arial" w:cs="Arial"/>
                <w:bCs/>
                <w:sz w:val="18"/>
                <w:szCs w:val="18"/>
              </w:rPr>
              <w:t>cia we wskazanym okresie .</w:t>
            </w:r>
            <w:r w:rsidRPr="00FF3EB5">
              <w:rPr>
                <w:rFonts w:ascii="Arial" w:hAnsi="Arial" w:cs="Arial"/>
                <w:bCs/>
                <w:sz w:val="18"/>
                <w:szCs w:val="18"/>
              </w:rPr>
              <w:t xml:space="preserve"> </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shd w:val="clear" w:color="auto" w:fill="auto"/>
            <w:vAlign w:val="center"/>
          </w:tcPr>
          <w:p w:rsidR="00ED4CAD" w:rsidRPr="00FF3EB5" w:rsidRDefault="00ED4CAD" w:rsidP="00D93300">
            <w:pPr>
              <w:spacing w:before="40" w:after="40"/>
              <w:jc w:val="both"/>
              <w:rPr>
                <w:rFonts w:ascii="Arial" w:hAnsi="Arial" w:cs="Arial"/>
                <w:sz w:val="18"/>
                <w:szCs w:val="18"/>
              </w:rPr>
            </w:pPr>
            <w:r w:rsidRPr="00FF3EB5">
              <w:rPr>
                <w:rFonts w:ascii="Arial" w:hAnsi="Arial" w:cs="Arial"/>
                <w:sz w:val="18"/>
                <w:szCs w:val="18"/>
              </w:rPr>
              <w:t xml:space="preserve">Kryterium to stwarza możliwość objęcia </w:t>
            </w:r>
            <w:r>
              <w:rPr>
                <w:rFonts w:ascii="Arial" w:hAnsi="Arial" w:cs="Arial"/>
                <w:sz w:val="18"/>
                <w:szCs w:val="18"/>
              </w:rPr>
              <w:t xml:space="preserve">wsparciem większej liczby osób na terenie każdego z powiatów z  całego województwa zachodniopomorskiego, </w:t>
            </w:r>
            <w:r>
              <w:rPr>
                <w:rFonts w:ascii="Arial" w:hAnsi="Arial" w:cs="Arial"/>
                <w:color w:val="000000"/>
                <w:sz w:val="18"/>
                <w:szCs w:val="18"/>
              </w:rPr>
              <w:t xml:space="preserve">wśród których diagnozowane są deficyty </w:t>
            </w:r>
            <w:r>
              <w:rPr>
                <w:rFonts w:ascii="Arial" w:eastAsiaTheme="minorHAnsi" w:hAnsi="Arial" w:cs="Arial"/>
                <w:sz w:val="18"/>
                <w:szCs w:val="18"/>
                <w:lang w:eastAsia="en-US"/>
              </w:rPr>
              <w:t xml:space="preserve"> w posługiwaniu się technologiami </w:t>
            </w:r>
            <w:r>
              <w:rPr>
                <w:rFonts w:ascii="Arial" w:hAnsi="Arial" w:cs="Arial"/>
                <w:sz w:val="18"/>
                <w:szCs w:val="18"/>
              </w:rPr>
              <w:t>informacyjno-komunikacyjnymi. 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FF3EB5" w:rsidRDefault="00ED4CAD" w:rsidP="00D93300">
            <w:pPr>
              <w:spacing w:before="40" w:after="40"/>
              <w:jc w:val="both"/>
              <w:rPr>
                <w:rFonts w:ascii="Arial" w:hAnsi="Arial" w:cs="Arial"/>
                <w:sz w:val="18"/>
                <w:szCs w:val="18"/>
              </w:rPr>
            </w:pPr>
          </w:p>
          <w:p w:rsidR="00ED4CAD" w:rsidRPr="00FF3EB5" w:rsidRDefault="00ED4CAD" w:rsidP="00D93300">
            <w:pPr>
              <w:spacing w:before="40" w:after="40"/>
              <w:jc w:val="both"/>
              <w:rPr>
                <w:rFonts w:ascii="Arial" w:hAnsi="Arial" w:cs="Arial"/>
                <w:sz w:val="18"/>
                <w:szCs w:val="18"/>
              </w:rPr>
            </w:pPr>
            <w:r>
              <w:rPr>
                <w:rFonts w:ascii="Arial" w:hAnsi="Arial" w:cs="Arial"/>
                <w:sz w:val="18"/>
                <w:szCs w:val="18"/>
              </w:rPr>
              <w:t>Kryterium będzie weryfikowane na trzech etapach:</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 xml:space="preserve">etap KOP – na </w:t>
            </w:r>
            <w:r w:rsidRPr="00E62127">
              <w:rPr>
                <w:rFonts w:ascii="Arial" w:hAnsi="Arial" w:cs="Arial"/>
                <w:sz w:val="18"/>
                <w:szCs w:val="18"/>
              </w:rPr>
              <w:t>podstawie deklaracji wnioskodawcy zawartej w treści wniosku o dofinansowanie projektu</w:t>
            </w:r>
            <w:r w:rsidRPr="00FF3EB5">
              <w:rPr>
                <w:rFonts w:ascii="Arial" w:hAnsi="Arial" w:cs="Arial"/>
                <w:sz w:val="18"/>
                <w:szCs w:val="18"/>
              </w:rPr>
              <w:t>,</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30.06.2021 r.</w:t>
            </w:r>
          </w:p>
          <w:p w:rsidR="00ED4CAD" w:rsidRDefault="00ED4CAD" w:rsidP="00C716BF">
            <w:pPr>
              <w:pStyle w:val="Akapitzlist"/>
              <w:numPr>
                <w:ilvl w:val="0"/>
                <w:numId w:val="129"/>
              </w:numPr>
              <w:spacing w:before="40" w:after="40"/>
              <w:jc w:val="both"/>
              <w:rPr>
                <w:rFonts w:ascii="Arial" w:hAnsi="Arial" w:cs="Arial"/>
                <w:sz w:val="18"/>
                <w:szCs w:val="18"/>
              </w:rPr>
            </w:pPr>
            <w:r w:rsidRPr="00FF3EB5">
              <w:rPr>
                <w:rFonts w:ascii="Arial" w:hAnsi="Arial" w:cs="Arial"/>
                <w:sz w:val="18"/>
                <w:szCs w:val="18"/>
              </w:rPr>
              <w:t xml:space="preserve">etap końcowego rozliczenia projektu – na podstawie </w:t>
            </w:r>
            <w:r>
              <w:rPr>
                <w:rFonts w:ascii="Arial" w:hAnsi="Arial" w:cs="Arial"/>
                <w:sz w:val="18"/>
                <w:szCs w:val="18"/>
              </w:rPr>
              <w:t>ostatecznej wartości docelowej wskaźnika właściwego dla kryterium.</w:t>
            </w:r>
          </w:p>
          <w:p w:rsidR="00ED4CAD" w:rsidRPr="00FF3EB5" w:rsidRDefault="00ED4CAD" w:rsidP="00D93300">
            <w:pPr>
              <w:spacing w:before="40" w:after="40"/>
              <w:jc w:val="both"/>
              <w:rPr>
                <w:rFonts w:ascii="Arial" w:hAnsi="Arial" w:cs="Arial"/>
                <w:sz w:val="18"/>
                <w:szCs w:val="18"/>
              </w:rPr>
            </w:pPr>
            <w:r>
              <w:t xml:space="preserve"> </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FF3EB5"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 xml:space="preserve">Wsparciem w ramach projektu zostanie objętych co najmniej </w:t>
            </w:r>
            <w:r>
              <w:rPr>
                <w:rFonts w:ascii="Arial" w:hAnsi="Arial" w:cs="Arial"/>
                <w:sz w:val="18"/>
                <w:szCs w:val="18"/>
              </w:rPr>
              <w:t>7</w:t>
            </w:r>
            <w:r w:rsidRPr="00483497">
              <w:rPr>
                <w:rFonts w:ascii="Arial" w:hAnsi="Arial" w:cs="Arial"/>
                <w:sz w:val="18"/>
                <w:szCs w:val="18"/>
              </w:rPr>
              <w:t xml:space="preserve"> </w:t>
            </w:r>
            <w:r>
              <w:rPr>
                <w:rFonts w:ascii="Arial" w:hAnsi="Arial" w:cs="Arial"/>
                <w:sz w:val="18"/>
                <w:szCs w:val="18"/>
              </w:rPr>
              <w:t>443</w:t>
            </w:r>
            <w:r w:rsidRPr="00483497">
              <w:rPr>
                <w:rFonts w:ascii="Arial" w:hAnsi="Arial" w:cs="Arial"/>
                <w:sz w:val="18"/>
                <w:szCs w:val="18"/>
              </w:rPr>
              <w:t xml:space="preserve"> osób</w:t>
            </w:r>
            <w:r w:rsidRPr="00483497">
              <w:rPr>
                <w:rFonts w:ascii="Arial" w:eastAsiaTheme="majorEastAsia" w:hAnsi="Arial" w:cs="Arial"/>
                <w:bCs/>
                <w:sz w:val="18"/>
                <w:szCs w:val="18"/>
              </w:rPr>
              <w:t xml:space="preserve"> z  czego do 30.06.2021 r. co najmniej  3</w:t>
            </w:r>
            <w:r>
              <w:rPr>
                <w:rFonts w:ascii="Arial" w:eastAsiaTheme="majorEastAsia" w:hAnsi="Arial" w:cs="Arial"/>
                <w:bCs/>
                <w:sz w:val="18"/>
                <w:szCs w:val="18"/>
              </w:rPr>
              <w:t>7</w:t>
            </w:r>
            <w:r w:rsidRPr="00483497">
              <w:rPr>
                <w:rFonts w:ascii="Arial" w:eastAsiaTheme="majorEastAsia" w:hAnsi="Arial" w:cs="Arial"/>
                <w:bCs/>
                <w:sz w:val="18"/>
                <w:szCs w:val="18"/>
              </w:rPr>
              <w:t>00</w:t>
            </w:r>
            <w:r>
              <w:rPr>
                <w:rFonts w:ascii="Arial" w:eastAsiaTheme="majorEastAsia" w:hAnsi="Arial" w:cs="Arial"/>
                <w:bCs/>
                <w:sz w:val="18"/>
                <w:szCs w:val="18"/>
              </w:rPr>
              <w:t xml:space="preserve"> osób,</w:t>
            </w:r>
            <w:r w:rsidRPr="00483497">
              <w:rPr>
                <w:rFonts w:ascii="Arial" w:eastAsiaTheme="majorEastAsia" w:hAnsi="Arial" w:cs="Arial"/>
                <w:bCs/>
                <w:sz w:val="18"/>
                <w:szCs w:val="18"/>
              </w:rPr>
              <w:t xml:space="preserve">  z uwzględnieniem warunku, że działania projektowe odbędą się na terenie każdego z powiatów z  całego województwa zachodniopomorskiego.</w:t>
            </w:r>
          </w:p>
          <w:p w:rsidR="00ED4CAD" w:rsidRDefault="00ED4CAD" w:rsidP="00D93300">
            <w:pPr>
              <w:pStyle w:val="Akapitzlist"/>
              <w:ind w:left="720"/>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w:t>
            </w:r>
            <w:r w:rsidR="009D4067">
              <w:rPr>
                <w:rFonts w:ascii="Arial" w:hAnsi="Arial" w:cs="Arial"/>
                <w:bCs/>
                <w:sz w:val="18"/>
                <w:szCs w:val="18"/>
              </w:rPr>
              <w:t>skaźnika pośredniego do osiągnię</w:t>
            </w:r>
            <w:r w:rsidRPr="00A23EE0">
              <w:rPr>
                <w:rFonts w:ascii="Arial" w:hAnsi="Arial" w:cs="Arial"/>
                <w:bCs/>
                <w:sz w:val="18"/>
                <w:szCs w:val="18"/>
              </w:rPr>
              <w:t xml:space="preserve">cia we </w:t>
            </w:r>
            <w:r w:rsidRPr="00A23EE0">
              <w:rPr>
                <w:rFonts w:ascii="Arial" w:hAnsi="Arial" w:cs="Arial"/>
                <w:bCs/>
                <w:sz w:val="18"/>
                <w:szCs w:val="18"/>
              </w:rPr>
              <w:lastRenderedPageBreak/>
              <w:t xml:space="preserve">wskazanym okresie </w:t>
            </w:r>
            <w:r>
              <w:rPr>
                <w:rFonts w:ascii="Arial" w:hAnsi="Arial" w:cs="Arial"/>
                <w:bCs/>
                <w:sz w:val="18"/>
                <w:szCs w:val="18"/>
              </w:rPr>
              <w:t>.</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32" w:type="pct"/>
            <w:gridSpan w:val="11"/>
            <w:vAlign w:val="center"/>
          </w:tcPr>
          <w:p w:rsidR="00ED4CAD" w:rsidRDefault="00ED4CAD" w:rsidP="00D93300">
            <w:pPr>
              <w:spacing w:before="40" w:after="40"/>
              <w:jc w:val="both"/>
              <w:rPr>
                <w:rFonts w:ascii="Arial" w:hAnsi="Arial" w:cs="Arial"/>
                <w:sz w:val="18"/>
                <w:szCs w:val="18"/>
              </w:rPr>
            </w:pPr>
            <w:r w:rsidRPr="00C04748" w:rsidDel="00C04748">
              <w:rPr>
                <w:rFonts w:ascii="Arial" w:hAnsi="Arial" w:cs="Arial"/>
                <w:sz w:val="18"/>
                <w:szCs w:val="18"/>
              </w:rPr>
              <w:t xml:space="preserve"> </w:t>
            </w:r>
            <w:r w:rsidRPr="00483497">
              <w:rPr>
                <w:rFonts w:ascii="Arial" w:hAnsi="Arial" w:cs="Arial"/>
                <w:sz w:val="18"/>
                <w:szCs w:val="18"/>
              </w:rPr>
              <w:t>Kryterium to stwarza możliwość objęcia wsparciem większej liczby osób na terenie</w:t>
            </w:r>
            <w:r>
              <w:rPr>
                <w:rFonts w:ascii="Arial" w:hAnsi="Arial" w:cs="Arial"/>
                <w:sz w:val="18"/>
                <w:szCs w:val="18"/>
              </w:rPr>
              <w:t xml:space="preserve"> każdego z powiatów z </w:t>
            </w:r>
            <w:r w:rsidRPr="00483497">
              <w:rPr>
                <w:rFonts w:ascii="Arial" w:hAnsi="Arial" w:cs="Arial"/>
                <w:sz w:val="18"/>
                <w:szCs w:val="18"/>
              </w:rPr>
              <w:t xml:space="preserve"> całego województwa zachodniopomorskiego, </w:t>
            </w:r>
            <w:r w:rsidRPr="00483497">
              <w:rPr>
                <w:rFonts w:ascii="Arial" w:hAnsi="Arial" w:cs="Arial"/>
                <w:color w:val="000000"/>
                <w:sz w:val="18"/>
                <w:szCs w:val="18"/>
              </w:rPr>
              <w:t xml:space="preserve">wśród których diagnozowane są deficyty </w:t>
            </w:r>
            <w:r w:rsidRPr="00483497">
              <w:rPr>
                <w:rFonts w:ascii="Arial" w:eastAsiaTheme="minorHAnsi" w:hAnsi="Arial" w:cs="Arial"/>
                <w:sz w:val="18"/>
                <w:szCs w:val="18"/>
                <w:lang w:eastAsia="en-US"/>
              </w:rPr>
              <w:t xml:space="preserve"> w posługiwaniu się językiem obcym.</w:t>
            </w:r>
            <w:r>
              <w:rPr>
                <w:rFonts w:ascii="Arial" w:eastAsiaTheme="minorHAnsi" w:hAnsi="Arial" w:cs="Arial"/>
                <w:sz w:val="18"/>
                <w:szCs w:val="18"/>
                <w:lang w:eastAsia="en-US"/>
              </w:rPr>
              <w:t xml:space="preserve"> </w:t>
            </w:r>
            <w:r w:rsidRPr="006A5C44">
              <w:rPr>
                <w:rFonts w:ascii="Arial" w:hAnsi="Arial" w:cs="Arial"/>
                <w:sz w:val="18"/>
                <w:szCs w:val="18"/>
              </w:rPr>
              <w:t>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C04748" w:rsidRDefault="00ED4CAD" w:rsidP="00D93300">
            <w:pPr>
              <w:spacing w:before="40" w:after="4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r w:rsidRPr="00C04748">
              <w:rPr>
                <w:rFonts w:ascii="Arial" w:hAnsi="Arial" w:cs="Arial"/>
                <w:sz w:val="18"/>
                <w:szCs w:val="18"/>
              </w:rPr>
              <w:t xml:space="preserve"> </w:t>
            </w:r>
            <w:r w:rsidRPr="00483497">
              <w:rPr>
                <w:rFonts w:ascii="Arial" w:hAnsi="Arial" w:cs="Arial"/>
                <w:sz w:val="18"/>
                <w:szCs w:val="18"/>
              </w:rPr>
              <w:t xml:space="preserve">Kryterium będzie weryfikowane na </w:t>
            </w:r>
            <w:r>
              <w:rPr>
                <w:rFonts w:ascii="Arial" w:hAnsi="Arial" w:cs="Arial"/>
                <w:sz w:val="18"/>
                <w:szCs w:val="18"/>
              </w:rPr>
              <w:t>trzech etapach:</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KOP – na </w:t>
            </w:r>
            <w:r w:rsidRPr="009902DA">
              <w:rPr>
                <w:rFonts w:ascii="Arial" w:hAnsi="Arial" w:cs="Arial"/>
                <w:sz w:val="18"/>
                <w:szCs w:val="18"/>
              </w:rPr>
              <w:t>podstawie deklaracji wnioskodawcy zawartej w treści wniosku o dofinansowanie projektu</w:t>
            </w:r>
            <w:r>
              <w:rPr>
                <w:rFonts w:ascii="Arial" w:hAnsi="Arial" w:cs="Arial"/>
                <w:sz w:val="18"/>
                <w:szCs w:val="18"/>
              </w:rPr>
              <w:t>,</w:t>
            </w:r>
          </w:p>
          <w:p w:rsidR="00ED4CAD" w:rsidRDefault="00ED4CAD" w:rsidP="00C716BF">
            <w:pPr>
              <w:pStyle w:val="Akapitzlist"/>
              <w:numPr>
                <w:ilvl w:val="0"/>
                <w:numId w:val="126"/>
              </w:numPr>
              <w:spacing w:before="40" w:after="40"/>
              <w:jc w:val="both"/>
              <w:rPr>
                <w:rFonts w:ascii="Arial" w:hAnsi="Arial" w:cs="Arial"/>
                <w:sz w:val="18"/>
                <w:szCs w:val="18"/>
              </w:rPr>
            </w:pPr>
            <w:r w:rsidRPr="00747418">
              <w:rPr>
                <w:rFonts w:ascii="Arial" w:hAnsi="Arial" w:cs="Arial"/>
                <w:sz w:val="18"/>
                <w:szCs w:val="18"/>
              </w:rPr>
              <w:t xml:space="preserve">etap </w:t>
            </w:r>
            <w:r>
              <w:rPr>
                <w:rFonts w:ascii="Arial" w:hAnsi="Arial" w:cs="Arial"/>
                <w:sz w:val="18"/>
                <w:szCs w:val="18"/>
              </w:rPr>
              <w:t xml:space="preserve">realizacji projektu – na podstawie </w:t>
            </w:r>
            <w:r w:rsidRPr="00747418">
              <w:rPr>
                <w:rFonts w:ascii="Arial" w:hAnsi="Arial" w:cs="Arial"/>
                <w:sz w:val="18"/>
                <w:szCs w:val="18"/>
              </w:rPr>
              <w:t>stopnia zrealizowania  wska</w:t>
            </w:r>
            <w:r>
              <w:rPr>
                <w:rFonts w:ascii="Arial" w:hAnsi="Arial" w:cs="Arial"/>
                <w:sz w:val="18"/>
                <w:szCs w:val="18"/>
              </w:rPr>
              <w:t>źnika właściwego dla kryterium na dzień 30.06.2021 r.</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w:t>
            </w:r>
            <w:r w:rsidRPr="00747418">
              <w:rPr>
                <w:rFonts w:ascii="Arial" w:hAnsi="Arial" w:cs="Arial"/>
                <w:sz w:val="18"/>
                <w:szCs w:val="18"/>
              </w:rPr>
              <w:t xml:space="preserve">końcowego rozliczenia projektu – na podstawie </w:t>
            </w:r>
            <w:r>
              <w:rPr>
                <w:rFonts w:ascii="Arial" w:hAnsi="Arial" w:cs="Arial"/>
                <w:sz w:val="18"/>
                <w:szCs w:val="18"/>
              </w:rPr>
              <w:t xml:space="preserve">ostatecznej wartości docelowej </w:t>
            </w:r>
            <w:r w:rsidRPr="00747418">
              <w:rPr>
                <w:rFonts w:ascii="Arial" w:hAnsi="Arial" w:cs="Arial"/>
                <w:sz w:val="18"/>
                <w:szCs w:val="18"/>
              </w:rPr>
              <w:t>wska</w:t>
            </w:r>
            <w:r>
              <w:rPr>
                <w:rFonts w:ascii="Arial" w:hAnsi="Arial" w:cs="Arial"/>
                <w:sz w:val="18"/>
                <w:szCs w:val="18"/>
              </w:rPr>
              <w:t>źnika właściwego dla kryterium.</w:t>
            </w:r>
          </w:p>
          <w:p w:rsidR="00ED4CAD" w:rsidRDefault="00ED4CAD" w:rsidP="00D93300">
            <w:pPr>
              <w:spacing w:before="40" w:after="40"/>
              <w:ind w:left="36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p>
        </w:tc>
        <w:tc>
          <w:tcPr>
            <w:tcW w:w="667" w:type="pct"/>
            <w:gridSpan w:val="5"/>
            <w:shd w:val="clear" w:color="auto" w:fill="CCFFCC"/>
            <w:vAlign w:val="center"/>
          </w:tcPr>
          <w:p w:rsidR="00ED4CAD" w:rsidRPr="00483497" w:rsidRDefault="00ED4CAD" w:rsidP="00D93300">
            <w:pPr>
              <w:spacing w:after="200" w:line="276" w:lineRule="auto"/>
            </w:pPr>
            <w:r w:rsidRPr="00C04748">
              <w:rPr>
                <w:rFonts w:ascii="Arial" w:hAnsi="Arial" w:cs="Arial"/>
                <w:sz w:val="18"/>
                <w:szCs w:val="18"/>
              </w:rPr>
              <w:t>Sto</w:t>
            </w:r>
            <w:r w:rsidRPr="00483497">
              <w:rPr>
                <w:rFonts w:ascii="Arial" w:hAnsi="Arial" w:cs="Arial"/>
                <w:sz w:val="18"/>
                <w:szCs w:val="18"/>
              </w:rPr>
              <w:t>suje się do typów projektów (nr)</w:t>
            </w:r>
          </w:p>
        </w:tc>
        <w:tc>
          <w:tcPr>
            <w:tcW w:w="498" w:type="pct"/>
            <w:gridSpan w:val="2"/>
            <w:vAlign w:val="center"/>
          </w:tcPr>
          <w:p w:rsidR="00ED4CAD" w:rsidRPr="00483497" w:rsidRDefault="00ED4CAD" w:rsidP="00D93300">
            <w:pPr>
              <w:spacing w:after="200" w:line="276" w:lineRule="auto"/>
            </w:pPr>
            <w:r>
              <w:rPr>
                <w:rFonts w:ascii="Arial" w:hAnsi="Arial" w:cs="Arial"/>
                <w:sz w:val="18"/>
                <w:szCs w:val="18"/>
              </w:rPr>
              <w:t>2</w:t>
            </w:r>
          </w:p>
        </w:tc>
      </w:tr>
      <w:tr w:rsidR="00ED4CAD" w:rsidRPr="00483497" w:rsidTr="00D93300">
        <w:trPr>
          <w:trHeight w:val="465"/>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Projekt realizowany jest maksymalnie do dnia 31.12.2022</w:t>
            </w:r>
            <w:r>
              <w:rPr>
                <w:rFonts w:ascii="Arial" w:hAnsi="Arial" w:cs="Arial"/>
                <w:sz w:val="18"/>
                <w:szCs w:val="18"/>
              </w:rPr>
              <w:t xml:space="preserve"> r</w:t>
            </w:r>
            <w:r w:rsidRPr="00483497">
              <w:rPr>
                <w:rFonts w:ascii="Arial" w:hAnsi="Arial" w:cs="Arial"/>
                <w:sz w:val="18"/>
                <w:szCs w:val="18"/>
              </w:rPr>
              <w:t xml:space="preserve">.  </w:t>
            </w:r>
          </w:p>
          <w:p w:rsidR="00ED4CAD" w:rsidRDefault="00ED4CAD" w:rsidP="00D93300">
            <w:pPr>
              <w:pStyle w:val="Akapitzlist"/>
              <w:ind w:left="720"/>
              <w:jc w:val="both"/>
              <w:rPr>
                <w:rFonts w:ascii="Arial" w:hAnsi="Arial" w:cs="Arial"/>
                <w:sz w:val="18"/>
                <w:szCs w:val="18"/>
              </w:rPr>
            </w:pPr>
            <w:r>
              <w:rPr>
                <w:rFonts w:ascii="Arial" w:hAnsi="Arial" w:cs="Arial"/>
                <w:sz w:val="18"/>
                <w:szCs w:val="18"/>
              </w:rPr>
              <w:t>W</w:t>
            </w:r>
            <w:r w:rsidRPr="00C639D7">
              <w:rPr>
                <w:rFonts w:ascii="Arial" w:hAnsi="Arial" w:cs="Arial"/>
                <w:sz w:val="18"/>
                <w:szCs w:val="18"/>
              </w:rPr>
              <w:t xml:space="preserve"> szczególnie uzasadnionych </w:t>
            </w:r>
            <w:r>
              <w:rPr>
                <w:rFonts w:ascii="Arial" w:hAnsi="Arial" w:cs="Arial"/>
                <w:sz w:val="18"/>
                <w:szCs w:val="18"/>
              </w:rPr>
              <w:t>przypadkach</w:t>
            </w:r>
            <w:r w:rsidRPr="00A23EE0">
              <w:rPr>
                <w:rFonts w:ascii="Arial" w:hAnsi="Arial" w:cs="Arial"/>
                <w:bCs/>
                <w:sz w:val="18"/>
                <w:szCs w:val="18"/>
              </w:rPr>
              <w:t xml:space="preserve"> na etapie realizacji projektu</w:t>
            </w:r>
            <w:r w:rsidRPr="00C639D7">
              <w:rPr>
                <w:rFonts w:ascii="Arial" w:hAnsi="Arial" w:cs="Arial"/>
                <w:sz w:val="18"/>
                <w:szCs w:val="18"/>
              </w:rPr>
              <w:t>, za zgodą In</w:t>
            </w:r>
            <w:r>
              <w:rPr>
                <w:rFonts w:ascii="Arial" w:hAnsi="Arial" w:cs="Arial"/>
                <w:sz w:val="18"/>
                <w:szCs w:val="18"/>
              </w:rPr>
              <w:t xml:space="preserve">stytucji Pośredniczącej RPO WZ </w:t>
            </w:r>
            <w:r w:rsidRPr="00A23EE0">
              <w:rPr>
                <w:rFonts w:ascii="Arial" w:hAnsi="Arial" w:cs="Arial"/>
                <w:bCs/>
                <w:sz w:val="18"/>
                <w:szCs w:val="18"/>
              </w:rPr>
              <w:t>dopuszcza się możliwość odstąpienia od kryterium</w:t>
            </w:r>
            <w:r>
              <w:rPr>
                <w:rFonts w:ascii="Arial" w:hAnsi="Arial" w:cs="Arial"/>
                <w:bCs/>
                <w:sz w:val="18"/>
                <w:szCs w:val="18"/>
              </w:rPr>
              <w:t>.</w:t>
            </w:r>
          </w:p>
        </w:tc>
      </w:tr>
      <w:tr w:rsidR="00ED4CAD" w:rsidRPr="00483497" w:rsidTr="00D93300">
        <w:trPr>
          <w:trHeight w:val="949"/>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ma </w:t>
            </w:r>
            <w:r>
              <w:rPr>
                <w:rFonts w:ascii="Arial" w:hAnsi="Arial" w:cs="Arial"/>
                <w:sz w:val="18"/>
                <w:szCs w:val="18"/>
              </w:rPr>
              <w:t xml:space="preserve">na celu zapewnienie </w:t>
            </w:r>
            <w:r w:rsidRPr="00483497">
              <w:rPr>
                <w:rFonts w:ascii="Arial" w:hAnsi="Arial" w:cs="Arial"/>
                <w:sz w:val="18"/>
                <w:szCs w:val="18"/>
              </w:rPr>
              <w:t>ciągłości wsparcia oraz objęci</w:t>
            </w:r>
            <w:r>
              <w:rPr>
                <w:rFonts w:ascii="Arial" w:hAnsi="Arial" w:cs="Arial"/>
                <w:sz w:val="18"/>
                <w:szCs w:val="18"/>
              </w:rPr>
              <w:t>e  wsparciem</w:t>
            </w:r>
            <w:r w:rsidRPr="00483497">
              <w:rPr>
                <w:rFonts w:ascii="Arial" w:hAnsi="Arial" w:cs="Arial"/>
                <w:sz w:val="18"/>
                <w:szCs w:val="18"/>
              </w:rPr>
              <w:t xml:space="preserve"> większej liczby osób.</w:t>
            </w:r>
          </w:p>
          <w:p w:rsidR="00ED4CAD"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treści wniosku o dofinansowanie projektu.</w:t>
            </w:r>
          </w:p>
          <w:p w:rsidR="00ED4CAD" w:rsidRPr="00483497" w:rsidRDefault="00ED4CAD" w:rsidP="00D93300">
            <w:pPr>
              <w:spacing w:before="40" w:after="40"/>
              <w:jc w:val="both"/>
              <w:rPr>
                <w:rFonts w:ascii="Arial" w:hAnsi="Arial" w:cs="Arial"/>
                <w:sz w:val="18"/>
                <w:szCs w:val="18"/>
              </w:rPr>
            </w:pP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1, 2 </w:t>
            </w:r>
          </w:p>
        </w:tc>
      </w:tr>
      <w:tr w:rsidR="00ED4CAD" w:rsidRPr="00483497" w:rsidTr="00D93300">
        <w:trPr>
          <w:trHeight w:val="97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eastAsiaTheme="majorEastAsia" w:hAnsi="Arial" w:cs="Arial"/>
                <w:bCs/>
                <w:sz w:val="18"/>
                <w:szCs w:val="18"/>
              </w:rPr>
              <w:t xml:space="preserve">Minimum 75% uczestników projektu, w wyniku udziału </w:t>
            </w:r>
            <w:r w:rsidRPr="00483497">
              <w:rPr>
                <w:rFonts w:ascii="Arial" w:eastAsiaTheme="majorEastAsia" w:hAnsi="Arial" w:cs="Arial"/>
                <w:bCs/>
                <w:sz w:val="18"/>
                <w:szCs w:val="18"/>
              </w:rPr>
              <w:br/>
              <w:t xml:space="preserve">w projekcie uzyska kwalifikacje lub nabędzie kompetencje </w:t>
            </w:r>
            <w:r w:rsidRPr="00483497">
              <w:rPr>
                <w:rFonts w:ascii="Arial" w:hAnsi="Arial" w:cs="Arial"/>
                <w:bCs/>
                <w:sz w:val="18"/>
                <w:szCs w:val="18"/>
              </w:rPr>
              <w:t xml:space="preserve">potwierdzone dokumentem w rozumieniu </w:t>
            </w:r>
            <w:r w:rsidRPr="00483497">
              <w:rPr>
                <w:rFonts w:ascii="Arial" w:hAnsi="Arial" w:cs="Arial"/>
                <w:bCs/>
                <w:i/>
                <w:sz w:val="18"/>
                <w:szCs w:val="18"/>
              </w:rPr>
              <w:t>Wytycznych w zakresie monitorowania postępu rzeczowego realizacji programów operacyjnych na lata 2014-2020.</w:t>
            </w:r>
          </w:p>
        </w:tc>
      </w:tr>
      <w:tr w:rsidR="00ED4CAD" w:rsidRPr="00483497" w:rsidTr="00D93300">
        <w:trPr>
          <w:trHeight w:val="125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wpłynie na osiągnięcie wysokiej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w:t>
            </w:r>
            <w:r w:rsidRPr="00483497">
              <w:rPr>
                <w:rFonts w:ascii="Arial" w:hAnsi="Arial" w:cs="Arial"/>
                <w:sz w:val="18"/>
                <w:szCs w:val="18"/>
              </w:rPr>
              <w:lastRenderedPageBreak/>
              <w:t xml:space="preserve">dokument potwierdzający kwalifikacje/kompetencje nie był niższy niż 75%. </w:t>
            </w:r>
          </w:p>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 oraz założonych w nim wskaźników rezultatu.</w:t>
            </w: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64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bCs/>
                <w:sz w:val="18"/>
                <w:szCs w:val="18"/>
                <w:lang w:eastAsia="en-US"/>
              </w:rPr>
              <w:t xml:space="preserve">Projektodawca wniesie wkład własny w wysokości </w:t>
            </w:r>
            <w:r>
              <w:rPr>
                <w:rFonts w:ascii="Arial" w:hAnsi="Arial" w:cs="Arial"/>
                <w:sz w:val="18"/>
                <w:szCs w:val="18"/>
              </w:rPr>
              <w:t>nie mniejszej niż 10% wartości projektu, zgodnie z zapisami zawartymi w Szczegółowym Opisie Osi Priorytetowych Regionalnego Programu Operacyjnego Województwa Zachodniopomorskiego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wprowadzono w celu większego zaangażowania potencjału społecznego i/lub finansowego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na rzecz budowania trwałych efektów w poszczególnych obszarach interwencji EFS poprzez zwiększenie partycypacji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w budżecie projektu EFS w ramach wkładu własnego. Udział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artnera w finansowaniu projektu zwiększy jego odpowiedzialność o jakość realizowanych zadań oraz pozwoli na zapewnienie większej trwałości działań finansowanych z EFS.</w:t>
            </w:r>
          </w:p>
          <w:p w:rsidR="00ED4CAD" w:rsidRPr="00D83AD8" w:rsidRDefault="00ED4CAD" w:rsidP="00D93300">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ED4CAD" w:rsidRPr="00483497" w:rsidRDefault="00ED4CAD" w:rsidP="00D93300">
            <w:pPr>
              <w:spacing w:before="20" w:after="20"/>
              <w:jc w:val="both"/>
              <w:rPr>
                <w:rFonts w:ascii="Arial" w:eastAsiaTheme="minorHAnsi" w:hAnsi="Arial" w:cs="Arial"/>
                <w:sz w:val="18"/>
                <w:szCs w:val="18"/>
                <w:lang w:eastAsia="en-US"/>
              </w:rPr>
            </w:pPr>
          </w:p>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hAnsi="Arial" w:cs="Arial"/>
                <w:sz w:val="18"/>
                <w:szCs w:val="18"/>
              </w:rPr>
              <w:t>Kryterium będzie weryfikowane na podstawie treści wniosku o dofinansowanie projektu.</w:t>
            </w:r>
          </w:p>
        </w:tc>
        <w:tc>
          <w:tcPr>
            <w:tcW w:w="673" w:type="pct"/>
            <w:gridSpan w:val="7"/>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CF6FA2" w:rsidTr="00D93300">
        <w:trPr>
          <w:trHeight w:val="843"/>
        </w:trPr>
        <w:tc>
          <w:tcPr>
            <w:tcW w:w="1047" w:type="pct"/>
            <w:gridSpan w:val="2"/>
            <w:vMerge/>
            <w:shd w:val="clear" w:color="auto" w:fill="CCFFCC"/>
            <w:vAlign w:val="center"/>
          </w:tcPr>
          <w:p w:rsidR="00ED4CAD" w:rsidRPr="00CF6FA2" w:rsidRDefault="00ED4CAD" w:rsidP="00C716BF">
            <w:pPr>
              <w:pStyle w:val="Akapitzlist"/>
              <w:numPr>
                <w:ilvl w:val="0"/>
                <w:numId w:val="128"/>
              </w:numPr>
              <w:ind w:left="720"/>
              <w:jc w:val="both"/>
              <w:rPr>
                <w:rFonts w:ascii="Arial" w:hAnsi="Arial" w:cs="Arial"/>
                <w:bCs/>
                <w:sz w:val="18"/>
                <w:szCs w:val="18"/>
              </w:rPr>
            </w:pPr>
          </w:p>
        </w:tc>
        <w:tc>
          <w:tcPr>
            <w:tcW w:w="3953" w:type="pct"/>
            <w:gridSpan w:val="19"/>
            <w:tcBorders>
              <w:top w:val="single" w:sz="6" w:space="0" w:color="auto"/>
            </w:tcBorders>
            <w:shd w:val="clear" w:color="auto" w:fill="auto"/>
            <w:vAlign w:val="center"/>
          </w:tcPr>
          <w:p w:rsidR="00ED4CAD" w:rsidRPr="00F46E16" w:rsidRDefault="00ED4CAD" w:rsidP="00C716BF">
            <w:pPr>
              <w:pStyle w:val="Akapitzlist"/>
              <w:numPr>
                <w:ilvl w:val="0"/>
                <w:numId w:val="128"/>
              </w:numPr>
              <w:ind w:left="720"/>
              <w:jc w:val="both"/>
              <w:rPr>
                <w:rFonts w:ascii="Arial" w:hAnsi="Arial" w:cs="Arial"/>
                <w:bCs/>
                <w:sz w:val="18"/>
                <w:szCs w:val="18"/>
              </w:rPr>
            </w:pPr>
            <w:r w:rsidRPr="00195A74">
              <w:rPr>
                <w:rFonts w:ascii="Arial" w:hAnsi="Arial" w:cs="Arial"/>
                <w:bCs/>
                <w:sz w:val="18"/>
                <w:szCs w:val="18"/>
              </w:rPr>
              <w:t>Szkolenia będą realizowane zgodnie z Europejskim Systemem Opisu Kszta</w:t>
            </w:r>
            <w:r w:rsidRPr="00195A74">
              <w:rPr>
                <w:rFonts w:ascii="Arial" w:hAnsi="Arial" w:cs="Arial" w:hint="eastAsia"/>
                <w:bCs/>
                <w:sz w:val="18"/>
                <w:szCs w:val="18"/>
              </w:rPr>
              <w:t>ł</w:t>
            </w:r>
            <w:r w:rsidRPr="00195A74">
              <w:rPr>
                <w:rFonts w:ascii="Arial" w:hAnsi="Arial" w:cs="Arial"/>
                <w:bCs/>
                <w:sz w:val="18"/>
                <w:szCs w:val="18"/>
              </w:rPr>
              <w:t>cenia J</w:t>
            </w:r>
            <w:r w:rsidRPr="00195A74">
              <w:rPr>
                <w:rFonts w:ascii="Arial" w:hAnsi="Arial" w:cs="Arial" w:hint="eastAsia"/>
                <w:bCs/>
                <w:sz w:val="18"/>
                <w:szCs w:val="18"/>
              </w:rPr>
              <w:t>ę</w:t>
            </w:r>
            <w:r w:rsidRPr="00195A74">
              <w:rPr>
                <w:rFonts w:ascii="Arial" w:hAnsi="Arial" w:cs="Arial"/>
                <w:bCs/>
                <w:sz w:val="18"/>
                <w:szCs w:val="18"/>
              </w:rPr>
              <w:t>zykowego i zakończą się formalnym wynikiem oceny i walidacji oraz będą prowadziły do uzyskania kwalifikacji językowych (certyfikatu).</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Kryterium ma na celu wybór  projektów, które zagwarantują uczestnictwo w szkoleniach językowych, kończących się uzyskaniem certyfikatu zewnętrznego gwarantującego osiągniecie właściwego poziomu biegłości językowej. </w:t>
            </w:r>
          </w:p>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Poprzez wprowadzenie  kryterium dokonana zostanie selekcja negatywna projektów, które proponować będą wyłącznie część szkoleniową bez możliwości uzyskania konkretnych kwalifikacji. </w:t>
            </w:r>
          </w:p>
          <w:p w:rsidR="00ED4CAD" w:rsidRPr="00F46E16" w:rsidRDefault="00ED4CAD" w:rsidP="00D93300">
            <w:pPr>
              <w:spacing w:before="20" w:after="20"/>
              <w:jc w:val="both"/>
              <w:rPr>
                <w:rFonts w:ascii="Arial" w:hAnsi="Arial" w:cs="Arial"/>
                <w:sz w:val="18"/>
                <w:szCs w:val="18"/>
              </w:rPr>
            </w:pPr>
          </w:p>
          <w:p w:rsidR="00ED4CAD" w:rsidRPr="00F46E16" w:rsidRDefault="00ED4CAD" w:rsidP="00D93300">
            <w:pPr>
              <w:spacing w:before="20" w:after="20"/>
              <w:jc w:val="both"/>
              <w:rPr>
                <w:rFonts w:ascii="Arial" w:eastAsiaTheme="minorHAnsi" w:hAnsi="Arial" w:cs="Arial"/>
                <w:sz w:val="18"/>
                <w:szCs w:val="18"/>
                <w:lang w:eastAsia="en-US"/>
              </w:rPr>
            </w:pPr>
            <w:r w:rsidRPr="00F46E16">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tcBorders>
            <w:shd w:val="clear" w:color="auto" w:fill="auto"/>
            <w:vAlign w:val="center"/>
          </w:tcPr>
          <w:p w:rsidR="00ED4CAD" w:rsidRPr="00195A74" w:rsidRDefault="00ED4CAD" w:rsidP="00C716BF">
            <w:pPr>
              <w:pStyle w:val="Akapitzlist"/>
              <w:numPr>
                <w:ilvl w:val="0"/>
                <w:numId w:val="128"/>
              </w:numPr>
              <w:ind w:left="720"/>
              <w:jc w:val="both"/>
              <w:rPr>
                <w:rFonts w:ascii="Arial" w:hAnsi="Arial" w:cs="Arial"/>
                <w:sz w:val="18"/>
                <w:szCs w:val="18"/>
              </w:rPr>
            </w:pPr>
            <w:r w:rsidRPr="00195A74">
              <w:rPr>
                <w:rFonts w:ascii="Arial" w:hAnsi="Arial" w:cs="Arial"/>
                <w:bCs/>
                <w:sz w:val="18"/>
                <w:szCs w:val="18"/>
              </w:rPr>
              <w:t>Szkolenia lub inne formy uzyskiwania kwalifikacji lub zdobywania i poprawy kompetencji będą ko</w:t>
            </w:r>
            <w:r w:rsidRPr="00195A74">
              <w:rPr>
                <w:rFonts w:ascii="Arial" w:hAnsi="Arial" w:cs="Arial" w:hint="eastAsia"/>
                <w:bCs/>
                <w:sz w:val="18"/>
                <w:szCs w:val="18"/>
              </w:rPr>
              <w:t>ń</w:t>
            </w:r>
            <w:r w:rsidRPr="00195A74">
              <w:rPr>
                <w:rFonts w:ascii="Arial" w:hAnsi="Arial" w:cs="Arial"/>
                <w:bCs/>
                <w:sz w:val="18"/>
                <w:szCs w:val="18"/>
              </w:rPr>
              <w:t>czyły si</w:t>
            </w:r>
            <w:r w:rsidRPr="00195A74">
              <w:rPr>
                <w:rFonts w:ascii="Arial" w:hAnsi="Arial" w:cs="Arial" w:hint="eastAsia"/>
                <w:bCs/>
                <w:sz w:val="18"/>
                <w:szCs w:val="18"/>
              </w:rPr>
              <w:t>ę</w:t>
            </w:r>
            <w:r w:rsidRPr="00195A74">
              <w:rPr>
                <w:rFonts w:ascii="Arial" w:hAnsi="Arial" w:cs="Arial"/>
                <w:bCs/>
                <w:sz w:val="18"/>
                <w:szCs w:val="18"/>
              </w:rPr>
              <w:t>:</w:t>
            </w:r>
          </w:p>
          <w:p w:rsidR="00ED4CAD" w:rsidRPr="00195A74"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kwalifikacji - formalnym wynikiem oceny i walidacji oraz będą prowadziły do uzyskania certyfikatu</w:t>
            </w:r>
            <w:r w:rsidR="009D4067">
              <w:rPr>
                <w:rFonts w:ascii="Arial" w:hAnsi="Arial" w:cs="Arial"/>
                <w:bCs/>
                <w:sz w:val="18"/>
                <w:szCs w:val="18"/>
              </w:rPr>
              <w:t>,</w:t>
            </w:r>
          </w:p>
          <w:p w:rsidR="00ED4CAD" w:rsidRPr="00D26DE7"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kompetencji -  uzyskaniem przez uczestnik</w:t>
            </w:r>
            <w:r w:rsidRPr="00195A74">
              <w:rPr>
                <w:rFonts w:ascii="Arial" w:hAnsi="Arial" w:cs="Arial" w:hint="eastAsia"/>
                <w:bCs/>
                <w:sz w:val="18"/>
                <w:szCs w:val="18"/>
              </w:rPr>
              <w:t>ó</w:t>
            </w:r>
            <w:r w:rsidRPr="00195A74">
              <w:rPr>
                <w:rFonts w:ascii="Arial" w:hAnsi="Arial" w:cs="Arial"/>
                <w:bCs/>
                <w:sz w:val="18"/>
                <w:szCs w:val="18"/>
              </w:rPr>
              <w:t>w projekt</w:t>
            </w:r>
            <w:r w:rsidRPr="00195A74">
              <w:rPr>
                <w:rFonts w:ascii="Arial" w:hAnsi="Arial" w:cs="Arial" w:hint="eastAsia"/>
                <w:bCs/>
                <w:sz w:val="18"/>
                <w:szCs w:val="18"/>
              </w:rPr>
              <w:t>ó</w:t>
            </w:r>
            <w:r w:rsidRPr="00195A74">
              <w:rPr>
                <w:rFonts w:ascii="Arial" w:hAnsi="Arial" w:cs="Arial"/>
                <w:bCs/>
                <w:sz w:val="18"/>
                <w:szCs w:val="18"/>
              </w:rPr>
              <w:t>w dokumentu potwierdzaj</w:t>
            </w:r>
            <w:r w:rsidRPr="00195A74">
              <w:rPr>
                <w:rFonts w:ascii="Arial" w:hAnsi="Arial" w:cs="Arial" w:hint="eastAsia"/>
                <w:bCs/>
                <w:sz w:val="18"/>
                <w:szCs w:val="18"/>
              </w:rPr>
              <w:t>ą</w:t>
            </w:r>
            <w:r w:rsidRPr="00195A74">
              <w:rPr>
                <w:rFonts w:ascii="Arial" w:hAnsi="Arial" w:cs="Arial"/>
                <w:bCs/>
                <w:sz w:val="18"/>
                <w:szCs w:val="18"/>
              </w:rPr>
              <w:t>cego nabycie kompetencji, zgodnie z  planowanymi we wniosku o dofinansowanie projektu etapami, o kt</w:t>
            </w:r>
            <w:r w:rsidRPr="00195A74">
              <w:rPr>
                <w:rFonts w:ascii="Arial" w:hAnsi="Arial" w:cs="Arial" w:hint="eastAsia"/>
                <w:bCs/>
                <w:sz w:val="18"/>
                <w:szCs w:val="18"/>
              </w:rPr>
              <w:t>ó</w:t>
            </w:r>
            <w:r w:rsidRPr="00195A74">
              <w:rPr>
                <w:rFonts w:ascii="Arial" w:hAnsi="Arial" w:cs="Arial"/>
                <w:bCs/>
                <w:sz w:val="18"/>
                <w:szCs w:val="18"/>
              </w:rPr>
              <w:t xml:space="preserve">rych mowa </w:t>
            </w:r>
            <w:r w:rsidRPr="00195A74">
              <w:rPr>
                <w:rFonts w:ascii="Arial" w:hAnsi="Arial" w:cs="Arial"/>
                <w:bCs/>
                <w:sz w:val="18"/>
                <w:szCs w:val="18"/>
              </w:rPr>
              <w:lastRenderedPageBreak/>
              <w:t>w </w:t>
            </w:r>
            <w:r w:rsidRPr="00195A74">
              <w:rPr>
                <w:rFonts w:ascii="Arial" w:hAnsi="Arial" w:cs="Arial"/>
                <w:bCs/>
                <w:i/>
                <w:sz w:val="18"/>
                <w:szCs w:val="18"/>
              </w:rPr>
              <w:t>Wytycznych w zakresie monitorowania post</w:t>
            </w:r>
            <w:r w:rsidRPr="00195A74">
              <w:rPr>
                <w:rFonts w:ascii="Arial" w:hAnsi="Arial" w:cs="Arial" w:hint="eastAsia"/>
                <w:bCs/>
                <w:i/>
                <w:sz w:val="18"/>
                <w:szCs w:val="18"/>
              </w:rPr>
              <w:t>ę</w:t>
            </w:r>
            <w:r w:rsidRPr="00195A74">
              <w:rPr>
                <w:rFonts w:ascii="Arial" w:hAnsi="Arial" w:cs="Arial"/>
                <w:bCs/>
                <w:i/>
                <w:sz w:val="18"/>
                <w:szCs w:val="18"/>
              </w:rPr>
              <w:t>pu rzeczowego realizacji program</w:t>
            </w:r>
            <w:r w:rsidRPr="00195A74">
              <w:rPr>
                <w:rFonts w:ascii="Arial" w:hAnsi="Arial" w:cs="Arial" w:hint="eastAsia"/>
                <w:bCs/>
                <w:i/>
                <w:sz w:val="18"/>
                <w:szCs w:val="18"/>
              </w:rPr>
              <w:t>ó</w:t>
            </w:r>
            <w:r w:rsidRPr="00195A74">
              <w:rPr>
                <w:rFonts w:ascii="Arial" w:hAnsi="Arial" w:cs="Arial"/>
                <w:bCs/>
                <w:i/>
                <w:sz w:val="18"/>
                <w:szCs w:val="18"/>
              </w:rPr>
              <w:t>w operacyjnych na lata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Default="00ED4CAD" w:rsidP="00D93300">
            <w:pPr>
              <w:spacing w:before="20" w:after="20"/>
              <w:jc w:val="both"/>
              <w:rPr>
                <w:rFonts w:ascii="Arial" w:hAnsi="Arial" w:cs="Arial"/>
                <w:sz w:val="18"/>
                <w:szCs w:val="18"/>
              </w:rPr>
            </w:pPr>
            <w:r w:rsidRPr="00D26DE7">
              <w:rPr>
                <w:rFonts w:ascii="Arial" w:hAnsi="Arial" w:cs="Arial"/>
                <w:sz w:val="18"/>
                <w:szCs w:val="18"/>
              </w:rPr>
              <w:t xml:space="preserve">Kryterium ma na celu wybór projektów, które zagwarantują uczestnikom wysoką jakość świadczonych usług oraz zdobycie określonych kompetencji/ kwalifikacji cyfrowych. </w:t>
            </w:r>
          </w:p>
          <w:p w:rsidR="00ED4CAD" w:rsidRDefault="00ED4CAD" w:rsidP="00D93300">
            <w:pPr>
              <w:spacing w:before="20" w:after="20"/>
              <w:jc w:val="both"/>
              <w:rPr>
                <w:rFonts w:ascii="Arial" w:hAnsi="Arial" w:cs="Arial"/>
                <w:sz w:val="18"/>
                <w:szCs w:val="18"/>
              </w:rPr>
            </w:pPr>
            <w:r w:rsidRPr="00D26DE7">
              <w:rPr>
                <w:rFonts w:ascii="Arial" w:hAnsi="Arial" w:cs="Arial"/>
                <w:sz w:val="18"/>
                <w:szCs w:val="18"/>
              </w:rPr>
              <w:t>Poprzez wprowadzenie  kryterium dokonana zostanie selekcja negatywna projektów, które proponować będą wyłącznie część szkoleniową bez możliwości uzyskania konkretnych kwalifikacji</w:t>
            </w:r>
            <w:r>
              <w:rPr>
                <w:rFonts w:ascii="Arial" w:hAnsi="Arial" w:cs="Arial"/>
                <w:sz w:val="18"/>
                <w:szCs w:val="18"/>
              </w:rPr>
              <w:t>/ kompetencji</w:t>
            </w:r>
            <w:r w:rsidRPr="00D26DE7">
              <w:rPr>
                <w:rFonts w:ascii="Arial" w:hAnsi="Arial" w:cs="Arial"/>
                <w:sz w:val="18"/>
                <w:szCs w:val="18"/>
              </w:rPr>
              <w:t xml:space="preserve">. </w:t>
            </w:r>
          </w:p>
          <w:p w:rsidR="00ED4CAD" w:rsidRPr="00D26DE7" w:rsidRDefault="00ED4CAD" w:rsidP="00D93300">
            <w:pPr>
              <w:spacing w:before="20" w:after="20"/>
              <w:jc w:val="both"/>
              <w:rPr>
                <w:rFonts w:ascii="Arial" w:hAnsi="Arial" w:cs="Arial"/>
                <w:sz w:val="18"/>
                <w:szCs w:val="18"/>
              </w:rPr>
            </w:pPr>
            <w:r w:rsidRPr="00D26DE7">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Kryteria premiujące</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259" w:hanging="259"/>
              <w:jc w:val="both"/>
              <w:rPr>
                <w:rFonts w:ascii="Arial" w:hAnsi="Arial" w:cs="Arial"/>
                <w:sz w:val="18"/>
                <w:szCs w:val="18"/>
              </w:rPr>
            </w:pPr>
            <w:r w:rsidRPr="00483497">
              <w:rPr>
                <w:rFonts w:ascii="Arial" w:hAnsi="Arial" w:cs="Arial"/>
                <w:sz w:val="18"/>
                <w:szCs w:val="18"/>
              </w:rPr>
              <w:t>Udział osób z niepełnosprawnościami w proj</w:t>
            </w:r>
            <w:r w:rsidR="009D4067">
              <w:rPr>
                <w:rFonts w:ascii="Arial" w:hAnsi="Arial" w:cs="Arial"/>
                <w:sz w:val="18"/>
                <w:szCs w:val="18"/>
              </w:rPr>
              <w:t>ekcie wyniesie  przynajmniej 20</w:t>
            </w:r>
            <w:r w:rsidRPr="00483497">
              <w:rPr>
                <w:rFonts w:ascii="Arial" w:hAnsi="Arial" w:cs="Arial"/>
                <w:sz w:val="18"/>
                <w:szCs w:val="18"/>
              </w:rPr>
              <w:t>% ogółu uczestników.</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Wprowadzono kryterium mające na celu premiować projekty, których realizacja przyczyni się do szerszego obejmowania wsparciem osób z niepełnosprawnościami. Przedmiotowe kryterium ma zachęcić wnioskodawców do</w:t>
            </w:r>
            <w:r w:rsidRPr="00483497">
              <w:rPr>
                <w:rFonts w:ascii="Arial" w:hAnsi="Arial" w:cs="Arial"/>
                <w:color w:val="000000"/>
                <w:sz w:val="18"/>
                <w:szCs w:val="18"/>
              </w:rPr>
              <w:t xml:space="preserve"> podejmowania działań na rzecz zwiększenia liczby osób z niepełnosprawnościami w grupach objętych wsparciem</w:t>
            </w:r>
            <w:r w:rsidRPr="00483497">
              <w:rPr>
                <w:rFonts w:ascii="Arial" w:hAnsi="Arial" w:cs="Arial"/>
                <w:sz w:val="18"/>
                <w:szCs w:val="18"/>
              </w:rPr>
              <w:t>. 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Pr>
                <w:rFonts w:ascii="Arial" w:hAnsi="Arial" w:cs="Arial"/>
                <w:sz w:val="18"/>
                <w:szCs w:val="18"/>
              </w:rPr>
              <w:t xml:space="preserve">Minimum 50% uczestników projektu stanowią osoby </w:t>
            </w:r>
            <w:r>
              <w:rPr>
                <w:rFonts w:ascii="Arial" w:hAnsi="Arial" w:cs="Arial"/>
                <w:sz w:val="18"/>
                <w:szCs w:val="18"/>
              </w:rPr>
              <w:br/>
              <w:t>o niskich kwalifikacjach.</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eastAsiaTheme="minorHAnsi" w:hAnsi="Arial" w:cs="Arial"/>
                <w:sz w:val="18"/>
                <w:szCs w:val="18"/>
                <w:lang w:eastAsia="en-US"/>
              </w:rPr>
              <w:t xml:space="preserve">Kryterium to przyczyni się do rozwoju kapitału ludzkiego w regionie. Zakłada się, że dzięki temu kryterium zostanie zapewniona większa dostępność do certyfikowanych usług szkoleniowych z zakresu </w:t>
            </w:r>
            <w:proofErr w:type="spellStart"/>
            <w:r w:rsidRPr="000E4B25">
              <w:rPr>
                <w:rFonts w:ascii="Arial" w:eastAsiaTheme="minorHAnsi" w:hAnsi="Arial" w:cs="Arial"/>
                <w:sz w:val="18"/>
                <w:szCs w:val="18"/>
                <w:lang w:eastAsia="en-US"/>
              </w:rPr>
              <w:t>TiK</w:t>
            </w:r>
            <w:proofErr w:type="spellEnd"/>
            <w:r w:rsidRPr="000E4B25">
              <w:rPr>
                <w:rFonts w:ascii="Arial" w:eastAsiaTheme="minorHAnsi" w:hAnsi="Arial" w:cs="Arial"/>
                <w:sz w:val="18"/>
                <w:szCs w:val="18"/>
                <w:lang w:eastAsia="en-US"/>
              </w:rPr>
              <w:t xml:space="preserve"> oraz językowych, dla grupy docelowej z  województwa zachodniopomorskiego o niskich kwalifikacjach. Wpłynie to pozytywnie na zwiększenie aktywności społecznej i zawodowej osób w wieku 25 lat i więcej o niskich kwalifikacjach.</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hAnsi="Arial" w:cs="Arial"/>
                <w:bCs/>
                <w:sz w:val="18"/>
                <w:szCs w:val="18"/>
              </w:rPr>
              <w:t>Ni</w:t>
            </w:r>
            <w:r>
              <w:rPr>
                <w:rFonts w:ascii="Arial" w:hAnsi="Arial" w:cs="Arial"/>
                <w:bCs/>
                <w:sz w:val="18"/>
                <w:szCs w:val="18"/>
              </w:rPr>
              <w:t>skie kwalifikacje definiowane</w:t>
            </w:r>
            <w:r w:rsidRPr="000E4B25">
              <w:rPr>
                <w:rFonts w:ascii="Arial" w:hAnsi="Arial" w:cs="Arial"/>
                <w:bCs/>
                <w:sz w:val="18"/>
                <w:szCs w:val="18"/>
              </w:rPr>
              <w:t xml:space="preserve"> zgodnie </w:t>
            </w:r>
            <w:r>
              <w:rPr>
                <w:rFonts w:ascii="Arial" w:hAnsi="Arial" w:cs="Arial"/>
                <w:bCs/>
                <w:sz w:val="18"/>
                <w:szCs w:val="18"/>
              </w:rPr>
              <w:br/>
            </w:r>
            <w:r w:rsidRPr="000E4B25">
              <w:rPr>
                <w:rFonts w:ascii="Arial" w:hAnsi="Arial" w:cs="Arial"/>
                <w:bCs/>
                <w:sz w:val="18"/>
                <w:szCs w:val="18"/>
              </w:rPr>
              <w:t xml:space="preserve">z zapisami wskaźnika </w:t>
            </w:r>
            <w:r w:rsidRPr="000E4B25">
              <w:rPr>
                <w:rFonts w:ascii="Arial" w:hAnsi="Arial" w:cs="Arial"/>
                <w:bCs/>
                <w:i/>
                <w:sz w:val="18"/>
                <w:szCs w:val="18"/>
              </w:rPr>
              <w:t xml:space="preserve">Liczba osób </w:t>
            </w:r>
            <w:r>
              <w:rPr>
                <w:rFonts w:ascii="Arial" w:hAnsi="Arial" w:cs="Arial"/>
                <w:bCs/>
                <w:i/>
                <w:sz w:val="18"/>
                <w:szCs w:val="18"/>
              </w:rPr>
              <w:br/>
            </w:r>
            <w:r w:rsidRPr="000E4B25">
              <w:rPr>
                <w:rFonts w:ascii="Arial" w:hAnsi="Arial" w:cs="Arial"/>
                <w:bCs/>
                <w:i/>
                <w:sz w:val="18"/>
                <w:szCs w:val="18"/>
              </w:rPr>
              <w:t xml:space="preserve">o niskich kwalifikacjach objętych wsparciem w programie, zawartymi </w:t>
            </w:r>
            <w:r>
              <w:rPr>
                <w:rFonts w:ascii="Arial" w:hAnsi="Arial" w:cs="Arial"/>
                <w:bCs/>
                <w:i/>
                <w:sz w:val="18"/>
                <w:szCs w:val="18"/>
              </w:rPr>
              <w:br/>
            </w:r>
            <w:r w:rsidRPr="000E4B25">
              <w:rPr>
                <w:rFonts w:ascii="Arial" w:hAnsi="Arial" w:cs="Arial"/>
                <w:bCs/>
                <w:i/>
                <w:sz w:val="18"/>
                <w:szCs w:val="18"/>
              </w:rPr>
              <w:t xml:space="preserve">w Wytycznych w zakresie monitorowania postępu rzeczowego realizacji programów operacyjnych na lata 2014-2020. </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pStyle w:val="Akapitzlist"/>
              <w:ind w:left="32"/>
              <w:jc w:val="both"/>
              <w:rPr>
                <w:rFonts w:ascii="Arial" w:hAnsi="Arial" w:cs="Arial"/>
                <w:sz w:val="18"/>
                <w:szCs w:val="18"/>
              </w:rPr>
            </w:pPr>
            <w:r w:rsidRPr="000E4B25">
              <w:rPr>
                <w:rFonts w:ascii="Arial" w:hAnsi="Arial" w:cs="Arial"/>
                <w:sz w:val="18"/>
                <w:szCs w:val="18"/>
              </w:rPr>
              <w:t>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316" w:hanging="316"/>
              <w:jc w:val="both"/>
              <w:rPr>
                <w:rFonts w:ascii="Arial" w:hAnsi="Arial" w:cs="Arial"/>
                <w:sz w:val="18"/>
                <w:szCs w:val="18"/>
              </w:rPr>
            </w:pPr>
            <w:r w:rsidRPr="00483497">
              <w:rPr>
                <w:rFonts w:ascii="Arial" w:hAnsi="Arial" w:cs="Arial"/>
                <w:sz w:val="18"/>
                <w:szCs w:val="18"/>
              </w:rPr>
              <w:t xml:space="preserve">Minimum 90% uczestników projektu, w wyniku udziału </w:t>
            </w:r>
            <w:r w:rsidRPr="00483497">
              <w:rPr>
                <w:rFonts w:ascii="Arial" w:hAnsi="Arial" w:cs="Arial"/>
                <w:sz w:val="18"/>
                <w:szCs w:val="18"/>
              </w:rPr>
              <w:br/>
            </w:r>
            <w:r w:rsidRPr="00483497">
              <w:rPr>
                <w:rFonts w:ascii="Arial" w:hAnsi="Arial" w:cs="Arial"/>
                <w:sz w:val="18"/>
                <w:szCs w:val="18"/>
              </w:rPr>
              <w:lastRenderedPageBreak/>
              <w:t>w projekcie uzyska kwalifikacje lub nabędzie kompetencje potwierdzone dokumentem w rozumieniu Wytycznych w zakresie monitorowania postępu rzeczowego realizacji programów operacyjnych na lata 2014-2020.</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10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Kryterium ma na celu zachęcenie do osiągania jak najwyższej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 kompetencje nie był niższy niż 75%. Kryterium będzie weryfikowane na podstawie deklaracji wnioskodawcy zawartej w treści wniosku o dofinansowanie projektu oraz założonych w nim wskaźników rezultatu.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sidRPr="00FF39DF">
              <w:rPr>
                <w:rFonts w:ascii="Arial" w:hAnsi="Arial" w:cs="Arial"/>
                <w:sz w:val="18"/>
                <w:szCs w:val="18"/>
              </w:rPr>
              <w:t xml:space="preserve">Projektodawca zapewni preferencyjne warunki rekrutacji do projektu dla </w:t>
            </w:r>
            <w:r w:rsidRPr="009871C5">
              <w:rPr>
                <w:rFonts w:ascii="Arial" w:hAnsi="Arial" w:cs="Arial"/>
                <w:sz w:val="18"/>
                <w:szCs w:val="18"/>
              </w:rPr>
              <w:t xml:space="preserve">osób </w:t>
            </w:r>
            <w:r>
              <w:rPr>
                <w:rFonts w:ascii="Arial" w:hAnsi="Arial" w:cs="Arial"/>
                <w:sz w:val="18"/>
                <w:szCs w:val="18"/>
              </w:rPr>
              <w:t>z terenu</w:t>
            </w:r>
            <w:r w:rsidRPr="00E62127">
              <w:rPr>
                <w:rFonts w:ascii="Arial" w:hAnsi="Arial" w:cs="Arial"/>
                <w:sz w:val="18"/>
                <w:szCs w:val="18"/>
              </w:rPr>
              <w:t xml:space="preserve"> gmin z obszaru  Specjalnej Strefy Włączenia</w:t>
            </w:r>
            <w:r w:rsidRPr="00FF39DF">
              <w:rPr>
                <w:rFonts w:ascii="Arial" w:hAnsi="Arial" w:cs="Arial"/>
                <w:i/>
                <w:sz w:val="18"/>
                <w:szCs w:val="18"/>
              </w:rPr>
              <w:t>.</w:t>
            </w:r>
            <w:r w:rsidRPr="00FF39DF">
              <w:rPr>
                <w:rFonts w:ascii="Arial" w:hAnsi="Arial" w:cs="Arial"/>
                <w:sz w:val="18"/>
                <w:szCs w:val="18"/>
              </w:rPr>
              <w:t xml:space="preserve"> </w:t>
            </w:r>
          </w:p>
          <w:p w:rsidR="00ED4CAD" w:rsidRDefault="00ED4CAD" w:rsidP="00D93300">
            <w:pPr>
              <w:pStyle w:val="Akapitzlist"/>
              <w:ind w:left="644"/>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5</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Default="00ED4CAD" w:rsidP="00D93300">
            <w:pPr>
              <w:pStyle w:val="Akapitzlist"/>
              <w:ind w:left="259" w:hanging="281"/>
              <w:jc w:val="both"/>
              <w:rPr>
                <w:rFonts w:ascii="Arial" w:hAnsi="Arial" w:cs="Arial"/>
                <w:sz w:val="18"/>
                <w:szCs w:val="18"/>
              </w:rPr>
            </w:pPr>
          </w:p>
          <w:p w:rsidR="00ED4CAD"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p w:rsidR="00ED4CAD" w:rsidRPr="00483497" w:rsidRDefault="00ED4CAD" w:rsidP="00D93300">
            <w:pPr>
              <w:pStyle w:val="Akapitzlist"/>
              <w:ind w:left="259" w:hanging="281"/>
              <w:jc w:val="both"/>
              <w:rPr>
                <w:rFonts w:ascii="Arial" w:hAnsi="Arial" w:cs="Arial"/>
                <w:sz w:val="18"/>
                <w:szCs w:val="18"/>
              </w:rPr>
            </w:pPr>
          </w:p>
        </w:tc>
        <w:tc>
          <w:tcPr>
            <w:tcW w:w="1830" w:type="pct"/>
            <w:gridSpan w:val="8"/>
            <w:tcBorders>
              <w:top w:val="single" w:sz="6" w:space="0" w:color="auto"/>
              <w:bottom w:val="single" w:sz="6" w:space="0" w:color="auto"/>
            </w:tcBorders>
            <w:shd w:val="clear" w:color="auto" w:fill="FFFFFF" w:themeFill="background1"/>
            <w:vAlign w:val="center"/>
          </w:tcPr>
          <w:p w:rsidR="00ED4CAD" w:rsidRPr="00EB629B" w:rsidRDefault="00ED4CAD" w:rsidP="00D93300">
            <w:pPr>
              <w:jc w:val="both"/>
              <w:rPr>
                <w:rFonts w:ascii="Arial" w:hAnsi="Arial" w:cs="Arial"/>
                <w:sz w:val="18"/>
                <w:szCs w:val="18"/>
              </w:rPr>
            </w:pPr>
            <w:r w:rsidRPr="00EB629B">
              <w:rPr>
                <w:rFonts w:ascii="Arial" w:hAnsi="Arial" w:cs="Arial"/>
                <w:sz w:val="18"/>
                <w:szCs w:val="18"/>
              </w:rPr>
              <w:t xml:space="preserve">Celem kryterium jest wzmocnienie potencjału mieszkańców z terenów </w:t>
            </w:r>
            <w:r w:rsidRPr="00EB629B">
              <w:rPr>
                <w:rFonts w:ascii="Arial" w:hAnsi="Arial" w:cs="Arial"/>
                <w:sz w:val="18"/>
                <w:szCs w:val="18"/>
              </w:rPr>
              <w:br/>
            </w:r>
            <w:r w:rsidRPr="00215114">
              <w:rPr>
                <w:rFonts w:ascii="Arial" w:hAnsi="Arial" w:cs="Arial"/>
                <w:sz w:val="18"/>
                <w:szCs w:val="18"/>
              </w:rPr>
              <w:t>o najtrudniejszej</w:t>
            </w:r>
            <w:r w:rsidRPr="00EB629B">
              <w:rPr>
                <w:rFonts w:ascii="Arial" w:hAnsi="Arial" w:cs="Arial"/>
                <w:sz w:val="18"/>
                <w:szCs w:val="18"/>
              </w:rPr>
              <w:t xml:space="preserve"> sytuacji społeczno-gospodarczej. </w:t>
            </w:r>
          </w:p>
          <w:p w:rsidR="00ED4CAD" w:rsidRPr="00EB629B" w:rsidRDefault="00ED4CAD" w:rsidP="00D93300">
            <w:pPr>
              <w:jc w:val="both"/>
              <w:rPr>
                <w:rFonts w:ascii="Arial" w:hAnsi="Arial" w:cs="Arial"/>
                <w:sz w:val="18"/>
                <w:szCs w:val="18"/>
              </w:rPr>
            </w:pPr>
          </w:p>
          <w:p w:rsidR="00ED4CAD" w:rsidRDefault="00ED4CAD" w:rsidP="00D93300">
            <w:pPr>
              <w:pStyle w:val="Tekstkomentarza"/>
              <w:jc w:val="both"/>
              <w:rPr>
                <w:b/>
                <w:bCs/>
                <w:i/>
                <w:iCs/>
              </w:rPr>
            </w:pPr>
            <w:r w:rsidRPr="00EB629B">
              <w:rPr>
                <w:rFonts w:ascii="Arial" w:hAnsi="Arial" w:cs="Arial"/>
                <w:sz w:val="18"/>
                <w:szCs w:val="18"/>
              </w:rPr>
              <w:t xml:space="preserve">Projektodawca, aby otrzymać przedmiotową premię, zobligowany jest zadeklarować, iż w Regulaminie rekrutacji do projektu zawarte zostaną zasady preferujące do projektu grupę docelową (tj. osoby fizyczne - pracujące, uczące się lub zamieszkujące w rozumieniu przepisów Kodeksu Cywilnego) </w:t>
            </w:r>
            <w:r w:rsidRPr="00E62127">
              <w:rPr>
                <w:rFonts w:ascii="Arial" w:hAnsi="Arial" w:cs="Arial"/>
                <w:sz w:val="18"/>
                <w:szCs w:val="18"/>
              </w:rPr>
              <w:t>z obszaru  Specjalnej Strefy Włączenia</w:t>
            </w:r>
            <w:r>
              <w:t xml:space="preserve"> </w:t>
            </w:r>
            <w:r w:rsidRPr="00E62127">
              <w:rPr>
                <w:rFonts w:ascii="Arial" w:hAnsi="Arial" w:cs="Arial"/>
                <w:sz w:val="18"/>
                <w:szCs w:val="18"/>
              </w:rPr>
              <w:t>(dokument aktualny na dzień ogłoszenia konkursu).</w:t>
            </w:r>
            <w:r>
              <w:t xml:space="preserve"> </w:t>
            </w:r>
          </w:p>
          <w:p w:rsidR="00ED4CAD" w:rsidRDefault="00ED4CAD" w:rsidP="00D93300">
            <w:pPr>
              <w:jc w:val="both"/>
              <w:rPr>
                <w:rFonts w:ascii="Arial" w:hAnsi="Arial" w:cs="Arial"/>
                <w:sz w:val="18"/>
                <w:szCs w:val="18"/>
              </w:rPr>
            </w:pPr>
            <w:r>
              <w:rPr>
                <w:rFonts w:ascii="Arial" w:hAnsi="Arial" w:cs="Arial"/>
                <w:sz w:val="18"/>
                <w:szCs w:val="18"/>
              </w:rPr>
              <w:t>Przedmiotowe kryterium weryfikowane będzie na dwóch etapach:</w:t>
            </w:r>
          </w:p>
          <w:p w:rsidR="00ED4CAD" w:rsidRPr="00FA599A" w:rsidRDefault="00ED4CAD" w:rsidP="00C716BF">
            <w:pPr>
              <w:pStyle w:val="Akapitzlist"/>
              <w:numPr>
                <w:ilvl w:val="0"/>
                <w:numId w:val="124"/>
              </w:numPr>
              <w:ind w:hanging="598"/>
              <w:jc w:val="both"/>
              <w:rPr>
                <w:sz w:val="24"/>
              </w:rPr>
            </w:pPr>
            <w:r w:rsidRPr="00FA599A">
              <w:rPr>
                <w:rFonts w:ascii="Arial" w:hAnsi="Arial" w:cs="Arial"/>
                <w:sz w:val="18"/>
                <w:szCs w:val="18"/>
              </w:rPr>
              <w:t>etap  prac Komisji Oceny Projektów - na podstawie deklaracji zawartej w treści wniosku o dofinansowanie projektu,</w:t>
            </w:r>
          </w:p>
          <w:p w:rsidR="00ED4CAD" w:rsidRDefault="00ED4CAD" w:rsidP="00C716BF">
            <w:pPr>
              <w:pStyle w:val="Akapitzlist"/>
              <w:numPr>
                <w:ilvl w:val="0"/>
                <w:numId w:val="124"/>
              </w:numPr>
              <w:ind w:hanging="598"/>
              <w:jc w:val="both"/>
              <w:rPr>
                <w:sz w:val="24"/>
              </w:rPr>
            </w:pPr>
            <w:r w:rsidRPr="00FA599A">
              <w:rPr>
                <w:rFonts w:ascii="Arial" w:hAnsi="Arial" w:cs="Arial"/>
                <w:sz w:val="18"/>
                <w:szCs w:val="18"/>
              </w:rPr>
              <w:t>etap realizacji projektu - na żądanie IP Projektodawca zobowiązany jest do prze</w:t>
            </w:r>
            <w:r w:rsidRPr="008C0F31">
              <w:rPr>
                <w:rFonts w:ascii="Arial" w:hAnsi="Arial" w:cs="Arial"/>
                <w:sz w:val="18"/>
                <w:szCs w:val="18"/>
              </w:rPr>
              <w:t xml:space="preserve">dłożenia </w:t>
            </w:r>
            <w:r>
              <w:rPr>
                <w:rFonts w:ascii="Arial" w:hAnsi="Arial" w:cs="Arial"/>
                <w:sz w:val="18"/>
                <w:szCs w:val="18"/>
              </w:rPr>
              <w:t xml:space="preserve">obowiązującego </w:t>
            </w:r>
            <w:r w:rsidRPr="00AA0F47">
              <w:rPr>
                <w:rFonts w:ascii="Arial" w:hAnsi="Arial" w:cs="Arial"/>
                <w:sz w:val="18"/>
                <w:szCs w:val="18"/>
              </w:rPr>
              <w:t xml:space="preserve">Regulaminu rekrutacji do projektu. </w:t>
            </w:r>
          </w:p>
          <w:p w:rsidR="00ED4CAD" w:rsidRPr="00483497" w:rsidRDefault="00ED4CAD" w:rsidP="00D93300">
            <w:pPr>
              <w:pStyle w:val="Akapitzlist"/>
              <w:ind w:left="32"/>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tcBorders>
              <w:bottom w:val="single" w:sz="6" w:space="0" w:color="auto"/>
            </w:tcBorders>
            <w:vAlign w:val="center"/>
          </w:tcPr>
          <w:p w:rsidR="00ED4CAD" w:rsidRPr="00483497" w:rsidRDefault="00ED4CAD" w:rsidP="00D93300">
            <w:pPr>
              <w:rPr>
                <w:rFonts w:ascii="Arial" w:hAnsi="Arial" w:cs="Arial"/>
                <w:sz w:val="18"/>
                <w:szCs w:val="18"/>
              </w:rPr>
            </w:pPr>
            <w:proofErr w:type="spellStart"/>
            <w:r w:rsidRPr="00483497">
              <w:rPr>
                <w:rFonts w:ascii="Arial" w:hAnsi="Arial" w:cs="Arial"/>
                <w:sz w:val="18"/>
                <w:szCs w:val="18"/>
              </w:rPr>
              <w:t>Kwalifikowalność</w:t>
            </w:r>
            <w:proofErr w:type="spellEnd"/>
            <w:r w:rsidRPr="00483497">
              <w:rPr>
                <w:rFonts w:ascii="Arial" w:hAnsi="Arial" w:cs="Arial"/>
                <w:sz w:val="18"/>
                <w:szCs w:val="18"/>
              </w:rPr>
              <w:t xml:space="preserve"> wydatków</w:t>
            </w:r>
          </w:p>
        </w:tc>
        <w:tc>
          <w:tcPr>
            <w:tcW w:w="3953" w:type="pct"/>
            <w:gridSpan w:val="19"/>
            <w:tcBorders>
              <w:top w:val="single" w:sz="6" w:space="0" w:color="auto"/>
              <w:bottom w:val="single" w:sz="6" w:space="0" w:color="auto"/>
            </w:tcBorders>
            <w:shd w:val="clear" w:color="auto" w:fill="auto"/>
            <w:vAlign w:val="center"/>
          </w:tcPr>
          <w:p w:rsidR="00ED4CAD" w:rsidRPr="00483497" w:rsidRDefault="00ED4CAD" w:rsidP="00D93300">
            <w:pPr>
              <w:jc w:val="both"/>
              <w:rPr>
                <w:rFonts w:ascii="Arial" w:hAnsi="Arial" w:cs="Arial"/>
                <w:sz w:val="18"/>
                <w:szCs w:val="18"/>
              </w:rPr>
            </w:pPr>
            <w:r w:rsidRPr="00483497">
              <w:rPr>
                <w:rFonts w:ascii="Arial" w:hAnsi="Arial" w:cs="Arial"/>
                <w:sz w:val="18"/>
                <w:szCs w:val="18"/>
              </w:rPr>
              <w:t xml:space="preserve">Zgodnie z </w:t>
            </w:r>
            <w:r w:rsidRPr="00483497">
              <w:rPr>
                <w:rFonts w:ascii="Arial" w:hAnsi="Arial" w:cs="Arial"/>
                <w:bCs/>
                <w:i/>
                <w:sz w:val="18"/>
                <w:szCs w:val="18"/>
              </w:rPr>
              <w:t>Wytycznymi w zakresie kwalifikowalno</w:t>
            </w:r>
            <w:r w:rsidRPr="00483497">
              <w:rPr>
                <w:rFonts w:ascii="Arial" w:hAnsi="Arial" w:cs="Arial"/>
                <w:i/>
                <w:sz w:val="18"/>
                <w:szCs w:val="18"/>
              </w:rPr>
              <w:t>ś</w:t>
            </w:r>
            <w:r w:rsidRPr="00483497">
              <w:rPr>
                <w:rFonts w:ascii="Arial" w:hAnsi="Arial" w:cs="Arial"/>
                <w:bCs/>
                <w:i/>
                <w:sz w:val="18"/>
                <w:szCs w:val="18"/>
              </w:rPr>
              <w:t>ci wydatków w ramach Europejskiego Funduszu Rozwoju Regionalnego, Europejskiego Funduszu Społecznego oraz Funduszu Spójno</w:t>
            </w:r>
            <w:r w:rsidRPr="00483497">
              <w:rPr>
                <w:rFonts w:ascii="Arial" w:hAnsi="Arial" w:cs="Arial"/>
                <w:i/>
                <w:sz w:val="18"/>
                <w:szCs w:val="18"/>
              </w:rPr>
              <w:t>ś</w:t>
            </w:r>
            <w:r w:rsidRPr="00483497">
              <w:rPr>
                <w:rFonts w:ascii="Arial" w:hAnsi="Arial" w:cs="Arial"/>
                <w:bCs/>
                <w:i/>
                <w:sz w:val="18"/>
                <w:szCs w:val="18"/>
              </w:rPr>
              <w:t>ci na lata 2014-2020</w:t>
            </w:r>
            <w:r w:rsidRPr="00483497">
              <w:rPr>
                <w:rFonts w:ascii="Arial" w:hAnsi="Arial" w:cs="Arial"/>
                <w:bCs/>
                <w:sz w:val="18"/>
                <w:szCs w:val="18"/>
              </w:rPr>
              <w:t>.</w:t>
            </w:r>
          </w:p>
        </w:tc>
      </w:tr>
      <w:tr w:rsidR="00ED4CAD" w:rsidRPr="00483497" w:rsidTr="00D93300">
        <w:tc>
          <w:tcPr>
            <w:tcW w:w="5000" w:type="pct"/>
            <w:gridSpan w:val="21"/>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p>
          <w:p w:rsidR="00ED4CAD" w:rsidRPr="00483497" w:rsidRDefault="00ED4CAD" w:rsidP="00D93300">
            <w:pPr>
              <w:jc w:val="center"/>
              <w:rPr>
                <w:rFonts w:ascii="Arial" w:hAnsi="Arial" w:cs="Arial"/>
                <w:b/>
                <w:sz w:val="18"/>
                <w:szCs w:val="18"/>
              </w:rPr>
            </w:pPr>
            <w:r w:rsidRPr="00483497">
              <w:rPr>
                <w:rFonts w:ascii="Arial" w:hAnsi="Arial" w:cs="Arial"/>
                <w:b/>
                <w:sz w:val="18"/>
                <w:szCs w:val="18"/>
              </w:rPr>
              <w:t>Wskaźniki produktu i rezultatu planowane do osiągnięcia w ramach konkursu</w:t>
            </w:r>
          </w:p>
        </w:tc>
      </w:tr>
      <w:tr w:rsidR="00ED4CAD" w:rsidRPr="00483497" w:rsidTr="00D93300">
        <w:trPr>
          <w:trHeight w:val="236"/>
        </w:trPr>
        <w:tc>
          <w:tcPr>
            <w:tcW w:w="1047" w:type="pct"/>
            <w:gridSpan w:val="2"/>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Nazwa wskaźnika</w:t>
            </w:r>
          </w:p>
        </w:tc>
        <w:tc>
          <w:tcPr>
            <w:tcW w:w="756" w:type="pct"/>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Jednostka</w:t>
            </w:r>
          </w:p>
        </w:tc>
        <w:tc>
          <w:tcPr>
            <w:tcW w:w="2006" w:type="pct"/>
            <w:gridSpan w:val="8"/>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 wskaźnika planowana do osiągnięcia w ramach konkursu w podziale na lata</w:t>
            </w:r>
          </w:p>
        </w:tc>
        <w:tc>
          <w:tcPr>
            <w:tcW w:w="1191" w:type="pct"/>
            <w:gridSpan w:val="10"/>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Wskaźnik realizujący ramy wykonania</w:t>
            </w:r>
          </w:p>
          <w:p w:rsidR="00ED4CAD" w:rsidRPr="00483497" w:rsidRDefault="00ED4CAD" w:rsidP="00D93300">
            <w:pPr>
              <w:jc w:val="center"/>
              <w:rPr>
                <w:rFonts w:ascii="Arial" w:hAnsi="Arial" w:cs="Arial"/>
                <w:sz w:val="18"/>
                <w:szCs w:val="18"/>
              </w:rPr>
            </w:pPr>
            <w:r w:rsidRPr="00483497">
              <w:rPr>
                <w:rFonts w:ascii="Arial" w:hAnsi="Arial" w:cs="Arial"/>
                <w:sz w:val="18"/>
                <w:szCs w:val="18"/>
              </w:rPr>
              <w:t>T/N</w:t>
            </w:r>
          </w:p>
        </w:tc>
      </w:tr>
      <w:tr w:rsidR="00ED4CAD" w:rsidRPr="00483497" w:rsidTr="00D93300">
        <w:trPr>
          <w:trHeight w:val="236"/>
        </w:trPr>
        <w:tc>
          <w:tcPr>
            <w:tcW w:w="1047" w:type="pct"/>
            <w:gridSpan w:val="2"/>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756" w:type="pct"/>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1505" w:type="pct"/>
            <w:gridSpan w:val="6"/>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Rok</w:t>
            </w:r>
          </w:p>
        </w:tc>
        <w:tc>
          <w:tcPr>
            <w:tcW w:w="501" w:type="pct"/>
            <w:gridSpan w:val="2"/>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w:t>
            </w:r>
          </w:p>
        </w:tc>
        <w:tc>
          <w:tcPr>
            <w:tcW w:w="1191" w:type="pct"/>
            <w:gridSpan w:val="10"/>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5264</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ind w:left="708" w:hanging="708"/>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2882</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6981</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8629</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4723</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objętych wsparciem w programie</w:t>
            </w:r>
          </w:p>
        </w:tc>
        <w:tc>
          <w:tcPr>
            <w:tcW w:w="756" w:type="pct"/>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12"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12" w:space="0" w:color="auto"/>
            </w:tcBorders>
            <w:vAlign w:val="center"/>
          </w:tcPr>
          <w:p w:rsidR="00ED4CAD" w:rsidRPr="00B6251F" w:rsidRDefault="00ED4CAD" w:rsidP="00670189">
            <w:pPr>
              <w:jc w:val="center"/>
              <w:rPr>
                <w:rFonts w:ascii="Arial" w:hAnsi="Arial" w:cs="Arial"/>
                <w:sz w:val="18"/>
                <w:szCs w:val="18"/>
              </w:rPr>
            </w:pPr>
            <w:r w:rsidRPr="00B6251F">
              <w:rPr>
                <w:rFonts w:ascii="Arial" w:hAnsi="Arial" w:cs="Arial"/>
                <w:sz w:val="18"/>
                <w:szCs w:val="18"/>
              </w:rPr>
              <w:t>11443</w:t>
            </w:r>
          </w:p>
        </w:tc>
        <w:tc>
          <w:tcPr>
            <w:tcW w:w="1191" w:type="pct"/>
            <w:gridSpan w:val="10"/>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w:t>
            </w:r>
          </w:p>
        </w:tc>
      </w:tr>
    </w:tbl>
    <w:p w:rsidR="00ED4CAD" w:rsidRDefault="00ED4CAD" w:rsidP="00ED4CAD">
      <w:pPr>
        <w:rPr>
          <w:rFonts w:ascii="Arial" w:hAnsi="Arial" w:cs="Arial"/>
          <w:b/>
          <w:spacing w:val="24"/>
          <w:sz w:val="28"/>
          <w:szCs w:val="28"/>
        </w:rPr>
      </w:pPr>
    </w:p>
    <w:p w:rsidR="00ED4CAD" w:rsidRDefault="00ED4CAD" w:rsidP="00ED4CAD">
      <w:pPr>
        <w:rPr>
          <w:rFonts w:ascii="Arial" w:hAnsi="Arial" w:cs="Arial"/>
          <w:b/>
          <w:spacing w:val="24"/>
          <w:sz w:val="28"/>
          <w:szCs w:val="28"/>
        </w:rPr>
      </w:pPr>
    </w:p>
    <w:p w:rsidR="00ED4CAD" w:rsidRPr="00CE6F01" w:rsidRDefault="00ED4CAD" w:rsidP="00ED4CAD">
      <w:pPr>
        <w:rPr>
          <w:b/>
        </w:rPr>
      </w:pPr>
    </w:p>
    <w:p w:rsidR="00161E36" w:rsidRDefault="00161E36" w:rsidP="0086305F">
      <w:pPr>
        <w:tabs>
          <w:tab w:val="left" w:pos="1110"/>
        </w:tabs>
        <w:rPr>
          <w:rFonts w:ascii="Arial" w:hAnsi="Arial" w:cs="Arial"/>
          <w:sz w:val="20"/>
          <w:szCs w:val="20"/>
        </w:rPr>
      </w:pPr>
    </w:p>
    <w:p w:rsidR="00ED4CAD" w:rsidRPr="006C5AAA" w:rsidRDefault="00ED4CAD" w:rsidP="0086305F">
      <w:pPr>
        <w:tabs>
          <w:tab w:val="left" w:pos="1110"/>
        </w:tabs>
        <w:rPr>
          <w:rFonts w:ascii="Arial" w:hAnsi="Arial" w:cs="Arial"/>
          <w:sz w:val="20"/>
          <w:szCs w:val="20"/>
        </w:rPr>
      </w:pPr>
    </w:p>
    <w:sectPr w:rsidR="00ED4CAD" w:rsidRPr="006C5AAA" w:rsidSect="001D65BB">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1F7" w:rsidRDefault="005311F7" w:rsidP="00DE2795">
      <w:r>
        <w:separator/>
      </w:r>
    </w:p>
    <w:p w:rsidR="005311F7" w:rsidRDefault="005311F7"/>
  </w:endnote>
  <w:endnote w:type="continuationSeparator" w:id="0">
    <w:p w:rsidR="005311F7" w:rsidRDefault="005311F7" w:rsidP="00DE2795">
      <w:r>
        <w:continuationSeparator/>
      </w:r>
    </w:p>
    <w:p w:rsidR="005311F7" w:rsidRDefault="005311F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ヒラギノ角ゴ Pro W3">
    <w:altName w:val="MS Mincho"/>
    <w:charset w:val="80"/>
    <w:family w:val="auto"/>
    <w:pitch w:val="variable"/>
    <w:sig w:usb0="E00002FF" w:usb1="7AC7FFFF" w:usb2="00000012" w:usb3="00000000" w:csb0="0002000D" w:csb1="00000000"/>
  </w:font>
  <w:font w:name="CIDFont+F1">
    <w:altName w:val="MS Mincho"/>
    <w:panose1 w:val="00000000000000000000"/>
    <w:charset w:val="80"/>
    <w:family w:val="auto"/>
    <w:notTrueType/>
    <w:pitch w:val="default"/>
    <w:sig w:usb0="00000000" w:usb1="08070000" w:usb2="00000010" w:usb3="00000000" w:csb0="00020000" w:csb1="00000000"/>
  </w:font>
  <w:font w:name="MiriadPr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077855"/>
      <w:docPartObj>
        <w:docPartGallery w:val="Page Numbers (Bottom of Page)"/>
        <w:docPartUnique/>
      </w:docPartObj>
    </w:sdtPr>
    <w:sdtEndPr>
      <w:rPr>
        <w:rFonts w:ascii="Arial" w:hAnsi="Arial" w:cs="Arial"/>
        <w:sz w:val="16"/>
        <w:szCs w:val="16"/>
      </w:rPr>
    </w:sdtEndPr>
    <w:sdtContent>
      <w:sdt>
        <w:sdtPr>
          <w:id w:val="-1241172928"/>
          <w:docPartObj>
            <w:docPartGallery w:val="Page Numbers (Top of Page)"/>
            <w:docPartUnique/>
          </w:docPartObj>
        </w:sdtPr>
        <w:sdtEndPr>
          <w:rPr>
            <w:rFonts w:ascii="Arial" w:hAnsi="Arial" w:cs="Arial"/>
            <w:sz w:val="16"/>
            <w:szCs w:val="16"/>
          </w:rPr>
        </w:sdtEndPr>
        <w:sdtContent>
          <w:p w:rsidR="00C862FC" w:rsidRPr="007B47B9" w:rsidRDefault="00C862FC" w:rsidP="00790283">
            <w:pPr>
              <w:pStyle w:val="Stopka"/>
              <w:jc w:val="right"/>
              <w:rPr>
                <w:rFonts w:ascii="Arial" w:hAnsi="Arial" w:cs="Arial"/>
                <w:sz w:val="16"/>
                <w:szCs w:val="16"/>
              </w:rPr>
            </w:pPr>
            <w:r w:rsidRPr="007B47B9">
              <w:rPr>
                <w:rFonts w:ascii="Arial" w:hAnsi="Arial" w:cs="Arial"/>
                <w:sz w:val="16"/>
                <w:szCs w:val="16"/>
              </w:rPr>
              <w:t xml:space="preserve">Strona </w:t>
            </w:r>
            <w:r w:rsidRPr="007B47B9">
              <w:rPr>
                <w:rFonts w:ascii="Arial" w:hAnsi="Arial" w:cs="Arial"/>
                <w:b/>
                <w:bCs/>
                <w:sz w:val="16"/>
                <w:szCs w:val="16"/>
              </w:rPr>
              <w:fldChar w:fldCharType="begin"/>
            </w:r>
            <w:r w:rsidRPr="007B47B9">
              <w:rPr>
                <w:rFonts w:ascii="Arial" w:hAnsi="Arial" w:cs="Arial"/>
                <w:b/>
                <w:bCs/>
                <w:sz w:val="16"/>
                <w:szCs w:val="16"/>
              </w:rPr>
              <w:instrText>PAGE</w:instrText>
            </w:r>
            <w:r w:rsidRPr="007B47B9">
              <w:rPr>
                <w:rFonts w:ascii="Arial" w:hAnsi="Arial" w:cs="Arial"/>
                <w:b/>
                <w:bCs/>
                <w:sz w:val="16"/>
                <w:szCs w:val="16"/>
              </w:rPr>
              <w:fldChar w:fldCharType="separate"/>
            </w:r>
            <w:r w:rsidR="00C12AEE">
              <w:rPr>
                <w:rFonts w:ascii="Arial" w:hAnsi="Arial" w:cs="Arial"/>
                <w:b/>
                <w:bCs/>
                <w:noProof/>
                <w:sz w:val="16"/>
                <w:szCs w:val="16"/>
              </w:rPr>
              <w:t>1</w:t>
            </w:r>
            <w:r w:rsidRPr="007B47B9">
              <w:rPr>
                <w:rFonts w:ascii="Arial" w:hAnsi="Arial" w:cs="Arial"/>
                <w:b/>
                <w:bCs/>
                <w:sz w:val="16"/>
                <w:szCs w:val="16"/>
              </w:rPr>
              <w:fldChar w:fldCharType="end"/>
            </w:r>
            <w:r w:rsidRPr="007B47B9">
              <w:rPr>
                <w:rFonts w:ascii="Arial" w:hAnsi="Arial" w:cs="Arial"/>
                <w:sz w:val="16"/>
                <w:szCs w:val="16"/>
              </w:rPr>
              <w:t xml:space="preserve"> z </w:t>
            </w:r>
            <w:r w:rsidRPr="007B47B9">
              <w:rPr>
                <w:rFonts w:ascii="Arial" w:hAnsi="Arial" w:cs="Arial"/>
                <w:b/>
                <w:bCs/>
                <w:sz w:val="16"/>
                <w:szCs w:val="16"/>
              </w:rPr>
              <w:fldChar w:fldCharType="begin"/>
            </w:r>
            <w:r w:rsidRPr="007B47B9">
              <w:rPr>
                <w:rFonts w:ascii="Arial" w:hAnsi="Arial" w:cs="Arial"/>
                <w:b/>
                <w:bCs/>
                <w:sz w:val="16"/>
                <w:szCs w:val="16"/>
              </w:rPr>
              <w:instrText>NUMPAGES</w:instrText>
            </w:r>
            <w:r w:rsidRPr="007B47B9">
              <w:rPr>
                <w:rFonts w:ascii="Arial" w:hAnsi="Arial" w:cs="Arial"/>
                <w:b/>
                <w:bCs/>
                <w:sz w:val="16"/>
                <w:szCs w:val="16"/>
              </w:rPr>
              <w:fldChar w:fldCharType="separate"/>
            </w:r>
            <w:r w:rsidR="00C12AEE">
              <w:rPr>
                <w:rFonts w:ascii="Arial" w:hAnsi="Arial" w:cs="Arial"/>
                <w:b/>
                <w:bCs/>
                <w:noProof/>
                <w:sz w:val="16"/>
                <w:szCs w:val="16"/>
              </w:rPr>
              <w:t>277</w:t>
            </w:r>
            <w:r w:rsidRPr="007B47B9">
              <w:rPr>
                <w:rFonts w:ascii="Arial" w:hAnsi="Arial" w:cs="Arial"/>
                <w:b/>
                <w:bCs/>
                <w:sz w:val="16"/>
                <w:szCs w:val="16"/>
              </w:rPr>
              <w:fldChar w:fldCharType="end"/>
            </w:r>
          </w:p>
        </w:sdtContent>
      </w:sdt>
    </w:sdtContent>
  </w:sdt>
  <w:p w:rsidR="00C862FC" w:rsidRDefault="00C862FC" w:rsidP="00790283">
    <w:pPr>
      <w:pStyle w:val="Stopk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Pr="007B47B9" w:rsidRDefault="00C862FC" w:rsidP="00790283">
    <w:pPr>
      <w:pStyle w:val="Stopka"/>
      <w:jc w:val="right"/>
      <w:rPr>
        <w:rFonts w:ascii="Arial" w:hAnsi="Arial" w:cs="Arial"/>
        <w:sz w:val="16"/>
        <w:szCs w:val="16"/>
      </w:rPr>
    </w:pPr>
  </w:p>
  <w:p w:rsidR="00C862FC" w:rsidRDefault="00C862FC" w:rsidP="00790283">
    <w:pPr>
      <w:pStyle w:val="Stopk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rsidP="00133BBD">
    <w:pPr>
      <w:pStyle w:val="Stopka"/>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rsidP="00133BBD">
    <w:pPr>
      <w:pStyle w:val="Stopka"/>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rsidP="00133BBD">
    <w:pPr>
      <w:pStyle w:val="Stopka"/>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pPr>
      <w:pStyle w:val="Stopka"/>
    </w:pPr>
    <w:r>
      <w:ptab w:relativeTo="margin" w:alignment="center" w:leader="none"/>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998052"/>
      <w:docPartObj>
        <w:docPartGallery w:val="Page Numbers (Bottom of Page)"/>
        <w:docPartUnique/>
      </w:docPartObj>
    </w:sdtPr>
    <w:sdtEndPr>
      <w:rPr>
        <w:rFonts w:ascii="Arial" w:hAnsi="Arial" w:cs="Arial"/>
        <w:sz w:val="16"/>
        <w:szCs w:val="16"/>
      </w:rPr>
    </w:sdtEndPr>
    <w:sdtContent>
      <w:sdt>
        <w:sdtPr>
          <w:id w:val="1665359294"/>
          <w:docPartObj>
            <w:docPartGallery w:val="Page Numbers (Top of Page)"/>
            <w:docPartUnique/>
          </w:docPartObj>
        </w:sdtPr>
        <w:sdtEndPr>
          <w:rPr>
            <w:rFonts w:ascii="Arial" w:hAnsi="Arial" w:cs="Arial"/>
            <w:sz w:val="16"/>
            <w:szCs w:val="16"/>
          </w:rPr>
        </w:sdtEndPr>
        <w:sdtContent>
          <w:p w:rsidR="00C862FC" w:rsidRPr="009B3ACB" w:rsidRDefault="00C862FC">
            <w:pPr>
              <w:pStyle w:val="Stopka"/>
              <w:jc w:val="right"/>
              <w:rPr>
                <w:rFonts w:ascii="Arial" w:hAnsi="Arial" w:cs="Arial"/>
                <w:sz w:val="16"/>
                <w:szCs w:val="16"/>
              </w:rPr>
            </w:pPr>
            <w:r w:rsidRPr="009B3ACB">
              <w:rPr>
                <w:rFonts w:ascii="Arial" w:hAnsi="Arial" w:cs="Arial"/>
                <w:sz w:val="16"/>
                <w:szCs w:val="16"/>
              </w:rPr>
              <w:t xml:space="preserve">Strona </w:t>
            </w:r>
            <w:r w:rsidRPr="009B3ACB">
              <w:rPr>
                <w:rFonts w:ascii="Arial" w:hAnsi="Arial" w:cs="Arial"/>
                <w:b/>
                <w:bCs/>
                <w:sz w:val="16"/>
                <w:szCs w:val="16"/>
              </w:rPr>
              <w:fldChar w:fldCharType="begin"/>
            </w:r>
            <w:r w:rsidRPr="009B3ACB">
              <w:rPr>
                <w:rFonts w:ascii="Arial" w:hAnsi="Arial" w:cs="Arial"/>
                <w:b/>
                <w:bCs/>
                <w:sz w:val="16"/>
                <w:szCs w:val="16"/>
              </w:rPr>
              <w:instrText>PAGE</w:instrText>
            </w:r>
            <w:r w:rsidRPr="009B3ACB">
              <w:rPr>
                <w:rFonts w:ascii="Arial" w:hAnsi="Arial" w:cs="Arial"/>
                <w:b/>
                <w:bCs/>
                <w:sz w:val="16"/>
                <w:szCs w:val="16"/>
              </w:rPr>
              <w:fldChar w:fldCharType="separate"/>
            </w:r>
            <w:r w:rsidR="00C12AEE">
              <w:rPr>
                <w:rFonts w:ascii="Arial" w:hAnsi="Arial" w:cs="Arial"/>
                <w:b/>
                <w:bCs/>
                <w:noProof/>
                <w:sz w:val="16"/>
                <w:szCs w:val="16"/>
              </w:rPr>
              <w:t>226</w:t>
            </w:r>
            <w:r w:rsidRPr="009B3ACB">
              <w:rPr>
                <w:rFonts w:ascii="Arial" w:hAnsi="Arial" w:cs="Arial"/>
                <w:b/>
                <w:bCs/>
                <w:sz w:val="16"/>
                <w:szCs w:val="16"/>
              </w:rPr>
              <w:fldChar w:fldCharType="end"/>
            </w:r>
            <w:r w:rsidRPr="009B3ACB">
              <w:rPr>
                <w:rFonts w:ascii="Arial" w:hAnsi="Arial" w:cs="Arial"/>
                <w:sz w:val="16"/>
                <w:szCs w:val="16"/>
              </w:rPr>
              <w:t xml:space="preserve"> z </w:t>
            </w:r>
            <w:r w:rsidRPr="009B3ACB">
              <w:rPr>
                <w:rFonts w:ascii="Arial" w:hAnsi="Arial" w:cs="Arial"/>
                <w:b/>
                <w:bCs/>
                <w:sz w:val="16"/>
                <w:szCs w:val="16"/>
              </w:rPr>
              <w:fldChar w:fldCharType="begin"/>
            </w:r>
            <w:r w:rsidRPr="009B3ACB">
              <w:rPr>
                <w:rFonts w:ascii="Arial" w:hAnsi="Arial" w:cs="Arial"/>
                <w:b/>
                <w:bCs/>
                <w:sz w:val="16"/>
                <w:szCs w:val="16"/>
              </w:rPr>
              <w:instrText>NUMPAGES</w:instrText>
            </w:r>
            <w:r w:rsidRPr="009B3ACB">
              <w:rPr>
                <w:rFonts w:ascii="Arial" w:hAnsi="Arial" w:cs="Arial"/>
                <w:b/>
                <w:bCs/>
                <w:sz w:val="16"/>
                <w:szCs w:val="16"/>
              </w:rPr>
              <w:fldChar w:fldCharType="separate"/>
            </w:r>
            <w:r w:rsidR="00C12AEE">
              <w:rPr>
                <w:rFonts w:ascii="Arial" w:hAnsi="Arial" w:cs="Arial"/>
                <w:b/>
                <w:bCs/>
                <w:noProof/>
                <w:sz w:val="16"/>
                <w:szCs w:val="16"/>
              </w:rPr>
              <w:t>277</w:t>
            </w:r>
            <w:r w:rsidRPr="009B3ACB">
              <w:rPr>
                <w:rFonts w:ascii="Arial" w:hAnsi="Arial" w:cs="Arial"/>
                <w:b/>
                <w:bCs/>
                <w:sz w:val="16"/>
                <w:szCs w:val="16"/>
              </w:rPr>
              <w:fldChar w:fldCharType="end"/>
            </w:r>
          </w:p>
        </w:sdtContent>
      </w:sdt>
    </w:sdtContent>
  </w:sdt>
  <w:p w:rsidR="00C862FC" w:rsidRDefault="00C862FC">
    <w:pPr>
      <w:pStyle w:val="Stopk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Pr="00D635D5" w:rsidRDefault="00C862FC" w:rsidP="001D65BB">
    <w:pPr>
      <w:pStyle w:val="Stopka"/>
    </w:pPr>
    <w:r>
      <w:rPr>
        <w:noProof/>
      </w:rPr>
      <w:drawing>
        <wp:inline distT="0" distB="0" distL="0" distR="0">
          <wp:extent cx="5762625" cy="6286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2865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1F7" w:rsidRDefault="005311F7" w:rsidP="00DE2795">
      <w:r>
        <w:separator/>
      </w:r>
    </w:p>
    <w:p w:rsidR="005311F7" w:rsidRDefault="005311F7"/>
  </w:footnote>
  <w:footnote w:type="continuationSeparator" w:id="0">
    <w:p w:rsidR="005311F7" w:rsidRDefault="005311F7" w:rsidP="00DE2795">
      <w:r>
        <w:continuationSeparator/>
      </w:r>
    </w:p>
    <w:p w:rsidR="005311F7" w:rsidRDefault="005311F7"/>
  </w:footnote>
  <w:footnote w:id="1">
    <w:p w:rsidR="00C862FC" w:rsidRPr="004E7002" w:rsidRDefault="00C862FC"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2">
    <w:p w:rsidR="00C862FC" w:rsidRPr="004E7002" w:rsidRDefault="00C862FC"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3">
    <w:p w:rsidR="00C862FC" w:rsidRDefault="00C862FC">
      <w:pPr>
        <w:pStyle w:val="Tekstprzypisudolnego"/>
      </w:pPr>
      <w:r>
        <w:rPr>
          <w:rStyle w:val="Odwoanieprzypisudolnego"/>
        </w:rPr>
        <w:footnoteRef/>
      </w:r>
      <w:r>
        <w:t xml:space="preserve"> </w:t>
      </w:r>
      <w:r w:rsidRPr="00FF2442">
        <w:rPr>
          <w:rFonts w:ascii="Arial" w:hAnsi="Arial" w:cs="Arial"/>
        </w:rPr>
        <w:t>Z ewentualnymi późniejszymi zmianami.</w:t>
      </w:r>
    </w:p>
  </w:footnote>
  <w:footnote w:id="4">
    <w:p w:rsidR="00C862FC" w:rsidRPr="009C028D" w:rsidRDefault="00C862FC" w:rsidP="004F0FA7">
      <w:pPr>
        <w:pStyle w:val="Tekstprzypisudolnego"/>
        <w:ind w:left="-567" w:hanging="142"/>
        <w:jc w:val="both"/>
        <w:rPr>
          <w:sz w:val="18"/>
          <w:szCs w:val="18"/>
        </w:rPr>
      </w:pPr>
      <w:r w:rsidRPr="00AC0A2D">
        <w:rPr>
          <w:rStyle w:val="Odwoanieprzypisudolnego"/>
          <w:rFonts w:ascii="Arial" w:hAnsi="Arial" w:cs="Arial"/>
        </w:rPr>
        <w:footnoteRef/>
      </w:r>
      <w:r>
        <w:rPr>
          <w:rFonts w:ascii="Arial" w:hAnsi="Arial" w:cs="Arial"/>
        </w:rPr>
        <w:t xml:space="preserve"> </w:t>
      </w:r>
      <w:r w:rsidRPr="009C028D">
        <w:rPr>
          <w:rFonts w:ascii="Arial" w:hAnsi="Arial" w:cs="Arial"/>
          <w:sz w:val="18"/>
          <w:szCs w:val="18"/>
        </w:rPr>
        <w:t xml:space="preserve">Kwota na 2020 rok stanowi kwotę przyznaną przez dysponenta środków Funduszu Pracy zgodnie z decyzją z dnia 29 listopada 2019 r. </w:t>
      </w:r>
      <w:r>
        <w:rPr>
          <w:rFonts w:ascii="Arial" w:hAnsi="Arial" w:cs="Arial"/>
          <w:sz w:val="18"/>
          <w:szCs w:val="18"/>
        </w:rPr>
        <w:t>i obowiązuje do czasu ustalenia ostatecznych kwot na podstawie ustawy budżetowej na rok 2020. Kwoty na lata 2021-2022 zostały pomniejszone o 8 mln EUR i wymagają akceptacji dysponenta FP.</w:t>
      </w:r>
    </w:p>
  </w:footnote>
  <w:footnote w:id="5">
    <w:p w:rsidR="00C862FC" w:rsidRDefault="00C862FC" w:rsidP="004F0FA7">
      <w:pPr>
        <w:pStyle w:val="Tekstprzypisudolnego"/>
        <w:ind w:left="-567" w:hanging="142"/>
        <w:jc w:val="both"/>
      </w:pPr>
      <w:r w:rsidRPr="009C028D">
        <w:rPr>
          <w:rStyle w:val="Odwoanieprzypisudolnego"/>
          <w:sz w:val="18"/>
          <w:szCs w:val="18"/>
        </w:rPr>
        <w:footnoteRef/>
      </w:r>
      <w:r w:rsidRPr="009C028D">
        <w:rPr>
          <w:sz w:val="18"/>
          <w:szCs w:val="18"/>
        </w:rPr>
        <w:t xml:space="preserve"> </w:t>
      </w:r>
      <w:r w:rsidRPr="009C028D">
        <w:rPr>
          <w:rFonts w:ascii="Arial" w:hAnsi="Arial" w:cs="Arial"/>
          <w:sz w:val="18"/>
          <w:szCs w:val="18"/>
        </w:rPr>
        <w:t>W odniesieniu do wskaźników nr 3 - 9 wartości planowane do osiągnięcia zostały zaktualizowane w związku z pomniejszeniem kwot na lata 2021-2022 o 8 mln EUR,.</w:t>
      </w:r>
    </w:p>
  </w:footnote>
  <w:footnote w:id="6">
    <w:p w:rsidR="00C862FC" w:rsidRPr="00FF2442" w:rsidRDefault="00C862FC" w:rsidP="004911B5">
      <w:pPr>
        <w:pStyle w:val="Tekstprzypisudolnego"/>
      </w:pPr>
      <w:r>
        <w:rPr>
          <w:rStyle w:val="Odwoanieprzypisudolnego"/>
        </w:rPr>
        <w:footnoteRef/>
      </w:r>
      <w:r>
        <w:t xml:space="preserve"> </w:t>
      </w:r>
      <w:r w:rsidRPr="00FF2442">
        <w:rPr>
          <w:rFonts w:ascii="Arial" w:hAnsi="Arial" w:cs="Arial"/>
        </w:rPr>
        <w:t>Pomiar wskaźnika odbywa się jedynie w stosunku do uczestników 1 typu projektu. Kryterium nie dotyczy realizacji działań w ramach typu 6.</w:t>
      </w:r>
    </w:p>
  </w:footnote>
  <w:footnote w:id="7">
    <w:p w:rsidR="00C862FC" w:rsidRDefault="00C862FC" w:rsidP="004911B5">
      <w:pPr>
        <w:pStyle w:val="Tekstprzypisudolnego"/>
      </w:pPr>
      <w:r w:rsidRPr="00FF2442">
        <w:rPr>
          <w:rStyle w:val="Odwoanieprzypisudolnego"/>
        </w:rPr>
        <w:footnoteRef/>
      </w:r>
      <w:r w:rsidRPr="00FF2442">
        <w:t xml:space="preserve"> </w:t>
      </w:r>
      <w:r w:rsidRPr="00FF2442">
        <w:rPr>
          <w:rFonts w:ascii="Arial" w:hAnsi="Arial" w:cs="Arial"/>
        </w:rPr>
        <w:t>Pomiar wskaźnika odbywa się jedynie w stosunku do uczestników 1 typu projektu. Kryterium nie dotyczy realizacji działań w ramach typu 6.</w:t>
      </w:r>
    </w:p>
  </w:footnote>
  <w:footnote w:id="8">
    <w:p w:rsidR="00C862FC" w:rsidRDefault="00C862FC" w:rsidP="00F15064">
      <w:pPr>
        <w:pStyle w:val="Tekstprzypisudolnego"/>
      </w:pPr>
      <w:r>
        <w:rPr>
          <w:rStyle w:val="Odwoanieprzypisudolnego"/>
        </w:rPr>
        <w:footnoteRef/>
      </w:r>
      <w:r>
        <w:t xml:space="preserve"> </w:t>
      </w:r>
      <w:r w:rsidRPr="00E65013">
        <w:rPr>
          <w:rFonts w:ascii="Arial" w:hAnsi="Arial" w:cs="Arial"/>
        </w:rPr>
        <w:t xml:space="preserve">Ewaluacja wykonywania przez beneficjenta zgodnie z wymogami </w:t>
      </w:r>
      <w:r w:rsidRPr="00E65013">
        <w:rPr>
          <w:rFonts w:ascii="Arial" w:hAnsi="Arial" w:cs="Arial"/>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E65013">
        <w:rPr>
          <w:rFonts w:ascii="Arial" w:hAnsi="Arial" w:cs="Arial"/>
        </w:rPr>
        <w:t>.</w:t>
      </w:r>
    </w:p>
  </w:footnote>
  <w:footnote w:id="9">
    <w:p w:rsidR="00C862FC" w:rsidRPr="006208F9" w:rsidRDefault="00C862FC" w:rsidP="0025143B">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0">
    <w:p w:rsidR="00C862FC" w:rsidRPr="00503FE9" w:rsidRDefault="00C862FC" w:rsidP="002514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1">
    <w:p w:rsidR="00C862FC" w:rsidRPr="003C1158" w:rsidRDefault="00C862FC"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C862FC" w:rsidRPr="003C1158" w:rsidRDefault="00C862FC"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C862FC" w:rsidRPr="003C1158" w:rsidRDefault="00C862FC"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C862FC" w:rsidRDefault="00C862FC"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C862FC" w:rsidRPr="003C1158" w:rsidRDefault="00C862FC"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C862FC" w:rsidRDefault="00C862FC" w:rsidP="00875383">
      <w:pPr>
        <w:pStyle w:val="Tekstprzypisudolnego"/>
      </w:pPr>
    </w:p>
  </w:footnote>
  <w:footnote w:id="12">
    <w:p w:rsidR="00C862FC" w:rsidRPr="008D7E7F" w:rsidRDefault="00C862FC"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3">
    <w:p w:rsidR="00C862FC" w:rsidRPr="008D7E7F" w:rsidRDefault="00C862FC"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4">
    <w:p w:rsidR="00C862FC" w:rsidRPr="003C1158" w:rsidRDefault="00C862FC"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C862FC" w:rsidRPr="003C1158" w:rsidRDefault="00C862FC"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C862FC" w:rsidRPr="003C1158" w:rsidRDefault="00C862FC"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C862FC" w:rsidRDefault="00C862FC"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C862FC" w:rsidRPr="003C1158" w:rsidRDefault="00C862FC"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C862FC" w:rsidRPr="008B1C40" w:rsidRDefault="00C862FC" w:rsidP="00875383">
      <w:pPr>
        <w:spacing w:before="40" w:after="40"/>
        <w:rPr>
          <w:sz w:val="18"/>
          <w:szCs w:val="18"/>
        </w:rPr>
      </w:pPr>
    </w:p>
  </w:footnote>
  <w:footnote w:id="15">
    <w:p w:rsidR="00C862FC" w:rsidRDefault="00C862FC"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6">
    <w:p w:rsidR="00C862FC" w:rsidRDefault="00C862FC"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pkt. 1 podrozdziału 8.5 </w:t>
      </w:r>
      <w:r>
        <w:rPr>
          <w:rFonts w:ascii="Arial" w:hAnsi="Arial" w:cs="Arial"/>
          <w:i/>
          <w:iCs/>
          <w:sz w:val="16"/>
          <w:szCs w:val="16"/>
        </w:rPr>
        <w:t>Wytycznych w zakresie kwalifikowalności wydatków w ramach EFRR, EFS I FS na lata 2014-2020.</w:t>
      </w:r>
    </w:p>
  </w:footnote>
  <w:footnote w:id="17">
    <w:p w:rsidR="00C862FC" w:rsidRDefault="00C862FC" w:rsidP="000322DB">
      <w:pPr>
        <w:pStyle w:val="Tekstprzypisudolnego"/>
      </w:pPr>
    </w:p>
  </w:footnote>
  <w:footnote w:id="18">
    <w:p w:rsidR="004A179D" w:rsidRPr="004A79F3" w:rsidRDefault="004A179D"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9">
    <w:p w:rsidR="004A179D" w:rsidRPr="008D7E7F" w:rsidRDefault="004A179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0">
    <w:p w:rsidR="004A179D" w:rsidRPr="008D7E7F" w:rsidRDefault="004A179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1">
    <w:p w:rsidR="004A179D" w:rsidRPr="004A79F3" w:rsidRDefault="004A179D" w:rsidP="004A179D">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22">
    <w:p w:rsidR="004A179D" w:rsidRPr="008D7E7F" w:rsidRDefault="004A179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3">
    <w:p w:rsidR="004A179D" w:rsidRPr="008D7E7F" w:rsidRDefault="004A179D" w:rsidP="004A179D">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4">
    <w:p w:rsidR="00C862FC" w:rsidRPr="006208F9" w:rsidRDefault="00C862FC" w:rsidP="0059701E">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5">
    <w:p w:rsidR="00C862FC" w:rsidRPr="00503FE9" w:rsidRDefault="00C862FC" w:rsidP="0059701E">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6">
    <w:p w:rsidR="00C862FC" w:rsidRPr="006208F9" w:rsidRDefault="00C862FC" w:rsidP="00F83201">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7">
    <w:p w:rsidR="00C862FC" w:rsidRPr="00503FE9" w:rsidRDefault="00C862FC" w:rsidP="00F83201">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8">
    <w:p w:rsidR="00C862FC" w:rsidRPr="006208F9" w:rsidRDefault="00C862FC" w:rsidP="00D26AE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9">
    <w:p w:rsidR="00C862FC" w:rsidRPr="00503FE9" w:rsidRDefault="00C862FC" w:rsidP="00D26AE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Pr="00C862FA" w:rsidRDefault="00C862FC" w:rsidP="00C862FA">
    <w:pPr>
      <w:pStyle w:val="Nagwek"/>
      <w:jc w:val="center"/>
      <w:rPr>
        <w:rFonts w:ascii="Myriad Pro" w:hAnsi="Myriad Pro"/>
        <w:b/>
        <w:sz w:val="16"/>
        <w:szCs w:val="16"/>
      </w:rPr>
    </w:pPr>
    <w:r>
      <w:rPr>
        <w:rFonts w:ascii="Myriad Pro" w:hAnsi="Myriad Pro"/>
        <w:b/>
        <w:sz w:val="16"/>
        <w:szCs w:val="16"/>
      </w:rPr>
      <w:t>ZAŁĄCZNIK 4 RAMOWE PLANY REALIZACJI DZIAŁAŃ</w:t>
    </w:r>
  </w:p>
  <w:p w:rsidR="00C862FC" w:rsidRPr="0086305F" w:rsidRDefault="00C862FC" w:rsidP="0086305F">
    <w:pPr>
      <w:pStyle w:val="Nagwek"/>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rsidP="00CF5CF1">
    <w:pPr>
      <w:pStyle w:val="Nagwek"/>
      <w:jc w:val="center"/>
      <w:rPr>
        <w:rFonts w:ascii="Myriad Pro" w:hAnsi="Myriad Pro"/>
        <w:b/>
        <w:sz w:val="16"/>
        <w:szCs w:val="16"/>
      </w:rPr>
    </w:pPr>
    <w:r>
      <w:rPr>
        <w:rFonts w:ascii="Myriad Pro" w:hAnsi="Myriad Pro"/>
        <w:b/>
        <w:noProof/>
        <w:sz w:val="16"/>
        <w:szCs w:val="16"/>
      </w:rPr>
      <w:drawing>
        <wp:inline distT="0" distB="0" distL="0" distR="0">
          <wp:extent cx="6631305" cy="103378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31305" cy="1033780"/>
                  </a:xfrm>
                  <a:prstGeom prst="rect">
                    <a:avLst/>
                  </a:prstGeom>
                  <a:noFill/>
                  <a:ln>
                    <a:noFill/>
                  </a:ln>
                </pic:spPr>
              </pic:pic>
            </a:graphicData>
          </a:graphic>
        </wp:inline>
      </w:drawing>
    </w:r>
  </w:p>
  <w:p w:rsidR="00C862FC" w:rsidRDefault="00C862FC" w:rsidP="00CF5CF1">
    <w:pPr>
      <w:pStyle w:val="Nagwek"/>
      <w:jc w:val="center"/>
      <w:rPr>
        <w:rFonts w:ascii="Myriad Pro" w:hAnsi="Myriad Pro"/>
        <w:b/>
        <w:sz w:val="16"/>
        <w:szCs w:val="16"/>
      </w:rPr>
    </w:pPr>
  </w:p>
  <w:p w:rsidR="00C862FC" w:rsidRDefault="00C862FC" w:rsidP="00CF5CF1">
    <w:pPr>
      <w:pStyle w:val="Nagwek"/>
      <w:jc w:val="center"/>
      <w:rPr>
        <w:rFonts w:ascii="Myriad Pro" w:hAnsi="Myriad Pro"/>
        <w:b/>
        <w:sz w:val="16"/>
        <w:szCs w:val="16"/>
      </w:rPr>
    </w:pPr>
    <w:r>
      <w:rPr>
        <w:rFonts w:ascii="Myriad Pro" w:hAnsi="Myriad Pro"/>
        <w:b/>
        <w:sz w:val="16"/>
        <w:szCs w:val="16"/>
      </w:rPr>
      <w:t>ZAŁĄCZNIK 4 RAMOWE PLANY REALIZACJI DZIAŁAŃ</w:t>
    </w:r>
  </w:p>
  <w:p w:rsidR="00C862FC" w:rsidRDefault="00C862FC" w:rsidP="00CF5CF1">
    <w:pPr>
      <w:pStyle w:val="Nagwek"/>
      <w:jc w:val="center"/>
      <w:rPr>
        <w:rFonts w:ascii="Myriad Pro" w:hAnsi="Myriad Pro"/>
        <w:b/>
        <w:sz w:val="16"/>
        <w:szCs w:val="16"/>
      </w:rPr>
    </w:pPr>
    <w:r>
      <w:rPr>
        <w:rFonts w:ascii="Myriad Pro" w:hAnsi="Myriad Pro"/>
        <w:b/>
        <w:sz w:val="16"/>
        <w:szCs w:val="16"/>
      </w:rPr>
      <w:t>EFS</w:t>
    </w:r>
  </w:p>
  <w:p w:rsidR="00C862FC" w:rsidRPr="00C862FA" w:rsidRDefault="00C862FC" w:rsidP="00957AFA">
    <w:pPr>
      <w:pStyle w:val="Nagwek"/>
      <w:jc w:val="center"/>
      <w:rPr>
        <w:rFonts w:ascii="Myriad Pro" w:hAnsi="Myriad Pro"/>
        <w:b/>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rsidP="00443AE1">
    <w:pPr>
      <w:pStyle w:val="Nagwek"/>
      <w:jc w:val="center"/>
      <w:rPr>
        <w:rFonts w:ascii="Myriad Pro" w:hAnsi="Myriad Pro"/>
        <w:b/>
        <w:sz w:val="16"/>
        <w:szCs w:val="16"/>
      </w:rPr>
    </w:pPr>
    <w:r>
      <w:rPr>
        <w:rFonts w:ascii="Myriad Pro" w:hAnsi="Myriad Pro"/>
        <w:b/>
        <w:sz w:val="16"/>
        <w:szCs w:val="16"/>
      </w:rPr>
      <w:t>ZAŁĄCZNIK 4 RAMOWE PLANY REALIZACJI DZIAŁAŃ</w:t>
    </w:r>
  </w:p>
  <w:p w:rsidR="00C862FC" w:rsidRPr="00443AE1" w:rsidRDefault="00C862FC" w:rsidP="008B430A">
    <w:pPr>
      <w:pStyle w:val="Nagwek"/>
      <w:jc w:val="center"/>
      <w:rPr>
        <w:rFonts w:ascii="Myriad Pro" w:hAnsi="Myriad Pro"/>
        <w:b/>
        <w:sz w:val="16"/>
        <w:szCs w:val="16"/>
      </w:rPr>
    </w:pPr>
    <w:r>
      <w:rPr>
        <w:rFonts w:ascii="Myriad Pro" w:hAnsi="Myriad Pro"/>
        <w:b/>
        <w:sz w:val="16"/>
        <w:szCs w:val="16"/>
      </w:rPr>
      <w:t>EFS</w:t>
    </w:r>
  </w:p>
  <w:p w:rsidR="00C862FC" w:rsidRPr="0086305F" w:rsidRDefault="00C862FC" w:rsidP="0086305F">
    <w:pPr>
      <w:pStyle w:val="Nagwek"/>
      <w:jc w:val="center"/>
      <w:rPr>
        <w:rFonts w:ascii="Arial" w:hAnsi="Arial" w:cs="Aria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FC" w:rsidRDefault="00C862F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424BD"/>
    <w:multiLevelType w:val="hybridMultilevel"/>
    <w:tmpl w:val="ACE2E558"/>
    <w:lvl w:ilvl="0" w:tplc="F6D25DDA">
      <w:start w:val="1"/>
      <w:numFmt w:val="lowerLetter"/>
      <w:lvlText w:val="%1)"/>
      <w:lvlJc w:val="left"/>
      <w:pPr>
        <w:ind w:left="717" w:hanging="360"/>
      </w:pPr>
      <w:rPr>
        <w:rFonts w:ascii="Arial" w:hAnsi="Arial" w:cs="Arial" w:hint="default"/>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2965FB8"/>
    <w:multiLevelType w:val="hybridMultilevel"/>
    <w:tmpl w:val="DE62FBF6"/>
    <w:lvl w:ilvl="0" w:tplc="13F6330E">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061AB0"/>
    <w:multiLevelType w:val="hybridMultilevel"/>
    <w:tmpl w:val="293EB6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213314"/>
    <w:multiLevelType w:val="hybridMultilevel"/>
    <w:tmpl w:val="3FDEA8BC"/>
    <w:lvl w:ilvl="0" w:tplc="C4B4A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B42D16"/>
    <w:multiLevelType w:val="hybridMultilevel"/>
    <w:tmpl w:val="89920A3E"/>
    <w:lvl w:ilvl="0" w:tplc="AB7AD5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AB4A30"/>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E32985"/>
    <w:multiLevelType w:val="hybridMultilevel"/>
    <w:tmpl w:val="D1B48C3C"/>
    <w:lvl w:ilvl="0" w:tplc="5A4467BC">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60F28FD"/>
    <w:multiLevelType w:val="hybridMultilevel"/>
    <w:tmpl w:val="58E00032"/>
    <w:lvl w:ilvl="0" w:tplc="503807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691084D"/>
    <w:multiLevelType w:val="hybridMultilevel"/>
    <w:tmpl w:val="2D92AC36"/>
    <w:lvl w:ilvl="0" w:tplc="E40A182E">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BC4D03"/>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E57C4C"/>
    <w:multiLevelType w:val="hybridMultilevel"/>
    <w:tmpl w:val="91748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9CD2C2F"/>
    <w:multiLevelType w:val="hybridMultilevel"/>
    <w:tmpl w:val="9288DE4A"/>
    <w:lvl w:ilvl="0" w:tplc="AC804D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7">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8">
    <w:nsid w:val="0A2B4BF2"/>
    <w:multiLevelType w:val="hybridMultilevel"/>
    <w:tmpl w:val="836A1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A580D8C"/>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A7B382D"/>
    <w:multiLevelType w:val="hybridMultilevel"/>
    <w:tmpl w:val="CF847D8A"/>
    <w:lvl w:ilvl="0" w:tplc="E1CE20AE">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22">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0D471752"/>
    <w:multiLevelType w:val="hybridMultilevel"/>
    <w:tmpl w:val="B2BC6956"/>
    <w:lvl w:ilvl="0" w:tplc="1F5C639E">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D9841B5"/>
    <w:multiLevelType w:val="hybridMultilevel"/>
    <w:tmpl w:val="20C69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E88226C"/>
    <w:multiLevelType w:val="hybridMultilevel"/>
    <w:tmpl w:val="6C1C113E"/>
    <w:lvl w:ilvl="0" w:tplc="5D8C17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EED4571"/>
    <w:multiLevelType w:val="hybridMultilevel"/>
    <w:tmpl w:val="3D205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2">
    <w:nsid w:val="0FC4029A"/>
    <w:multiLevelType w:val="hybridMultilevel"/>
    <w:tmpl w:val="60D05FC2"/>
    <w:lvl w:ilvl="0" w:tplc="CACEEA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031670D"/>
    <w:multiLevelType w:val="hybridMultilevel"/>
    <w:tmpl w:val="5D96BD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08C77F1"/>
    <w:multiLevelType w:val="hybridMultilevel"/>
    <w:tmpl w:val="677EEB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CB6B6F"/>
    <w:multiLevelType w:val="hybridMultilevel"/>
    <w:tmpl w:val="B874D47E"/>
    <w:lvl w:ilvl="0" w:tplc="1786C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11E510B"/>
    <w:multiLevelType w:val="hybridMultilevel"/>
    <w:tmpl w:val="CB2A8F9E"/>
    <w:lvl w:ilvl="0" w:tplc="1020EC1E">
      <w:start w:val="1"/>
      <w:numFmt w:val="lowerLetter"/>
      <w:lvlText w:val="%1)"/>
      <w:lvlJc w:val="left"/>
      <w:pPr>
        <w:ind w:left="1065" w:hanging="357"/>
      </w:pPr>
      <w:rPr>
        <w:b w:val="0"/>
      </w:rPr>
    </w:lvl>
    <w:lvl w:ilvl="1" w:tplc="04150003">
      <w:start w:val="1"/>
      <w:numFmt w:val="bullet"/>
      <w:lvlText w:val="o"/>
      <w:lvlJc w:val="left"/>
      <w:pPr>
        <w:ind w:left="1607" w:hanging="360"/>
      </w:pPr>
      <w:rPr>
        <w:rFonts w:ascii="Courier New" w:hAnsi="Courier New" w:cs="Courier New" w:hint="default"/>
      </w:rPr>
    </w:lvl>
    <w:lvl w:ilvl="2" w:tplc="04150005">
      <w:start w:val="1"/>
      <w:numFmt w:val="bullet"/>
      <w:lvlText w:val=""/>
      <w:lvlJc w:val="left"/>
      <w:pPr>
        <w:ind w:left="2327" w:hanging="360"/>
      </w:pPr>
      <w:rPr>
        <w:rFonts w:ascii="Wingdings" w:hAnsi="Wingdings" w:hint="default"/>
      </w:rPr>
    </w:lvl>
    <w:lvl w:ilvl="3" w:tplc="04150001">
      <w:start w:val="1"/>
      <w:numFmt w:val="bullet"/>
      <w:lvlText w:val=""/>
      <w:lvlJc w:val="left"/>
      <w:pPr>
        <w:ind w:left="3047" w:hanging="360"/>
      </w:pPr>
      <w:rPr>
        <w:rFonts w:ascii="Symbol" w:hAnsi="Symbol" w:hint="default"/>
      </w:rPr>
    </w:lvl>
    <w:lvl w:ilvl="4" w:tplc="04150003">
      <w:start w:val="1"/>
      <w:numFmt w:val="bullet"/>
      <w:lvlText w:val="o"/>
      <w:lvlJc w:val="left"/>
      <w:pPr>
        <w:ind w:left="3767" w:hanging="360"/>
      </w:pPr>
      <w:rPr>
        <w:rFonts w:ascii="Courier New" w:hAnsi="Courier New" w:cs="Courier New" w:hint="default"/>
      </w:rPr>
    </w:lvl>
    <w:lvl w:ilvl="5" w:tplc="04150005">
      <w:start w:val="1"/>
      <w:numFmt w:val="bullet"/>
      <w:lvlText w:val=""/>
      <w:lvlJc w:val="left"/>
      <w:pPr>
        <w:ind w:left="4487" w:hanging="360"/>
      </w:pPr>
      <w:rPr>
        <w:rFonts w:ascii="Wingdings" w:hAnsi="Wingdings" w:hint="default"/>
      </w:rPr>
    </w:lvl>
    <w:lvl w:ilvl="6" w:tplc="04150001">
      <w:start w:val="1"/>
      <w:numFmt w:val="bullet"/>
      <w:lvlText w:val=""/>
      <w:lvlJc w:val="left"/>
      <w:pPr>
        <w:ind w:left="5207" w:hanging="360"/>
      </w:pPr>
      <w:rPr>
        <w:rFonts w:ascii="Symbol" w:hAnsi="Symbol" w:hint="default"/>
      </w:rPr>
    </w:lvl>
    <w:lvl w:ilvl="7" w:tplc="04150003">
      <w:start w:val="1"/>
      <w:numFmt w:val="bullet"/>
      <w:lvlText w:val="o"/>
      <w:lvlJc w:val="left"/>
      <w:pPr>
        <w:ind w:left="5927" w:hanging="360"/>
      </w:pPr>
      <w:rPr>
        <w:rFonts w:ascii="Courier New" w:hAnsi="Courier New" w:cs="Courier New" w:hint="default"/>
      </w:rPr>
    </w:lvl>
    <w:lvl w:ilvl="8" w:tplc="04150005">
      <w:start w:val="1"/>
      <w:numFmt w:val="bullet"/>
      <w:lvlText w:val=""/>
      <w:lvlJc w:val="left"/>
      <w:pPr>
        <w:ind w:left="6647" w:hanging="360"/>
      </w:pPr>
      <w:rPr>
        <w:rFonts w:ascii="Wingdings" w:hAnsi="Wingdings" w:hint="default"/>
      </w:rPr>
    </w:lvl>
  </w:abstractNum>
  <w:abstractNum w:abstractNumId="37">
    <w:nsid w:val="113F628A"/>
    <w:multiLevelType w:val="hybridMultilevel"/>
    <w:tmpl w:val="B5586798"/>
    <w:lvl w:ilvl="0" w:tplc="9C445204">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19237A6"/>
    <w:multiLevelType w:val="hybridMultilevel"/>
    <w:tmpl w:val="7EB8D5DE"/>
    <w:lvl w:ilvl="0" w:tplc="531E2632">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39">
    <w:nsid w:val="11C73E08"/>
    <w:multiLevelType w:val="hybridMultilevel"/>
    <w:tmpl w:val="3ACAE2E2"/>
    <w:lvl w:ilvl="0" w:tplc="2B6E9C64">
      <w:start w:val="1"/>
      <w:numFmt w:val="decimal"/>
      <w:lvlText w:val="%1."/>
      <w:lvlJc w:val="left"/>
      <w:pPr>
        <w:ind w:left="445" w:hanging="360"/>
      </w:pPr>
    </w:lvl>
    <w:lvl w:ilvl="1" w:tplc="04150019">
      <w:start w:val="1"/>
      <w:numFmt w:val="lowerLetter"/>
      <w:lvlText w:val="%2."/>
      <w:lvlJc w:val="left"/>
      <w:pPr>
        <w:ind w:left="1165" w:hanging="360"/>
      </w:pPr>
    </w:lvl>
    <w:lvl w:ilvl="2" w:tplc="0415001B">
      <w:start w:val="1"/>
      <w:numFmt w:val="lowerRoman"/>
      <w:lvlText w:val="%3."/>
      <w:lvlJc w:val="right"/>
      <w:pPr>
        <w:ind w:left="1885" w:hanging="180"/>
      </w:pPr>
    </w:lvl>
    <w:lvl w:ilvl="3" w:tplc="0415000F">
      <w:start w:val="1"/>
      <w:numFmt w:val="decimal"/>
      <w:lvlText w:val="%4."/>
      <w:lvlJc w:val="left"/>
      <w:pPr>
        <w:ind w:left="2605" w:hanging="360"/>
      </w:pPr>
    </w:lvl>
    <w:lvl w:ilvl="4" w:tplc="04150019">
      <w:start w:val="1"/>
      <w:numFmt w:val="lowerLetter"/>
      <w:lvlText w:val="%5."/>
      <w:lvlJc w:val="left"/>
      <w:pPr>
        <w:ind w:left="3325" w:hanging="360"/>
      </w:pPr>
    </w:lvl>
    <w:lvl w:ilvl="5" w:tplc="0415001B">
      <w:start w:val="1"/>
      <w:numFmt w:val="lowerRoman"/>
      <w:lvlText w:val="%6."/>
      <w:lvlJc w:val="right"/>
      <w:pPr>
        <w:ind w:left="4045" w:hanging="180"/>
      </w:pPr>
    </w:lvl>
    <w:lvl w:ilvl="6" w:tplc="0415000F">
      <w:start w:val="1"/>
      <w:numFmt w:val="decimal"/>
      <w:lvlText w:val="%7."/>
      <w:lvlJc w:val="left"/>
      <w:pPr>
        <w:ind w:left="4765" w:hanging="360"/>
      </w:pPr>
    </w:lvl>
    <w:lvl w:ilvl="7" w:tplc="04150019">
      <w:start w:val="1"/>
      <w:numFmt w:val="lowerLetter"/>
      <w:lvlText w:val="%8."/>
      <w:lvlJc w:val="left"/>
      <w:pPr>
        <w:ind w:left="5485" w:hanging="360"/>
      </w:pPr>
    </w:lvl>
    <w:lvl w:ilvl="8" w:tplc="0415001B">
      <w:start w:val="1"/>
      <w:numFmt w:val="lowerRoman"/>
      <w:lvlText w:val="%9."/>
      <w:lvlJc w:val="right"/>
      <w:pPr>
        <w:ind w:left="6205" w:hanging="180"/>
      </w:pPr>
    </w:lvl>
  </w:abstractNum>
  <w:abstractNum w:abstractNumId="40">
    <w:nsid w:val="12061F18"/>
    <w:multiLevelType w:val="hybridMultilevel"/>
    <w:tmpl w:val="213E87E0"/>
    <w:lvl w:ilvl="0" w:tplc="BB3C8DB0">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42">
    <w:nsid w:val="12C534BF"/>
    <w:multiLevelType w:val="hybridMultilevel"/>
    <w:tmpl w:val="77325768"/>
    <w:lvl w:ilvl="0" w:tplc="01A21216">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DB1189"/>
    <w:multiLevelType w:val="hybridMultilevel"/>
    <w:tmpl w:val="C012FCD6"/>
    <w:lvl w:ilvl="0" w:tplc="2E386340">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45">
    <w:nsid w:val="13880BA4"/>
    <w:multiLevelType w:val="hybridMultilevel"/>
    <w:tmpl w:val="531E148C"/>
    <w:lvl w:ilvl="0" w:tplc="D4AA11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D45A84"/>
    <w:multiLevelType w:val="hybridMultilevel"/>
    <w:tmpl w:val="8FDC8DBC"/>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nsid w:val="14B6473A"/>
    <w:multiLevelType w:val="hybridMultilevel"/>
    <w:tmpl w:val="87D8E426"/>
    <w:lvl w:ilvl="0" w:tplc="2E327D88">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54B1154"/>
    <w:multiLevelType w:val="hybridMultilevel"/>
    <w:tmpl w:val="0C185BCA"/>
    <w:lvl w:ilvl="0" w:tplc="FF3C38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1">
    <w:nsid w:val="17321F73"/>
    <w:multiLevelType w:val="hybridMultilevel"/>
    <w:tmpl w:val="52C6002A"/>
    <w:lvl w:ilvl="0" w:tplc="7492A18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8744712"/>
    <w:multiLevelType w:val="hybridMultilevel"/>
    <w:tmpl w:val="870C44BC"/>
    <w:lvl w:ilvl="0" w:tplc="2EF601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8DB5239"/>
    <w:multiLevelType w:val="hybridMultilevel"/>
    <w:tmpl w:val="FD962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8E40AD4"/>
    <w:multiLevelType w:val="hybridMultilevel"/>
    <w:tmpl w:val="B3CC32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91026AC"/>
    <w:multiLevelType w:val="hybridMultilevel"/>
    <w:tmpl w:val="9726F444"/>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7">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0">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AD06584"/>
    <w:multiLevelType w:val="hybridMultilevel"/>
    <w:tmpl w:val="8C88CC84"/>
    <w:lvl w:ilvl="0" w:tplc="E4C87BA0">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1B3E4617"/>
    <w:multiLevelType w:val="hybridMultilevel"/>
    <w:tmpl w:val="39F84DE6"/>
    <w:lvl w:ilvl="0" w:tplc="3332735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BAB1EFF"/>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CE36131"/>
    <w:multiLevelType w:val="hybridMultilevel"/>
    <w:tmpl w:val="B1908440"/>
    <w:lvl w:ilvl="0" w:tplc="0415000F">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E880F63"/>
    <w:multiLevelType w:val="hybridMultilevel"/>
    <w:tmpl w:val="E8360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C47E93"/>
    <w:multiLevelType w:val="hybridMultilevel"/>
    <w:tmpl w:val="35EE5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F4C5C86"/>
    <w:multiLevelType w:val="hybridMultilevel"/>
    <w:tmpl w:val="2A74E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F762CF6"/>
    <w:multiLevelType w:val="hybridMultilevel"/>
    <w:tmpl w:val="98C4424E"/>
    <w:lvl w:ilvl="0" w:tplc="F76C73F2">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FC56D7E"/>
    <w:multiLevelType w:val="hybridMultilevel"/>
    <w:tmpl w:val="A7B69ABC"/>
    <w:lvl w:ilvl="0" w:tplc="D4EE620E">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2">
    <w:nsid w:val="20DE1811"/>
    <w:multiLevelType w:val="hybridMultilevel"/>
    <w:tmpl w:val="DFDE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0E81E91"/>
    <w:multiLevelType w:val="hybridMultilevel"/>
    <w:tmpl w:val="26B44FE0"/>
    <w:lvl w:ilvl="0" w:tplc="7DDCC63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20F928B6"/>
    <w:multiLevelType w:val="hybridMultilevel"/>
    <w:tmpl w:val="E19CD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8943BD"/>
    <w:multiLevelType w:val="hybridMultilevel"/>
    <w:tmpl w:val="A88EF84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A87506"/>
    <w:multiLevelType w:val="hybridMultilevel"/>
    <w:tmpl w:val="56D21256"/>
    <w:lvl w:ilvl="0" w:tplc="A8DED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21D23A58"/>
    <w:multiLevelType w:val="hybridMultilevel"/>
    <w:tmpl w:val="AEFEE8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1EE723D"/>
    <w:multiLevelType w:val="hybridMultilevel"/>
    <w:tmpl w:val="BFE2C8E0"/>
    <w:lvl w:ilvl="0" w:tplc="5F98D0B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96141AEE"/>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846494"/>
    <w:multiLevelType w:val="hybridMultilevel"/>
    <w:tmpl w:val="679E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389098A"/>
    <w:multiLevelType w:val="hybridMultilevel"/>
    <w:tmpl w:val="30E8AA86"/>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3E8364C"/>
    <w:multiLevelType w:val="hybridMultilevel"/>
    <w:tmpl w:val="D6341F8E"/>
    <w:lvl w:ilvl="0" w:tplc="D2EA01C8">
      <w:start w:val="1"/>
      <w:numFmt w:val="low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4">
    <w:nsid w:val="24842319"/>
    <w:multiLevelType w:val="hybridMultilevel"/>
    <w:tmpl w:val="43849E4A"/>
    <w:lvl w:ilvl="0" w:tplc="AEC2B7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4DC4F1D"/>
    <w:multiLevelType w:val="hybridMultilevel"/>
    <w:tmpl w:val="5B0898E4"/>
    <w:lvl w:ilvl="0" w:tplc="FB4C40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6136539"/>
    <w:multiLevelType w:val="hybridMultilevel"/>
    <w:tmpl w:val="D1BA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6402D72"/>
    <w:multiLevelType w:val="hybridMultilevel"/>
    <w:tmpl w:val="5BBEDC94"/>
    <w:lvl w:ilvl="0" w:tplc="93E2DEA8">
      <w:start w:val="2"/>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7EE15CC"/>
    <w:multiLevelType w:val="hybridMultilevel"/>
    <w:tmpl w:val="B9B25730"/>
    <w:lvl w:ilvl="0" w:tplc="71B48FD4">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8CE2D27"/>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3">
    <w:nsid w:val="2A0A7D07"/>
    <w:multiLevelType w:val="hybridMultilevel"/>
    <w:tmpl w:val="748451C8"/>
    <w:lvl w:ilvl="0" w:tplc="3DDA4DC8">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A6068CE"/>
    <w:multiLevelType w:val="hybridMultilevel"/>
    <w:tmpl w:val="E5ACBD00"/>
    <w:lvl w:ilvl="0" w:tplc="571C2ECE">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AD27591"/>
    <w:multiLevelType w:val="hybridMultilevel"/>
    <w:tmpl w:val="F792273A"/>
    <w:lvl w:ilvl="0" w:tplc="D5BE7D38">
      <w:start w:val="1"/>
      <w:numFmt w:val="decimal"/>
      <w:lvlText w:val="%1."/>
      <w:lvlJc w:val="left"/>
      <w:pPr>
        <w:ind w:left="417"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7">
    <w:nsid w:val="2B50519F"/>
    <w:multiLevelType w:val="hybridMultilevel"/>
    <w:tmpl w:val="EED4E578"/>
    <w:lvl w:ilvl="0" w:tplc="110EAA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C3937C0"/>
    <w:multiLevelType w:val="hybridMultilevel"/>
    <w:tmpl w:val="9BF0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D0849EA"/>
    <w:multiLevelType w:val="hybridMultilevel"/>
    <w:tmpl w:val="A06E2A96"/>
    <w:lvl w:ilvl="0" w:tplc="2048B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D3B6B7D"/>
    <w:multiLevelType w:val="hybridMultilevel"/>
    <w:tmpl w:val="C5E68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2F767EEB"/>
    <w:multiLevelType w:val="hybridMultilevel"/>
    <w:tmpl w:val="C33A0DDC"/>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nsid w:val="2FC71CD7"/>
    <w:multiLevelType w:val="hybridMultilevel"/>
    <w:tmpl w:val="2EC0E2B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FF32825"/>
    <w:multiLevelType w:val="hybridMultilevel"/>
    <w:tmpl w:val="D5C0B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319132DE"/>
    <w:multiLevelType w:val="multilevel"/>
    <w:tmpl w:val="40B6F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nsid w:val="31E84F3B"/>
    <w:multiLevelType w:val="hybridMultilevel"/>
    <w:tmpl w:val="7F0091E0"/>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11">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2">
    <w:nsid w:val="32CD1EE4"/>
    <w:multiLevelType w:val="hybridMultilevel"/>
    <w:tmpl w:val="1FAA2068"/>
    <w:lvl w:ilvl="0" w:tplc="A326918C">
      <w:start w:val="6"/>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3">
    <w:nsid w:val="32E411B1"/>
    <w:multiLevelType w:val="hybridMultilevel"/>
    <w:tmpl w:val="AED472B6"/>
    <w:lvl w:ilvl="0" w:tplc="51802432">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4">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34CA75DF"/>
    <w:multiLevelType w:val="hybridMultilevel"/>
    <w:tmpl w:val="661464EE"/>
    <w:lvl w:ilvl="0" w:tplc="D8DCFD0C">
      <w:start w:val="6"/>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59853CA"/>
    <w:multiLevelType w:val="hybridMultilevel"/>
    <w:tmpl w:val="AB18221A"/>
    <w:lvl w:ilvl="0" w:tplc="E9449BE8">
      <w:start w:val="5"/>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nsid w:val="35B475B3"/>
    <w:multiLevelType w:val="hybridMultilevel"/>
    <w:tmpl w:val="84983C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35B77DAA"/>
    <w:multiLevelType w:val="hybridMultilevel"/>
    <w:tmpl w:val="6510903A"/>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35D01AA5"/>
    <w:multiLevelType w:val="hybridMultilevel"/>
    <w:tmpl w:val="82E62EC6"/>
    <w:lvl w:ilvl="0" w:tplc="8DCA153E">
      <w:start w:val="5"/>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1">
    <w:nsid w:val="361469AC"/>
    <w:multiLevelType w:val="hybridMultilevel"/>
    <w:tmpl w:val="5BE0F454"/>
    <w:lvl w:ilvl="0" w:tplc="39F0F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727A10"/>
    <w:multiLevelType w:val="hybridMultilevel"/>
    <w:tmpl w:val="F372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36A045D5"/>
    <w:multiLevelType w:val="hybridMultilevel"/>
    <w:tmpl w:val="074AFD7E"/>
    <w:lvl w:ilvl="0" w:tplc="71C4E2F2">
      <w:start w:val="1"/>
      <w:numFmt w:val="lowerLetter"/>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37945DF6"/>
    <w:multiLevelType w:val="hybridMultilevel"/>
    <w:tmpl w:val="0C547494"/>
    <w:lvl w:ilvl="0" w:tplc="ADA4054E">
      <w:start w:val="1"/>
      <w:numFmt w:val="lowerLetter"/>
      <w:lvlText w:val="%1)"/>
      <w:lvlJc w:val="left"/>
      <w:pPr>
        <w:ind w:left="1076" w:hanging="360"/>
      </w:pPr>
      <w:rPr>
        <w:rFonts w:ascii="Arial" w:hAnsi="Arial" w:cs="Arial" w:hint="default"/>
        <w:b w:val="0"/>
        <w:sz w:val="18"/>
        <w:szCs w:val="18"/>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25">
    <w:nsid w:val="383B7DEE"/>
    <w:multiLevelType w:val="hybridMultilevel"/>
    <w:tmpl w:val="690203A2"/>
    <w:lvl w:ilvl="0" w:tplc="EB582EF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866562A"/>
    <w:multiLevelType w:val="hybridMultilevel"/>
    <w:tmpl w:val="BDD4F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9DB5463"/>
    <w:multiLevelType w:val="hybridMultilevel"/>
    <w:tmpl w:val="5D16A61C"/>
    <w:lvl w:ilvl="0" w:tplc="9C609E4C">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nsid w:val="3D24429A"/>
    <w:multiLevelType w:val="hybridMultilevel"/>
    <w:tmpl w:val="FB603ED0"/>
    <w:lvl w:ilvl="0" w:tplc="4266CC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DE82B53"/>
    <w:multiLevelType w:val="hybridMultilevel"/>
    <w:tmpl w:val="767CE314"/>
    <w:lvl w:ilvl="0" w:tplc="6D90C3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E1A20E9"/>
    <w:multiLevelType w:val="hybridMultilevel"/>
    <w:tmpl w:val="CF4C2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EC54C6B"/>
    <w:multiLevelType w:val="hybridMultilevel"/>
    <w:tmpl w:val="F634E4BE"/>
    <w:lvl w:ilvl="0" w:tplc="04BCF35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F0B3FF8"/>
    <w:multiLevelType w:val="hybridMultilevel"/>
    <w:tmpl w:val="89D2B728"/>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6">
    <w:nsid w:val="3F990665"/>
    <w:multiLevelType w:val="hybridMultilevel"/>
    <w:tmpl w:val="20B40C9E"/>
    <w:lvl w:ilvl="0" w:tplc="E272D4F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406B77CB"/>
    <w:multiLevelType w:val="hybridMultilevel"/>
    <w:tmpl w:val="F376B938"/>
    <w:lvl w:ilvl="0" w:tplc="2C98176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407F12CE"/>
    <w:multiLevelType w:val="hybridMultilevel"/>
    <w:tmpl w:val="292CE162"/>
    <w:lvl w:ilvl="0" w:tplc="6E845C5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40EA077B"/>
    <w:multiLevelType w:val="hybridMultilevel"/>
    <w:tmpl w:val="2FA0556C"/>
    <w:lvl w:ilvl="0" w:tplc="FD3ED8D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15C1A36"/>
    <w:multiLevelType w:val="hybridMultilevel"/>
    <w:tmpl w:val="6BE234F8"/>
    <w:lvl w:ilvl="0" w:tplc="1A8E2A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4">
    <w:nsid w:val="42311436"/>
    <w:multiLevelType w:val="hybridMultilevel"/>
    <w:tmpl w:val="3E9AE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426C6A59"/>
    <w:multiLevelType w:val="hybridMultilevel"/>
    <w:tmpl w:val="58C6FC88"/>
    <w:lvl w:ilvl="0" w:tplc="5DD67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8">
    <w:nsid w:val="43A71D7E"/>
    <w:multiLevelType w:val="hybridMultilevel"/>
    <w:tmpl w:val="2E969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4900D5B"/>
    <w:multiLevelType w:val="hybridMultilevel"/>
    <w:tmpl w:val="42AC3126"/>
    <w:lvl w:ilvl="0" w:tplc="270A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491431E"/>
    <w:multiLevelType w:val="hybridMultilevel"/>
    <w:tmpl w:val="1D688918"/>
    <w:lvl w:ilvl="0" w:tplc="A6F204D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4E42C91"/>
    <w:multiLevelType w:val="hybridMultilevel"/>
    <w:tmpl w:val="0A84D2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60C6BD2"/>
    <w:multiLevelType w:val="hybridMultilevel"/>
    <w:tmpl w:val="0B1C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6D46C25"/>
    <w:multiLevelType w:val="hybridMultilevel"/>
    <w:tmpl w:val="225A6112"/>
    <w:lvl w:ilvl="0" w:tplc="F51CEC02">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79C7402"/>
    <w:multiLevelType w:val="hybridMultilevel"/>
    <w:tmpl w:val="23F49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48A64FC1"/>
    <w:multiLevelType w:val="hybridMultilevel"/>
    <w:tmpl w:val="3BDE2FF4"/>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8">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90C1635"/>
    <w:multiLevelType w:val="hybridMultilevel"/>
    <w:tmpl w:val="4028C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61">
    <w:nsid w:val="4A003826"/>
    <w:multiLevelType w:val="hybridMultilevel"/>
    <w:tmpl w:val="A69C234A"/>
    <w:lvl w:ilvl="0" w:tplc="36F4B510">
      <w:start w:val="1"/>
      <w:numFmt w:val="lowerLetter"/>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AD16E9C"/>
    <w:multiLevelType w:val="hybridMultilevel"/>
    <w:tmpl w:val="4BA444D0"/>
    <w:lvl w:ilvl="0" w:tplc="FFB8C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AE27A2F"/>
    <w:multiLevelType w:val="hybridMultilevel"/>
    <w:tmpl w:val="62F23886"/>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64">
    <w:nsid w:val="4B040B4D"/>
    <w:multiLevelType w:val="hybridMultilevel"/>
    <w:tmpl w:val="946C6FD8"/>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B123B25"/>
    <w:multiLevelType w:val="hybridMultilevel"/>
    <w:tmpl w:val="5A60AB9A"/>
    <w:lvl w:ilvl="0" w:tplc="3F0883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B6701E4"/>
    <w:multiLevelType w:val="hybridMultilevel"/>
    <w:tmpl w:val="4EDA7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B9605E4"/>
    <w:multiLevelType w:val="hybridMultilevel"/>
    <w:tmpl w:val="0BB68492"/>
    <w:lvl w:ilvl="0" w:tplc="44501226">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168">
    <w:nsid w:val="4C116681"/>
    <w:multiLevelType w:val="hybridMultilevel"/>
    <w:tmpl w:val="5492D6CE"/>
    <w:lvl w:ilvl="0" w:tplc="AAB4257E">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0">
    <w:nsid w:val="4D2F3FA6"/>
    <w:multiLevelType w:val="hybridMultilevel"/>
    <w:tmpl w:val="F7C4BB80"/>
    <w:lvl w:ilvl="0" w:tplc="F9FCE7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D4468CA"/>
    <w:multiLevelType w:val="hybridMultilevel"/>
    <w:tmpl w:val="4002E904"/>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3">
    <w:nsid w:val="4D8955C0"/>
    <w:multiLevelType w:val="hybridMultilevel"/>
    <w:tmpl w:val="A0DEC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D9E6CA5"/>
    <w:multiLevelType w:val="hybridMultilevel"/>
    <w:tmpl w:val="8F02ADC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nsid w:val="4DD826C5"/>
    <w:multiLevelType w:val="hybridMultilevel"/>
    <w:tmpl w:val="387C3800"/>
    <w:lvl w:ilvl="0" w:tplc="DBCA7F0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E321298"/>
    <w:multiLevelType w:val="hybridMultilevel"/>
    <w:tmpl w:val="E9A03FC6"/>
    <w:lvl w:ilvl="0" w:tplc="EE78FFE4">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4E4577C1"/>
    <w:multiLevelType w:val="hybridMultilevel"/>
    <w:tmpl w:val="9758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F327108"/>
    <w:multiLevelType w:val="hybridMultilevel"/>
    <w:tmpl w:val="07FEF932"/>
    <w:lvl w:ilvl="0" w:tplc="01AA2E2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9">
    <w:nsid w:val="5006459B"/>
    <w:multiLevelType w:val="hybridMultilevel"/>
    <w:tmpl w:val="6034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5085469E"/>
    <w:multiLevelType w:val="hybridMultilevel"/>
    <w:tmpl w:val="AA227E32"/>
    <w:lvl w:ilvl="0" w:tplc="62E09070">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517C5A03"/>
    <w:multiLevelType w:val="hybridMultilevel"/>
    <w:tmpl w:val="35A8EB14"/>
    <w:lvl w:ilvl="0" w:tplc="FA983B8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519B6581"/>
    <w:multiLevelType w:val="hybridMultilevel"/>
    <w:tmpl w:val="C6AEA808"/>
    <w:lvl w:ilvl="0" w:tplc="E3944842">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51A5778A"/>
    <w:multiLevelType w:val="hybridMultilevel"/>
    <w:tmpl w:val="1EBA379C"/>
    <w:lvl w:ilvl="0" w:tplc="4C2491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52B06FAF"/>
    <w:multiLevelType w:val="hybridMultilevel"/>
    <w:tmpl w:val="C96CEF7C"/>
    <w:lvl w:ilvl="0" w:tplc="A3323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30A6D94"/>
    <w:multiLevelType w:val="hybridMultilevel"/>
    <w:tmpl w:val="452C13FA"/>
    <w:lvl w:ilvl="0" w:tplc="AD7CE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3715707"/>
    <w:multiLevelType w:val="hybridMultilevel"/>
    <w:tmpl w:val="D444E906"/>
    <w:lvl w:ilvl="0" w:tplc="A67C7A0C">
      <w:start w:val="1"/>
      <w:numFmt w:val="decimal"/>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1">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56C6314"/>
    <w:multiLevelType w:val="hybridMultilevel"/>
    <w:tmpl w:val="6598D204"/>
    <w:lvl w:ilvl="0" w:tplc="58B45B66">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5950C32"/>
    <w:multiLevelType w:val="multilevel"/>
    <w:tmpl w:val="3E5492C8"/>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4">
    <w:nsid w:val="55B25E0B"/>
    <w:multiLevelType w:val="hybridMultilevel"/>
    <w:tmpl w:val="5066D3B2"/>
    <w:lvl w:ilvl="0" w:tplc="A680FA2A">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5CE14D3"/>
    <w:multiLevelType w:val="hybridMultilevel"/>
    <w:tmpl w:val="5A943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7">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6E41DFB"/>
    <w:multiLevelType w:val="hybridMultilevel"/>
    <w:tmpl w:val="D3C240C8"/>
    <w:lvl w:ilvl="0" w:tplc="35824EA6">
      <w:start w:val="1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7245058"/>
    <w:multiLevelType w:val="hybridMultilevel"/>
    <w:tmpl w:val="C8AE4D28"/>
    <w:lvl w:ilvl="0" w:tplc="52807062">
      <w:start w:val="1"/>
      <w:numFmt w:val="decimal"/>
      <w:pStyle w:val="Bezodstpw"/>
      <w:lvlText w:val="%1."/>
      <w:lvlJc w:val="left"/>
      <w:pPr>
        <w:ind w:left="41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7297E3A"/>
    <w:multiLevelType w:val="hybridMultilevel"/>
    <w:tmpl w:val="9AF8BBDA"/>
    <w:lvl w:ilvl="0" w:tplc="D746467E">
      <w:start w:val="1"/>
      <w:numFmt w:val="lowerLetter"/>
      <w:lvlText w:val="%1)"/>
      <w:lvlJc w:val="left"/>
      <w:pPr>
        <w:ind w:left="1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57B04127"/>
    <w:multiLevelType w:val="hybridMultilevel"/>
    <w:tmpl w:val="F9389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824307F"/>
    <w:multiLevelType w:val="hybridMultilevel"/>
    <w:tmpl w:val="17F809C4"/>
    <w:lvl w:ilvl="0" w:tplc="F9747CAE">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83D65DC"/>
    <w:multiLevelType w:val="hybridMultilevel"/>
    <w:tmpl w:val="4E580342"/>
    <w:lvl w:ilvl="0" w:tplc="66CC06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58A45DE0"/>
    <w:multiLevelType w:val="hybridMultilevel"/>
    <w:tmpl w:val="DC90122E"/>
    <w:lvl w:ilvl="0" w:tplc="AAD2D502">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B0286B"/>
    <w:multiLevelType w:val="hybridMultilevel"/>
    <w:tmpl w:val="92A2C098"/>
    <w:lvl w:ilvl="0" w:tplc="FFBA4036">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5A4844E7"/>
    <w:multiLevelType w:val="hybridMultilevel"/>
    <w:tmpl w:val="6B4CC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A9313A0"/>
    <w:multiLevelType w:val="hybridMultilevel"/>
    <w:tmpl w:val="0C10148A"/>
    <w:lvl w:ilvl="0" w:tplc="2686621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AAF3187"/>
    <w:multiLevelType w:val="hybridMultilevel"/>
    <w:tmpl w:val="93C093AC"/>
    <w:lvl w:ilvl="0" w:tplc="64A6C6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C80551A"/>
    <w:multiLevelType w:val="hybridMultilevel"/>
    <w:tmpl w:val="38A2F990"/>
    <w:lvl w:ilvl="0" w:tplc="22929D8E">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E5E028D"/>
    <w:multiLevelType w:val="hybridMultilevel"/>
    <w:tmpl w:val="F7064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5F311A79"/>
    <w:multiLevelType w:val="hybridMultilevel"/>
    <w:tmpl w:val="40F0B4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F405969"/>
    <w:multiLevelType w:val="hybridMultilevel"/>
    <w:tmpl w:val="19BA3E36"/>
    <w:lvl w:ilvl="0" w:tplc="29D66C6E">
      <w:start w:val="6"/>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3">
    <w:nsid w:val="60420F67"/>
    <w:multiLevelType w:val="hybridMultilevel"/>
    <w:tmpl w:val="117035D0"/>
    <w:lvl w:ilvl="0" w:tplc="9F3673E0">
      <w:start w:val="1"/>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4">
    <w:nsid w:val="620A621F"/>
    <w:multiLevelType w:val="hybridMultilevel"/>
    <w:tmpl w:val="1A1C2B02"/>
    <w:lvl w:ilvl="0" w:tplc="49C0DC4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62F33E68"/>
    <w:multiLevelType w:val="hybridMultilevel"/>
    <w:tmpl w:val="AC90AA74"/>
    <w:lvl w:ilvl="0" w:tplc="0A06F61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6">
    <w:nsid w:val="631A261B"/>
    <w:multiLevelType w:val="hybridMultilevel"/>
    <w:tmpl w:val="F04C5D76"/>
    <w:lvl w:ilvl="0" w:tplc="9F3673E0">
      <w:start w:val="1"/>
      <w:numFmt w:val="decimal"/>
      <w:lvlText w:val="%1."/>
      <w:lvlJc w:val="left"/>
      <w:pPr>
        <w:ind w:left="417" w:hanging="360"/>
      </w:pPr>
      <w:rPr>
        <w:rFonts w:hint="default"/>
      </w:rPr>
    </w:lvl>
    <w:lvl w:ilvl="1" w:tplc="04150003">
      <w:start w:val="1"/>
      <w:numFmt w:val="lowerLetter"/>
      <w:lvlText w:val="%2."/>
      <w:lvlJc w:val="left"/>
      <w:pPr>
        <w:ind w:left="1137" w:hanging="360"/>
      </w:pPr>
    </w:lvl>
    <w:lvl w:ilvl="2" w:tplc="04150005" w:tentative="1">
      <w:start w:val="1"/>
      <w:numFmt w:val="lowerRoman"/>
      <w:lvlText w:val="%3."/>
      <w:lvlJc w:val="right"/>
      <w:pPr>
        <w:ind w:left="1857" w:hanging="180"/>
      </w:pPr>
    </w:lvl>
    <w:lvl w:ilvl="3" w:tplc="04150001" w:tentative="1">
      <w:start w:val="1"/>
      <w:numFmt w:val="decimal"/>
      <w:lvlText w:val="%4."/>
      <w:lvlJc w:val="left"/>
      <w:pPr>
        <w:ind w:left="2577" w:hanging="360"/>
      </w:pPr>
    </w:lvl>
    <w:lvl w:ilvl="4" w:tplc="04150003" w:tentative="1">
      <w:start w:val="1"/>
      <w:numFmt w:val="lowerLetter"/>
      <w:lvlText w:val="%5."/>
      <w:lvlJc w:val="left"/>
      <w:pPr>
        <w:ind w:left="3297" w:hanging="360"/>
      </w:pPr>
    </w:lvl>
    <w:lvl w:ilvl="5" w:tplc="04150005" w:tentative="1">
      <w:start w:val="1"/>
      <w:numFmt w:val="lowerRoman"/>
      <w:lvlText w:val="%6."/>
      <w:lvlJc w:val="right"/>
      <w:pPr>
        <w:ind w:left="4017" w:hanging="180"/>
      </w:pPr>
    </w:lvl>
    <w:lvl w:ilvl="6" w:tplc="04150001" w:tentative="1">
      <w:start w:val="1"/>
      <w:numFmt w:val="decimal"/>
      <w:lvlText w:val="%7."/>
      <w:lvlJc w:val="left"/>
      <w:pPr>
        <w:ind w:left="4737" w:hanging="360"/>
      </w:pPr>
    </w:lvl>
    <w:lvl w:ilvl="7" w:tplc="04150003" w:tentative="1">
      <w:start w:val="1"/>
      <w:numFmt w:val="lowerLetter"/>
      <w:lvlText w:val="%8."/>
      <w:lvlJc w:val="left"/>
      <w:pPr>
        <w:ind w:left="5457" w:hanging="360"/>
      </w:pPr>
    </w:lvl>
    <w:lvl w:ilvl="8" w:tplc="04150005" w:tentative="1">
      <w:start w:val="1"/>
      <w:numFmt w:val="lowerRoman"/>
      <w:lvlText w:val="%9."/>
      <w:lvlJc w:val="right"/>
      <w:pPr>
        <w:ind w:left="6177" w:hanging="180"/>
      </w:pPr>
    </w:lvl>
  </w:abstractNum>
  <w:abstractNum w:abstractNumId="217">
    <w:nsid w:val="638F4309"/>
    <w:multiLevelType w:val="multilevel"/>
    <w:tmpl w:val="3D7C103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8">
    <w:nsid w:val="63F73EC3"/>
    <w:multiLevelType w:val="hybridMultilevel"/>
    <w:tmpl w:val="6896CB86"/>
    <w:lvl w:ilvl="0" w:tplc="9F3673E0">
      <w:start w:val="1"/>
      <w:numFmt w:val="lowerLetter"/>
      <w:lvlText w:val="%1)"/>
      <w:lvlJc w:val="left"/>
      <w:pPr>
        <w:ind w:left="1080" w:hanging="360"/>
      </w:pPr>
      <w:rPr>
        <w:rFonts w:hint="default"/>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19">
    <w:nsid w:val="647071AF"/>
    <w:multiLevelType w:val="hybridMultilevel"/>
    <w:tmpl w:val="2A74E7CC"/>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0">
    <w:nsid w:val="65D55B3F"/>
    <w:multiLevelType w:val="hybridMultilevel"/>
    <w:tmpl w:val="98E28E24"/>
    <w:lvl w:ilvl="0" w:tplc="9F3673E0">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1">
    <w:nsid w:val="65F956C0"/>
    <w:multiLevelType w:val="hybridMultilevel"/>
    <w:tmpl w:val="86120176"/>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2">
    <w:nsid w:val="66966289"/>
    <w:multiLevelType w:val="hybridMultilevel"/>
    <w:tmpl w:val="CD7A36D2"/>
    <w:lvl w:ilvl="0" w:tplc="9F3673E0">
      <w:start w:val="3"/>
      <w:numFmt w:val="decimal"/>
      <w:lvlText w:val="%1."/>
      <w:lvlJc w:val="left"/>
      <w:pPr>
        <w:ind w:left="1217"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3">
    <w:nsid w:val="67D34CC6"/>
    <w:multiLevelType w:val="hybridMultilevel"/>
    <w:tmpl w:val="F768F93A"/>
    <w:lvl w:ilvl="0" w:tplc="9F3673E0">
      <w:start w:val="1"/>
      <w:numFmt w:val="lowerLetter"/>
      <w:lvlText w:val="%1)"/>
      <w:lvlJc w:val="left"/>
      <w:pPr>
        <w:ind w:left="1440" w:hanging="360"/>
      </w:pPr>
    </w:lvl>
    <w:lvl w:ilvl="1" w:tplc="04150003">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24">
    <w:nsid w:val="68531665"/>
    <w:multiLevelType w:val="hybridMultilevel"/>
    <w:tmpl w:val="53020C82"/>
    <w:lvl w:ilvl="0" w:tplc="9F3673E0">
      <w:start w:val="3"/>
      <w:numFmt w:val="decimal"/>
      <w:lvlText w:val="%1."/>
      <w:lvlJc w:val="left"/>
      <w:pPr>
        <w:ind w:left="777" w:hanging="360"/>
      </w:pPr>
      <w:rPr>
        <w:rFonts w:hint="default"/>
        <w:b w:val="0"/>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5">
    <w:nsid w:val="68AE2747"/>
    <w:multiLevelType w:val="hybridMultilevel"/>
    <w:tmpl w:val="0A04B2DE"/>
    <w:lvl w:ilvl="0" w:tplc="9F3673E0">
      <w:start w:val="1"/>
      <w:numFmt w:val="decimal"/>
      <w:lvlText w:val="%1."/>
      <w:lvlJc w:val="left"/>
      <w:pPr>
        <w:ind w:left="720" w:hanging="360"/>
      </w:pPr>
      <w:rPr>
        <w:rFonts w:ascii="Myriad Pro" w:hAnsi="Myriad Pro" w:hint="default"/>
        <w:b w:val="0"/>
        <w:color w:val="auto"/>
        <w:sz w:val="20"/>
        <w:szCs w:val="2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26">
    <w:nsid w:val="68BF3364"/>
    <w:multiLevelType w:val="hybridMultilevel"/>
    <w:tmpl w:val="6698318E"/>
    <w:lvl w:ilvl="0" w:tplc="0AEE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8CC2544"/>
    <w:multiLevelType w:val="hybridMultilevel"/>
    <w:tmpl w:val="974E3920"/>
    <w:lvl w:ilvl="0" w:tplc="F7DEC770">
      <w:start w:val="1"/>
      <w:numFmt w:val="bullet"/>
      <w:lvlText w:val=""/>
      <w:lvlJc w:val="left"/>
      <w:pPr>
        <w:tabs>
          <w:tab w:val="num" w:pos="720"/>
        </w:tabs>
        <w:ind w:left="720" w:hanging="360"/>
      </w:pPr>
      <w:rPr>
        <w:rFonts w:ascii="Wingdings" w:hAnsi="Wingdings" w:hint="default"/>
      </w:rPr>
    </w:lvl>
    <w:lvl w:ilvl="1" w:tplc="C56A0750">
      <w:start w:val="1"/>
      <w:numFmt w:val="bullet"/>
      <w:lvlText w:val=""/>
      <w:lvlJc w:val="left"/>
      <w:pPr>
        <w:tabs>
          <w:tab w:val="num" w:pos="1440"/>
        </w:tabs>
        <w:ind w:left="1440" w:hanging="360"/>
      </w:pPr>
      <w:rPr>
        <w:rFonts w:ascii="Wingdings" w:hAnsi="Wingdings" w:hint="default"/>
      </w:rPr>
    </w:lvl>
    <w:lvl w:ilvl="2" w:tplc="EC926186">
      <w:start w:val="1"/>
      <w:numFmt w:val="decimal"/>
      <w:lvlText w:val="%3."/>
      <w:lvlJc w:val="left"/>
      <w:pPr>
        <w:tabs>
          <w:tab w:val="num" w:pos="2160"/>
        </w:tabs>
        <w:ind w:left="2160" w:hanging="360"/>
      </w:pPr>
    </w:lvl>
    <w:lvl w:ilvl="3" w:tplc="D4509738">
      <w:start w:val="1"/>
      <w:numFmt w:val="decimal"/>
      <w:lvlText w:val="%4."/>
      <w:lvlJc w:val="left"/>
      <w:pPr>
        <w:tabs>
          <w:tab w:val="num" w:pos="2880"/>
        </w:tabs>
        <w:ind w:left="2880" w:hanging="360"/>
      </w:pPr>
    </w:lvl>
    <w:lvl w:ilvl="4" w:tplc="C9F8E972">
      <w:start w:val="1"/>
      <w:numFmt w:val="decimal"/>
      <w:lvlText w:val="%5."/>
      <w:lvlJc w:val="left"/>
      <w:pPr>
        <w:tabs>
          <w:tab w:val="num" w:pos="3600"/>
        </w:tabs>
        <w:ind w:left="3600" w:hanging="360"/>
      </w:pPr>
    </w:lvl>
    <w:lvl w:ilvl="5" w:tplc="57A825F0">
      <w:start w:val="1"/>
      <w:numFmt w:val="decimal"/>
      <w:lvlText w:val="%6."/>
      <w:lvlJc w:val="left"/>
      <w:pPr>
        <w:tabs>
          <w:tab w:val="num" w:pos="4320"/>
        </w:tabs>
        <w:ind w:left="4320" w:hanging="360"/>
      </w:pPr>
    </w:lvl>
    <w:lvl w:ilvl="6" w:tplc="F4C8306C">
      <w:start w:val="1"/>
      <w:numFmt w:val="decimal"/>
      <w:lvlText w:val="%7."/>
      <w:lvlJc w:val="left"/>
      <w:pPr>
        <w:tabs>
          <w:tab w:val="num" w:pos="5040"/>
        </w:tabs>
        <w:ind w:left="5040" w:hanging="360"/>
      </w:pPr>
    </w:lvl>
    <w:lvl w:ilvl="7" w:tplc="2C88DBE8">
      <w:start w:val="1"/>
      <w:numFmt w:val="decimal"/>
      <w:lvlText w:val="%8."/>
      <w:lvlJc w:val="left"/>
      <w:pPr>
        <w:tabs>
          <w:tab w:val="num" w:pos="5760"/>
        </w:tabs>
        <w:ind w:left="5760" w:hanging="360"/>
      </w:pPr>
    </w:lvl>
    <w:lvl w:ilvl="8" w:tplc="CE74EBB2">
      <w:start w:val="1"/>
      <w:numFmt w:val="decimal"/>
      <w:lvlText w:val="%9."/>
      <w:lvlJc w:val="left"/>
      <w:pPr>
        <w:tabs>
          <w:tab w:val="num" w:pos="6480"/>
        </w:tabs>
        <w:ind w:left="6480" w:hanging="360"/>
      </w:pPr>
    </w:lvl>
  </w:abstractNum>
  <w:abstractNum w:abstractNumId="229">
    <w:nsid w:val="68E85053"/>
    <w:multiLevelType w:val="hybridMultilevel"/>
    <w:tmpl w:val="8634F008"/>
    <w:lvl w:ilvl="0" w:tplc="D348EB92">
      <w:start w:val="1"/>
      <w:numFmt w:val="lowerLetter"/>
      <w:lvlText w:val="%1)"/>
      <w:lvlJc w:val="left"/>
      <w:pPr>
        <w:ind w:left="1350" w:hanging="360"/>
      </w:pPr>
      <w:rPr>
        <w:rFonts w:hint="default"/>
      </w:rPr>
    </w:lvl>
    <w:lvl w:ilvl="1" w:tplc="C6BCAC34" w:tentative="1">
      <w:start w:val="1"/>
      <w:numFmt w:val="lowerLetter"/>
      <w:lvlText w:val="%2."/>
      <w:lvlJc w:val="left"/>
      <w:pPr>
        <w:ind w:left="2070" w:hanging="360"/>
      </w:pPr>
    </w:lvl>
    <w:lvl w:ilvl="2" w:tplc="E124B362" w:tentative="1">
      <w:start w:val="1"/>
      <w:numFmt w:val="lowerRoman"/>
      <w:lvlText w:val="%3."/>
      <w:lvlJc w:val="right"/>
      <w:pPr>
        <w:ind w:left="2790" w:hanging="180"/>
      </w:pPr>
    </w:lvl>
    <w:lvl w:ilvl="3" w:tplc="6B7289D8" w:tentative="1">
      <w:start w:val="1"/>
      <w:numFmt w:val="decimal"/>
      <w:lvlText w:val="%4."/>
      <w:lvlJc w:val="left"/>
      <w:pPr>
        <w:ind w:left="3510" w:hanging="360"/>
      </w:pPr>
    </w:lvl>
    <w:lvl w:ilvl="4" w:tplc="9E5499E4" w:tentative="1">
      <w:start w:val="1"/>
      <w:numFmt w:val="lowerLetter"/>
      <w:lvlText w:val="%5."/>
      <w:lvlJc w:val="left"/>
      <w:pPr>
        <w:ind w:left="4230" w:hanging="360"/>
      </w:pPr>
    </w:lvl>
    <w:lvl w:ilvl="5" w:tplc="33ACC9EA" w:tentative="1">
      <w:start w:val="1"/>
      <w:numFmt w:val="lowerRoman"/>
      <w:lvlText w:val="%6."/>
      <w:lvlJc w:val="right"/>
      <w:pPr>
        <w:ind w:left="4950" w:hanging="180"/>
      </w:pPr>
    </w:lvl>
    <w:lvl w:ilvl="6" w:tplc="AB36DB14" w:tentative="1">
      <w:start w:val="1"/>
      <w:numFmt w:val="decimal"/>
      <w:lvlText w:val="%7."/>
      <w:lvlJc w:val="left"/>
      <w:pPr>
        <w:ind w:left="5670" w:hanging="360"/>
      </w:pPr>
    </w:lvl>
    <w:lvl w:ilvl="7" w:tplc="17EE5DF2" w:tentative="1">
      <w:start w:val="1"/>
      <w:numFmt w:val="lowerLetter"/>
      <w:lvlText w:val="%8."/>
      <w:lvlJc w:val="left"/>
      <w:pPr>
        <w:ind w:left="6390" w:hanging="360"/>
      </w:pPr>
    </w:lvl>
    <w:lvl w:ilvl="8" w:tplc="83BE839A" w:tentative="1">
      <w:start w:val="1"/>
      <w:numFmt w:val="lowerRoman"/>
      <w:lvlText w:val="%9."/>
      <w:lvlJc w:val="right"/>
      <w:pPr>
        <w:ind w:left="7110" w:hanging="180"/>
      </w:pPr>
    </w:lvl>
  </w:abstractNum>
  <w:abstractNum w:abstractNumId="230">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nsid w:val="697045BD"/>
    <w:multiLevelType w:val="hybridMultilevel"/>
    <w:tmpl w:val="5A7E0384"/>
    <w:lvl w:ilvl="0" w:tplc="58ECE4EE">
      <w:start w:val="7"/>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9861816"/>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33">
    <w:nsid w:val="69C8786F"/>
    <w:multiLevelType w:val="hybridMultilevel"/>
    <w:tmpl w:val="F8B6F352"/>
    <w:lvl w:ilvl="0" w:tplc="17429D6C">
      <w:start w:val="1"/>
      <w:numFmt w:val="decimal"/>
      <w:lvlText w:val="%1."/>
      <w:lvlJc w:val="left"/>
      <w:pPr>
        <w:ind w:left="720" w:hanging="360"/>
      </w:pPr>
      <w:rPr>
        <w:rFonts w:hint="default"/>
      </w:rPr>
    </w:lvl>
    <w:lvl w:ilvl="1" w:tplc="B24A6D74">
      <w:start w:val="1"/>
      <w:numFmt w:val="lowerLetter"/>
      <w:lvlText w:val="%2)"/>
      <w:lvlJc w:val="left"/>
      <w:pPr>
        <w:ind w:left="1770" w:hanging="690"/>
      </w:pPr>
      <w:rPr>
        <w:rFonts w:hint="default"/>
      </w:rPr>
    </w:lvl>
    <w:lvl w:ilvl="2" w:tplc="99FE4F7A" w:tentative="1">
      <w:start w:val="1"/>
      <w:numFmt w:val="lowerRoman"/>
      <w:lvlText w:val="%3."/>
      <w:lvlJc w:val="right"/>
      <w:pPr>
        <w:ind w:left="2160" w:hanging="180"/>
      </w:pPr>
    </w:lvl>
    <w:lvl w:ilvl="3" w:tplc="697C5694" w:tentative="1">
      <w:start w:val="1"/>
      <w:numFmt w:val="decimal"/>
      <w:lvlText w:val="%4."/>
      <w:lvlJc w:val="left"/>
      <w:pPr>
        <w:ind w:left="2880" w:hanging="360"/>
      </w:pPr>
    </w:lvl>
    <w:lvl w:ilvl="4" w:tplc="FD3EF260" w:tentative="1">
      <w:start w:val="1"/>
      <w:numFmt w:val="lowerLetter"/>
      <w:lvlText w:val="%5."/>
      <w:lvlJc w:val="left"/>
      <w:pPr>
        <w:ind w:left="3600" w:hanging="360"/>
      </w:pPr>
    </w:lvl>
    <w:lvl w:ilvl="5" w:tplc="031EEB56" w:tentative="1">
      <w:start w:val="1"/>
      <w:numFmt w:val="lowerRoman"/>
      <w:lvlText w:val="%6."/>
      <w:lvlJc w:val="right"/>
      <w:pPr>
        <w:ind w:left="4320" w:hanging="180"/>
      </w:pPr>
    </w:lvl>
    <w:lvl w:ilvl="6" w:tplc="CF42A866" w:tentative="1">
      <w:start w:val="1"/>
      <w:numFmt w:val="decimal"/>
      <w:lvlText w:val="%7."/>
      <w:lvlJc w:val="left"/>
      <w:pPr>
        <w:ind w:left="5040" w:hanging="360"/>
      </w:pPr>
    </w:lvl>
    <w:lvl w:ilvl="7" w:tplc="D638D8F0" w:tentative="1">
      <w:start w:val="1"/>
      <w:numFmt w:val="lowerLetter"/>
      <w:lvlText w:val="%8."/>
      <w:lvlJc w:val="left"/>
      <w:pPr>
        <w:ind w:left="5760" w:hanging="360"/>
      </w:pPr>
    </w:lvl>
    <w:lvl w:ilvl="8" w:tplc="0714F778" w:tentative="1">
      <w:start w:val="1"/>
      <w:numFmt w:val="lowerRoman"/>
      <w:lvlText w:val="%9."/>
      <w:lvlJc w:val="right"/>
      <w:pPr>
        <w:ind w:left="6480" w:hanging="180"/>
      </w:pPr>
    </w:lvl>
  </w:abstractNum>
  <w:abstractNum w:abstractNumId="234">
    <w:nsid w:val="6A8E1129"/>
    <w:multiLevelType w:val="hybridMultilevel"/>
    <w:tmpl w:val="179C1D58"/>
    <w:lvl w:ilvl="0" w:tplc="474E0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A946ADB"/>
    <w:multiLevelType w:val="hybridMultilevel"/>
    <w:tmpl w:val="143E12E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6B1961CC"/>
    <w:multiLevelType w:val="multilevel"/>
    <w:tmpl w:val="93269FE6"/>
    <w:lvl w:ilvl="0">
      <w:start w:val="1"/>
      <w:numFmt w:val="decimal"/>
      <w:lvlText w:val="%1)"/>
      <w:lvlJc w:val="left"/>
      <w:pPr>
        <w:tabs>
          <w:tab w:val="num" w:pos="360"/>
        </w:tabs>
        <w:ind w:left="360" w:hanging="360"/>
      </w:pPr>
      <w:rPr>
        <w:rFonts w:hint="default"/>
        <w:i w:val="0"/>
        <w:color w:val="auto"/>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7">
    <w:nsid w:val="6C6F2B4D"/>
    <w:multiLevelType w:val="hybridMultilevel"/>
    <w:tmpl w:val="DD6E776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8">
    <w:nsid w:val="6D0D6015"/>
    <w:multiLevelType w:val="hybridMultilevel"/>
    <w:tmpl w:val="E2B49970"/>
    <w:lvl w:ilvl="0" w:tplc="7B9C7480">
      <w:start w:val="5"/>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39">
    <w:nsid w:val="6D360408"/>
    <w:multiLevelType w:val="hybridMultilevel"/>
    <w:tmpl w:val="95069108"/>
    <w:lvl w:ilvl="0" w:tplc="04150017">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D702B16"/>
    <w:multiLevelType w:val="hybridMultilevel"/>
    <w:tmpl w:val="3DFEA3A4"/>
    <w:lvl w:ilvl="0" w:tplc="BF3286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6D911EEC"/>
    <w:multiLevelType w:val="hybridMultilevel"/>
    <w:tmpl w:val="FF0E7368"/>
    <w:lvl w:ilvl="0" w:tplc="41B06FE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42">
    <w:nsid w:val="6E8E1669"/>
    <w:multiLevelType w:val="hybridMultilevel"/>
    <w:tmpl w:val="5CC20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F3E6A72"/>
    <w:multiLevelType w:val="hybridMultilevel"/>
    <w:tmpl w:val="C8E6BBD6"/>
    <w:lvl w:ilvl="0" w:tplc="59601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F63677A"/>
    <w:multiLevelType w:val="hybridMultilevel"/>
    <w:tmpl w:val="E7AA01D4"/>
    <w:lvl w:ilvl="0" w:tplc="D018E6C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F654D88"/>
    <w:multiLevelType w:val="hybridMultilevel"/>
    <w:tmpl w:val="92F2B42E"/>
    <w:lvl w:ilvl="0" w:tplc="5302EE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6FC77694"/>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47">
    <w:nsid w:val="71B0369E"/>
    <w:multiLevelType w:val="hybridMultilevel"/>
    <w:tmpl w:val="138C4D3C"/>
    <w:lvl w:ilvl="0" w:tplc="0415000F">
      <w:start w:val="1"/>
      <w:numFmt w:val="decimal"/>
      <w:lvlText w:val="%1."/>
      <w:lvlJc w:val="left"/>
      <w:pPr>
        <w:tabs>
          <w:tab w:val="num" w:pos="284"/>
        </w:tabs>
        <w:ind w:left="284" w:hanging="227"/>
      </w:pPr>
      <w:rPr>
        <w:rFonts w:hint="default"/>
      </w:rPr>
    </w:lvl>
    <w:lvl w:ilvl="1" w:tplc="2036228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8">
    <w:nsid w:val="71C55F5E"/>
    <w:multiLevelType w:val="hybridMultilevel"/>
    <w:tmpl w:val="BB789AEC"/>
    <w:lvl w:ilvl="0" w:tplc="9E2EE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72E800CB"/>
    <w:multiLevelType w:val="hybridMultilevel"/>
    <w:tmpl w:val="E2D8F830"/>
    <w:lvl w:ilvl="0" w:tplc="45DC9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730F5948"/>
    <w:multiLevelType w:val="hybridMultilevel"/>
    <w:tmpl w:val="D4323E28"/>
    <w:lvl w:ilvl="0" w:tplc="8F203164">
      <w:start w:val="1"/>
      <w:numFmt w:val="lowerLetter"/>
      <w:lvlText w:val="%1)"/>
      <w:lvlJc w:val="left"/>
      <w:pPr>
        <w:ind w:left="927"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1">
    <w:nsid w:val="73247236"/>
    <w:multiLevelType w:val="hybridMultilevel"/>
    <w:tmpl w:val="B02E5C54"/>
    <w:lvl w:ilvl="0" w:tplc="CC323EB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2">
    <w:nsid w:val="734C09DA"/>
    <w:multiLevelType w:val="hybridMultilevel"/>
    <w:tmpl w:val="5FFA5708"/>
    <w:lvl w:ilvl="0" w:tplc="0C5C62E0">
      <w:start w:val="8"/>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3">
    <w:nsid w:val="74BD55EF"/>
    <w:multiLevelType w:val="hybridMultilevel"/>
    <w:tmpl w:val="E9A2864A"/>
    <w:lvl w:ilvl="0" w:tplc="48FE9372">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74F83116"/>
    <w:multiLevelType w:val="hybridMultilevel"/>
    <w:tmpl w:val="156AD3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752570A0"/>
    <w:multiLevelType w:val="hybridMultilevel"/>
    <w:tmpl w:val="00DE8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755C29AD"/>
    <w:multiLevelType w:val="hybridMultilevel"/>
    <w:tmpl w:val="2D2E96B8"/>
    <w:lvl w:ilvl="0" w:tplc="04150017">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75B02C4B"/>
    <w:multiLevelType w:val="hybridMultilevel"/>
    <w:tmpl w:val="A75E53F2"/>
    <w:lvl w:ilvl="0" w:tplc="0415000F">
      <w:start w:val="1"/>
      <w:numFmt w:val="lowerLetter"/>
      <w:lvlText w:val="%1)"/>
      <w:lvlJc w:val="left"/>
      <w:pPr>
        <w:ind w:left="1117" w:hanging="360"/>
      </w:pPr>
      <w:rPr>
        <w:rFonts w:ascii="Arial" w:hAnsi="Arial" w:cs="Arial"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58">
    <w:nsid w:val="76B60415"/>
    <w:multiLevelType w:val="hybridMultilevel"/>
    <w:tmpl w:val="D5C0B3D2"/>
    <w:lvl w:ilvl="0" w:tplc="137E24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77DE492E"/>
    <w:multiLevelType w:val="hybridMultilevel"/>
    <w:tmpl w:val="7EB680C2"/>
    <w:lvl w:ilvl="0" w:tplc="BC465CC2">
      <w:start w:val="6"/>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8564DB1"/>
    <w:multiLevelType w:val="hybridMultilevel"/>
    <w:tmpl w:val="BB82FEF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877506B"/>
    <w:multiLevelType w:val="hybridMultilevel"/>
    <w:tmpl w:val="7BAC04F0"/>
    <w:lvl w:ilvl="0" w:tplc="9DC4E9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2">
    <w:nsid w:val="78AA538E"/>
    <w:multiLevelType w:val="hybridMultilevel"/>
    <w:tmpl w:val="4D8ECA1A"/>
    <w:lvl w:ilvl="0" w:tplc="FFFFFFFF">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3">
    <w:nsid w:val="79214912"/>
    <w:multiLevelType w:val="hybridMultilevel"/>
    <w:tmpl w:val="E0E8A8AE"/>
    <w:lvl w:ilvl="0" w:tplc="F794B4C8">
      <w:start w:val="1"/>
      <w:numFmt w:val="bullet"/>
      <w:lvlText w:val=""/>
      <w:lvlJc w:val="left"/>
      <w:pPr>
        <w:ind w:left="1080" w:hanging="360"/>
      </w:pPr>
      <w:rPr>
        <w:rFonts w:ascii="Symbol" w:hAnsi="Symbol" w:hint="default"/>
        <w:color w:val="auto"/>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264">
    <w:nsid w:val="7A196DA1"/>
    <w:multiLevelType w:val="hybridMultilevel"/>
    <w:tmpl w:val="CA3880C2"/>
    <w:lvl w:ilvl="0" w:tplc="0415000F">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7A270CD9"/>
    <w:multiLevelType w:val="hybridMultilevel"/>
    <w:tmpl w:val="337A3108"/>
    <w:lvl w:ilvl="0" w:tplc="25E2D8E2">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66">
    <w:nsid w:val="7A28301C"/>
    <w:multiLevelType w:val="hybridMultilevel"/>
    <w:tmpl w:val="D3E0DEE6"/>
    <w:lvl w:ilvl="0" w:tplc="9F3673E0">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7">
    <w:nsid w:val="7A490EDA"/>
    <w:multiLevelType w:val="hybridMultilevel"/>
    <w:tmpl w:val="E6BC66A2"/>
    <w:lvl w:ilvl="0" w:tplc="1E6444A6">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B1647EB"/>
    <w:multiLevelType w:val="hybridMultilevel"/>
    <w:tmpl w:val="A66C07FE"/>
    <w:lvl w:ilvl="0" w:tplc="4C2491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B2F1C23"/>
    <w:multiLevelType w:val="hybridMultilevel"/>
    <w:tmpl w:val="263657D0"/>
    <w:lvl w:ilvl="0" w:tplc="FBF8E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B343A83"/>
    <w:multiLevelType w:val="hybridMultilevel"/>
    <w:tmpl w:val="C5AA80A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72">
    <w:nsid w:val="7BB80B6D"/>
    <w:multiLevelType w:val="multilevel"/>
    <w:tmpl w:val="17B0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7D9B7877"/>
    <w:multiLevelType w:val="hybridMultilevel"/>
    <w:tmpl w:val="7F242D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DF8564F"/>
    <w:multiLevelType w:val="hybridMultilevel"/>
    <w:tmpl w:val="C572207C"/>
    <w:lvl w:ilvl="0" w:tplc="86EED62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7E0136E7"/>
    <w:multiLevelType w:val="hybridMultilevel"/>
    <w:tmpl w:val="158E4D44"/>
    <w:lvl w:ilvl="0" w:tplc="492EBE32">
      <w:start w:val="2"/>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EB41EFD"/>
    <w:multiLevelType w:val="hybridMultilevel"/>
    <w:tmpl w:val="DABE5EBE"/>
    <w:lvl w:ilvl="0" w:tplc="AC001780">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7F8150FA"/>
    <w:multiLevelType w:val="hybridMultilevel"/>
    <w:tmpl w:val="8F8EA4F4"/>
    <w:lvl w:ilvl="0" w:tplc="B970B61E">
      <w:start w:val="1"/>
      <w:numFmt w:val="decimal"/>
      <w:lvlText w:val="%1."/>
      <w:lvlJc w:val="left"/>
      <w:pPr>
        <w:ind w:left="1080" w:hanging="360"/>
      </w:pPr>
      <w:rPr>
        <w:rFonts w:ascii="Myriad Pro" w:hAnsi="Myriad Pro" w:cs="Arial" w:hint="default"/>
        <w:sz w:val="18"/>
        <w:szCs w:val="18"/>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79">
    <w:nsid w:val="7F8C04A9"/>
    <w:multiLevelType w:val="hybridMultilevel"/>
    <w:tmpl w:val="50704F60"/>
    <w:lvl w:ilvl="0" w:tplc="27BCA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F9E2675"/>
    <w:multiLevelType w:val="hybridMultilevel"/>
    <w:tmpl w:val="02802044"/>
    <w:lvl w:ilvl="0" w:tplc="AF3E75DA">
      <w:start w:val="1"/>
      <w:numFmt w:val="decimal"/>
      <w:lvlText w:val="%1."/>
      <w:lvlJc w:val="left"/>
      <w:pPr>
        <w:ind w:left="360" w:hanging="360"/>
      </w:pPr>
      <w:rPr>
        <w:rFonts w:hint="default"/>
      </w:rPr>
    </w:lvl>
    <w:lvl w:ilvl="1" w:tplc="B380E61C" w:tentative="1">
      <w:start w:val="1"/>
      <w:numFmt w:val="lowerLetter"/>
      <w:lvlText w:val="%2."/>
      <w:lvlJc w:val="left"/>
      <w:pPr>
        <w:ind w:left="1440" w:hanging="360"/>
      </w:pPr>
    </w:lvl>
    <w:lvl w:ilvl="2" w:tplc="5524ADC0" w:tentative="1">
      <w:start w:val="1"/>
      <w:numFmt w:val="lowerRoman"/>
      <w:lvlText w:val="%3."/>
      <w:lvlJc w:val="right"/>
      <w:pPr>
        <w:ind w:left="2160" w:hanging="180"/>
      </w:pPr>
    </w:lvl>
    <w:lvl w:ilvl="3" w:tplc="16FE78E6" w:tentative="1">
      <w:start w:val="1"/>
      <w:numFmt w:val="decimal"/>
      <w:lvlText w:val="%4."/>
      <w:lvlJc w:val="left"/>
      <w:pPr>
        <w:ind w:left="2880" w:hanging="360"/>
      </w:pPr>
    </w:lvl>
    <w:lvl w:ilvl="4" w:tplc="817C0068" w:tentative="1">
      <w:start w:val="1"/>
      <w:numFmt w:val="lowerLetter"/>
      <w:lvlText w:val="%5."/>
      <w:lvlJc w:val="left"/>
      <w:pPr>
        <w:ind w:left="3600" w:hanging="360"/>
      </w:pPr>
    </w:lvl>
    <w:lvl w:ilvl="5" w:tplc="E5381626" w:tentative="1">
      <w:start w:val="1"/>
      <w:numFmt w:val="lowerRoman"/>
      <w:lvlText w:val="%6."/>
      <w:lvlJc w:val="right"/>
      <w:pPr>
        <w:ind w:left="4320" w:hanging="180"/>
      </w:pPr>
    </w:lvl>
    <w:lvl w:ilvl="6" w:tplc="181EAC1A" w:tentative="1">
      <w:start w:val="1"/>
      <w:numFmt w:val="decimal"/>
      <w:lvlText w:val="%7."/>
      <w:lvlJc w:val="left"/>
      <w:pPr>
        <w:ind w:left="5040" w:hanging="360"/>
      </w:pPr>
    </w:lvl>
    <w:lvl w:ilvl="7" w:tplc="E21024F2" w:tentative="1">
      <w:start w:val="1"/>
      <w:numFmt w:val="lowerLetter"/>
      <w:lvlText w:val="%8."/>
      <w:lvlJc w:val="left"/>
      <w:pPr>
        <w:ind w:left="5760" w:hanging="360"/>
      </w:pPr>
    </w:lvl>
    <w:lvl w:ilvl="8" w:tplc="E03CE3F0" w:tentative="1">
      <w:start w:val="1"/>
      <w:numFmt w:val="lowerRoman"/>
      <w:lvlText w:val="%9."/>
      <w:lvlJc w:val="right"/>
      <w:pPr>
        <w:ind w:left="6480" w:hanging="180"/>
      </w:pPr>
    </w:lvl>
  </w:abstractNum>
  <w:num w:numId="1">
    <w:abstractNumId w:val="120"/>
  </w:num>
  <w:num w:numId="2">
    <w:abstractNumId w:val="1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9"/>
  </w:num>
  <w:num w:numId="4">
    <w:abstractNumId w:val="177"/>
  </w:num>
  <w:num w:numId="5">
    <w:abstractNumId w:val="100"/>
  </w:num>
  <w:num w:numId="6">
    <w:abstractNumId w:val="179"/>
  </w:num>
  <w:num w:numId="7">
    <w:abstractNumId w:val="206"/>
  </w:num>
  <w:num w:numId="8">
    <w:abstractNumId w:val="245"/>
  </w:num>
  <w:num w:numId="9">
    <w:abstractNumId w:val="258"/>
  </w:num>
  <w:num w:numId="10">
    <w:abstractNumId w:val="106"/>
  </w:num>
  <w:num w:numId="11">
    <w:abstractNumId w:val="71"/>
  </w:num>
  <w:num w:numId="12">
    <w:abstractNumId w:val="122"/>
  </w:num>
  <w:num w:numId="13">
    <w:abstractNumId w:val="85"/>
  </w:num>
  <w:num w:numId="14">
    <w:abstractNumId w:val="166"/>
  </w:num>
  <w:num w:numId="15">
    <w:abstractNumId w:val="66"/>
  </w:num>
  <w:num w:numId="16">
    <w:abstractNumId w:val="109"/>
  </w:num>
  <w:num w:numId="17">
    <w:abstractNumId w:val="220"/>
  </w:num>
  <w:num w:numId="18">
    <w:abstractNumId w:val="67"/>
  </w:num>
  <w:num w:numId="19">
    <w:abstractNumId w:val="174"/>
  </w:num>
  <w:num w:numId="20">
    <w:abstractNumId w:val="262"/>
  </w:num>
  <w:num w:numId="21">
    <w:abstractNumId w:val="118"/>
  </w:num>
  <w:num w:numId="22">
    <w:abstractNumId w:val="59"/>
  </w:num>
  <w:num w:numId="23">
    <w:abstractNumId w:val="164"/>
  </w:num>
  <w:num w:numId="24">
    <w:abstractNumId w:val="238"/>
  </w:num>
  <w:num w:numId="25">
    <w:abstractNumId w:val="18"/>
  </w:num>
  <w:num w:numId="26">
    <w:abstractNumId w:val="241"/>
  </w:num>
  <w:num w:numId="27">
    <w:abstractNumId w:val="87"/>
  </w:num>
  <w:num w:numId="28">
    <w:abstractNumId w:val="46"/>
  </w:num>
  <w:num w:numId="29">
    <w:abstractNumId w:val="72"/>
  </w:num>
  <w:num w:numId="30">
    <w:abstractNumId w:val="169"/>
  </w:num>
  <w:num w:numId="31">
    <w:abstractNumId w:val="40"/>
  </w:num>
  <w:num w:numId="32">
    <w:abstractNumId w:val="242"/>
  </w:num>
  <w:num w:numId="33">
    <w:abstractNumId w:val="21"/>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7"/>
  </w:num>
  <w:num w:numId="39">
    <w:abstractNumId w:val="31"/>
  </w:num>
  <w:num w:numId="40">
    <w:abstractNumId w:val="14"/>
  </w:num>
  <w:num w:numId="41">
    <w:abstractNumId w:val="98"/>
  </w:num>
  <w:num w:numId="42">
    <w:abstractNumId w:val="125"/>
  </w:num>
  <w:num w:numId="43">
    <w:abstractNumId w:val="49"/>
  </w:num>
  <w:num w:numId="44">
    <w:abstractNumId w:val="60"/>
  </w:num>
  <w:num w:numId="45">
    <w:abstractNumId w:val="17"/>
  </w:num>
  <w:num w:numId="46">
    <w:abstractNumId w:val="11"/>
  </w:num>
  <w:num w:numId="47">
    <w:abstractNumId w:val="138"/>
  </w:num>
  <w:num w:numId="48">
    <w:abstractNumId w:val="103"/>
  </w:num>
  <w:num w:numId="49">
    <w:abstractNumId w:val="9"/>
  </w:num>
  <w:num w:numId="50">
    <w:abstractNumId w:val="139"/>
  </w:num>
  <w:num w:numId="51">
    <w:abstractNumId w:val="226"/>
  </w:num>
  <w:num w:numId="52">
    <w:abstractNumId w:val="89"/>
  </w:num>
  <w:num w:numId="53">
    <w:abstractNumId w:val="250"/>
  </w:num>
  <w:num w:numId="54">
    <w:abstractNumId w:val="134"/>
  </w:num>
  <w:num w:numId="55">
    <w:abstractNumId w:val="182"/>
  </w:num>
  <w:num w:numId="56">
    <w:abstractNumId w:val="200"/>
  </w:num>
  <w:num w:numId="57">
    <w:abstractNumId w:val="62"/>
  </w:num>
  <w:num w:numId="58">
    <w:abstractNumId w:val="222"/>
  </w:num>
  <w:num w:numId="59">
    <w:abstractNumId w:val="51"/>
  </w:num>
  <w:num w:numId="60">
    <w:abstractNumId w:val="142"/>
  </w:num>
  <w:num w:numId="61">
    <w:abstractNumId w:val="20"/>
  </w:num>
  <w:num w:numId="62">
    <w:abstractNumId w:val="267"/>
  </w:num>
  <w:num w:numId="63">
    <w:abstractNumId w:val="225"/>
  </w:num>
  <w:num w:numId="64">
    <w:abstractNumId w:val="161"/>
  </w:num>
  <w:num w:numId="65">
    <w:abstractNumId w:val="38"/>
  </w:num>
  <w:num w:numId="66">
    <w:abstractNumId w:val="113"/>
  </w:num>
  <w:num w:numId="67">
    <w:abstractNumId w:val="111"/>
  </w:num>
  <w:num w:numId="68">
    <w:abstractNumId w:val="197"/>
  </w:num>
  <w:num w:numId="69">
    <w:abstractNumId w:val="96"/>
  </w:num>
  <w:num w:numId="70">
    <w:abstractNumId w:val="202"/>
  </w:num>
  <w:num w:numId="71">
    <w:abstractNumId w:val="249"/>
  </w:num>
  <w:num w:numId="72">
    <w:abstractNumId w:val="80"/>
  </w:num>
  <w:num w:numId="73">
    <w:abstractNumId w:val="92"/>
  </w:num>
  <w:num w:numId="74">
    <w:abstractNumId w:val="25"/>
  </w:num>
  <w:num w:numId="75">
    <w:abstractNumId w:val="82"/>
  </w:num>
  <w:num w:numId="76">
    <w:abstractNumId w:val="28"/>
  </w:num>
  <w:num w:numId="77">
    <w:abstractNumId w:val="193"/>
  </w:num>
  <w:num w:numId="78">
    <w:abstractNumId w:val="8"/>
  </w:num>
  <w:num w:numId="79">
    <w:abstractNumId w:val="57"/>
  </w:num>
  <w:num w:numId="80">
    <w:abstractNumId w:val="246"/>
  </w:num>
  <w:num w:numId="81">
    <w:abstractNumId w:val="114"/>
  </w:num>
  <w:num w:numId="82">
    <w:abstractNumId w:val="276"/>
  </w:num>
  <w:num w:numId="83">
    <w:abstractNumId w:val="203"/>
  </w:num>
  <w:num w:numId="84">
    <w:abstractNumId w:val="53"/>
  </w:num>
  <w:num w:numId="85">
    <w:abstractNumId w:val="154"/>
  </w:num>
  <w:num w:numId="86">
    <w:abstractNumId w:val="196"/>
  </w:num>
  <w:num w:numId="87">
    <w:abstractNumId w:val="257"/>
  </w:num>
  <w:num w:numId="88">
    <w:abstractNumId w:val="145"/>
  </w:num>
  <w:num w:numId="89">
    <w:abstractNumId w:val="78"/>
  </w:num>
  <w:num w:numId="90">
    <w:abstractNumId w:val="221"/>
  </w:num>
  <w:num w:numId="91">
    <w:abstractNumId w:val="74"/>
  </w:num>
  <w:num w:numId="92">
    <w:abstractNumId w:val="147"/>
  </w:num>
  <w:num w:numId="93">
    <w:abstractNumId w:val="0"/>
  </w:num>
  <w:num w:numId="94">
    <w:abstractNumId w:val="277"/>
  </w:num>
  <w:num w:numId="95">
    <w:abstractNumId w:val="137"/>
  </w:num>
  <w:num w:numId="96">
    <w:abstractNumId w:val="272"/>
  </w:num>
  <w:num w:numId="97">
    <w:abstractNumId w:val="153"/>
  </w:num>
  <w:num w:numId="98">
    <w:abstractNumId w:val="216"/>
  </w:num>
  <w:num w:numId="99">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71"/>
  </w:num>
  <w:num w:numId="101">
    <w:abstractNumId w:val="274"/>
  </w:num>
  <w:num w:numId="102">
    <w:abstractNumId w:val="112"/>
  </w:num>
  <w:num w:numId="103">
    <w:abstractNumId w:val="135"/>
  </w:num>
  <w:num w:numId="104">
    <w:abstractNumId w:val="251"/>
  </w:num>
  <w:num w:numId="105">
    <w:abstractNumId w:val="156"/>
  </w:num>
  <w:num w:numId="106">
    <w:abstractNumId w:val="105"/>
  </w:num>
  <w:num w:numId="107">
    <w:abstractNumId w:val="7"/>
  </w:num>
  <w:num w:numId="108">
    <w:abstractNumId w:val="278"/>
  </w:num>
  <w:num w:numId="109">
    <w:abstractNumId w:val="5"/>
  </w:num>
  <w:num w:numId="110">
    <w:abstractNumId w:val="133"/>
  </w:num>
  <w:num w:numId="111">
    <w:abstractNumId w:val="41"/>
  </w:num>
  <w:num w:numId="112">
    <w:abstractNumId w:val="50"/>
  </w:num>
  <w:num w:numId="113">
    <w:abstractNumId w:val="215"/>
  </w:num>
  <w:num w:numId="114">
    <w:abstractNumId w:val="146"/>
  </w:num>
  <w:num w:numId="115">
    <w:abstractNumId w:val="19"/>
  </w:num>
  <w:num w:numId="116">
    <w:abstractNumId w:val="235"/>
  </w:num>
  <w:num w:numId="117">
    <w:abstractNumId w:val="217"/>
  </w:num>
  <w:num w:numId="118">
    <w:abstractNumId w:val="27"/>
  </w:num>
  <w:num w:numId="119">
    <w:abstractNumId w:val="263"/>
  </w:num>
  <w:num w:numId="120">
    <w:abstractNumId w:val="194"/>
  </w:num>
  <w:num w:numId="121">
    <w:abstractNumId w:val="36"/>
  </w:num>
  <w:num w:numId="122">
    <w:abstractNumId w:val="54"/>
  </w:num>
  <w:num w:numId="123">
    <w:abstractNumId w:val="151"/>
  </w:num>
  <w:num w:numId="124">
    <w:abstractNumId w:val="73"/>
  </w:num>
  <w:num w:numId="125">
    <w:abstractNumId w:val="218"/>
  </w:num>
  <w:num w:numId="126">
    <w:abstractNumId w:val="248"/>
  </w:num>
  <w:num w:numId="127">
    <w:abstractNumId w:val="95"/>
  </w:num>
  <w:num w:numId="128">
    <w:abstractNumId w:val="280"/>
  </w:num>
  <w:num w:numId="129">
    <w:abstractNumId w:val="35"/>
  </w:num>
  <w:num w:numId="130">
    <w:abstractNumId w:val="168"/>
  </w:num>
  <w:num w:numId="131">
    <w:abstractNumId w:val="167"/>
  </w:num>
  <w:num w:numId="132">
    <w:abstractNumId w:val="83"/>
  </w:num>
  <w:num w:numId="133">
    <w:abstractNumId w:val="224"/>
  </w:num>
  <w:num w:numId="134">
    <w:abstractNumId w:val="64"/>
  </w:num>
  <w:num w:numId="135">
    <w:abstractNumId w:val="269"/>
  </w:num>
  <w:num w:numId="136">
    <w:abstractNumId w:val="178"/>
  </w:num>
  <w:num w:numId="137">
    <w:abstractNumId w:val="37"/>
  </w:num>
  <w:num w:numId="138">
    <w:abstractNumId w:val="233"/>
  </w:num>
  <w:num w:numId="139">
    <w:abstractNumId w:val="223"/>
  </w:num>
  <w:num w:numId="140">
    <w:abstractNumId w:val="244"/>
  </w:num>
  <w:num w:numId="141">
    <w:abstractNumId w:val="26"/>
  </w:num>
  <w:num w:numId="142">
    <w:abstractNumId w:val="90"/>
  </w:num>
  <w:num w:numId="143">
    <w:abstractNumId w:val="144"/>
  </w:num>
  <w:num w:numId="144">
    <w:abstractNumId w:val="204"/>
  </w:num>
  <w:num w:numId="145">
    <w:abstractNumId w:val="127"/>
  </w:num>
  <w:num w:numId="146">
    <w:abstractNumId w:val="234"/>
  </w:num>
  <w:num w:numId="147">
    <w:abstractNumId w:val="255"/>
  </w:num>
  <w:num w:numId="148">
    <w:abstractNumId w:val="56"/>
  </w:num>
  <w:num w:numId="149">
    <w:abstractNumId w:val="229"/>
  </w:num>
  <w:num w:numId="150">
    <w:abstractNumId w:val="99"/>
  </w:num>
  <w:num w:numId="151">
    <w:abstractNumId w:val="189"/>
  </w:num>
  <w:num w:numId="152">
    <w:abstractNumId w:val="47"/>
  </w:num>
  <w:num w:numId="153">
    <w:abstractNumId w:val="58"/>
  </w:num>
  <w:num w:numId="154">
    <w:abstractNumId w:val="256"/>
  </w:num>
  <w:num w:numId="155">
    <w:abstractNumId w:val="195"/>
  </w:num>
  <w:num w:numId="156">
    <w:abstractNumId w:val="219"/>
  </w:num>
  <w:num w:numId="157">
    <w:abstractNumId w:val="172"/>
  </w:num>
  <w:num w:numId="158">
    <w:abstractNumId w:val="259"/>
  </w:num>
  <w:num w:numId="159">
    <w:abstractNumId w:val="12"/>
  </w:num>
  <w:num w:numId="160">
    <w:abstractNumId w:val="68"/>
  </w:num>
  <w:num w:numId="161">
    <w:abstractNumId w:val="15"/>
  </w:num>
  <w:num w:numId="162">
    <w:abstractNumId w:val="209"/>
  </w:num>
  <w:num w:numId="163">
    <w:abstractNumId w:val="186"/>
  </w:num>
  <w:num w:numId="164">
    <w:abstractNumId w:val="69"/>
  </w:num>
  <w:num w:numId="165">
    <w:abstractNumId w:val="198"/>
  </w:num>
  <w:num w:numId="166">
    <w:abstractNumId w:val="191"/>
  </w:num>
  <w:num w:numId="167">
    <w:abstractNumId w:val="77"/>
  </w:num>
  <w:num w:numId="168">
    <w:abstractNumId w:val="119"/>
  </w:num>
  <w:num w:numId="169">
    <w:abstractNumId w:val="136"/>
  </w:num>
  <w:num w:numId="170">
    <w:abstractNumId w:val="48"/>
  </w:num>
  <w:num w:numId="171">
    <w:abstractNumId w:val="192"/>
  </w:num>
  <w:num w:numId="172">
    <w:abstractNumId w:val="213"/>
  </w:num>
  <w:num w:numId="173">
    <w:abstractNumId w:val="252"/>
  </w:num>
  <w:num w:numId="174">
    <w:abstractNumId w:val="175"/>
  </w:num>
  <w:num w:numId="175">
    <w:abstractNumId w:val="183"/>
  </w:num>
  <w:num w:numId="176">
    <w:abstractNumId w:val="79"/>
  </w:num>
  <w:num w:numId="177">
    <w:abstractNumId w:val="265"/>
  </w:num>
  <w:num w:numId="178">
    <w:abstractNumId w:val="23"/>
  </w:num>
  <w:num w:numId="179">
    <w:abstractNumId w:val="70"/>
  </w:num>
  <w:num w:numId="180">
    <w:abstractNumId w:val="180"/>
  </w:num>
  <w:num w:numId="181">
    <w:abstractNumId w:val="76"/>
  </w:num>
  <w:num w:numId="182">
    <w:abstractNumId w:val="210"/>
  </w:num>
  <w:num w:numId="183">
    <w:abstractNumId w:val="231"/>
  </w:num>
  <w:num w:numId="184">
    <w:abstractNumId w:val="141"/>
  </w:num>
  <w:num w:numId="185">
    <w:abstractNumId w:val="176"/>
  </w:num>
  <w:num w:numId="186">
    <w:abstractNumId w:val="155"/>
  </w:num>
  <w:num w:numId="187">
    <w:abstractNumId w:val="149"/>
  </w:num>
  <w:num w:numId="188">
    <w:abstractNumId w:val="170"/>
  </w:num>
  <w:num w:numId="189">
    <w:abstractNumId w:val="2"/>
  </w:num>
  <w:num w:numId="190">
    <w:abstractNumId w:val="6"/>
  </w:num>
  <w:num w:numId="191">
    <w:abstractNumId w:val="160"/>
  </w:num>
  <w:num w:numId="192">
    <w:abstractNumId w:val="10"/>
  </w:num>
  <w:num w:numId="193">
    <w:abstractNumId w:val="81"/>
  </w:num>
  <w:num w:numId="194">
    <w:abstractNumId w:val="129"/>
  </w:num>
  <w:num w:numId="195">
    <w:abstractNumId w:val="152"/>
  </w:num>
  <w:num w:numId="196">
    <w:abstractNumId w:val="124"/>
  </w:num>
  <w:num w:numId="197">
    <w:abstractNumId w:val="162"/>
  </w:num>
  <w:num w:numId="198">
    <w:abstractNumId w:val="32"/>
  </w:num>
  <w:num w:numId="199">
    <w:abstractNumId w:val="264"/>
  </w:num>
  <w:num w:numId="200">
    <w:abstractNumId w:val="187"/>
  </w:num>
  <w:num w:numId="201">
    <w:abstractNumId w:val="158"/>
  </w:num>
  <w:num w:numId="202">
    <w:abstractNumId w:val="128"/>
  </w:num>
  <w:num w:numId="203">
    <w:abstractNumId w:val="110"/>
  </w:num>
  <w:num w:numId="204">
    <w:abstractNumId w:val="55"/>
  </w:num>
  <w:num w:numId="205">
    <w:abstractNumId w:val="266"/>
  </w:num>
  <w:num w:numId="206">
    <w:abstractNumId w:val="239"/>
  </w:num>
  <w:num w:numId="207">
    <w:abstractNumId w:val="273"/>
  </w:num>
  <w:num w:numId="208">
    <w:abstractNumId w:val="65"/>
  </w:num>
  <w:num w:numId="209">
    <w:abstractNumId w:val="188"/>
  </w:num>
  <w:num w:numId="210">
    <w:abstractNumId w:val="13"/>
  </w:num>
  <w:num w:numId="211">
    <w:abstractNumId w:val="126"/>
  </w:num>
  <w:num w:numId="212">
    <w:abstractNumId w:val="29"/>
  </w:num>
  <w:num w:numId="213">
    <w:abstractNumId w:val="227"/>
  </w:num>
  <w:num w:numId="214">
    <w:abstractNumId w:val="184"/>
  </w:num>
  <w:num w:numId="215">
    <w:abstractNumId w:val="268"/>
  </w:num>
  <w:num w:numId="216">
    <w:abstractNumId w:val="2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43"/>
  </w:num>
  <w:num w:numId="218">
    <w:abstractNumId w:val="171"/>
  </w:num>
  <w:num w:numId="219">
    <w:abstractNumId w:val="34"/>
  </w:num>
  <w:num w:numId="220">
    <w:abstractNumId w:val="16"/>
  </w:num>
  <w:num w:numId="221">
    <w:abstractNumId w:val="1"/>
  </w:num>
  <w:num w:numId="222">
    <w:abstractNumId w:val="107"/>
  </w:num>
  <w:num w:numId="223">
    <w:abstractNumId w:val="140"/>
  </w:num>
  <w:num w:numId="224">
    <w:abstractNumId w:val="101"/>
  </w:num>
  <w:num w:numId="225">
    <w:abstractNumId w:val="201"/>
  </w:num>
  <w:num w:numId="226">
    <w:abstractNumId w:val="150"/>
  </w:num>
  <w:num w:numId="227">
    <w:abstractNumId w:val="115"/>
  </w:num>
  <w:num w:numId="228">
    <w:abstractNumId w:val="157"/>
  </w:num>
  <w:num w:numId="229">
    <w:abstractNumId w:val="270"/>
  </w:num>
  <w:num w:numId="230">
    <w:abstractNumId w:val="84"/>
  </w:num>
  <w:num w:numId="231">
    <w:abstractNumId w:val="243"/>
  </w:num>
  <w:num w:numId="232">
    <w:abstractNumId w:val="240"/>
  </w:num>
  <w:num w:numId="233">
    <w:abstractNumId w:val="24"/>
  </w:num>
  <w:num w:numId="234">
    <w:abstractNumId w:val="33"/>
  </w:num>
  <w:num w:numId="235">
    <w:abstractNumId w:val="3"/>
  </w:num>
  <w:num w:numId="236">
    <w:abstractNumId w:val="253"/>
  </w:num>
  <w:num w:numId="237">
    <w:abstractNumId w:val="205"/>
  </w:num>
  <w:num w:numId="238">
    <w:abstractNumId w:val="43"/>
  </w:num>
  <w:num w:numId="239">
    <w:abstractNumId w:val="75"/>
  </w:num>
  <w:num w:numId="240">
    <w:abstractNumId w:val="254"/>
  </w:num>
  <w:num w:numId="241">
    <w:abstractNumId w:val="260"/>
  </w:num>
  <w:num w:numId="242">
    <w:abstractNumId w:val="279"/>
  </w:num>
  <w:num w:numId="243">
    <w:abstractNumId w:val="91"/>
  </w:num>
  <w:num w:numId="244">
    <w:abstractNumId w:val="185"/>
  </w:num>
  <w:num w:numId="245">
    <w:abstractNumId w:val="130"/>
  </w:num>
  <w:num w:numId="246">
    <w:abstractNumId w:val="230"/>
  </w:num>
  <w:num w:numId="247">
    <w:abstractNumId w:val="211"/>
  </w:num>
  <w:num w:numId="248">
    <w:abstractNumId w:val="102"/>
  </w:num>
  <w:num w:numId="249">
    <w:abstractNumId w:val="173"/>
  </w:num>
  <w:num w:numId="250">
    <w:abstractNumId w:val="163"/>
  </w:num>
  <w:num w:numId="251">
    <w:abstractNumId w:val="88"/>
  </w:num>
  <w:num w:numId="252">
    <w:abstractNumId w:val="232"/>
  </w:num>
  <w:num w:numId="253">
    <w:abstractNumId w:val="132"/>
  </w:num>
  <w:num w:numId="254">
    <w:abstractNumId w:val="86"/>
  </w:num>
  <w:num w:numId="255">
    <w:abstractNumId w:val="52"/>
  </w:num>
  <w:num w:numId="256">
    <w:abstractNumId w:val="212"/>
  </w:num>
  <w:num w:numId="257">
    <w:abstractNumId w:val="159"/>
  </w:num>
  <w:num w:numId="258">
    <w:abstractNumId w:val="116"/>
  </w:num>
  <w:num w:numId="259">
    <w:abstractNumId w:val="121"/>
  </w:num>
  <w:num w:numId="260">
    <w:abstractNumId w:val="207"/>
  </w:num>
  <w:num w:numId="261">
    <w:abstractNumId w:val="236"/>
  </w:num>
  <w:num w:numId="262">
    <w:abstractNumId w:val="214"/>
  </w:num>
  <w:num w:numId="263">
    <w:abstractNumId w:val="44"/>
  </w:num>
  <w:num w:numId="264">
    <w:abstractNumId w:val="123"/>
  </w:num>
  <w:num w:numId="265">
    <w:abstractNumId w:val="63"/>
  </w:num>
  <w:num w:numId="266">
    <w:abstractNumId w:val="4"/>
  </w:num>
  <w:num w:numId="267">
    <w:abstractNumId w:val="181"/>
  </w:num>
  <w:num w:numId="268">
    <w:abstractNumId w:val="45"/>
  </w:num>
  <w:num w:numId="269">
    <w:abstractNumId w:val="94"/>
  </w:num>
  <w:num w:numId="270">
    <w:abstractNumId w:val="131"/>
  </w:num>
  <w:num w:numId="271">
    <w:abstractNumId w:val="117"/>
  </w:num>
  <w:num w:numId="272">
    <w:abstractNumId w:val="42"/>
  </w:num>
  <w:num w:numId="273">
    <w:abstractNumId w:val="275"/>
  </w:num>
  <w:num w:numId="274">
    <w:abstractNumId w:val="148"/>
  </w:num>
  <w:num w:numId="275">
    <w:abstractNumId w:val="97"/>
  </w:num>
  <w:num w:numId="276">
    <w:abstractNumId w:val="30"/>
  </w:num>
  <w:num w:numId="277">
    <w:abstractNumId w:val="108"/>
  </w:num>
  <w:num w:numId="27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08"/>
  </w:num>
  <w:num w:numId="288">
    <w:abstractNumId w:val="61"/>
  </w:num>
  <w:num w:numId="289">
    <w:abstractNumId w:val="165"/>
  </w:num>
  <w:num w:numId="290">
    <w:abstractNumId w:val="93"/>
  </w:num>
  <w:numIdMacAtCleanup w:val="2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7410"/>
  </w:hdrShapeDefaults>
  <w:footnotePr>
    <w:numFmt w:val="chicago"/>
    <w:numRestart w:val="eachPage"/>
    <w:footnote w:id="-1"/>
    <w:footnote w:id="0"/>
  </w:footnotePr>
  <w:endnotePr>
    <w:endnote w:id="-1"/>
    <w:endnote w:id="0"/>
  </w:endnotePr>
  <w:compat/>
  <w:rsids>
    <w:rsidRoot w:val="00D35C6C"/>
    <w:rsid w:val="000067C8"/>
    <w:rsid w:val="000109EC"/>
    <w:rsid w:val="00011A52"/>
    <w:rsid w:val="00012891"/>
    <w:rsid w:val="00012A6E"/>
    <w:rsid w:val="00012E56"/>
    <w:rsid w:val="00015FB8"/>
    <w:rsid w:val="00020CEF"/>
    <w:rsid w:val="000271A3"/>
    <w:rsid w:val="00030094"/>
    <w:rsid w:val="000322DB"/>
    <w:rsid w:val="00040B81"/>
    <w:rsid w:val="000432DE"/>
    <w:rsid w:val="00044F8D"/>
    <w:rsid w:val="00050B13"/>
    <w:rsid w:val="00050F84"/>
    <w:rsid w:val="00055F57"/>
    <w:rsid w:val="00062BE1"/>
    <w:rsid w:val="000668C9"/>
    <w:rsid w:val="00070781"/>
    <w:rsid w:val="00071688"/>
    <w:rsid w:val="00073A3B"/>
    <w:rsid w:val="0007683F"/>
    <w:rsid w:val="00076E1A"/>
    <w:rsid w:val="00081B89"/>
    <w:rsid w:val="000840A0"/>
    <w:rsid w:val="000852AD"/>
    <w:rsid w:val="0008644A"/>
    <w:rsid w:val="000865FD"/>
    <w:rsid w:val="00087389"/>
    <w:rsid w:val="00091516"/>
    <w:rsid w:val="00091BD5"/>
    <w:rsid w:val="00093A13"/>
    <w:rsid w:val="00097655"/>
    <w:rsid w:val="000A32DD"/>
    <w:rsid w:val="000A36C1"/>
    <w:rsid w:val="000B163F"/>
    <w:rsid w:val="000B3021"/>
    <w:rsid w:val="000C06ED"/>
    <w:rsid w:val="000C1E9E"/>
    <w:rsid w:val="000C337D"/>
    <w:rsid w:val="000C6C62"/>
    <w:rsid w:val="000C714D"/>
    <w:rsid w:val="000D1471"/>
    <w:rsid w:val="000D27FC"/>
    <w:rsid w:val="000D4464"/>
    <w:rsid w:val="000E03A9"/>
    <w:rsid w:val="000E1AE1"/>
    <w:rsid w:val="000E6BF9"/>
    <w:rsid w:val="000E6CEB"/>
    <w:rsid w:val="000F59C9"/>
    <w:rsid w:val="00103968"/>
    <w:rsid w:val="00103E9F"/>
    <w:rsid w:val="00103F44"/>
    <w:rsid w:val="001050BE"/>
    <w:rsid w:val="001119D7"/>
    <w:rsid w:val="0011510A"/>
    <w:rsid w:val="001206AC"/>
    <w:rsid w:val="00123290"/>
    <w:rsid w:val="00127987"/>
    <w:rsid w:val="00133BBD"/>
    <w:rsid w:val="00142311"/>
    <w:rsid w:val="0015123D"/>
    <w:rsid w:val="00154ADD"/>
    <w:rsid w:val="00155737"/>
    <w:rsid w:val="001562C3"/>
    <w:rsid w:val="00157F83"/>
    <w:rsid w:val="0016090B"/>
    <w:rsid w:val="00161E36"/>
    <w:rsid w:val="00163735"/>
    <w:rsid w:val="001658FC"/>
    <w:rsid w:val="001659F4"/>
    <w:rsid w:val="001734FA"/>
    <w:rsid w:val="0017793F"/>
    <w:rsid w:val="0018398C"/>
    <w:rsid w:val="0018416B"/>
    <w:rsid w:val="001872C6"/>
    <w:rsid w:val="00197ABE"/>
    <w:rsid w:val="001A23A5"/>
    <w:rsid w:val="001A3E42"/>
    <w:rsid w:val="001A63B1"/>
    <w:rsid w:val="001B35E1"/>
    <w:rsid w:val="001B5F6A"/>
    <w:rsid w:val="001B645F"/>
    <w:rsid w:val="001B783E"/>
    <w:rsid w:val="001B7C79"/>
    <w:rsid w:val="001C1A4F"/>
    <w:rsid w:val="001C55B0"/>
    <w:rsid w:val="001C59BA"/>
    <w:rsid w:val="001C5AAF"/>
    <w:rsid w:val="001C6AFB"/>
    <w:rsid w:val="001D00D0"/>
    <w:rsid w:val="001D5DD6"/>
    <w:rsid w:val="001D65BB"/>
    <w:rsid w:val="001E4E27"/>
    <w:rsid w:val="001E70FF"/>
    <w:rsid w:val="001E7F02"/>
    <w:rsid w:val="001F21BD"/>
    <w:rsid w:val="001F4033"/>
    <w:rsid w:val="001F7166"/>
    <w:rsid w:val="001F7A7C"/>
    <w:rsid w:val="002003CD"/>
    <w:rsid w:val="00210F36"/>
    <w:rsid w:val="00215A32"/>
    <w:rsid w:val="00217B0C"/>
    <w:rsid w:val="00221082"/>
    <w:rsid w:val="00225864"/>
    <w:rsid w:val="0022649E"/>
    <w:rsid w:val="002278B4"/>
    <w:rsid w:val="00230B0F"/>
    <w:rsid w:val="002354B0"/>
    <w:rsid w:val="00236CEC"/>
    <w:rsid w:val="002406FE"/>
    <w:rsid w:val="00242BC0"/>
    <w:rsid w:val="00245D9B"/>
    <w:rsid w:val="0025143B"/>
    <w:rsid w:val="00256232"/>
    <w:rsid w:val="00256CF1"/>
    <w:rsid w:val="002570CA"/>
    <w:rsid w:val="00265D25"/>
    <w:rsid w:val="002708D4"/>
    <w:rsid w:val="00272581"/>
    <w:rsid w:val="002759AC"/>
    <w:rsid w:val="00277386"/>
    <w:rsid w:val="00295215"/>
    <w:rsid w:val="002978BC"/>
    <w:rsid w:val="002A0268"/>
    <w:rsid w:val="002A0BC2"/>
    <w:rsid w:val="002A2366"/>
    <w:rsid w:val="002A3F57"/>
    <w:rsid w:val="002A5A10"/>
    <w:rsid w:val="002B2602"/>
    <w:rsid w:val="002B6A85"/>
    <w:rsid w:val="002B6EE6"/>
    <w:rsid w:val="002C30C6"/>
    <w:rsid w:val="002C653A"/>
    <w:rsid w:val="002D0E75"/>
    <w:rsid w:val="002D2EB5"/>
    <w:rsid w:val="002E3960"/>
    <w:rsid w:val="002E51A5"/>
    <w:rsid w:val="002E5449"/>
    <w:rsid w:val="002E698C"/>
    <w:rsid w:val="002E7DE6"/>
    <w:rsid w:val="002F04F6"/>
    <w:rsid w:val="002F22FE"/>
    <w:rsid w:val="00306BC7"/>
    <w:rsid w:val="00307EED"/>
    <w:rsid w:val="00311671"/>
    <w:rsid w:val="00312533"/>
    <w:rsid w:val="003127ED"/>
    <w:rsid w:val="003128BF"/>
    <w:rsid w:val="003149BF"/>
    <w:rsid w:val="00317DF5"/>
    <w:rsid w:val="0032043F"/>
    <w:rsid w:val="00322E66"/>
    <w:rsid w:val="00326008"/>
    <w:rsid w:val="003333BF"/>
    <w:rsid w:val="00333B34"/>
    <w:rsid w:val="00333F0C"/>
    <w:rsid w:val="00335083"/>
    <w:rsid w:val="0034142C"/>
    <w:rsid w:val="00347046"/>
    <w:rsid w:val="003478E0"/>
    <w:rsid w:val="003532EC"/>
    <w:rsid w:val="00354265"/>
    <w:rsid w:val="00354A74"/>
    <w:rsid w:val="00357EC6"/>
    <w:rsid w:val="003614D0"/>
    <w:rsid w:val="003651FC"/>
    <w:rsid w:val="00373A36"/>
    <w:rsid w:val="00381C5F"/>
    <w:rsid w:val="003879AE"/>
    <w:rsid w:val="003922E1"/>
    <w:rsid w:val="00392444"/>
    <w:rsid w:val="003A1277"/>
    <w:rsid w:val="003A70F7"/>
    <w:rsid w:val="003A759A"/>
    <w:rsid w:val="003C53CE"/>
    <w:rsid w:val="003C5C9B"/>
    <w:rsid w:val="003C6A46"/>
    <w:rsid w:val="003D3C49"/>
    <w:rsid w:val="003E5EFF"/>
    <w:rsid w:val="003F06A6"/>
    <w:rsid w:val="003F1BA5"/>
    <w:rsid w:val="003F5660"/>
    <w:rsid w:val="003F5E89"/>
    <w:rsid w:val="003F5EBB"/>
    <w:rsid w:val="0040227A"/>
    <w:rsid w:val="00403B34"/>
    <w:rsid w:val="00403C92"/>
    <w:rsid w:val="004167DF"/>
    <w:rsid w:val="00422405"/>
    <w:rsid w:val="00423A1D"/>
    <w:rsid w:val="004350A1"/>
    <w:rsid w:val="004437A2"/>
    <w:rsid w:val="00443AE1"/>
    <w:rsid w:val="00445E8D"/>
    <w:rsid w:val="0045439A"/>
    <w:rsid w:val="004562A9"/>
    <w:rsid w:val="00456597"/>
    <w:rsid w:val="00456A1B"/>
    <w:rsid w:val="00463BA1"/>
    <w:rsid w:val="004643AA"/>
    <w:rsid w:val="004703A1"/>
    <w:rsid w:val="00475168"/>
    <w:rsid w:val="0048414F"/>
    <w:rsid w:val="00484FBD"/>
    <w:rsid w:val="0048503E"/>
    <w:rsid w:val="00486F3C"/>
    <w:rsid w:val="004911B5"/>
    <w:rsid w:val="00491341"/>
    <w:rsid w:val="00491AC7"/>
    <w:rsid w:val="00491B98"/>
    <w:rsid w:val="00491E12"/>
    <w:rsid w:val="00494411"/>
    <w:rsid w:val="00494AE5"/>
    <w:rsid w:val="00497474"/>
    <w:rsid w:val="00497F93"/>
    <w:rsid w:val="004A179D"/>
    <w:rsid w:val="004A345C"/>
    <w:rsid w:val="004A5D8D"/>
    <w:rsid w:val="004A637B"/>
    <w:rsid w:val="004B0222"/>
    <w:rsid w:val="004C1AC2"/>
    <w:rsid w:val="004C3693"/>
    <w:rsid w:val="004C5DCA"/>
    <w:rsid w:val="004C7ED5"/>
    <w:rsid w:val="004D6CF8"/>
    <w:rsid w:val="004D76AD"/>
    <w:rsid w:val="004E1661"/>
    <w:rsid w:val="004E2863"/>
    <w:rsid w:val="004E3135"/>
    <w:rsid w:val="004F0FA7"/>
    <w:rsid w:val="004F4AD7"/>
    <w:rsid w:val="004F5D6D"/>
    <w:rsid w:val="004F7747"/>
    <w:rsid w:val="0050089D"/>
    <w:rsid w:val="00502B9D"/>
    <w:rsid w:val="005051AA"/>
    <w:rsid w:val="00511193"/>
    <w:rsid w:val="00511D0F"/>
    <w:rsid w:val="00512C26"/>
    <w:rsid w:val="00513F00"/>
    <w:rsid w:val="005170AF"/>
    <w:rsid w:val="0051731D"/>
    <w:rsid w:val="00523999"/>
    <w:rsid w:val="00525AFC"/>
    <w:rsid w:val="00525EB6"/>
    <w:rsid w:val="00530A97"/>
    <w:rsid w:val="005311F7"/>
    <w:rsid w:val="00531FA2"/>
    <w:rsid w:val="005321D1"/>
    <w:rsid w:val="005337EA"/>
    <w:rsid w:val="005472E1"/>
    <w:rsid w:val="005528A5"/>
    <w:rsid w:val="00553DD1"/>
    <w:rsid w:val="00554BE5"/>
    <w:rsid w:val="00564048"/>
    <w:rsid w:val="00564DFF"/>
    <w:rsid w:val="00566923"/>
    <w:rsid w:val="0057461E"/>
    <w:rsid w:val="00577D43"/>
    <w:rsid w:val="00586EBF"/>
    <w:rsid w:val="0059701E"/>
    <w:rsid w:val="005B106C"/>
    <w:rsid w:val="005B67CF"/>
    <w:rsid w:val="005B6842"/>
    <w:rsid w:val="005B79A7"/>
    <w:rsid w:val="005C0457"/>
    <w:rsid w:val="005C163A"/>
    <w:rsid w:val="005D0F59"/>
    <w:rsid w:val="005E0BB2"/>
    <w:rsid w:val="005E45C4"/>
    <w:rsid w:val="005E5C5C"/>
    <w:rsid w:val="005E66F2"/>
    <w:rsid w:val="005E6A55"/>
    <w:rsid w:val="005F0A2D"/>
    <w:rsid w:val="005F4A5E"/>
    <w:rsid w:val="005F7D30"/>
    <w:rsid w:val="0060312F"/>
    <w:rsid w:val="0060604E"/>
    <w:rsid w:val="006139BE"/>
    <w:rsid w:val="006168F8"/>
    <w:rsid w:val="006179E8"/>
    <w:rsid w:val="00623374"/>
    <w:rsid w:val="006242FB"/>
    <w:rsid w:val="00626115"/>
    <w:rsid w:val="00626E27"/>
    <w:rsid w:val="00643C96"/>
    <w:rsid w:val="00647158"/>
    <w:rsid w:val="00652F06"/>
    <w:rsid w:val="00655EC0"/>
    <w:rsid w:val="00657312"/>
    <w:rsid w:val="006655C0"/>
    <w:rsid w:val="0066566F"/>
    <w:rsid w:val="00670189"/>
    <w:rsid w:val="0067247D"/>
    <w:rsid w:val="0067606A"/>
    <w:rsid w:val="006769AD"/>
    <w:rsid w:val="0068478E"/>
    <w:rsid w:val="00684CDE"/>
    <w:rsid w:val="006868C1"/>
    <w:rsid w:val="00691643"/>
    <w:rsid w:val="006949BF"/>
    <w:rsid w:val="00694DEE"/>
    <w:rsid w:val="006A2E3F"/>
    <w:rsid w:val="006A4DD4"/>
    <w:rsid w:val="006A737D"/>
    <w:rsid w:val="006B0123"/>
    <w:rsid w:val="006B18B3"/>
    <w:rsid w:val="006B3A6A"/>
    <w:rsid w:val="006C55D3"/>
    <w:rsid w:val="006C5AAA"/>
    <w:rsid w:val="006C6D07"/>
    <w:rsid w:val="006E0934"/>
    <w:rsid w:val="006E33B2"/>
    <w:rsid w:val="006F097B"/>
    <w:rsid w:val="006F3252"/>
    <w:rsid w:val="006F5165"/>
    <w:rsid w:val="00701A5A"/>
    <w:rsid w:val="00703182"/>
    <w:rsid w:val="00704B57"/>
    <w:rsid w:val="0070550C"/>
    <w:rsid w:val="00706A9C"/>
    <w:rsid w:val="00707906"/>
    <w:rsid w:val="007134A9"/>
    <w:rsid w:val="00715383"/>
    <w:rsid w:val="00720748"/>
    <w:rsid w:val="007253DC"/>
    <w:rsid w:val="007311ED"/>
    <w:rsid w:val="00732514"/>
    <w:rsid w:val="00736921"/>
    <w:rsid w:val="007451A5"/>
    <w:rsid w:val="00751579"/>
    <w:rsid w:val="00752611"/>
    <w:rsid w:val="00755A75"/>
    <w:rsid w:val="00756D89"/>
    <w:rsid w:val="0076297A"/>
    <w:rsid w:val="007643F6"/>
    <w:rsid w:val="00765F82"/>
    <w:rsid w:val="00773566"/>
    <w:rsid w:val="007779AB"/>
    <w:rsid w:val="00781268"/>
    <w:rsid w:val="00784EFF"/>
    <w:rsid w:val="00790283"/>
    <w:rsid w:val="00792053"/>
    <w:rsid w:val="00795768"/>
    <w:rsid w:val="00796FB2"/>
    <w:rsid w:val="007A0A03"/>
    <w:rsid w:val="007A53E0"/>
    <w:rsid w:val="007A660F"/>
    <w:rsid w:val="007B20DD"/>
    <w:rsid w:val="007B25BC"/>
    <w:rsid w:val="007B432B"/>
    <w:rsid w:val="007B5F22"/>
    <w:rsid w:val="007C06D8"/>
    <w:rsid w:val="007C63AA"/>
    <w:rsid w:val="007D435B"/>
    <w:rsid w:val="007D5B70"/>
    <w:rsid w:val="007E1E21"/>
    <w:rsid w:val="007E53CB"/>
    <w:rsid w:val="007F3335"/>
    <w:rsid w:val="007F51AA"/>
    <w:rsid w:val="007F7D88"/>
    <w:rsid w:val="008113E9"/>
    <w:rsid w:val="008224EB"/>
    <w:rsid w:val="00824589"/>
    <w:rsid w:val="008324B3"/>
    <w:rsid w:val="0083506E"/>
    <w:rsid w:val="0083568B"/>
    <w:rsid w:val="008375CA"/>
    <w:rsid w:val="0084101E"/>
    <w:rsid w:val="00844F2D"/>
    <w:rsid w:val="008454C6"/>
    <w:rsid w:val="00846113"/>
    <w:rsid w:val="00850B93"/>
    <w:rsid w:val="00851103"/>
    <w:rsid w:val="00851655"/>
    <w:rsid w:val="00853183"/>
    <w:rsid w:val="00853326"/>
    <w:rsid w:val="00855FD3"/>
    <w:rsid w:val="0085661E"/>
    <w:rsid w:val="008567B7"/>
    <w:rsid w:val="0086305F"/>
    <w:rsid w:val="0086709C"/>
    <w:rsid w:val="00872E93"/>
    <w:rsid w:val="00875383"/>
    <w:rsid w:val="008755D5"/>
    <w:rsid w:val="008768A4"/>
    <w:rsid w:val="00883C5A"/>
    <w:rsid w:val="00884885"/>
    <w:rsid w:val="008872CA"/>
    <w:rsid w:val="00892FF7"/>
    <w:rsid w:val="00893F54"/>
    <w:rsid w:val="008964A4"/>
    <w:rsid w:val="008A1868"/>
    <w:rsid w:val="008A3078"/>
    <w:rsid w:val="008A3F3B"/>
    <w:rsid w:val="008A472C"/>
    <w:rsid w:val="008B260D"/>
    <w:rsid w:val="008B430A"/>
    <w:rsid w:val="008B6B21"/>
    <w:rsid w:val="008B7274"/>
    <w:rsid w:val="008B7EAF"/>
    <w:rsid w:val="008C32FC"/>
    <w:rsid w:val="008D05BA"/>
    <w:rsid w:val="008D1C1B"/>
    <w:rsid w:val="008F3F84"/>
    <w:rsid w:val="008F68E5"/>
    <w:rsid w:val="00900DDB"/>
    <w:rsid w:val="0090415D"/>
    <w:rsid w:val="009073CE"/>
    <w:rsid w:val="009108D7"/>
    <w:rsid w:val="00911D37"/>
    <w:rsid w:val="0091392B"/>
    <w:rsid w:val="00913D44"/>
    <w:rsid w:val="0091409D"/>
    <w:rsid w:val="00915F35"/>
    <w:rsid w:val="00924FEF"/>
    <w:rsid w:val="00925161"/>
    <w:rsid w:val="00925812"/>
    <w:rsid w:val="00927DA5"/>
    <w:rsid w:val="00927F10"/>
    <w:rsid w:val="009334E6"/>
    <w:rsid w:val="00946C09"/>
    <w:rsid w:val="00947651"/>
    <w:rsid w:val="009528FE"/>
    <w:rsid w:val="00957AFA"/>
    <w:rsid w:val="00961005"/>
    <w:rsid w:val="0096648B"/>
    <w:rsid w:val="00967C17"/>
    <w:rsid w:val="009713FC"/>
    <w:rsid w:val="0097443F"/>
    <w:rsid w:val="00975113"/>
    <w:rsid w:val="0098234E"/>
    <w:rsid w:val="0098396D"/>
    <w:rsid w:val="00985932"/>
    <w:rsid w:val="00987EE4"/>
    <w:rsid w:val="00994C04"/>
    <w:rsid w:val="009A5D55"/>
    <w:rsid w:val="009A78D9"/>
    <w:rsid w:val="009B0D0C"/>
    <w:rsid w:val="009B344A"/>
    <w:rsid w:val="009B3FD2"/>
    <w:rsid w:val="009B4479"/>
    <w:rsid w:val="009B45CA"/>
    <w:rsid w:val="009C2AC5"/>
    <w:rsid w:val="009C318C"/>
    <w:rsid w:val="009C7DDE"/>
    <w:rsid w:val="009D4067"/>
    <w:rsid w:val="009D6078"/>
    <w:rsid w:val="009E59F7"/>
    <w:rsid w:val="009E5FA5"/>
    <w:rsid w:val="009E6231"/>
    <w:rsid w:val="009E6CE9"/>
    <w:rsid w:val="009F3DF1"/>
    <w:rsid w:val="009F615B"/>
    <w:rsid w:val="009F7D5C"/>
    <w:rsid w:val="00A00313"/>
    <w:rsid w:val="00A009FE"/>
    <w:rsid w:val="00A11BE9"/>
    <w:rsid w:val="00A13B4E"/>
    <w:rsid w:val="00A15227"/>
    <w:rsid w:val="00A166B8"/>
    <w:rsid w:val="00A20DE2"/>
    <w:rsid w:val="00A244E5"/>
    <w:rsid w:val="00A31EEE"/>
    <w:rsid w:val="00A377B3"/>
    <w:rsid w:val="00A3792F"/>
    <w:rsid w:val="00A4099F"/>
    <w:rsid w:val="00A40B06"/>
    <w:rsid w:val="00A47379"/>
    <w:rsid w:val="00A53529"/>
    <w:rsid w:val="00A54F80"/>
    <w:rsid w:val="00A5682F"/>
    <w:rsid w:val="00A57BE1"/>
    <w:rsid w:val="00A60268"/>
    <w:rsid w:val="00A616B6"/>
    <w:rsid w:val="00A6610A"/>
    <w:rsid w:val="00A717D1"/>
    <w:rsid w:val="00A73CE8"/>
    <w:rsid w:val="00A758AF"/>
    <w:rsid w:val="00A76D2A"/>
    <w:rsid w:val="00A83C96"/>
    <w:rsid w:val="00A85044"/>
    <w:rsid w:val="00A85A77"/>
    <w:rsid w:val="00A87608"/>
    <w:rsid w:val="00A920FB"/>
    <w:rsid w:val="00A92D7D"/>
    <w:rsid w:val="00A93F7F"/>
    <w:rsid w:val="00AA5839"/>
    <w:rsid w:val="00AA5F89"/>
    <w:rsid w:val="00AA6F36"/>
    <w:rsid w:val="00AB21E8"/>
    <w:rsid w:val="00AB324C"/>
    <w:rsid w:val="00AB3956"/>
    <w:rsid w:val="00AB6BF9"/>
    <w:rsid w:val="00AB6CF8"/>
    <w:rsid w:val="00AB75BE"/>
    <w:rsid w:val="00AC4935"/>
    <w:rsid w:val="00AD0345"/>
    <w:rsid w:val="00AD1C7E"/>
    <w:rsid w:val="00AD1D81"/>
    <w:rsid w:val="00AD5611"/>
    <w:rsid w:val="00AE0609"/>
    <w:rsid w:val="00AE536E"/>
    <w:rsid w:val="00AF36F8"/>
    <w:rsid w:val="00AF472E"/>
    <w:rsid w:val="00AF58AE"/>
    <w:rsid w:val="00B01C0B"/>
    <w:rsid w:val="00B02DF8"/>
    <w:rsid w:val="00B03523"/>
    <w:rsid w:val="00B10DB8"/>
    <w:rsid w:val="00B130CB"/>
    <w:rsid w:val="00B163CD"/>
    <w:rsid w:val="00B21105"/>
    <w:rsid w:val="00B22206"/>
    <w:rsid w:val="00B25938"/>
    <w:rsid w:val="00B25B1B"/>
    <w:rsid w:val="00B2785C"/>
    <w:rsid w:val="00B27E98"/>
    <w:rsid w:val="00B306A2"/>
    <w:rsid w:val="00B322EC"/>
    <w:rsid w:val="00B325B7"/>
    <w:rsid w:val="00B344F0"/>
    <w:rsid w:val="00B4586D"/>
    <w:rsid w:val="00B5183E"/>
    <w:rsid w:val="00B61E98"/>
    <w:rsid w:val="00B63D3D"/>
    <w:rsid w:val="00B65947"/>
    <w:rsid w:val="00B72755"/>
    <w:rsid w:val="00B73441"/>
    <w:rsid w:val="00B738CB"/>
    <w:rsid w:val="00B76D05"/>
    <w:rsid w:val="00B80153"/>
    <w:rsid w:val="00B81C2A"/>
    <w:rsid w:val="00B830C4"/>
    <w:rsid w:val="00B85677"/>
    <w:rsid w:val="00B90AD6"/>
    <w:rsid w:val="00B9440F"/>
    <w:rsid w:val="00B94DE4"/>
    <w:rsid w:val="00BA3AED"/>
    <w:rsid w:val="00BA5F8D"/>
    <w:rsid w:val="00BA72FE"/>
    <w:rsid w:val="00BB1F44"/>
    <w:rsid w:val="00BC195E"/>
    <w:rsid w:val="00BC37F7"/>
    <w:rsid w:val="00BC48D1"/>
    <w:rsid w:val="00BC7921"/>
    <w:rsid w:val="00BD2B35"/>
    <w:rsid w:val="00BD75C4"/>
    <w:rsid w:val="00BE4E01"/>
    <w:rsid w:val="00BE5B21"/>
    <w:rsid w:val="00BF3ACE"/>
    <w:rsid w:val="00BF62E2"/>
    <w:rsid w:val="00C007F3"/>
    <w:rsid w:val="00C012F7"/>
    <w:rsid w:val="00C04456"/>
    <w:rsid w:val="00C04CE4"/>
    <w:rsid w:val="00C1297B"/>
    <w:rsid w:val="00C12AEE"/>
    <w:rsid w:val="00C12EC3"/>
    <w:rsid w:val="00C221BF"/>
    <w:rsid w:val="00C230AB"/>
    <w:rsid w:val="00C26DAC"/>
    <w:rsid w:val="00C27CDB"/>
    <w:rsid w:val="00C30000"/>
    <w:rsid w:val="00C348E7"/>
    <w:rsid w:val="00C34FD6"/>
    <w:rsid w:val="00C357D0"/>
    <w:rsid w:val="00C35DE5"/>
    <w:rsid w:val="00C36D3C"/>
    <w:rsid w:val="00C40432"/>
    <w:rsid w:val="00C455A3"/>
    <w:rsid w:val="00C4576D"/>
    <w:rsid w:val="00C46095"/>
    <w:rsid w:val="00C518D3"/>
    <w:rsid w:val="00C52124"/>
    <w:rsid w:val="00C522B9"/>
    <w:rsid w:val="00C5256D"/>
    <w:rsid w:val="00C54826"/>
    <w:rsid w:val="00C557CF"/>
    <w:rsid w:val="00C57167"/>
    <w:rsid w:val="00C62FC4"/>
    <w:rsid w:val="00C630DE"/>
    <w:rsid w:val="00C633B2"/>
    <w:rsid w:val="00C6459B"/>
    <w:rsid w:val="00C650EC"/>
    <w:rsid w:val="00C6578C"/>
    <w:rsid w:val="00C70F20"/>
    <w:rsid w:val="00C716BF"/>
    <w:rsid w:val="00C76D37"/>
    <w:rsid w:val="00C7718C"/>
    <w:rsid w:val="00C85E17"/>
    <w:rsid w:val="00C862FA"/>
    <w:rsid w:val="00C862FC"/>
    <w:rsid w:val="00C869E9"/>
    <w:rsid w:val="00C92B2D"/>
    <w:rsid w:val="00C9478C"/>
    <w:rsid w:val="00CA0056"/>
    <w:rsid w:val="00CA0708"/>
    <w:rsid w:val="00CA0994"/>
    <w:rsid w:val="00CA62C7"/>
    <w:rsid w:val="00CB23BD"/>
    <w:rsid w:val="00CB2B00"/>
    <w:rsid w:val="00CB2D32"/>
    <w:rsid w:val="00CB79D9"/>
    <w:rsid w:val="00CC42DE"/>
    <w:rsid w:val="00CD4EB3"/>
    <w:rsid w:val="00CE2BF7"/>
    <w:rsid w:val="00CF1F30"/>
    <w:rsid w:val="00CF5CF1"/>
    <w:rsid w:val="00CF64ED"/>
    <w:rsid w:val="00D03AF0"/>
    <w:rsid w:val="00D070E0"/>
    <w:rsid w:val="00D1081F"/>
    <w:rsid w:val="00D179DF"/>
    <w:rsid w:val="00D20F4B"/>
    <w:rsid w:val="00D26AED"/>
    <w:rsid w:val="00D30448"/>
    <w:rsid w:val="00D3156E"/>
    <w:rsid w:val="00D31799"/>
    <w:rsid w:val="00D33B66"/>
    <w:rsid w:val="00D354A5"/>
    <w:rsid w:val="00D35A27"/>
    <w:rsid w:val="00D35C6C"/>
    <w:rsid w:val="00D4190A"/>
    <w:rsid w:val="00D479A4"/>
    <w:rsid w:val="00D47A8D"/>
    <w:rsid w:val="00D50EC8"/>
    <w:rsid w:val="00D53A85"/>
    <w:rsid w:val="00D54E94"/>
    <w:rsid w:val="00D55ADD"/>
    <w:rsid w:val="00D56138"/>
    <w:rsid w:val="00D56AFE"/>
    <w:rsid w:val="00D66A18"/>
    <w:rsid w:val="00D6738F"/>
    <w:rsid w:val="00D7056D"/>
    <w:rsid w:val="00D708AC"/>
    <w:rsid w:val="00D76AA2"/>
    <w:rsid w:val="00D8184D"/>
    <w:rsid w:val="00D81884"/>
    <w:rsid w:val="00D8290B"/>
    <w:rsid w:val="00D82E09"/>
    <w:rsid w:val="00D8576C"/>
    <w:rsid w:val="00D91242"/>
    <w:rsid w:val="00D91BF0"/>
    <w:rsid w:val="00D93300"/>
    <w:rsid w:val="00D93786"/>
    <w:rsid w:val="00D94B8D"/>
    <w:rsid w:val="00D955D1"/>
    <w:rsid w:val="00D95B12"/>
    <w:rsid w:val="00DA4E4A"/>
    <w:rsid w:val="00DA6216"/>
    <w:rsid w:val="00DB0A1D"/>
    <w:rsid w:val="00DB69D9"/>
    <w:rsid w:val="00DC083E"/>
    <w:rsid w:val="00DC4C7B"/>
    <w:rsid w:val="00DC78C7"/>
    <w:rsid w:val="00DD0530"/>
    <w:rsid w:val="00DD71F9"/>
    <w:rsid w:val="00DE187D"/>
    <w:rsid w:val="00DE2795"/>
    <w:rsid w:val="00DE6E21"/>
    <w:rsid w:val="00DE6FBD"/>
    <w:rsid w:val="00DF0058"/>
    <w:rsid w:val="00DF2208"/>
    <w:rsid w:val="00DF4C32"/>
    <w:rsid w:val="00E05A07"/>
    <w:rsid w:val="00E06631"/>
    <w:rsid w:val="00E07CA8"/>
    <w:rsid w:val="00E13187"/>
    <w:rsid w:val="00E21CA2"/>
    <w:rsid w:val="00E26062"/>
    <w:rsid w:val="00E32655"/>
    <w:rsid w:val="00E3466A"/>
    <w:rsid w:val="00E36EC0"/>
    <w:rsid w:val="00E40033"/>
    <w:rsid w:val="00E50636"/>
    <w:rsid w:val="00E510B8"/>
    <w:rsid w:val="00E53181"/>
    <w:rsid w:val="00E70108"/>
    <w:rsid w:val="00E730C6"/>
    <w:rsid w:val="00E7310A"/>
    <w:rsid w:val="00E749CB"/>
    <w:rsid w:val="00E823AB"/>
    <w:rsid w:val="00E85E29"/>
    <w:rsid w:val="00E911C6"/>
    <w:rsid w:val="00E9351B"/>
    <w:rsid w:val="00E949AF"/>
    <w:rsid w:val="00E96119"/>
    <w:rsid w:val="00EA101B"/>
    <w:rsid w:val="00EA3520"/>
    <w:rsid w:val="00EA4198"/>
    <w:rsid w:val="00EA6298"/>
    <w:rsid w:val="00EB47AA"/>
    <w:rsid w:val="00EB6512"/>
    <w:rsid w:val="00EC2073"/>
    <w:rsid w:val="00EC33EE"/>
    <w:rsid w:val="00EC673B"/>
    <w:rsid w:val="00ED027D"/>
    <w:rsid w:val="00ED1D60"/>
    <w:rsid w:val="00ED38C2"/>
    <w:rsid w:val="00ED4CAD"/>
    <w:rsid w:val="00ED4D31"/>
    <w:rsid w:val="00ED54B7"/>
    <w:rsid w:val="00EE2A7F"/>
    <w:rsid w:val="00EE2F4D"/>
    <w:rsid w:val="00EE569E"/>
    <w:rsid w:val="00EE6574"/>
    <w:rsid w:val="00EF01B0"/>
    <w:rsid w:val="00EF1C28"/>
    <w:rsid w:val="00F05C74"/>
    <w:rsid w:val="00F07F8A"/>
    <w:rsid w:val="00F120E1"/>
    <w:rsid w:val="00F12504"/>
    <w:rsid w:val="00F1317A"/>
    <w:rsid w:val="00F14538"/>
    <w:rsid w:val="00F15064"/>
    <w:rsid w:val="00F1670D"/>
    <w:rsid w:val="00F24284"/>
    <w:rsid w:val="00F2490A"/>
    <w:rsid w:val="00F3443E"/>
    <w:rsid w:val="00F361C3"/>
    <w:rsid w:val="00F36E6E"/>
    <w:rsid w:val="00F43F49"/>
    <w:rsid w:val="00F445FC"/>
    <w:rsid w:val="00F44A11"/>
    <w:rsid w:val="00F501E5"/>
    <w:rsid w:val="00F547DD"/>
    <w:rsid w:val="00F57D6D"/>
    <w:rsid w:val="00F642AF"/>
    <w:rsid w:val="00F65DCB"/>
    <w:rsid w:val="00F669F5"/>
    <w:rsid w:val="00F71A35"/>
    <w:rsid w:val="00F80745"/>
    <w:rsid w:val="00F83201"/>
    <w:rsid w:val="00F87D85"/>
    <w:rsid w:val="00F905C4"/>
    <w:rsid w:val="00F92C52"/>
    <w:rsid w:val="00F93C48"/>
    <w:rsid w:val="00FA3034"/>
    <w:rsid w:val="00FA371F"/>
    <w:rsid w:val="00FB0589"/>
    <w:rsid w:val="00FB2E16"/>
    <w:rsid w:val="00FB6D9E"/>
    <w:rsid w:val="00FC0F3F"/>
    <w:rsid w:val="00FC13FB"/>
    <w:rsid w:val="00FC2455"/>
    <w:rsid w:val="00FC3344"/>
    <w:rsid w:val="00FE2E0F"/>
    <w:rsid w:val="00FE631E"/>
    <w:rsid w:val="00FF1189"/>
    <w:rsid w:val="00FF517E"/>
    <w:rsid w:val="00FF59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Plandokumentu">
    <w:name w:val="Document Map"/>
    <w:basedOn w:val="Normalny"/>
    <w:link w:val="Plan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PlandokumentuZnak">
    <w:name w:val="Plan dokumentu Znak"/>
    <w:basedOn w:val="Domylnaczcionkaakapitu"/>
    <w:link w:val="Plan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Ref"/>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webSettings.xml><?xml version="1.0" encoding="utf-8"?>
<w:webSettings xmlns:r="http://schemas.openxmlformats.org/officeDocument/2006/relationships" xmlns:w="http://schemas.openxmlformats.org/wordprocessingml/2006/main">
  <w:divs>
    <w:div w:id="170949501">
      <w:bodyDiv w:val="1"/>
      <w:marLeft w:val="0"/>
      <w:marRight w:val="0"/>
      <w:marTop w:val="0"/>
      <w:marBottom w:val="0"/>
      <w:divBdr>
        <w:top w:val="none" w:sz="0" w:space="0" w:color="auto"/>
        <w:left w:val="none" w:sz="0" w:space="0" w:color="auto"/>
        <w:bottom w:val="none" w:sz="0" w:space="0" w:color="auto"/>
        <w:right w:val="none" w:sz="0" w:space="0" w:color="auto"/>
      </w:divBdr>
      <w:divsChild>
        <w:div w:id="1941519942">
          <w:marLeft w:val="0"/>
          <w:marRight w:val="0"/>
          <w:marTop w:val="0"/>
          <w:marBottom w:val="0"/>
          <w:divBdr>
            <w:top w:val="none" w:sz="0" w:space="0" w:color="auto"/>
            <w:left w:val="none" w:sz="0" w:space="0" w:color="auto"/>
            <w:bottom w:val="none" w:sz="0" w:space="0" w:color="auto"/>
            <w:right w:val="none" w:sz="0" w:space="0" w:color="auto"/>
          </w:divBdr>
        </w:div>
        <w:div w:id="708383589">
          <w:marLeft w:val="0"/>
          <w:marRight w:val="0"/>
          <w:marTop w:val="0"/>
          <w:marBottom w:val="0"/>
          <w:divBdr>
            <w:top w:val="none" w:sz="0" w:space="0" w:color="auto"/>
            <w:left w:val="none" w:sz="0" w:space="0" w:color="auto"/>
            <w:bottom w:val="none" w:sz="0" w:space="0" w:color="auto"/>
            <w:right w:val="none" w:sz="0" w:space="0" w:color="auto"/>
          </w:divBdr>
        </w:div>
      </w:divsChild>
    </w:div>
    <w:div w:id="215506425">
      <w:bodyDiv w:val="1"/>
      <w:marLeft w:val="0"/>
      <w:marRight w:val="0"/>
      <w:marTop w:val="0"/>
      <w:marBottom w:val="0"/>
      <w:divBdr>
        <w:top w:val="none" w:sz="0" w:space="0" w:color="auto"/>
        <w:left w:val="none" w:sz="0" w:space="0" w:color="auto"/>
        <w:bottom w:val="none" w:sz="0" w:space="0" w:color="auto"/>
        <w:right w:val="none" w:sz="0" w:space="0" w:color="auto"/>
      </w:divBdr>
      <w:divsChild>
        <w:div w:id="1276988604">
          <w:marLeft w:val="0"/>
          <w:marRight w:val="0"/>
          <w:marTop w:val="0"/>
          <w:marBottom w:val="0"/>
          <w:divBdr>
            <w:top w:val="none" w:sz="0" w:space="0" w:color="auto"/>
            <w:left w:val="none" w:sz="0" w:space="0" w:color="auto"/>
            <w:bottom w:val="none" w:sz="0" w:space="0" w:color="auto"/>
            <w:right w:val="none" w:sz="0" w:space="0" w:color="auto"/>
          </w:divBdr>
        </w:div>
        <w:div w:id="1624271256">
          <w:marLeft w:val="0"/>
          <w:marRight w:val="0"/>
          <w:marTop w:val="0"/>
          <w:marBottom w:val="0"/>
          <w:divBdr>
            <w:top w:val="none" w:sz="0" w:space="0" w:color="auto"/>
            <w:left w:val="none" w:sz="0" w:space="0" w:color="auto"/>
            <w:bottom w:val="none" w:sz="0" w:space="0" w:color="auto"/>
            <w:right w:val="none" w:sz="0" w:space="0" w:color="auto"/>
          </w:divBdr>
        </w:div>
      </w:divsChild>
    </w:div>
    <w:div w:id="311369790">
      <w:bodyDiv w:val="1"/>
      <w:marLeft w:val="0"/>
      <w:marRight w:val="0"/>
      <w:marTop w:val="0"/>
      <w:marBottom w:val="0"/>
      <w:divBdr>
        <w:top w:val="none" w:sz="0" w:space="0" w:color="auto"/>
        <w:left w:val="none" w:sz="0" w:space="0" w:color="auto"/>
        <w:bottom w:val="none" w:sz="0" w:space="0" w:color="auto"/>
        <w:right w:val="none" w:sz="0" w:space="0" w:color="auto"/>
      </w:divBdr>
      <w:divsChild>
        <w:div w:id="835419247">
          <w:marLeft w:val="0"/>
          <w:marRight w:val="0"/>
          <w:marTop w:val="0"/>
          <w:marBottom w:val="0"/>
          <w:divBdr>
            <w:top w:val="none" w:sz="0" w:space="0" w:color="auto"/>
            <w:left w:val="none" w:sz="0" w:space="0" w:color="auto"/>
            <w:bottom w:val="none" w:sz="0" w:space="0" w:color="auto"/>
            <w:right w:val="none" w:sz="0" w:space="0" w:color="auto"/>
          </w:divBdr>
        </w:div>
        <w:div w:id="1759405985">
          <w:marLeft w:val="0"/>
          <w:marRight w:val="0"/>
          <w:marTop w:val="0"/>
          <w:marBottom w:val="0"/>
          <w:divBdr>
            <w:top w:val="none" w:sz="0" w:space="0" w:color="auto"/>
            <w:left w:val="none" w:sz="0" w:space="0" w:color="auto"/>
            <w:bottom w:val="none" w:sz="0" w:space="0" w:color="auto"/>
            <w:right w:val="none" w:sz="0" w:space="0" w:color="auto"/>
          </w:divBdr>
        </w:div>
        <w:div w:id="896205765">
          <w:marLeft w:val="0"/>
          <w:marRight w:val="0"/>
          <w:marTop w:val="0"/>
          <w:marBottom w:val="0"/>
          <w:divBdr>
            <w:top w:val="none" w:sz="0" w:space="0" w:color="auto"/>
            <w:left w:val="none" w:sz="0" w:space="0" w:color="auto"/>
            <w:bottom w:val="none" w:sz="0" w:space="0" w:color="auto"/>
            <w:right w:val="none" w:sz="0" w:space="0" w:color="auto"/>
          </w:divBdr>
        </w:div>
      </w:divsChild>
    </w:div>
    <w:div w:id="313992851">
      <w:bodyDiv w:val="1"/>
      <w:marLeft w:val="0"/>
      <w:marRight w:val="0"/>
      <w:marTop w:val="0"/>
      <w:marBottom w:val="0"/>
      <w:divBdr>
        <w:top w:val="none" w:sz="0" w:space="0" w:color="auto"/>
        <w:left w:val="none" w:sz="0" w:space="0" w:color="auto"/>
        <w:bottom w:val="none" w:sz="0" w:space="0" w:color="auto"/>
        <w:right w:val="none" w:sz="0" w:space="0" w:color="auto"/>
      </w:divBdr>
      <w:divsChild>
        <w:div w:id="1823111923">
          <w:marLeft w:val="0"/>
          <w:marRight w:val="0"/>
          <w:marTop w:val="0"/>
          <w:marBottom w:val="0"/>
          <w:divBdr>
            <w:top w:val="none" w:sz="0" w:space="0" w:color="auto"/>
            <w:left w:val="none" w:sz="0" w:space="0" w:color="auto"/>
            <w:bottom w:val="none" w:sz="0" w:space="0" w:color="auto"/>
            <w:right w:val="none" w:sz="0" w:space="0" w:color="auto"/>
          </w:divBdr>
        </w:div>
        <w:div w:id="1931696225">
          <w:marLeft w:val="0"/>
          <w:marRight w:val="0"/>
          <w:marTop w:val="0"/>
          <w:marBottom w:val="0"/>
          <w:divBdr>
            <w:top w:val="none" w:sz="0" w:space="0" w:color="auto"/>
            <w:left w:val="none" w:sz="0" w:space="0" w:color="auto"/>
            <w:bottom w:val="none" w:sz="0" w:space="0" w:color="auto"/>
            <w:right w:val="none" w:sz="0" w:space="0" w:color="auto"/>
          </w:divBdr>
        </w:div>
      </w:divsChild>
    </w:div>
    <w:div w:id="346179567">
      <w:bodyDiv w:val="1"/>
      <w:marLeft w:val="0"/>
      <w:marRight w:val="0"/>
      <w:marTop w:val="0"/>
      <w:marBottom w:val="0"/>
      <w:divBdr>
        <w:top w:val="none" w:sz="0" w:space="0" w:color="auto"/>
        <w:left w:val="none" w:sz="0" w:space="0" w:color="auto"/>
        <w:bottom w:val="none" w:sz="0" w:space="0" w:color="auto"/>
        <w:right w:val="none" w:sz="0" w:space="0" w:color="auto"/>
      </w:divBdr>
    </w:div>
    <w:div w:id="999892114">
      <w:bodyDiv w:val="1"/>
      <w:marLeft w:val="0"/>
      <w:marRight w:val="0"/>
      <w:marTop w:val="0"/>
      <w:marBottom w:val="0"/>
      <w:divBdr>
        <w:top w:val="none" w:sz="0" w:space="0" w:color="auto"/>
        <w:left w:val="none" w:sz="0" w:space="0" w:color="auto"/>
        <w:bottom w:val="none" w:sz="0" w:space="0" w:color="auto"/>
        <w:right w:val="none" w:sz="0" w:space="0" w:color="auto"/>
      </w:divBdr>
    </w:div>
    <w:div w:id="1037854539">
      <w:bodyDiv w:val="1"/>
      <w:marLeft w:val="0"/>
      <w:marRight w:val="0"/>
      <w:marTop w:val="0"/>
      <w:marBottom w:val="0"/>
      <w:divBdr>
        <w:top w:val="none" w:sz="0" w:space="0" w:color="auto"/>
        <w:left w:val="none" w:sz="0" w:space="0" w:color="auto"/>
        <w:bottom w:val="none" w:sz="0" w:space="0" w:color="auto"/>
        <w:right w:val="none" w:sz="0" w:space="0" w:color="auto"/>
      </w:divBdr>
    </w:div>
    <w:div w:id="1154372732">
      <w:bodyDiv w:val="1"/>
      <w:marLeft w:val="0"/>
      <w:marRight w:val="0"/>
      <w:marTop w:val="0"/>
      <w:marBottom w:val="0"/>
      <w:divBdr>
        <w:top w:val="none" w:sz="0" w:space="0" w:color="auto"/>
        <w:left w:val="none" w:sz="0" w:space="0" w:color="auto"/>
        <w:bottom w:val="none" w:sz="0" w:space="0" w:color="auto"/>
        <w:right w:val="none" w:sz="0" w:space="0" w:color="auto"/>
      </w:divBdr>
    </w:div>
    <w:div w:id="1258443871">
      <w:bodyDiv w:val="1"/>
      <w:marLeft w:val="0"/>
      <w:marRight w:val="0"/>
      <w:marTop w:val="0"/>
      <w:marBottom w:val="0"/>
      <w:divBdr>
        <w:top w:val="none" w:sz="0" w:space="0" w:color="auto"/>
        <w:left w:val="none" w:sz="0" w:space="0" w:color="auto"/>
        <w:bottom w:val="none" w:sz="0" w:space="0" w:color="auto"/>
        <w:right w:val="none" w:sz="0" w:space="0" w:color="auto"/>
      </w:divBdr>
      <w:divsChild>
        <w:div w:id="327558148">
          <w:marLeft w:val="0"/>
          <w:marRight w:val="0"/>
          <w:marTop w:val="0"/>
          <w:marBottom w:val="0"/>
          <w:divBdr>
            <w:top w:val="none" w:sz="0" w:space="0" w:color="auto"/>
            <w:left w:val="none" w:sz="0" w:space="0" w:color="auto"/>
            <w:bottom w:val="none" w:sz="0" w:space="0" w:color="auto"/>
            <w:right w:val="none" w:sz="0" w:space="0" w:color="auto"/>
          </w:divBdr>
        </w:div>
        <w:div w:id="1004240877">
          <w:marLeft w:val="0"/>
          <w:marRight w:val="0"/>
          <w:marTop w:val="0"/>
          <w:marBottom w:val="0"/>
          <w:divBdr>
            <w:top w:val="none" w:sz="0" w:space="0" w:color="auto"/>
            <w:left w:val="none" w:sz="0" w:space="0" w:color="auto"/>
            <w:bottom w:val="none" w:sz="0" w:space="0" w:color="auto"/>
            <w:right w:val="none" w:sz="0" w:space="0" w:color="auto"/>
          </w:divBdr>
        </w:div>
        <w:div w:id="1593512573">
          <w:marLeft w:val="0"/>
          <w:marRight w:val="0"/>
          <w:marTop w:val="0"/>
          <w:marBottom w:val="0"/>
          <w:divBdr>
            <w:top w:val="none" w:sz="0" w:space="0" w:color="auto"/>
            <w:left w:val="none" w:sz="0" w:space="0" w:color="auto"/>
            <w:bottom w:val="none" w:sz="0" w:space="0" w:color="auto"/>
            <w:right w:val="none" w:sz="0" w:space="0" w:color="auto"/>
          </w:divBdr>
        </w:div>
      </w:divsChild>
    </w:div>
    <w:div w:id="1462384545">
      <w:bodyDiv w:val="1"/>
      <w:marLeft w:val="0"/>
      <w:marRight w:val="0"/>
      <w:marTop w:val="0"/>
      <w:marBottom w:val="0"/>
      <w:divBdr>
        <w:top w:val="none" w:sz="0" w:space="0" w:color="auto"/>
        <w:left w:val="none" w:sz="0" w:space="0" w:color="auto"/>
        <w:bottom w:val="none" w:sz="0" w:space="0" w:color="auto"/>
        <w:right w:val="none" w:sz="0" w:space="0" w:color="auto"/>
      </w:divBdr>
    </w:div>
    <w:div w:id="1495105326">
      <w:bodyDiv w:val="1"/>
      <w:marLeft w:val="0"/>
      <w:marRight w:val="0"/>
      <w:marTop w:val="0"/>
      <w:marBottom w:val="0"/>
      <w:divBdr>
        <w:top w:val="none" w:sz="0" w:space="0" w:color="auto"/>
        <w:left w:val="none" w:sz="0" w:space="0" w:color="auto"/>
        <w:bottom w:val="none" w:sz="0" w:space="0" w:color="auto"/>
        <w:right w:val="none" w:sz="0" w:space="0" w:color="auto"/>
      </w:divBdr>
      <w:divsChild>
        <w:div w:id="233009450">
          <w:marLeft w:val="0"/>
          <w:marRight w:val="0"/>
          <w:marTop w:val="0"/>
          <w:marBottom w:val="0"/>
          <w:divBdr>
            <w:top w:val="none" w:sz="0" w:space="0" w:color="auto"/>
            <w:left w:val="none" w:sz="0" w:space="0" w:color="auto"/>
            <w:bottom w:val="none" w:sz="0" w:space="0" w:color="auto"/>
            <w:right w:val="none" w:sz="0" w:space="0" w:color="auto"/>
          </w:divBdr>
        </w:div>
        <w:div w:id="1878204318">
          <w:marLeft w:val="0"/>
          <w:marRight w:val="0"/>
          <w:marTop w:val="0"/>
          <w:marBottom w:val="0"/>
          <w:divBdr>
            <w:top w:val="none" w:sz="0" w:space="0" w:color="auto"/>
            <w:left w:val="none" w:sz="0" w:space="0" w:color="auto"/>
            <w:bottom w:val="none" w:sz="0" w:space="0" w:color="auto"/>
            <w:right w:val="none" w:sz="0" w:space="0" w:color="auto"/>
          </w:divBdr>
        </w:div>
        <w:div w:id="199636280">
          <w:marLeft w:val="0"/>
          <w:marRight w:val="0"/>
          <w:marTop w:val="0"/>
          <w:marBottom w:val="0"/>
          <w:divBdr>
            <w:top w:val="none" w:sz="0" w:space="0" w:color="auto"/>
            <w:left w:val="none" w:sz="0" w:space="0" w:color="auto"/>
            <w:bottom w:val="none" w:sz="0" w:space="0" w:color="auto"/>
            <w:right w:val="none" w:sz="0" w:space="0" w:color="auto"/>
          </w:divBdr>
        </w:div>
        <w:div w:id="933053137">
          <w:marLeft w:val="0"/>
          <w:marRight w:val="0"/>
          <w:marTop w:val="0"/>
          <w:marBottom w:val="0"/>
          <w:divBdr>
            <w:top w:val="none" w:sz="0" w:space="0" w:color="auto"/>
            <w:left w:val="none" w:sz="0" w:space="0" w:color="auto"/>
            <w:bottom w:val="none" w:sz="0" w:space="0" w:color="auto"/>
            <w:right w:val="none" w:sz="0" w:space="0" w:color="auto"/>
          </w:divBdr>
        </w:div>
        <w:div w:id="1697266434">
          <w:marLeft w:val="0"/>
          <w:marRight w:val="0"/>
          <w:marTop w:val="0"/>
          <w:marBottom w:val="0"/>
          <w:divBdr>
            <w:top w:val="none" w:sz="0" w:space="0" w:color="auto"/>
            <w:left w:val="none" w:sz="0" w:space="0" w:color="auto"/>
            <w:bottom w:val="none" w:sz="0" w:space="0" w:color="auto"/>
            <w:right w:val="none" w:sz="0" w:space="0" w:color="auto"/>
          </w:divBdr>
        </w:div>
        <w:div w:id="1210412088">
          <w:marLeft w:val="0"/>
          <w:marRight w:val="0"/>
          <w:marTop w:val="0"/>
          <w:marBottom w:val="0"/>
          <w:divBdr>
            <w:top w:val="none" w:sz="0" w:space="0" w:color="auto"/>
            <w:left w:val="none" w:sz="0" w:space="0" w:color="auto"/>
            <w:bottom w:val="none" w:sz="0" w:space="0" w:color="auto"/>
            <w:right w:val="none" w:sz="0" w:space="0" w:color="auto"/>
          </w:divBdr>
        </w:div>
        <w:div w:id="1224177858">
          <w:marLeft w:val="0"/>
          <w:marRight w:val="0"/>
          <w:marTop w:val="0"/>
          <w:marBottom w:val="0"/>
          <w:divBdr>
            <w:top w:val="none" w:sz="0" w:space="0" w:color="auto"/>
            <w:left w:val="none" w:sz="0" w:space="0" w:color="auto"/>
            <w:bottom w:val="none" w:sz="0" w:space="0" w:color="auto"/>
            <w:right w:val="none" w:sz="0" w:space="0" w:color="auto"/>
          </w:divBdr>
        </w:div>
        <w:div w:id="1492674430">
          <w:marLeft w:val="0"/>
          <w:marRight w:val="0"/>
          <w:marTop w:val="0"/>
          <w:marBottom w:val="0"/>
          <w:divBdr>
            <w:top w:val="none" w:sz="0" w:space="0" w:color="auto"/>
            <w:left w:val="none" w:sz="0" w:space="0" w:color="auto"/>
            <w:bottom w:val="none" w:sz="0" w:space="0" w:color="auto"/>
            <w:right w:val="none" w:sz="0" w:space="0" w:color="auto"/>
          </w:divBdr>
        </w:div>
        <w:div w:id="111748228">
          <w:marLeft w:val="0"/>
          <w:marRight w:val="0"/>
          <w:marTop w:val="0"/>
          <w:marBottom w:val="0"/>
          <w:divBdr>
            <w:top w:val="none" w:sz="0" w:space="0" w:color="auto"/>
            <w:left w:val="none" w:sz="0" w:space="0" w:color="auto"/>
            <w:bottom w:val="none" w:sz="0" w:space="0" w:color="auto"/>
            <w:right w:val="none" w:sz="0" w:space="0" w:color="auto"/>
          </w:divBdr>
        </w:div>
        <w:div w:id="1589653246">
          <w:marLeft w:val="0"/>
          <w:marRight w:val="0"/>
          <w:marTop w:val="0"/>
          <w:marBottom w:val="0"/>
          <w:divBdr>
            <w:top w:val="none" w:sz="0" w:space="0" w:color="auto"/>
            <w:left w:val="none" w:sz="0" w:space="0" w:color="auto"/>
            <w:bottom w:val="none" w:sz="0" w:space="0" w:color="auto"/>
            <w:right w:val="none" w:sz="0" w:space="0" w:color="auto"/>
          </w:divBdr>
        </w:div>
        <w:div w:id="1236741993">
          <w:marLeft w:val="0"/>
          <w:marRight w:val="0"/>
          <w:marTop w:val="0"/>
          <w:marBottom w:val="0"/>
          <w:divBdr>
            <w:top w:val="none" w:sz="0" w:space="0" w:color="auto"/>
            <w:left w:val="none" w:sz="0" w:space="0" w:color="auto"/>
            <w:bottom w:val="none" w:sz="0" w:space="0" w:color="auto"/>
            <w:right w:val="none" w:sz="0" w:space="0" w:color="auto"/>
          </w:divBdr>
        </w:div>
        <w:div w:id="1514110445">
          <w:marLeft w:val="0"/>
          <w:marRight w:val="0"/>
          <w:marTop w:val="0"/>
          <w:marBottom w:val="0"/>
          <w:divBdr>
            <w:top w:val="none" w:sz="0" w:space="0" w:color="auto"/>
            <w:left w:val="none" w:sz="0" w:space="0" w:color="auto"/>
            <w:bottom w:val="none" w:sz="0" w:space="0" w:color="auto"/>
            <w:right w:val="none" w:sz="0" w:space="0" w:color="auto"/>
          </w:divBdr>
        </w:div>
        <w:div w:id="360521007">
          <w:marLeft w:val="0"/>
          <w:marRight w:val="0"/>
          <w:marTop w:val="0"/>
          <w:marBottom w:val="0"/>
          <w:divBdr>
            <w:top w:val="none" w:sz="0" w:space="0" w:color="auto"/>
            <w:left w:val="none" w:sz="0" w:space="0" w:color="auto"/>
            <w:bottom w:val="none" w:sz="0" w:space="0" w:color="auto"/>
            <w:right w:val="none" w:sz="0" w:space="0" w:color="auto"/>
          </w:divBdr>
        </w:div>
        <w:div w:id="640815247">
          <w:marLeft w:val="0"/>
          <w:marRight w:val="0"/>
          <w:marTop w:val="0"/>
          <w:marBottom w:val="0"/>
          <w:divBdr>
            <w:top w:val="none" w:sz="0" w:space="0" w:color="auto"/>
            <w:left w:val="none" w:sz="0" w:space="0" w:color="auto"/>
            <w:bottom w:val="none" w:sz="0" w:space="0" w:color="auto"/>
            <w:right w:val="none" w:sz="0" w:space="0" w:color="auto"/>
          </w:divBdr>
        </w:div>
      </w:divsChild>
    </w:div>
    <w:div w:id="1712195062">
      <w:bodyDiv w:val="1"/>
      <w:marLeft w:val="0"/>
      <w:marRight w:val="0"/>
      <w:marTop w:val="0"/>
      <w:marBottom w:val="0"/>
      <w:divBdr>
        <w:top w:val="none" w:sz="0" w:space="0" w:color="auto"/>
        <w:left w:val="none" w:sz="0" w:space="0" w:color="auto"/>
        <w:bottom w:val="none" w:sz="0" w:space="0" w:color="auto"/>
        <w:right w:val="none" w:sz="0" w:space="0" w:color="auto"/>
      </w:divBdr>
      <w:divsChild>
        <w:div w:id="112557688">
          <w:marLeft w:val="0"/>
          <w:marRight w:val="0"/>
          <w:marTop w:val="0"/>
          <w:marBottom w:val="0"/>
          <w:divBdr>
            <w:top w:val="none" w:sz="0" w:space="0" w:color="auto"/>
            <w:left w:val="none" w:sz="0" w:space="0" w:color="auto"/>
            <w:bottom w:val="none" w:sz="0" w:space="0" w:color="auto"/>
            <w:right w:val="none" w:sz="0" w:space="0" w:color="auto"/>
          </w:divBdr>
        </w:div>
        <w:div w:id="1873956830">
          <w:marLeft w:val="0"/>
          <w:marRight w:val="0"/>
          <w:marTop w:val="0"/>
          <w:marBottom w:val="0"/>
          <w:divBdr>
            <w:top w:val="none" w:sz="0" w:space="0" w:color="auto"/>
            <w:left w:val="none" w:sz="0" w:space="0" w:color="auto"/>
            <w:bottom w:val="none" w:sz="0" w:space="0" w:color="auto"/>
            <w:right w:val="none" w:sz="0" w:space="0" w:color="auto"/>
          </w:divBdr>
        </w:div>
        <w:div w:id="421797119">
          <w:marLeft w:val="0"/>
          <w:marRight w:val="0"/>
          <w:marTop w:val="0"/>
          <w:marBottom w:val="0"/>
          <w:divBdr>
            <w:top w:val="none" w:sz="0" w:space="0" w:color="auto"/>
            <w:left w:val="none" w:sz="0" w:space="0" w:color="auto"/>
            <w:bottom w:val="none" w:sz="0" w:space="0" w:color="auto"/>
            <w:right w:val="none" w:sz="0" w:space="0" w:color="auto"/>
          </w:divBdr>
        </w:div>
        <w:div w:id="20791203">
          <w:marLeft w:val="0"/>
          <w:marRight w:val="0"/>
          <w:marTop w:val="0"/>
          <w:marBottom w:val="0"/>
          <w:divBdr>
            <w:top w:val="none" w:sz="0" w:space="0" w:color="auto"/>
            <w:left w:val="none" w:sz="0" w:space="0" w:color="auto"/>
            <w:bottom w:val="none" w:sz="0" w:space="0" w:color="auto"/>
            <w:right w:val="none" w:sz="0" w:space="0" w:color="auto"/>
          </w:divBdr>
        </w:div>
        <w:div w:id="1696151985">
          <w:marLeft w:val="0"/>
          <w:marRight w:val="0"/>
          <w:marTop w:val="0"/>
          <w:marBottom w:val="0"/>
          <w:divBdr>
            <w:top w:val="none" w:sz="0" w:space="0" w:color="auto"/>
            <w:left w:val="none" w:sz="0" w:space="0" w:color="auto"/>
            <w:bottom w:val="none" w:sz="0" w:space="0" w:color="auto"/>
            <w:right w:val="none" w:sz="0" w:space="0" w:color="auto"/>
          </w:divBdr>
        </w:div>
      </w:divsChild>
    </w:div>
    <w:div w:id="1940480158">
      <w:bodyDiv w:val="1"/>
      <w:marLeft w:val="0"/>
      <w:marRight w:val="0"/>
      <w:marTop w:val="0"/>
      <w:marBottom w:val="0"/>
      <w:divBdr>
        <w:top w:val="none" w:sz="0" w:space="0" w:color="auto"/>
        <w:left w:val="none" w:sz="0" w:space="0" w:color="auto"/>
        <w:bottom w:val="none" w:sz="0" w:space="0" w:color="auto"/>
        <w:right w:val="none" w:sz="0" w:space="0" w:color="auto"/>
      </w:divBdr>
    </w:div>
    <w:div w:id="20729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sekretariat@wup.pl" TargetMode="Externa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sekretariat@wup.pl"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BDF41-1CD4-4F4A-8584-2F3480DDF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277</Pages>
  <Words>85487</Words>
  <Characters>512923</Characters>
  <Application>Microsoft Office Word</Application>
  <DocSecurity>0</DocSecurity>
  <Lines>4274</Lines>
  <Paragraphs>1194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597216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Justyna Bykowska</cp:lastModifiedBy>
  <cp:revision>2</cp:revision>
  <cp:lastPrinted>2019-02-15T10:15:00Z</cp:lastPrinted>
  <dcterms:created xsi:type="dcterms:W3CDTF">2020-09-29T09:06:00Z</dcterms:created>
  <dcterms:modified xsi:type="dcterms:W3CDTF">2020-09-29T09:06:00Z</dcterms:modified>
</cp:coreProperties>
</file>