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983F96" w:rsidRDefault="009F615B">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59174333" w:history="1">
            <w:r w:rsidR="00983F96" w:rsidRPr="00AE5123">
              <w:rPr>
                <w:rStyle w:val="Hipercze"/>
                <w:noProof/>
              </w:rPr>
              <w:t>VI Rynek pracy</w:t>
            </w:r>
            <w:r w:rsidR="00983F96">
              <w:rPr>
                <w:noProof/>
                <w:webHidden/>
              </w:rPr>
              <w:tab/>
            </w:r>
            <w:r w:rsidR="00983F96">
              <w:rPr>
                <w:noProof/>
                <w:webHidden/>
              </w:rPr>
              <w:fldChar w:fldCharType="begin"/>
            </w:r>
            <w:r w:rsidR="00983F96">
              <w:rPr>
                <w:noProof/>
                <w:webHidden/>
              </w:rPr>
              <w:instrText xml:space="preserve"> PAGEREF _Toc59174333 \h </w:instrText>
            </w:r>
            <w:r w:rsidR="00983F96">
              <w:rPr>
                <w:noProof/>
                <w:webHidden/>
              </w:rPr>
            </w:r>
            <w:r w:rsidR="00983F96">
              <w:rPr>
                <w:noProof/>
                <w:webHidden/>
              </w:rPr>
              <w:fldChar w:fldCharType="separate"/>
            </w:r>
            <w:r w:rsidR="00983F96">
              <w:rPr>
                <w:noProof/>
                <w:webHidden/>
              </w:rPr>
              <w:t>2</w:t>
            </w:r>
            <w:r w:rsidR="00983F96">
              <w:rPr>
                <w:noProof/>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4" w:history="1">
            <w:r w:rsidRPr="00AE5123">
              <w:rPr>
                <w:rStyle w:val="Hipercze"/>
              </w:rPr>
              <w:t>6.1 Usługi rozwojowe skierowane do przedsiębiorców i pracowników przedsiębiorstw na podstawie systemu popytowego</w:t>
            </w:r>
            <w:r>
              <w:rPr>
                <w:webHidden/>
              </w:rPr>
              <w:tab/>
            </w:r>
            <w:r>
              <w:rPr>
                <w:webHidden/>
              </w:rPr>
              <w:fldChar w:fldCharType="begin"/>
            </w:r>
            <w:r>
              <w:rPr>
                <w:webHidden/>
              </w:rPr>
              <w:instrText xml:space="preserve"> PAGEREF _Toc59174334 \h </w:instrText>
            </w:r>
            <w:r>
              <w:rPr>
                <w:webHidden/>
              </w:rPr>
            </w:r>
            <w:r>
              <w:rPr>
                <w:webHidden/>
              </w:rPr>
              <w:fldChar w:fldCharType="separate"/>
            </w:r>
            <w:r>
              <w:rPr>
                <w:webHidden/>
              </w:rPr>
              <w:t>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5" w:history="1">
            <w:r w:rsidRPr="00AE5123">
              <w:rPr>
                <w:rStyle w:val="Hipercze"/>
              </w:rPr>
              <w:t>6.4 Wsparcie przedsiębiorczości, samozatrudnienia oraz tworzenia nowych miejsc pracy, poprzez środki finansowe na rozpoczęcie działalności gospodarczej oraz wsparcie szkoleniowe- typ 2</w:t>
            </w:r>
            <w:r>
              <w:rPr>
                <w:webHidden/>
              </w:rPr>
              <w:tab/>
            </w:r>
            <w:r>
              <w:rPr>
                <w:webHidden/>
              </w:rPr>
              <w:fldChar w:fldCharType="begin"/>
            </w:r>
            <w:r>
              <w:rPr>
                <w:webHidden/>
              </w:rPr>
              <w:instrText xml:space="preserve"> PAGEREF _Toc59174335 \h </w:instrText>
            </w:r>
            <w:r>
              <w:rPr>
                <w:webHidden/>
              </w:rPr>
            </w:r>
            <w:r>
              <w:rPr>
                <w:webHidden/>
              </w:rPr>
              <w:fldChar w:fldCharType="separate"/>
            </w:r>
            <w:r>
              <w:rPr>
                <w:webHidden/>
              </w:rPr>
              <w:t>14</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6" w:history="1">
            <w:r w:rsidRPr="00AE5123">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Pr>
                <w:webHidden/>
              </w:rPr>
              <w:tab/>
            </w:r>
            <w:r>
              <w:rPr>
                <w:webHidden/>
              </w:rPr>
              <w:fldChar w:fldCharType="begin"/>
            </w:r>
            <w:r>
              <w:rPr>
                <w:webHidden/>
              </w:rPr>
              <w:instrText xml:space="preserve"> PAGEREF _Toc59174336 \h </w:instrText>
            </w:r>
            <w:r>
              <w:rPr>
                <w:webHidden/>
              </w:rPr>
            </w:r>
            <w:r>
              <w:rPr>
                <w:webHidden/>
              </w:rPr>
              <w:fldChar w:fldCharType="separate"/>
            </w:r>
            <w:r>
              <w:rPr>
                <w:webHidden/>
              </w:rPr>
              <w:t>24</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7" w:history="1">
            <w:r w:rsidRPr="00AE5123">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Pr>
                <w:webHidden/>
              </w:rPr>
              <w:tab/>
            </w:r>
            <w:r>
              <w:rPr>
                <w:webHidden/>
              </w:rPr>
              <w:fldChar w:fldCharType="begin"/>
            </w:r>
            <w:r>
              <w:rPr>
                <w:webHidden/>
              </w:rPr>
              <w:instrText xml:space="preserve"> PAGEREF _Toc59174337 \h </w:instrText>
            </w:r>
            <w:r>
              <w:rPr>
                <w:webHidden/>
              </w:rPr>
            </w:r>
            <w:r>
              <w:rPr>
                <w:webHidden/>
              </w:rPr>
              <w:fldChar w:fldCharType="separate"/>
            </w:r>
            <w:r>
              <w:rPr>
                <w:webHidden/>
              </w:rPr>
              <w:t>29</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8" w:history="1">
            <w:r w:rsidRPr="00AE5123">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r>
              <w:rPr>
                <w:webHidden/>
              </w:rPr>
              <w:tab/>
            </w:r>
            <w:r>
              <w:rPr>
                <w:webHidden/>
              </w:rPr>
              <w:fldChar w:fldCharType="begin"/>
            </w:r>
            <w:r>
              <w:rPr>
                <w:webHidden/>
              </w:rPr>
              <w:instrText xml:space="preserve"> PAGEREF _Toc59174338 \h </w:instrText>
            </w:r>
            <w:r>
              <w:rPr>
                <w:webHidden/>
              </w:rPr>
            </w:r>
            <w:r>
              <w:rPr>
                <w:webHidden/>
              </w:rPr>
              <w:fldChar w:fldCharType="separate"/>
            </w:r>
            <w:r>
              <w:rPr>
                <w:webHidden/>
              </w:rPr>
              <w:t>41</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39" w:history="1">
            <w:r w:rsidRPr="00AE5123">
              <w:rPr>
                <w:rStyle w:val="Hipercze"/>
                <w:lang w:eastAsia="en-US"/>
              </w:rPr>
              <w:t>6.6 Programy zapewnienia i zwiększenia dostępu do opieki nad dziećmi w wieku do lat 3 – typ 1 i 2</w:t>
            </w:r>
            <w:r>
              <w:rPr>
                <w:webHidden/>
              </w:rPr>
              <w:tab/>
            </w:r>
            <w:r>
              <w:rPr>
                <w:webHidden/>
              </w:rPr>
              <w:fldChar w:fldCharType="begin"/>
            </w:r>
            <w:r>
              <w:rPr>
                <w:webHidden/>
              </w:rPr>
              <w:instrText xml:space="preserve"> PAGEREF _Toc59174339 \h </w:instrText>
            </w:r>
            <w:r>
              <w:rPr>
                <w:webHidden/>
              </w:rPr>
            </w:r>
            <w:r>
              <w:rPr>
                <w:webHidden/>
              </w:rPr>
              <w:fldChar w:fldCharType="separate"/>
            </w:r>
            <w:r>
              <w:rPr>
                <w:webHidden/>
              </w:rPr>
              <w:t>45</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0" w:history="1">
            <w:r w:rsidRPr="00AE5123">
              <w:rPr>
                <w:rStyle w:val="Hipercze"/>
              </w:rPr>
              <w:t>6.6 Programy zapewnienia i zwiększenia dostępu do opieki nad dziećmi w wieku do lat 3 - typ 3</w:t>
            </w:r>
            <w:r>
              <w:rPr>
                <w:webHidden/>
              </w:rPr>
              <w:tab/>
            </w:r>
            <w:r>
              <w:rPr>
                <w:webHidden/>
              </w:rPr>
              <w:fldChar w:fldCharType="begin"/>
            </w:r>
            <w:r>
              <w:rPr>
                <w:webHidden/>
              </w:rPr>
              <w:instrText xml:space="preserve"> PAGEREF _Toc59174340 \h </w:instrText>
            </w:r>
            <w:r>
              <w:rPr>
                <w:webHidden/>
              </w:rPr>
            </w:r>
            <w:r>
              <w:rPr>
                <w:webHidden/>
              </w:rPr>
              <w:fldChar w:fldCharType="separate"/>
            </w:r>
            <w:r>
              <w:rPr>
                <w:webHidden/>
              </w:rPr>
              <w:t>53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1" w:history="1">
            <w:r w:rsidRPr="00AE5123">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Pr>
                <w:webHidden/>
              </w:rPr>
              <w:tab/>
            </w:r>
            <w:r>
              <w:rPr>
                <w:webHidden/>
              </w:rPr>
              <w:fldChar w:fldCharType="begin"/>
            </w:r>
            <w:r>
              <w:rPr>
                <w:webHidden/>
              </w:rPr>
              <w:instrText xml:space="preserve"> PAGEREF _Toc59174341 \h </w:instrText>
            </w:r>
            <w:r>
              <w:rPr>
                <w:webHidden/>
              </w:rPr>
            </w:r>
            <w:r>
              <w:rPr>
                <w:webHidden/>
              </w:rPr>
              <w:fldChar w:fldCharType="separate"/>
            </w:r>
            <w:r>
              <w:rPr>
                <w:webHidden/>
              </w:rPr>
              <w:t>64</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2" w:history="1">
            <w:r w:rsidRPr="00AE5123">
              <w:rPr>
                <w:rStyle w:val="Hipercze"/>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 – typ 2</w:t>
            </w:r>
            <w:r>
              <w:rPr>
                <w:webHidden/>
              </w:rPr>
              <w:tab/>
            </w:r>
            <w:r>
              <w:rPr>
                <w:webHidden/>
              </w:rPr>
              <w:fldChar w:fldCharType="begin"/>
            </w:r>
            <w:r>
              <w:rPr>
                <w:webHidden/>
              </w:rPr>
              <w:instrText xml:space="preserve"> PAGEREF _Toc59174342 \h </w:instrText>
            </w:r>
            <w:r>
              <w:rPr>
                <w:webHidden/>
              </w:rPr>
            </w:r>
            <w:r>
              <w:rPr>
                <w:webHidden/>
              </w:rPr>
              <w:fldChar w:fldCharType="separate"/>
            </w:r>
            <w:r>
              <w:rPr>
                <w:webHidden/>
              </w:rPr>
              <w:t>80</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3" w:history="1">
            <w:r w:rsidRPr="00AE5123">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Pr>
                <w:webHidden/>
              </w:rPr>
              <w:tab/>
            </w:r>
            <w:r>
              <w:rPr>
                <w:webHidden/>
              </w:rPr>
              <w:fldChar w:fldCharType="begin"/>
            </w:r>
            <w:r>
              <w:rPr>
                <w:webHidden/>
              </w:rPr>
              <w:instrText xml:space="preserve"> PAGEREF _Toc59174343 \h </w:instrText>
            </w:r>
            <w:r>
              <w:rPr>
                <w:webHidden/>
              </w:rPr>
            </w:r>
            <w:r>
              <w:rPr>
                <w:webHidden/>
              </w:rPr>
              <w:fldChar w:fldCharType="separate"/>
            </w:r>
            <w:r>
              <w:rPr>
                <w:webHidden/>
              </w:rPr>
              <w:t>89</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4" w:history="1">
            <w:r w:rsidRPr="00AE5123">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t>
            </w:r>
            <w:r w:rsidRPr="00AE5123">
              <w:rPr>
                <w:rStyle w:val="Hipercze"/>
              </w:rPr>
              <w:t>w</w:t>
            </w:r>
            <w:r w:rsidRPr="00AE5123">
              <w:rPr>
                <w:rStyle w:val="Hipercze"/>
              </w:rPr>
              <w:t>ej oraz zwiększenie zgłaszalności na badania profilaktyczne – typ 6</w:t>
            </w:r>
            <w:r>
              <w:rPr>
                <w:webHidden/>
              </w:rPr>
              <w:tab/>
            </w:r>
            <w:r>
              <w:rPr>
                <w:webHidden/>
              </w:rPr>
              <w:fldChar w:fldCharType="begin"/>
            </w:r>
            <w:r>
              <w:rPr>
                <w:webHidden/>
              </w:rPr>
              <w:instrText xml:space="preserve"> PAGEREF _Toc59174344 \h </w:instrText>
            </w:r>
            <w:r>
              <w:rPr>
                <w:webHidden/>
              </w:rPr>
            </w:r>
            <w:r>
              <w:rPr>
                <w:webHidden/>
              </w:rPr>
              <w:fldChar w:fldCharType="separate"/>
            </w:r>
            <w:r>
              <w:rPr>
                <w:webHidden/>
              </w:rPr>
              <w:t>100</w:t>
            </w:r>
            <w:r>
              <w:rPr>
                <w:webHidden/>
              </w:rPr>
              <w:fldChar w:fldCharType="end"/>
            </w:r>
          </w:hyperlink>
        </w:p>
        <w:p w:rsidR="00983F96" w:rsidRDefault="00983F96">
          <w:pPr>
            <w:pStyle w:val="Spistreci1"/>
            <w:rPr>
              <w:rFonts w:asciiTheme="minorHAnsi" w:eastAsiaTheme="minorEastAsia" w:hAnsiTheme="minorHAnsi" w:cstheme="minorBidi"/>
              <w:b w:val="0"/>
              <w:bCs w:val="0"/>
              <w:caps w:val="0"/>
              <w:noProof/>
              <w:sz w:val="22"/>
              <w:szCs w:val="22"/>
            </w:rPr>
          </w:pPr>
          <w:hyperlink w:anchor="_Toc59174345" w:history="1">
            <w:r w:rsidRPr="00AE5123">
              <w:rPr>
                <w:rStyle w:val="Hipercze"/>
                <w:noProof/>
              </w:rPr>
              <w:t>VII Włączenie społeczne</w:t>
            </w:r>
            <w:r>
              <w:rPr>
                <w:noProof/>
                <w:webHidden/>
              </w:rPr>
              <w:tab/>
            </w:r>
            <w:r>
              <w:rPr>
                <w:noProof/>
                <w:webHidden/>
              </w:rPr>
              <w:fldChar w:fldCharType="begin"/>
            </w:r>
            <w:r>
              <w:rPr>
                <w:noProof/>
                <w:webHidden/>
              </w:rPr>
              <w:instrText xml:space="preserve"> PAGEREF _Toc59174345 \h </w:instrText>
            </w:r>
            <w:r>
              <w:rPr>
                <w:noProof/>
                <w:webHidden/>
              </w:rPr>
            </w:r>
            <w:r>
              <w:rPr>
                <w:noProof/>
                <w:webHidden/>
              </w:rPr>
              <w:fldChar w:fldCharType="separate"/>
            </w:r>
            <w:r>
              <w:rPr>
                <w:noProof/>
                <w:webHidden/>
              </w:rPr>
              <w:t>102</w:t>
            </w:r>
            <w:r>
              <w:rPr>
                <w:noProof/>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6" w:history="1">
            <w:r w:rsidRPr="00AE5123">
              <w:rPr>
                <w:rStyle w:val="Hipercze"/>
              </w:rPr>
              <w:t xml:space="preserve">7.1 </w:t>
            </w:r>
            <w:r w:rsidRPr="00AE5123">
              <w:rPr>
                <w:rStyle w:val="Hipercze"/>
                <w:bCs/>
              </w:rPr>
              <w:t>Programy na rzecz integracji osób i rodzin zagrożonych ubóstwem i/lub wykluczeniem społecznym ukierunkowane na aktywizację społeczno-zawodową wykorzystującą instrumenty aktywizacji edukacyjnej, społecznej, zawodowej – typ 1</w:t>
            </w:r>
            <w:r>
              <w:rPr>
                <w:webHidden/>
              </w:rPr>
              <w:tab/>
            </w:r>
            <w:r>
              <w:rPr>
                <w:webHidden/>
              </w:rPr>
              <w:fldChar w:fldCharType="begin"/>
            </w:r>
            <w:r>
              <w:rPr>
                <w:webHidden/>
              </w:rPr>
              <w:instrText xml:space="preserve"> PAGEREF _Toc59174346 \h </w:instrText>
            </w:r>
            <w:r>
              <w:rPr>
                <w:webHidden/>
              </w:rPr>
            </w:r>
            <w:r>
              <w:rPr>
                <w:webHidden/>
              </w:rPr>
              <w:fldChar w:fldCharType="separate"/>
            </w:r>
            <w:r>
              <w:rPr>
                <w:webHidden/>
              </w:rPr>
              <w:t>103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7" w:history="1">
            <w:r w:rsidRPr="00AE5123">
              <w:rPr>
                <w:rStyle w:val="Hipercze"/>
              </w:rPr>
              <w:t xml:space="preserve">7.1 </w:t>
            </w:r>
            <w:r w:rsidRPr="00AE5123">
              <w:rPr>
                <w:rStyle w:val="Hipercze"/>
                <w:bCs/>
              </w:rPr>
              <w:t>Programy na rzecz integracji osób i rodzin zagrożonych ubóstwem i/lub wykluczeniem społecznym ukierunkowane na aktywizację społeczno-zawodową wykorzystującą instrumenty aktywizacji edukacyjnej, społecznej, zawodowej – typ 2</w:t>
            </w:r>
            <w:r>
              <w:rPr>
                <w:webHidden/>
              </w:rPr>
              <w:tab/>
            </w:r>
            <w:r>
              <w:rPr>
                <w:webHidden/>
              </w:rPr>
              <w:fldChar w:fldCharType="begin"/>
            </w:r>
            <w:r>
              <w:rPr>
                <w:webHidden/>
              </w:rPr>
              <w:instrText xml:space="preserve"> PAGEREF _Toc59174347 \h </w:instrText>
            </w:r>
            <w:r>
              <w:rPr>
                <w:webHidden/>
              </w:rPr>
            </w:r>
            <w:r>
              <w:rPr>
                <w:webHidden/>
              </w:rPr>
              <w:fldChar w:fldCharType="separate"/>
            </w:r>
            <w:r>
              <w:rPr>
                <w:webHidden/>
              </w:rPr>
              <w:t>113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8" w:history="1">
            <w:r w:rsidRPr="00AE5123">
              <w:rPr>
                <w:rStyle w:val="Hipercze"/>
              </w:rPr>
              <w:t xml:space="preserve">7.1 </w:t>
            </w:r>
            <w:r w:rsidRPr="00AE5123">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Pr="00AE5123">
              <w:rPr>
                <w:rStyle w:val="Hipercze"/>
              </w:rPr>
              <w:t>– typ 3</w:t>
            </w:r>
            <w:r>
              <w:rPr>
                <w:webHidden/>
              </w:rPr>
              <w:tab/>
            </w:r>
            <w:r>
              <w:rPr>
                <w:webHidden/>
              </w:rPr>
              <w:fldChar w:fldCharType="begin"/>
            </w:r>
            <w:r>
              <w:rPr>
                <w:webHidden/>
              </w:rPr>
              <w:instrText xml:space="preserve"> PAGEREF _Toc59174348 \h </w:instrText>
            </w:r>
            <w:r>
              <w:rPr>
                <w:webHidden/>
              </w:rPr>
            </w:r>
            <w:r>
              <w:rPr>
                <w:webHidden/>
              </w:rPr>
              <w:fldChar w:fldCharType="separate"/>
            </w:r>
            <w:r>
              <w:rPr>
                <w:webHidden/>
              </w:rPr>
              <w:t>118</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49" w:history="1">
            <w:r w:rsidRPr="00AE5123">
              <w:rPr>
                <w:rStyle w:val="Hipercze"/>
              </w:rPr>
              <w:t>7.2 Wsparcie dla tworzenia podmiotów integracji społecznej oraz podmiotów działających na rzecz aktywizacji społeczno-zawodowej</w:t>
            </w:r>
            <w:r>
              <w:rPr>
                <w:webHidden/>
              </w:rPr>
              <w:tab/>
            </w:r>
            <w:r>
              <w:rPr>
                <w:webHidden/>
              </w:rPr>
              <w:fldChar w:fldCharType="begin"/>
            </w:r>
            <w:r>
              <w:rPr>
                <w:webHidden/>
              </w:rPr>
              <w:instrText xml:space="preserve"> PAGEREF _Toc59174349 \h </w:instrText>
            </w:r>
            <w:r>
              <w:rPr>
                <w:webHidden/>
              </w:rPr>
            </w:r>
            <w:r>
              <w:rPr>
                <w:webHidden/>
              </w:rPr>
              <w:fldChar w:fldCharType="separate"/>
            </w:r>
            <w:r>
              <w:rPr>
                <w:webHidden/>
              </w:rPr>
              <w:t>126</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0" w:history="1">
            <w:r w:rsidRPr="00AE5123">
              <w:rPr>
                <w:rStyle w:val="Hipercze"/>
              </w:rPr>
              <w:t>7.3 Wsparcie dla utworzenia i/lub funkcjonowania (w tym wzmocnienia potencjału) instytucji wspierających ekonomię społeczną zgodnie z Krajowym Programem Rozwoju Ekonomii Społecznej</w:t>
            </w:r>
            <w:r>
              <w:rPr>
                <w:webHidden/>
              </w:rPr>
              <w:tab/>
            </w:r>
            <w:r>
              <w:rPr>
                <w:webHidden/>
              </w:rPr>
              <w:fldChar w:fldCharType="begin"/>
            </w:r>
            <w:r>
              <w:rPr>
                <w:webHidden/>
              </w:rPr>
              <w:instrText xml:space="preserve"> PAGEREF _Toc59174350 \h </w:instrText>
            </w:r>
            <w:r>
              <w:rPr>
                <w:webHidden/>
              </w:rPr>
            </w:r>
            <w:r>
              <w:rPr>
                <w:webHidden/>
              </w:rPr>
              <w:fldChar w:fldCharType="separate"/>
            </w:r>
            <w:r>
              <w:rPr>
                <w:webHidden/>
              </w:rPr>
              <w:t>134</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r:id="rId9" w:anchor="_Toc59174351" w:history="1">
            <w:r w:rsidRPr="00AE5123">
              <w:rPr>
                <w:rStyle w:val="Hipercze"/>
              </w:rPr>
              <w:t>7.5 Koordynacja rozwoju sektora ekonomii społecznej oraz wsparcie rozwoju sieci kooperacji i partnerstw ekonomii społecznej w województwie</w:t>
            </w:r>
            <w:r>
              <w:rPr>
                <w:webHidden/>
              </w:rPr>
              <w:tab/>
            </w:r>
            <w:r>
              <w:rPr>
                <w:webHidden/>
              </w:rPr>
              <w:fldChar w:fldCharType="begin"/>
            </w:r>
            <w:r>
              <w:rPr>
                <w:webHidden/>
              </w:rPr>
              <w:instrText xml:space="preserve"> PAGEREF _Toc59174351 \h </w:instrText>
            </w:r>
            <w:r>
              <w:rPr>
                <w:webHidden/>
              </w:rPr>
            </w:r>
            <w:r>
              <w:rPr>
                <w:webHidden/>
              </w:rPr>
              <w:fldChar w:fldCharType="separate"/>
            </w:r>
            <w:r>
              <w:rPr>
                <w:webHidden/>
              </w:rPr>
              <w:t>142</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2" w:history="1">
            <w:r w:rsidRPr="00AE5123">
              <w:rPr>
                <w:rStyle w:val="Hipercze"/>
              </w:rPr>
              <w:t>7.6 Wsparcie rozwoju usług społecznych świadczonych w interesie ogólnym – typ 1</w:t>
            </w:r>
            <w:r>
              <w:rPr>
                <w:webHidden/>
              </w:rPr>
              <w:tab/>
            </w:r>
            <w:r>
              <w:rPr>
                <w:webHidden/>
              </w:rPr>
              <w:fldChar w:fldCharType="begin"/>
            </w:r>
            <w:r>
              <w:rPr>
                <w:webHidden/>
              </w:rPr>
              <w:instrText xml:space="preserve"> PAGEREF _Toc59174352 \h </w:instrText>
            </w:r>
            <w:r>
              <w:rPr>
                <w:webHidden/>
              </w:rPr>
            </w:r>
            <w:r>
              <w:rPr>
                <w:webHidden/>
              </w:rPr>
              <w:fldChar w:fldCharType="separate"/>
            </w:r>
            <w:r>
              <w:rPr>
                <w:webHidden/>
              </w:rPr>
              <w:t>146</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3" w:history="1">
            <w:r w:rsidRPr="00AE5123">
              <w:rPr>
                <w:rStyle w:val="Hipercze"/>
                <w:rFonts w:ascii="Arial" w:hAnsi="Arial" w:cs="Arial"/>
              </w:rPr>
              <w:t>7.6 Wsparcie rozwoju usług społecznych świadczonych w interesie ogólnym – typ 2</w:t>
            </w:r>
            <w:r>
              <w:rPr>
                <w:webHidden/>
              </w:rPr>
              <w:tab/>
            </w:r>
            <w:r>
              <w:rPr>
                <w:webHidden/>
              </w:rPr>
              <w:fldChar w:fldCharType="begin"/>
            </w:r>
            <w:r>
              <w:rPr>
                <w:webHidden/>
              </w:rPr>
              <w:instrText xml:space="preserve"> PAGEREF _Toc59174353 \h </w:instrText>
            </w:r>
            <w:r>
              <w:rPr>
                <w:webHidden/>
              </w:rPr>
            </w:r>
            <w:r>
              <w:rPr>
                <w:webHidden/>
              </w:rPr>
              <w:fldChar w:fldCharType="separate"/>
            </w:r>
            <w:r>
              <w:rPr>
                <w:webHidden/>
              </w:rPr>
              <w:t>155</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4" w:history="1">
            <w:r w:rsidRPr="00AE5123">
              <w:rPr>
                <w:rStyle w:val="Hipercze"/>
              </w:rPr>
              <w:t>7.6 Wsparcie rozwoju usług społecznych świadczonych w interesie ogólnym – typ 3</w:t>
            </w:r>
            <w:r>
              <w:rPr>
                <w:webHidden/>
              </w:rPr>
              <w:tab/>
            </w:r>
            <w:r>
              <w:rPr>
                <w:webHidden/>
              </w:rPr>
              <w:fldChar w:fldCharType="begin"/>
            </w:r>
            <w:r>
              <w:rPr>
                <w:webHidden/>
              </w:rPr>
              <w:instrText xml:space="preserve"> PAGEREF _Toc59174354 \h </w:instrText>
            </w:r>
            <w:r>
              <w:rPr>
                <w:webHidden/>
              </w:rPr>
            </w:r>
            <w:r>
              <w:rPr>
                <w:webHidden/>
              </w:rPr>
              <w:fldChar w:fldCharType="separate"/>
            </w:r>
            <w:r>
              <w:rPr>
                <w:webHidden/>
              </w:rPr>
              <w:t>165</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5" w:history="1">
            <w:r w:rsidRPr="00AE5123">
              <w:rPr>
                <w:rStyle w:val="Hipercze"/>
              </w:rPr>
              <w:t>7.6 Wsparcie rozwoju usług społecznych świadczonych w interesie ogólnym – typ 1 i 3 tryb pozakonkursowy</w:t>
            </w:r>
            <w:r>
              <w:rPr>
                <w:webHidden/>
              </w:rPr>
              <w:tab/>
            </w:r>
            <w:r>
              <w:rPr>
                <w:webHidden/>
              </w:rPr>
              <w:fldChar w:fldCharType="begin"/>
            </w:r>
            <w:r>
              <w:rPr>
                <w:webHidden/>
              </w:rPr>
              <w:instrText xml:space="preserve"> PAGEREF _Toc59174355 \h </w:instrText>
            </w:r>
            <w:r>
              <w:rPr>
                <w:webHidden/>
              </w:rPr>
            </w:r>
            <w:r>
              <w:rPr>
                <w:webHidden/>
              </w:rPr>
              <w:fldChar w:fldCharType="separate"/>
            </w:r>
            <w:r>
              <w:rPr>
                <w:webHidden/>
              </w:rPr>
              <w:t>172</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6" w:history="1">
            <w:r w:rsidRPr="00AE5123">
              <w:rPr>
                <w:rStyle w:val="Hipercze"/>
              </w:rPr>
              <w:t>7.6 Wsparcie rozwoju usług społecznych świadczonych w interesie ogólnym – typ 4</w:t>
            </w:r>
            <w:r>
              <w:rPr>
                <w:webHidden/>
              </w:rPr>
              <w:tab/>
            </w:r>
            <w:r>
              <w:rPr>
                <w:webHidden/>
              </w:rPr>
              <w:fldChar w:fldCharType="begin"/>
            </w:r>
            <w:r>
              <w:rPr>
                <w:webHidden/>
              </w:rPr>
              <w:instrText xml:space="preserve"> PAGEREF _Toc59174356 \h </w:instrText>
            </w:r>
            <w:r>
              <w:rPr>
                <w:webHidden/>
              </w:rPr>
            </w:r>
            <w:r>
              <w:rPr>
                <w:webHidden/>
              </w:rPr>
              <w:fldChar w:fldCharType="separate"/>
            </w:r>
            <w:r>
              <w:rPr>
                <w:webHidden/>
              </w:rPr>
              <w:t>179</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7" w:history="1">
            <w:r w:rsidRPr="00AE5123">
              <w:rPr>
                <w:rStyle w:val="Hipercze"/>
              </w:rPr>
              <w:t>7.6 Wsparcie rozwoju usług społecznych świadczonych w interesie ogóln</w:t>
            </w:r>
            <w:r w:rsidRPr="00AE5123">
              <w:rPr>
                <w:rStyle w:val="Hipercze"/>
              </w:rPr>
              <w:t>y</w:t>
            </w:r>
            <w:r w:rsidRPr="00AE5123">
              <w:rPr>
                <w:rStyle w:val="Hipercze"/>
              </w:rPr>
              <w:t>m – typ 5</w:t>
            </w:r>
            <w:r>
              <w:rPr>
                <w:webHidden/>
              </w:rPr>
              <w:tab/>
            </w:r>
            <w:r>
              <w:rPr>
                <w:webHidden/>
              </w:rPr>
              <w:fldChar w:fldCharType="begin"/>
            </w:r>
            <w:r>
              <w:rPr>
                <w:webHidden/>
              </w:rPr>
              <w:instrText xml:space="preserve"> PAGEREF _Toc59174357 \h </w:instrText>
            </w:r>
            <w:r>
              <w:rPr>
                <w:webHidden/>
              </w:rPr>
            </w:r>
            <w:r>
              <w:rPr>
                <w:webHidden/>
              </w:rPr>
              <w:fldChar w:fldCharType="separate"/>
            </w:r>
            <w:r>
              <w:rPr>
                <w:webHidden/>
              </w:rPr>
              <w:t>183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8" w:history="1">
            <w:r w:rsidRPr="00AE5123">
              <w:rPr>
                <w:rStyle w:val="Hipercze"/>
              </w:rPr>
              <w:t>7.7 Wdrożenie programów wczesnego wykrywania wad rozwojowych i rehabilitacji dzieci z niepełnosprawnościami oraz zagrożonych niepełnosprawnością</w:t>
            </w:r>
            <w:r>
              <w:rPr>
                <w:webHidden/>
              </w:rPr>
              <w:tab/>
            </w:r>
            <w:r>
              <w:rPr>
                <w:webHidden/>
              </w:rPr>
              <w:fldChar w:fldCharType="begin"/>
            </w:r>
            <w:r>
              <w:rPr>
                <w:webHidden/>
              </w:rPr>
              <w:instrText xml:space="preserve"> PAGEREF _Toc59174358 \h </w:instrText>
            </w:r>
            <w:r>
              <w:rPr>
                <w:webHidden/>
              </w:rPr>
            </w:r>
            <w:r>
              <w:rPr>
                <w:webHidden/>
              </w:rPr>
              <w:fldChar w:fldCharType="separate"/>
            </w:r>
            <w:r>
              <w:rPr>
                <w:webHidden/>
              </w:rPr>
              <w:t>187</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59" w:history="1">
            <w:r w:rsidRPr="00AE5123">
              <w:rPr>
                <w:rStyle w:val="Hipercze"/>
              </w:rPr>
              <w:t>7.7 Wdrożenie programów wczesnego wykrywania wad rozwojowych i rehabilitacji dzieci z niepełnosprawnościami oraz zagrożonych niepełnosprawnością oraz przedsięwzięć związanych z walką i zapobieganiem  COVID-19</w:t>
            </w:r>
            <w:r>
              <w:rPr>
                <w:webHidden/>
              </w:rPr>
              <w:tab/>
            </w:r>
            <w:r>
              <w:rPr>
                <w:webHidden/>
              </w:rPr>
              <w:fldChar w:fldCharType="begin"/>
            </w:r>
            <w:r>
              <w:rPr>
                <w:webHidden/>
              </w:rPr>
              <w:instrText xml:space="preserve"> PAGEREF _Toc59174359 \h </w:instrText>
            </w:r>
            <w:r>
              <w:rPr>
                <w:webHidden/>
              </w:rPr>
            </w:r>
            <w:r>
              <w:rPr>
                <w:webHidden/>
              </w:rPr>
              <w:fldChar w:fldCharType="separate"/>
            </w:r>
            <w:r>
              <w:rPr>
                <w:webHidden/>
              </w:rPr>
              <w:t>207</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0" w:history="1">
            <w:r w:rsidRPr="00AE5123">
              <w:rPr>
                <w:rStyle w:val="Hipercze"/>
              </w:rPr>
              <w:t>7.7 Wdrożenie programów wczesnego wykrywania wad rozwojowych i rehabilitacji dzieci z niepełnosprawnościami oraz zagrożonych niepełnosprawnością oraz przedsięwzięć związanych z walką i zapobieganiem  COVID-19</w:t>
            </w:r>
            <w:r>
              <w:rPr>
                <w:webHidden/>
              </w:rPr>
              <w:tab/>
            </w:r>
            <w:r>
              <w:rPr>
                <w:webHidden/>
              </w:rPr>
              <w:fldChar w:fldCharType="begin"/>
            </w:r>
            <w:r>
              <w:rPr>
                <w:webHidden/>
              </w:rPr>
              <w:instrText xml:space="preserve"> PAGEREF _Toc59174360 \h </w:instrText>
            </w:r>
            <w:r>
              <w:rPr>
                <w:webHidden/>
              </w:rPr>
            </w:r>
            <w:r>
              <w:rPr>
                <w:webHidden/>
              </w:rPr>
              <w:fldChar w:fldCharType="separate"/>
            </w:r>
            <w:r>
              <w:rPr>
                <w:webHidden/>
              </w:rPr>
              <w:t>217</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1" w:history="1">
            <w:r w:rsidRPr="00AE5123">
              <w:rPr>
                <w:rStyle w:val="Hipercze"/>
              </w:rPr>
              <w:t>7.7 Wdrożenie programów wczesnego wykrywania wad rozwojowych i rehabilitacji dzieci z niepełnosprawnościami oraz zagrożonych niepełnosprawnością oraz przedsięwzięć związanych z walką i zapobieganiem  COVID-19 (projekty indywidualne – szpitale)</w:t>
            </w:r>
            <w:r>
              <w:rPr>
                <w:webHidden/>
              </w:rPr>
              <w:tab/>
            </w:r>
            <w:r>
              <w:rPr>
                <w:webHidden/>
              </w:rPr>
              <w:fldChar w:fldCharType="begin"/>
            </w:r>
            <w:r>
              <w:rPr>
                <w:webHidden/>
              </w:rPr>
              <w:instrText xml:space="preserve"> PAGEREF _Toc59174361 \h </w:instrText>
            </w:r>
            <w:r>
              <w:rPr>
                <w:webHidden/>
              </w:rPr>
            </w:r>
            <w:r>
              <w:rPr>
                <w:webHidden/>
              </w:rPr>
              <w:fldChar w:fldCharType="separate"/>
            </w:r>
            <w:r>
              <w:rPr>
                <w:webHidden/>
              </w:rPr>
              <w:t>228</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2" w:history="1">
            <w:r w:rsidRPr="00AE5123">
              <w:rPr>
                <w:rStyle w:val="Hipercze"/>
              </w:rPr>
              <w:t>7.7 Wdrożenie programów wczesnego wykrywania wad rozwojowych i rehabilitacji dzieci z niepełnosprawnościami oraz zagrożonych niepełnosprawnością oraz przedsięwzięć związanych z walką i zapobieganiem  COVID-19 - projekty grantowe WZ, WOPR i OSP</w:t>
            </w:r>
            <w:r>
              <w:rPr>
                <w:webHidden/>
              </w:rPr>
              <w:tab/>
            </w:r>
            <w:r>
              <w:rPr>
                <w:webHidden/>
              </w:rPr>
              <w:fldChar w:fldCharType="begin"/>
            </w:r>
            <w:r>
              <w:rPr>
                <w:webHidden/>
              </w:rPr>
              <w:instrText xml:space="preserve"> PAGEREF _Toc59174362 \h </w:instrText>
            </w:r>
            <w:r>
              <w:rPr>
                <w:webHidden/>
              </w:rPr>
            </w:r>
            <w:r>
              <w:rPr>
                <w:webHidden/>
              </w:rPr>
              <w:fldChar w:fldCharType="separate"/>
            </w:r>
            <w:r>
              <w:rPr>
                <w:webHidden/>
              </w:rPr>
              <w:t>238</w:t>
            </w:r>
            <w:r>
              <w:rPr>
                <w:webHidden/>
              </w:rPr>
              <w:fldChar w:fldCharType="end"/>
            </w:r>
          </w:hyperlink>
        </w:p>
        <w:p w:rsidR="00983F96" w:rsidRDefault="00983F96">
          <w:pPr>
            <w:pStyle w:val="Spistreci1"/>
            <w:rPr>
              <w:rFonts w:asciiTheme="minorHAnsi" w:eastAsiaTheme="minorEastAsia" w:hAnsiTheme="minorHAnsi" w:cstheme="minorBidi"/>
              <w:b w:val="0"/>
              <w:bCs w:val="0"/>
              <w:caps w:val="0"/>
              <w:noProof/>
              <w:sz w:val="22"/>
              <w:szCs w:val="22"/>
            </w:rPr>
          </w:pPr>
          <w:hyperlink w:anchor="_Toc59174363" w:history="1">
            <w:r w:rsidRPr="00AE5123">
              <w:rPr>
                <w:rStyle w:val="Hipercze"/>
                <w:noProof/>
              </w:rPr>
              <w:t>Oś VIII Edukacja</w:t>
            </w:r>
            <w:r>
              <w:rPr>
                <w:noProof/>
                <w:webHidden/>
              </w:rPr>
              <w:tab/>
            </w:r>
            <w:r>
              <w:rPr>
                <w:noProof/>
                <w:webHidden/>
              </w:rPr>
              <w:fldChar w:fldCharType="begin"/>
            </w:r>
            <w:r>
              <w:rPr>
                <w:noProof/>
                <w:webHidden/>
              </w:rPr>
              <w:instrText xml:space="preserve"> PAGEREF _Toc59174363 \h </w:instrText>
            </w:r>
            <w:r>
              <w:rPr>
                <w:noProof/>
                <w:webHidden/>
              </w:rPr>
            </w:r>
            <w:r>
              <w:rPr>
                <w:noProof/>
                <w:webHidden/>
              </w:rPr>
              <w:fldChar w:fldCharType="separate"/>
            </w:r>
            <w:r>
              <w:rPr>
                <w:noProof/>
                <w:webHidden/>
              </w:rPr>
              <w:t>241</w:t>
            </w:r>
            <w:r>
              <w:rPr>
                <w:noProof/>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4" w:history="1">
            <w:r w:rsidRPr="00AE5123">
              <w:rPr>
                <w:rStyle w:val="Hipercze"/>
              </w:rPr>
              <w:t>8.1 Upowszechnienie edukacji przedszkolnej</w:t>
            </w:r>
            <w:r>
              <w:rPr>
                <w:webHidden/>
              </w:rPr>
              <w:tab/>
            </w:r>
            <w:r>
              <w:rPr>
                <w:webHidden/>
              </w:rPr>
              <w:fldChar w:fldCharType="begin"/>
            </w:r>
            <w:r>
              <w:rPr>
                <w:webHidden/>
              </w:rPr>
              <w:instrText xml:space="preserve"> PAGEREF _Toc59174364 \h </w:instrText>
            </w:r>
            <w:r>
              <w:rPr>
                <w:webHidden/>
              </w:rPr>
            </w:r>
            <w:r>
              <w:rPr>
                <w:webHidden/>
              </w:rPr>
              <w:fldChar w:fldCharType="separate"/>
            </w:r>
            <w:r>
              <w:rPr>
                <w:webHidden/>
              </w:rPr>
              <w:t>242</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5" w:history="1">
            <w:r w:rsidRPr="00AE5123">
              <w:rPr>
                <w:rStyle w:val="Hipercze"/>
              </w:rPr>
              <w:t>8.2 Wsparcie szkół i placówek prowadzących kształcenie ogólne oraz uczniów uczestniczących w kształceniu podstawowym, gimnazjalnym i ponadgimnazjalnym (2016 r.)</w:t>
            </w:r>
            <w:r>
              <w:rPr>
                <w:webHidden/>
              </w:rPr>
              <w:tab/>
            </w:r>
            <w:r>
              <w:rPr>
                <w:webHidden/>
              </w:rPr>
              <w:fldChar w:fldCharType="begin"/>
            </w:r>
            <w:r>
              <w:rPr>
                <w:webHidden/>
              </w:rPr>
              <w:instrText xml:space="preserve"> PAGEREF _Toc59174365 \h </w:instrText>
            </w:r>
            <w:r>
              <w:rPr>
                <w:webHidden/>
              </w:rPr>
            </w:r>
            <w:r>
              <w:rPr>
                <w:webHidden/>
              </w:rPr>
              <w:fldChar w:fldCharType="separate"/>
            </w:r>
            <w:r>
              <w:rPr>
                <w:webHidden/>
              </w:rPr>
              <w:t>253</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6" w:history="1">
            <w:r w:rsidRPr="00AE5123">
              <w:rPr>
                <w:rStyle w:val="Hipercze"/>
              </w:rPr>
              <w:t>8.3 Wsparcie szkół i placówek prowadzących kształcenie ogólne oraz uczniów uczestniczących w kształceniu podstawowym, gimnazjalnym i ponadgimnazjalnym w ramach</w:t>
            </w:r>
            <w:r w:rsidRPr="00AE5123">
              <w:rPr>
                <w:rStyle w:val="Hipercze"/>
                <w:i/>
              </w:rPr>
              <w:t xml:space="preserve"> </w:t>
            </w:r>
            <w:r w:rsidRPr="00AE5123">
              <w:rPr>
                <w:rStyle w:val="Hipercze"/>
              </w:rPr>
              <w:t>Strategii ZIT dla Szczecińskiego Obszaru Metropolitalnego</w:t>
            </w:r>
            <w:r>
              <w:rPr>
                <w:webHidden/>
              </w:rPr>
              <w:tab/>
            </w:r>
            <w:r>
              <w:rPr>
                <w:webHidden/>
              </w:rPr>
              <w:fldChar w:fldCharType="begin"/>
            </w:r>
            <w:r>
              <w:rPr>
                <w:webHidden/>
              </w:rPr>
              <w:instrText xml:space="preserve"> PAGEREF _Toc59174366 \h </w:instrText>
            </w:r>
            <w:r>
              <w:rPr>
                <w:webHidden/>
              </w:rPr>
            </w:r>
            <w:r>
              <w:rPr>
                <w:webHidden/>
              </w:rPr>
              <w:fldChar w:fldCharType="separate"/>
            </w:r>
            <w:r>
              <w:rPr>
                <w:webHidden/>
              </w:rPr>
              <w:t>259</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7" w:history="1">
            <w:r w:rsidRPr="00AE5123">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Pr>
                <w:webHidden/>
              </w:rPr>
              <w:tab/>
            </w:r>
            <w:r>
              <w:rPr>
                <w:webHidden/>
              </w:rPr>
              <w:fldChar w:fldCharType="begin"/>
            </w:r>
            <w:r>
              <w:rPr>
                <w:webHidden/>
              </w:rPr>
              <w:instrText xml:space="preserve"> PAGEREF _Toc59174367 \h </w:instrText>
            </w:r>
            <w:r>
              <w:rPr>
                <w:webHidden/>
              </w:rPr>
            </w:r>
            <w:r>
              <w:rPr>
                <w:webHidden/>
              </w:rPr>
              <w:fldChar w:fldCharType="separate"/>
            </w:r>
            <w:r>
              <w:rPr>
                <w:webHidden/>
              </w:rPr>
              <w:t>267</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68" w:history="1">
            <w:r w:rsidRPr="00AE5123">
              <w:rPr>
                <w:rStyle w:val="Hipercze"/>
              </w:rPr>
              <w:t>8.6 Wsparcie szkół i placówek prowadzących kształcenie zawodowe oraz uczniów uczestniczących w kształceniu zawodowym i osób dorosłych uczestniczących w pozaszkolnych formach kształcenia zawodowego</w:t>
            </w:r>
            <w:r>
              <w:rPr>
                <w:webHidden/>
              </w:rPr>
              <w:tab/>
            </w:r>
            <w:r>
              <w:rPr>
                <w:webHidden/>
              </w:rPr>
              <w:fldChar w:fldCharType="begin"/>
            </w:r>
            <w:r>
              <w:rPr>
                <w:webHidden/>
              </w:rPr>
              <w:instrText xml:space="preserve"> PAGEREF _Toc59174368 \h </w:instrText>
            </w:r>
            <w:r>
              <w:rPr>
                <w:webHidden/>
              </w:rPr>
            </w:r>
            <w:r>
              <w:rPr>
                <w:webHidden/>
              </w:rPr>
              <w:fldChar w:fldCharType="separate"/>
            </w:r>
            <w:r>
              <w:rPr>
                <w:webHidden/>
              </w:rPr>
              <w:t>274</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r:id="rId10" w:anchor="_Toc59174369" w:history="1">
            <w:r w:rsidRPr="00AE5123">
              <w:rPr>
                <w:rStyle w:val="Hipercze"/>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Pr>
                <w:webHidden/>
              </w:rPr>
              <w:tab/>
            </w:r>
            <w:r>
              <w:rPr>
                <w:webHidden/>
              </w:rPr>
              <w:fldChar w:fldCharType="begin"/>
            </w:r>
            <w:r>
              <w:rPr>
                <w:webHidden/>
              </w:rPr>
              <w:instrText xml:space="preserve"> PAGEREF _Toc59174369 \h </w:instrText>
            </w:r>
            <w:r>
              <w:rPr>
                <w:webHidden/>
              </w:rPr>
            </w:r>
            <w:r>
              <w:rPr>
                <w:webHidden/>
              </w:rPr>
              <w:fldChar w:fldCharType="separate"/>
            </w:r>
            <w:r>
              <w:rPr>
                <w:webHidden/>
              </w:rPr>
              <w:t>288</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70" w:history="1">
            <w:r w:rsidRPr="00AE5123">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Pr>
                <w:webHidden/>
              </w:rPr>
              <w:tab/>
            </w:r>
            <w:r>
              <w:rPr>
                <w:webHidden/>
              </w:rPr>
              <w:fldChar w:fldCharType="begin"/>
            </w:r>
            <w:r>
              <w:rPr>
                <w:webHidden/>
              </w:rPr>
              <w:instrText xml:space="preserve"> PAGEREF _Toc59174370 \h </w:instrText>
            </w:r>
            <w:r>
              <w:rPr>
                <w:webHidden/>
              </w:rPr>
            </w:r>
            <w:r>
              <w:rPr>
                <w:webHidden/>
              </w:rPr>
              <w:fldChar w:fldCharType="separate"/>
            </w:r>
            <w:r>
              <w:rPr>
                <w:webHidden/>
              </w:rPr>
              <w:t>299</w:t>
            </w:r>
            <w:r>
              <w:rPr>
                <w:webHidden/>
              </w:rPr>
              <w:fldChar w:fldCharType="end"/>
            </w:r>
          </w:hyperlink>
        </w:p>
        <w:p w:rsidR="00983F96" w:rsidRDefault="00983F96">
          <w:pPr>
            <w:pStyle w:val="Spistreci2"/>
            <w:rPr>
              <w:rFonts w:asciiTheme="minorHAnsi" w:eastAsiaTheme="minorEastAsia" w:hAnsiTheme="minorHAnsi" w:cstheme="minorBidi"/>
              <w:b w:val="0"/>
              <w:smallCaps w:val="0"/>
              <w:sz w:val="22"/>
              <w:szCs w:val="22"/>
            </w:rPr>
          </w:pPr>
          <w:hyperlink w:anchor="_Toc59174371" w:history="1">
            <w:r w:rsidRPr="00AE5123">
              <w:rPr>
                <w:rStyle w:val="Hipercze"/>
              </w:rPr>
              <w:t>8.10 Wsparcie osób dorosłych, w szczególności osób o niskich kwalifikacjach i osób starszych w zakresie doskonalenia umiejętności wykorzystywania technologii informacyjno – komunikacyjnych i porozumiewania się w językach obcych</w:t>
            </w:r>
            <w:r>
              <w:rPr>
                <w:webHidden/>
              </w:rPr>
              <w:tab/>
            </w:r>
            <w:r>
              <w:rPr>
                <w:webHidden/>
              </w:rPr>
              <w:fldChar w:fldCharType="begin"/>
            </w:r>
            <w:r>
              <w:rPr>
                <w:webHidden/>
              </w:rPr>
              <w:instrText xml:space="preserve"> PAGEREF _Toc59174371 \h </w:instrText>
            </w:r>
            <w:r>
              <w:rPr>
                <w:webHidden/>
              </w:rPr>
            </w:r>
            <w:r>
              <w:rPr>
                <w:webHidden/>
              </w:rPr>
              <w:fldChar w:fldCharType="separate"/>
            </w:r>
            <w:r>
              <w:rPr>
                <w:webHidden/>
              </w:rPr>
              <w:t>314</w:t>
            </w:r>
            <w:r>
              <w:rPr>
                <w:webHidden/>
              </w:rPr>
              <w:fldChar w:fldCharType="end"/>
            </w:r>
          </w:hyperlink>
        </w:p>
        <w:p w:rsidR="0040227A" w:rsidRPr="0086305F" w:rsidRDefault="009F615B"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11"/>
          <w:footerReference w:type="default" r:id="rId12"/>
          <w:headerReference w:type="first" r:id="rId13"/>
          <w:footerReference w:type="first" r:id="rId14"/>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0" w:name="_Toc59174333"/>
            <w:r w:rsidRPr="00CD4776">
              <w:t>VI Rynek pracy</w:t>
            </w:r>
            <w:bookmarkEnd w:id="0"/>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823433"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 xml:space="preserve">Milena </w:t>
            </w:r>
            <w:proofErr w:type="spellStart"/>
            <w:r w:rsidRPr="00CD4776">
              <w:rPr>
                <w:rFonts w:ascii="Arial" w:hAnsi="Arial" w:cs="Arial"/>
                <w:sz w:val="18"/>
                <w:szCs w:val="18"/>
                <w:lang w:val="en-US"/>
              </w:rPr>
              <w:t>Jerchewicz</w:t>
            </w:r>
            <w:proofErr w:type="spellEnd"/>
            <w:r w:rsidRPr="00CD4776">
              <w:rPr>
                <w:rFonts w:ascii="Arial" w:hAnsi="Arial" w:cs="Arial"/>
                <w:sz w:val="18"/>
                <w:szCs w:val="18"/>
                <w:lang w:val="en-US"/>
              </w:rPr>
              <w:t>-Rom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4"/>
      </w:tblGrid>
      <w:tr w:rsidR="00B90AD6" w:rsidRPr="007F51AA" w:rsidTr="00E70108">
        <w:trPr>
          <w:trHeight w:val="362"/>
        </w:trPr>
        <w:tc>
          <w:tcPr>
            <w:tcW w:w="10014"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1" w:name="_Toc59174334"/>
            <w:r w:rsidRPr="007F51AA">
              <w:rPr>
                <w:b/>
                <w:sz w:val="20"/>
                <w:szCs w:val="20"/>
              </w:rPr>
              <w:t>6.1 Usługi rozwojowe skierowane do przedsiębiorców i pracowników przedsiębiorstw na podstawie systemu popytowego</w:t>
            </w:r>
            <w:bookmarkEnd w:id="1"/>
          </w:p>
        </w:tc>
      </w:tr>
    </w:tbl>
    <w:p w:rsidR="00B90AD6" w:rsidRPr="00BD366F" w:rsidRDefault="00B90AD6" w:rsidP="00B90AD6">
      <w:pPr>
        <w:rPr>
          <w:rFonts w:ascii="Arial" w:hAnsi="Arial" w:cs="Arial"/>
          <w:b/>
          <w:spacing w:val="24"/>
          <w:sz w:val="18"/>
          <w:szCs w:val="18"/>
        </w:rPr>
      </w:pPr>
    </w:p>
    <w:tbl>
      <w:tblPr>
        <w:tblW w:w="5420"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2"/>
        <w:gridCol w:w="862"/>
        <w:gridCol w:w="1428"/>
        <w:gridCol w:w="42"/>
        <w:gridCol w:w="437"/>
        <w:gridCol w:w="822"/>
        <w:gridCol w:w="300"/>
        <w:gridCol w:w="435"/>
        <w:gridCol w:w="709"/>
        <w:gridCol w:w="465"/>
        <w:gridCol w:w="12"/>
        <w:gridCol w:w="85"/>
        <w:gridCol w:w="147"/>
        <w:gridCol w:w="540"/>
        <w:gridCol w:w="904"/>
        <w:gridCol w:w="157"/>
        <w:gridCol w:w="38"/>
        <w:gridCol w:w="215"/>
        <w:gridCol w:w="709"/>
        <w:gridCol w:w="419"/>
      </w:tblGrid>
      <w:tr w:rsidR="00B90AD6" w:rsidRPr="00BD366F" w:rsidTr="00D7056D">
        <w:trPr>
          <w:trHeight w:val="218"/>
        </w:trPr>
        <w:tc>
          <w:tcPr>
            <w:tcW w:w="667"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7"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3"/>
        </w:trPr>
        <w:tc>
          <w:tcPr>
            <w:tcW w:w="1095"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2"/>
        </w:trPr>
        <w:tc>
          <w:tcPr>
            <w:tcW w:w="1095"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AA5839">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AA5839">
        <w:trPr>
          <w:trHeight w:val="258"/>
        </w:trPr>
        <w:tc>
          <w:tcPr>
            <w:tcW w:w="1095"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 xml:space="preserve">Wszystkie te aspekty sprawiają, że przedsiębiorcy wyrażają coraz większe zainteresowanie uczestnictwem w szkoleniach realizowanych za pośrednictwem BUR. Ponadto, formuła </w:t>
            </w:r>
            <w:r w:rsidRPr="008D0365">
              <w:rPr>
                <w:rFonts w:ascii="Arial" w:hAnsi="Arial" w:cs="Arial"/>
                <w:sz w:val="18"/>
                <w:szCs w:val="18"/>
              </w:rPr>
              <w:lastRenderedPageBreak/>
              <w:t>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AA5839">
        <w:tc>
          <w:tcPr>
            <w:tcW w:w="1095"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Kryterium uznaje się za spełnione, w przypadku gdy Wnioskodawcą </w:t>
            </w:r>
            <w:r w:rsidRPr="004643AA">
              <w:rPr>
                <w:rFonts w:ascii="Arial" w:hAnsi="Arial" w:cs="Arial"/>
                <w:sz w:val="18"/>
                <w:szCs w:val="18"/>
              </w:rPr>
              <w:lastRenderedPageBreak/>
              <w:t>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AA5839">
        <w:tc>
          <w:tcPr>
            <w:tcW w:w="1095"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Uczestnikami projektu są mikro, małe i średnie przedsiębiorstwa z terenu województwa </w:t>
            </w:r>
            <w:r w:rsidRPr="00385C2A">
              <w:rPr>
                <w:rFonts w:ascii="Arial" w:hAnsi="Arial" w:cs="Arial"/>
                <w:bCs/>
                <w:sz w:val="18"/>
                <w:szCs w:val="18"/>
              </w:rPr>
              <w:lastRenderedPageBreak/>
              <w:t>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D7056D">
        <w:tc>
          <w:tcPr>
            <w:tcW w:w="1095"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lastRenderedPageBreak/>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D7056D">
        <w:trPr>
          <w:trHeight w:val="3301"/>
        </w:trPr>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t xml:space="preserve">Weryfikacja działalności przedsiębiorstwa w zakresie inteligentnych specjalizacji </w:t>
            </w:r>
            <w:r>
              <w:rPr>
                <w:rFonts w:ascii="Arial" w:hAnsi="Arial" w:cs="Arial"/>
                <w:sz w:val="18"/>
                <w:szCs w:val="18"/>
              </w:rPr>
              <w:lastRenderedPageBreak/>
              <w:t xml:space="preserve">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Beneficjent zapewnia, że okres realizacji umowy wsparcia usługi rozwojowej nie przekracza 12 m-</w:t>
            </w:r>
            <w:proofErr w:type="spellStart"/>
            <w:r w:rsidRPr="00385C2A">
              <w:rPr>
                <w:rFonts w:ascii="Arial" w:hAnsi="Arial" w:cs="Arial"/>
                <w:bCs/>
                <w:sz w:val="18"/>
                <w:szCs w:val="18"/>
              </w:rPr>
              <w:t>cy</w:t>
            </w:r>
            <w:proofErr w:type="spellEnd"/>
            <w:r w:rsidRPr="00385C2A">
              <w:rPr>
                <w:rFonts w:ascii="Arial" w:hAnsi="Arial" w:cs="Arial"/>
                <w:bCs/>
                <w:sz w:val="18"/>
                <w:szCs w:val="18"/>
              </w:rPr>
              <w:t xml:space="preserve"> </w:t>
            </w:r>
            <w:r w:rsidRPr="00385C2A">
              <w:rPr>
                <w:rFonts w:ascii="Arial" w:hAnsi="Arial" w:cs="Arial"/>
                <w:sz w:val="18"/>
                <w:szCs w:val="18"/>
              </w:rPr>
              <w:t>z wyłączeniem wsparcia w postaci studiów podyplomowych, dla których okres realizacji umowy wsparcia usługi rozwojowej nie przekracza 24 m-</w:t>
            </w:r>
            <w:proofErr w:type="spellStart"/>
            <w:r w:rsidRPr="00385C2A">
              <w:rPr>
                <w:rFonts w:ascii="Arial" w:hAnsi="Arial" w:cs="Arial"/>
                <w:sz w:val="18"/>
                <w:szCs w:val="18"/>
              </w:rPr>
              <w:t>cy</w:t>
            </w:r>
            <w:proofErr w:type="spellEnd"/>
            <w:r w:rsidR="00D93300">
              <w:rPr>
                <w:rFonts w:ascii="Arial" w:hAnsi="Arial" w:cs="Arial"/>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D7056D">
        <w:tc>
          <w:tcPr>
            <w:tcW w:w="1095"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 xml:space="preserve">Kryterium zapewni wybór podmiotów </w:t>
            </w:r>
            <w:r>
              <w:rPr>
                <w:rFonts w:ascii="Arial" w:eastAsia="Calibri" w:hAnsi="Arial" w:cs="Arial"/>
                <w:sz w:val="18"/>
                <w:szCs w:val="18"/>
                <w:lang w:eastAsia="en-US"/>
              </w:rPr>
              <w:lastRenderedPageBreak/>
              <w:t>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 xml:space="preserve">Stosuje się do </w:t>
            </w:r>
            <w:r w:rsidRPr="002918D3">
              <w:rPr>
                <w:rFonts w:ascii="Arial" w:hAnsi="Arial" w:cs="Arial"/>
                <w:sz w:val="18"/>
                <w:szCs w:val="18"/>
              </w:rPr>
              <w:lastRenderedPageBreak/>
              <w:t>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1</w:t>
            </w:r>
          </w:p>
        </w:tc>
      </w:tr>
      <w:tr w:rsidR="00523999" w:rsidRPr="002918D3" w:rsidTr="00D7056D">
        <w:tc>
          <w:tcPr>
            <w:tcW w:w="1095"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0"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8"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D7056D">
        <w:tc>
          <w:tcPr>
            <w:tcW w:w="1095"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AA5839">
        <w:tc>
          <w:tcPr>
            <w:tcW w:w="1095" w:type="pct"/>
            <w:gridSpan w:val="2"/>
            <w:tcBorders>
              <w:bottom w:val="single" w:sz="6" w:space="0" w:color="auto"/>
            </w:tcBorders>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Kwalifikowalność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AA5839">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AA5839">
        <w:trPr>
          <w:trHeight w:val="236"/>
        </w:trPr>
        <w:tc>
          <w:tcPr>
            <w:tcW w:w="1095"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AA5839">
        <w:trPr>
          <w:trHeight w:val="236"/>
        </w:trPr>
        <w:tc>
          <w:tcPr>
            <w:tcW w:w="1095"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AA5839">
        <w:trPr>
          <w:trHeight w:val="341"/>
        </w:trPr>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pracujących o </w:t>
            </w:r>
            <w:r w:rsidRPr="002918D3">
              <w:rPr>
                <w:rFonts w:ascii="Arial" w:hAnsi="Arial" w:cs="Arial"/>
                <w:sz w:val="18"/>
                <w:szCs w:val="18"/>
              </w:rPr>
              <w:lastRenderedPageBreak/>
              <w:t>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4"/>
      </w:tblGrid>
      <w:tr w:rsidR="00347046" w:rsidTr="00347046">
        <w:trPr>
          <w:trHeight w:val="362"/>
        </w:trPr>
        <w:tc>
          <w:tcPr>
            <w:tcW w:w="1001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2" w:name="_Toc59174335"/>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2"/>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9F615B" w:rsidRDefault="00347046" w:rsidP="009F615B">
            <w:pPr>
              <w:pStyle w:val="Akapitzlist"/>
              <w:numPr>
                <w:ilvl w:val="0"/>
                <w:numId w:val="241"/>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 xml:space="preserve">Ewaluacja </w:t>
            </w:r>
            <w:proofErr w:type="spellStart"/>
            <w:r w:rsidRPr="00E77DD4">
              <w:rPr>
                <w:rFonts w:ascii="Arial" w:hAnsi="Arial" w:cs="Arial"/>
                <w:bCs/>
                <w:iCs/>
                <w:sz w:val="18"/>
                <w:szCs w:val="18"/>
              </w:rPr>
              <w:t>mid</w:t>
            </w:r>
            <w:proofErr w:type="spellEnd"/>
            <w:r w:rsidRPr="00E77DD4">
              <w:rPr>
                <w:rFonts w:ascii="Arial" w:hAnsi="Arial" w:cs="Arial"/>
                <w:bCs/>
                <w:iCs/>
                <w:sz w:val="18"/>
                <w:szCs w:val="18"/>
              </w:rPr>
              <w:t>-term dotycząca postępu rzeczowego RPO WZ 2014-2020 dla potrzeb przeglądu śródokresowego,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 xml:space="preserve">pn. „Wspieranie przedsiębiorczości poprzez Fundusz Funduszy Pomorza Zachodniego </w:t>
            </w:r>
            <w:proofErr w:type="spellStart"/>
            <w:r w:rsidRPr="003B2BE7">
              <w:rPr>
                <w:rFonts w:ascii="Arial" w:hAnsi="Arial" w:cs="Arial"/>
                <w:bCs/>
                <w:iCs/>
                <w:sz w:val="18"/>
                <w:szCs w:val="18"/>
              </w:rPr>
              <w:t>Jeremie</w:t>
            </w:r>
            <w:proofErr w:type="spellEnd"/>
            <w:r w:rsidRPr="003B2BE7">
              <w:rPr>
                <w:rFonts w:ascii="Arial" w:hAnsi="Arial" w:cs="Arial"/>
                <w:bCs/>
                <w:iCs/>
                <w:sz w:val="18"/>
                <w:szCs w:val="18"/>
              </w:rPr>
              <w:t xml:space="preserv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Minimalna wartość wydatków kwalifikowalnych ogółem projektu złożonego przez Projektodawcę musi wynosić nie mniej niż 15 000 000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9F615B" w:rsidRDefault="00347046" w:rsidP="009F615B">
            <w:pPr>
              <w:numPr>
                <w:ilvl w:val="0"/>
                <w:numId w:val="244"/>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w:t>
            </w:r>
            <w:proofErr w:type="spellStart"/>
            <w:r w:rsidRPr="00025EDE">
              <w:rPr>
                <w:rFonts w:ascii="Arial" w:hAnsi="Arial" w:cs="Arial"/>
                <w:sz w:val="18"/>
                <w:szCs w:val="18"/>
              </w:rPr>
              <w:t>defaworyzowanych</w:t>
            </w:r>
            <w:proofErr w:type="spellEnd"/>
            <w:r w:rsidRPr="00025EDE">
              <w:rPr>
                <w:rFonts w:ascii="Arial" w:hAnsi="Arial" w:cs="Arial"/>
                <w:sz w:val="18"/>
                <w:szCs w:val="18"/>
              </w:rPr>
              <w:t xml:space="preserve">,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proofErr w:type="spellStart"/>
            <w:r>
              <w:rPr>
                <w:rFonts w:ascii="Arial" w:hAnsi="Arial" w:cs="Arial"/>
                <w:sz w:val="18"/>
                <w:szCs w:val="18"/>
              </w:rPr>
              <w:t>t.j</w:t>
            </w:r>
            <w:proofErr w:type="spellEnd"/>
            <w:r>
              <w:rPr>
                <w:rFonts w:ascii="Arial" w:hAnsi="Arial" w:cs="Arial"/>
                <w:sz w:val="18"/>
                <w:szCs w:val="18"/>
              </w:rPr>
              <w:t xml:space="preserve">. </w:t>
            </w:r>
            <w:r w:rsidRPr="008B685A">
              <w:rPr>
                <w:rFonts w:ascii="Arial" w:hAnsi="Arial" w:cs="Arial"/>
                <w:sz w:val="18"/>
                <w:szCs w:val="18"/>
              </w:rPr>
              <w:t>Dz.U. 2018 poz. 1431</w:t>
            </w:r>
            <w:r w:rsidRPr="00285C97">
              <w:rPr>
                <w:rFonts w:ascii="Arial" w:hAnsi="Arial" w:cs="Arial"/>
                <w:sz w:val="18"/>
                <w:szCs w:val="18"/>
              </w:rPr>
              <w:t>) treść wniosku o dofinasowanie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9F615B" w:rsidRDefault="00347046" w:rsidP="009F615B">
            <w:pPr>
              <w:numPr>
                <w:ilvl w:val="1"/>
                <w:numId w:val="243"/>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9F615B" w:rsidRDefault="00347046" w:rsidP="009F615B">
            <w:pPr>
              <w:numPr>
                <w:ilvl w:val="0"/>
                <w:numId w:val="243"/>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9F615B" w:rsidRDefault="00347046" w:rsidP="009F615B">
            <w:pPr>
              <w:pStyle w:val="Akapitzlist"/>
              <w:numPr>
                <w:ilvl w:val="0"/>
                <w:numId w:val="242"/>
              </w:numPr>
              <w:spacing w:before="40" w:after="40" w:line="259" w:lineRule="auto"/>
              <w:jc w:val="both"/>
              <w:rPr>
                <w:rFonts w:ascii="Arial" w:hAnsi="Arial" w:cs="Arial"/>
                <w:sz w:val="18"/>
                <w:szCs w:val="18"/>
              </w:rPr>
            </w:pPr>
            <w:bookmarkStart w:id="3"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dla Działania 6.4 RPO WZ 2014-2020 (dalej: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który zapewni mechanizmy pozwalające na łączenie wsparcia zwrotnego (w ramach wymienionego projektu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3"/>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w:t>
            </w:r>
            <w:proofErr w:type="spellStart"/>
            <w:r w:rsidRPr="00912E7A">
              <w:rPr>
                <w:rFonts w:ascii="Arial" w:hAnsi="Arial" w:cs="Arial"/>
                <w:bCs/>
                <w:iCs/>
                <w:sz w:val="18"/>
                <w:szCs w:val="18"/>
              </w:rPr>
              <w:t>Jeremie</w:t>
            </w:r>
            <w:proofErr w:type="spellEnd"/>
            <w:r w:rsidRPr="00912E7A">
              <w:rPr>
                <w:rFonts w:ascii="Arial" w:hAnsi="Arial" w:cs="Arial"/>
                <w:bCs/>
                <w:iCs/>
                <w:sz w:val="18"/>
                <w:szCs w:val="18"/>
              </w:rPr>
              <w:t xml:space="preserv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 xml:space="preserve">ma podpisaną umowę operacyjną z Bankiem Gospodarstwa Krajowego na udzielanie pożyczek w ramach projektu pn. „Wspieranie przedsiębiorczości poprzez Fundusz Funduszy Pomorza Zachodniego </w:t>
            </w:r>
            <w:proofErr w:type="spellStart"/>
            <w:r w:rsidRPr="00DC4E11">
              <w:rPr>
                <w:rFonts w:ascii="Arial" w:hAnsi="Arial" w:cs="Arial"/>
                <w:bCs/>
                <w:iCs/>
                <w:sz w:val="18"/>
                <w:szCs w:val="18"/>
              </w:rPr>
              <w:t>Jeremie</w:t>
            </w:r>
            <w:proofErr w:type="spellEnd"/>
            <w:r w:rsidRPr="00DC4E11">
              <w:rPr>
                <w:rFonts w:ascii="Arial" w:hAnsi="Arial" w:cs="Arial"/>
                <w:bCs/>
                <w:iCs/>
                <w:sz w:val="18"/>
                <w:szCs w:val="18"/>
              </w:rPr>
              <w:t xml:space="preserv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Kwalifikowalność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5"/>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823433"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r w:rsidRPr="00477224">
              <w:rPr>
                <w:rFonts w:ascii="Arial" w:hAnsi="Arial" w:cs="Arial"/>
                <w:sz w:val="18"/>
                <w:szCs w:val="18"/>
                <w:lang w:val="en-US"/>
              </w:rPr>
              <w:t xml:space="preserve">Milena </w:t>
            </w:r>
            <w:proofErr w:type="spellStart"/>
            <w:r w:rsidRPr="00477224">
              <w:rPr>
                <w:rFonts w:ascii="Arial" w:hAnsi="Arial" w:cs="Arial"/>
                <w:sz w:val="18"/>
                <w:szCs w:val="18"/>
                <w:lang w:val="en-US"/>
              </w:rPr>
              <w:t>Jerchewicz</w:t>
            </w:r>
            <w:proofErr w:type="spellEnd"/>
            <w:r w:rsidRPr="00477224">
              <w:rPr>
                <w:rFonts w:ascii="Arial" w:hAnsi="Arial" w:cs="Arial"/>
                <w:sz w:val="18"/>
                <w:szCs w:val="18"/>
                <w:lang w:val="en-US"/>
              </w:rPr>
              <w:t>-Rom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4" w:name="_Toc59174336"/>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4"/>
          </w:p>
        </w:tc>
      </w:tr>
    </w:tbl>
    <w:p w:rsidR="004F0FA7" w:rsidRDefault="004F0FA7" w:rsidP="00133BBD">
      <w:pPr>
        <w:rPr>
          <w:rFonts w:ascii="Arial" w:hAnsi="Arial" w:cs="Arial"/>
          <w:b/>
          <w:spacing w:val="24"/>
          <w:sz w:val="28"/>
          <w:szCs w:val="28"/>
        </w:rPr>
      </w:pPr>
    </w:p>
    <w:p w:rsidR="00133BBD" w:rsidRDefault="00133BBD" w:rsidP="00133BBD">
      <w:pPr>
        <w:rPr>
          <w:rFonts w:ascii="Arial" w:hAnsi="Arial" w:cs="Arial"/>
          <w:b/>
          <w:spacing w:val="24"/>
          <w:sz w:val="28"/>
          <w:szCs w:val="28"/>
        </w:rPr>
      </w:pPr>
      <w:r>
        <w:rPr>
          <w:rFonts w:ascii="Arial" w:hAnsi="Arial" w:cs="Arial"/>
          <w:b/>
          <w:spacing w:val="24"/>
          <w:sz w:val="28"/>
          <w:szCs w:val="28"/>
        </w:rPr>
        <w:t>Projekty pozakonkursowe</w:t>
      </w:r>
    </w:p>
    <w:p w:rsidR="00133BBD" w:rsidRDefault="00133BBD" w:rsidP="00133BBD"/>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7241"/>
      </w:tblGrid>
      <w:tr w:rsidR="004F0FA7" w:rsidRPr="009D7903" w:rsidTr="00784EFF">
        <w:trPr>
          <w:trHeight w:val="362"/>
        </w:trPr>
        <w:tc>
          <w:tcPr>
            <w:tcW w:w="9736" w:type="dxa"/>
            <w:gridSpan w:val="2"/>
            <w:tcBorders>
              <w:top w:val="single" w:sz="1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4F0FA7" w:rsidRPr="009D7903" w:rsidTr="00784EFF">
        <w:trPr>
          <w:trHeight w:val="54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Planowany tytuł projektu</w:t>
            </w:r>
          </w:p>
        </w:tc>
        <w:tc>
          <w:tcPr>
            <w:tcW w:w="7241" w:type="dxa"/>
            <w:tcBorders>
              <w:top w:val="single" w:sz="2" w:space="0" w:color="auto"/>
            </w:tcBorders>
          </w:tcPr>
          <w:p w:rsidR="004F0FA7" w:rsidRPr="009D7903" w:rsidRDefault="004F0FA7" w:rsidP="00784EFF">
            <w:pPr>
              <w:jc w:val="both"/>
              <w:rPr>
                <w:rFonts w:ascii="Arial" w:hAnsi="Arial" w:cs="Arial"/>
                <w:b/>
                <w:sz w:val="18"/>
                <w:szCs w:val="18"/>
              </w:rPr>
            </w:pPr>
          </w:p>
        </w:tc>
      </w:tr>
      <w:tr w:rsidR="004F0FA7" w:rsidRPr="009D7903" w:rsidTr="00784EFF">
        <w:trPr>
          <w:trHeight w:val="703"/>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tcBorders>
              <w:top w:val="single" w:sz="2" w:space="0" w:color="auto"/>
            </w:tcBorders>
          </w:tcPr>
          <w:p w:rsidR="004F0FA7" w:rsidRPr="009D7903" w:rsidRDefault="004F0FA7" w:rsidP="00784EFF">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bl>
    <w:p w:rsidR="00D91242" w:rsidRDefault="00D91242" w:rsidP="00784EFF">
      <w:pPr>
        <w:jc w:val="center"/>
        <w:rPr>
          <w:rFonts w:ascii="Arial" w:hAnsi="Arial" w:cs="Arial"/>
          <w:sz w:val="18"/>
          <w:szCs w:val="18"/>
        </w:rPr>
        <w:sectPr w:rsidR="00D91242" w:rsidSect="00EA4198">
          <w:pgSz w:w="11906" w:h="16838"/>
          <w:pgMar w:top="1417" w:right="1417" w:bottom="1417" w:left="1417" w:header="708" w:footer="708" w:gutter="0"/>
          <w:cols w:space="708"/>
          <w:docGrid w:linePitch="360"/>
        </w:sectPr>
      </w:pPr>
    </w:p>
    <w:p w:rsidR="00D91242" w:rsidRDefault="00D91242" w:rsidP="00784EFF">
      <w:pPr>
        <w:jc w:val="cente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437"/>
        <w:gridCol w:w="1604"/>
        <w:gridCol w:w="558"/>
        <w:gridCol w:w="435"/>
        <w:gridCol w:w="1842"/>
        <w:gridCol w:w="1408"/>
        <w:gridCol w:w="957"/>
      </w:tblGrid>
      <w:tr w:rsidR="004F0FA7" w:rsidRPr="009D7903" w:rsidTr="00784EFF">
        <w:trPr>
          <w:trHeight w:val="234"/>
        </w:trPr>
        <w:tc>
          <w:tcPr>
            <w:tcW w:w="2495" w:type="dxa"/>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Typ/typy projektów przewidziane do realizacji w ramach projektu</w:t>
            </w:r>
          </w:p>
        </w:tc>
        <w:tc>
          <w:tcPr>
            <w:tcW w:w="7241" w:type="dxa"/>
            <w:gridSpan w:val="7"/>
            <w:tcBorders>
              <w:top w:val="single" w:sz="2" w:space="0" w:color="auto"/>
            </w:tcBorders>
          </w:tcPr>
          <w:p w:rsidR="004F0FA7" w:rsidRPr="009D7903" w:rsidRDefault="004F0FA7" w:rsidP="00C716BF">
            <w:pPr>
              <w:numPr>
                <w:ilvl w:val="0"/>
                <w:numId w:val="218"/>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w:t>
            </w:r>
            <w:r w:rsidRPr="009D7903">
              <w:rPr>
                <w:rFonts w:ascii="Arial" w:eastAsia="ヒラギノ角ゴ Pro W3" w:hAnsi="Arial" w:cs="Arial"/>
                <w:sz w:val="18"/>
                <w:szCs w:val="18"/>
              </w:rPr>
              <w:lastRenderedPageBreak/>
              <w:t>asystenta osoby niepełnosprawnej, którego praca spełnia standardy wyznaczone dla takiej usługi i doposażenie stanowiska pracy do potrzeb osób niepełnosprawnych.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DE187D" w:rsidRDefault="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9F615B" w:rsidRDefault="00DC083E" w:rsidP="009F615B">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29" w:right="113"/>
              <w:rPr>
                <w:rFonts w:ascii="Arial" w:eastAsia="ヒラギノ角ゴ Pro W3" w:hAnsi="Arial" w:cs="Arial"/>
                <w:sz w:val="18"/>
                <w:szCs w:val="18"/>
              </w:rPr>
            </w:pPr>
            <w:r w:rsidRPr="00DC083E">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00D91242">
              <w:rPr>
                <w:rStyle w:val="Odwoanieprzypisudolnego"/>
                <w:rFonts w:ascii="Arial" w:eastAsia="ヒラギノ角ゴ Pro W3" w:hAnsi="Arial" w:cs="Arial"/>
                <w:sz w:val="18"/>
                <w:szCs w:val="18"/>
              </w:rPr>
              <w:footnoteReference w:id="3"/>
            </w:r>
          </w:p>
        </w:tc>
      </w:tr>
      <w:tr w:rsidR="004F0FA7" w:rsidRPr="009D7903" w:rsidTr="00784EFF">
        <w:trPr>
          <w:trHeight w:val="51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7"/>
            <w:vAlign w:val="center"/>
          </w:tcPr>
          <w:p w:rsidR="004F0FA7" w:rsidRPr="009D7903" w:rsidRDefault="004F0FA7" w:rsidP="00784EFF">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4F0FA7" w:rsidRPr="009D7903" w:rsidTr="00784EFF">
        <w:trPr>
          <w:trHeight w:val="572"/>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7"/>
            <w:tcBorders>
              <w:top w:val="single" w:sz="2" w:space="0" w:color="auto"/>
            </w:tcBorders>
            <w:vAlign w:val="center"/>
          </w:tcPr>
          <w:p w:rsidR="004F0FA7" w:rsidRPr="009D7903" w:rsidRDefault="004F0FA7" w:rsidP="00784EFF">
            <w:pPr>
              <w:jc w:val="center"/>
              <w:rPr>
                <w:rFonts w:ascii="Arial" w:hAnsi="Arial" w:cs="Arial"/>
                <w:b/>
                <w:sz w:val="18"/>
                <w:szCs w:val="18"/>
              </w:rPr>
            </w:pPr>
          </w:p>
          <w:p w:rsidR="004F0FA7" w:rsidRPr="009D7903" w:rsidRDefault="004F0FA7" w:rsidP="00784EFF">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4F0FA7" w:rsidRPr="009D7903" w:rsidRDefault="004F0FA7" w:rsidP="00784EFF">
            <w:pPr>
              <w:jc w:val="center"/>
              <w:rPr>
                <w:rFonts w:ascii="Arial" w:hAnsi="Arial" w:cs="Arial"/>
                <w:b/>
                <w:sz w:val="18"/>
                <w:szCs w:val="18"/>
              </w:rPr>
            </w:pP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4F0FA7" w:rsidRPr="009D7903" w:rsidTr="00F80745">
        <w:trPr>
          <w:trHeight w:val="618"/>
        </w:trPr>
        <w:tc>
          <w:tcPr>
            <w:tcW w:w="5094"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25 639 098,00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 25 639 098,00 </w:t>
            </w:r>
            <w:r w:rsidR="004F0FA7">
              <w:rPr>
                <w:rFonts w:ascii="Arial" w:hAnsi="Arial" w:cs="Arial"/>
                <w:b/>
                <w:sz w:val="18"/>
                <w:szCs w:val="18"/>
              </w:rPr>
              <w:t>EUR</w:t>
            </w:r>
            <w:r w:rsidR="004F0FA7" w:rsidRPr="009D7903">
              <w:rPr>
                <w:rFonts w:ascii="Arial" w:hAnsi="Arial" w:cs="Arial"/>
                <w:b/>
                <w:sz w:val="18"/>
                <w:szCs w:val="18"/>
              </w:rPr>
              <w:t xml:space="preserve"> </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w:t>
            </w:r>
            <w:r w:rsidRPr="00E90828">
              <w:rPr>
                <w:rFonts w:ascii="Arial" w:hAnsi="Arial" w:cs="Arial"/>
                <w:sz w:val="18"/>
                <w:szCs w:val="18"/>
              </w:rPr>
              <w:t xml:space="preserve">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Pr>
                <w:rFonts w:ascii="Arial" w:hAnsi="Arial" w:cs="Arial"/>
                <w:sz w:val="18"/>
                <w:szCs w:val="18"/>
              </w:rPr>
              <w:t>ogółem  w latach 2020-2022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4F0FA7" w:rsidRPr="005C6DAE" w:rsidRDefault="004F0FA7" w:rsidP="00784EFF">
            <w:pPr>
              <w:jc w:val="center"/>
              <w:rPr>
                <w:rFonts w:ascii="Arial" w:hAnsi="Arial" w:cs="Arial"/>
                <w:sz w:val="18"/>
                <w:szCs w:val="18"/>
              </w:rPr>
            </w:pPr>
            <w:r w:rsidRPr="005C6DAE">
              <w:rPr>
                <w:rFonts w:ascii="Arial" w:hAnsi="Arial" w:cs="Arial"/>
                <w:sz w:val="18"/>
                <w:szCs w:val="18"/>
              </w:rPr>
              <w:t>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5C6DAE"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4F0FA7" w:rsidRPr="009D7903" w:rsidTr="004911B5">
        <w:trPr>
          <w:trHeight w:val="47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Nazwa wskaźnika</w:t>
            </w:r>
          </w:p>
        </w:tc>
        <w:tc>
          <w:tcPr>
            <w:tcW w:w="1604"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ogółem w projekcie</w:t>
            </w:r>
            <w:r>
              <w:rPr>
                <w:rStyle w:val="Odwoanieprzypisudolnego"/>
                <w:rFonts w:ascii="Arial" w:hAnsi="Arial" w:cs="Arial"/>
                <w:sz w:val="18"/>
                <w:szCs w:val="18"/>
              </w:rPr>
              <w:footnoteReference w:id="5"/>
            </w:r>
          </w:p>
        </w:tc>
        <w:tc>
          <w:tcPr>
            <w:tcW w:w="957"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Wskaźnik realizujący ramy wykonania</w:t>
            </w:r>
          </w:p>
          <w:p w:rsidR="004F0FA7" w:rsidRPr="009D7903" w:rsidRDefault="004F0FA7" w:rsidP="00784EFF">
            <w:pPr>
              <w:jc w:val="center"/>
              <w:rPr>
                <w:rFonts w:ascii="Arial" w:hAnsi="Arial" w:cs="Arial"/>
                <w:sz w:val="18"/>
                <w:szCs w:val="18"/>
              </w:rPr>
            </w:pPr>
            <w:r w:rsidRPr="009D7903">
              <w:rPr>
                <w:rFonts w:ascii="Arial" w:hAnsi="Arial" w:cs="Arial"/>
                <w:sz w:val="18"/>
                <w:szCs w:val="18"/>
              </w:rPr>
              <w:t>T/N</w:t>
            </w:r>
          </w:p>
        </w:tc>
      </w:tr>
      <w:tr w:rsidR="004F0FA7" w:rsidRPr="009D7903" w:rsidTr="004911B5">
        <w:trPr>
          <w:trHeight w:val="478"/>
        </w:trPr>
        <w:tc>
          <w:tcPr>
            <w:tcW w:w="2932" w:type="dxa"/>
            <w:gridSpan w:val="2"/>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1604"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r>
      <w:tr w:rsidR="004F0FA7" w:rsidRPr="009D7903" w:rsidTr="004911B5">
        <w:trPr>
          <w:trHeight w:val="525"/>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pracujących po opuszczeniu programu </w:t>
            </w:r>
            <w:r w:rsidRPr="009D7903">
              <w:rPr>
                <w:rFonts w:ascii="Arial" w:hAnsi="Arial" w:cs="Arial"/>
                <w:iCs/>
                <w:sz w:val="18"/>
                <w:szCs w:val="18"/>
              </w:rPr>
              <w:lastRenderedPageBreak/>
              <w:t>(łącznie z pracującymi na własny rachunek)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6"/>
            </w:r>
            <w:r w:rsidRPr="009D7903">
              <w:rPr>
                <w:rFonts w:ascii="Arial" w:hAnsi="Arial" w:cs="Arial"/>
                <w:iCs/>
                <w:sz w:val="18"/>
                <w:szCs w:val="18"/>
              </w:rPr>
              <w:t xml:space="preserv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6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5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które uzyskały kwalifikacje </w:t>
            </w:r>
            <w:r w:rsidR="004911B5">
              <w:rPr>
                <w:rFonts w:ascii="Arial" w:hAnsi="Arial" w:cs="Arial"/>
                <w:iCs/>
                <w:sz w:val="18"/>
                <w:szCs w:val="18"/>
              </w:rPr>
              <w:t xml:space="preserve">lub nabyły kompetencje </w:t>
            </w:r>
            <w:r w:rsidRPr="009D7903">
              <w:rPr>
                <w:rFonts w:ascii="Arial" w:hAnsi="Arial" w:cs="Arial"/>
                <w:iCs/>
                <w:sz w:val="18"/>
                <w:szCs w:val="18"/>
              </w:rPr>
              <w:t>po opuszczeniu programu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7"/>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3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0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utworzonych miejsc pracy w ramach udzielonych z EFS środków na podjęcie działalności gospodarczej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238</w:t>
            </w:r>
          </w:p>
          <w:p w:rsidR="004F0FA7" w:rsidRDefault="004F0FA7" w:rsidP="00784EFF">
            <w:pPr>
              <w:rPr>
                <w:rFonts w:ascii="Arial" w:hAnsi="Arial" w:cs="Arial"/>
                <w:i/>
                <w:sz w:val="16"/>
                <w:szCs w:val="16"/>
              </w:rPr>
            </w:pP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214</w:t>
            </w: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4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bezrobotnych (łącznie z długotrwale bezrobotnymi)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88"/>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1461</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1314</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2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długotrwale bezrobotnych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4F0FA7" w:rsidRPr="009D7903" w:rsidRDefault="004911B5" w:rsidP="00784EFF">
            <w:pPr>
              <w:ind w:left="-108"/>
              <w:jc w:val="center"/>
              <w:rPr>
                <w:rFonts w:ascii="Arial" w:hAnsi="Arial" w:cs="Arial"/>
                <w:i/>
                <w:sz w:val="16"/>
                <w:szCs w:val="16"/>
              </w:rPr>
            </w:pPr>
            <w:r>
              <w:rPr>
                <w:rFonts w:ascii="Arial" w:hAnsi="Arial" w:cs="Arial"/>
                <w:i/>
                <w:sz w:val="16"/>
                <w:szCs w:val="16"/>
              </w:rPr>
              <w:t>  8 280</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12"/>
        </w:trPr>
        <w:tc>
          <w:tcPr>
            <w:tcW w:w="2932" w:type="dxa"/>
            <w:gridSpan w:val="2"/>
            <w:vMerge/>
            <w:tcBorders>
              <w:bottom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bottom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1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z niepełnosprawnościami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103</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7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92</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w wieku 50 lat i więcej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4F0FA7" w:rsidRPr="009D7903" w:rsidRDefault="004F0FA7" w:rsidP="004911B5">
            <w:pPr>
              <w:ind w:left="-108"/>
              <w:jc w:val="center"/>
              <w:rPr>
                <w:rFonts w:ascii="Arial" w:hAnsi="Arial" w:cs="Arial"/>
                <w:i/>
                <w:sz w:val="16"/>
                <w:szCs w:val="16"/>
              </w:rPr>
            </w:pPr>
            <w:r w:rsidRPr="009D7903">
              <w:rPr>
                <w:rFonts w:ascii="Arial" w:hAnsi="Arial" w:cs="Arial"/>
                <w:i/>
                <w:sz w:val="16"/>
                <w:szCs w:val="16"/>
              </w:rPr>
              <w:t>7</w:t>
            </w:r>
            <w:r w:rsidR="004911B5">
              <w:rPr>
                <w:rFonts w:ascii="Arial" w:hAnsi="Arial" w:cs="Arial"/>
                <w:i/>
                <w:sz w:val="16"/>
                <w:szCs w:val="16"/>
              </w:rPr>
              <w:t xml:space="preserve"> 200 </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24"/>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707</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7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o niskich kwalifikacjach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785</w:t>
            </w:r>
          </w:p>
          <w:p w:rsidR="004F0FA7" w:rsidRPr="009D7903" w:rsidRDefault="004F0FA7" w:rsidP="00784EFF">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26"/>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lastRenderedPageBreak/>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600"/>
        </w:trPr>
        <w:tc>
          <w:tcPr>
            <w:tcW w:w="2932" w:type="dxa"/>
            <w:gridSpan w:val="2"/>
            <w:vMerge w:val="restart"/>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lastRenderedPageBreak/>
              <w:t xml:space="preserve">Liczba osób, które otrzymały bezzwrotne środki na podjęcie działalności gospodarczej </w:t>
            </w:r>
            <w:r w:rsidRPr="009D7903">
              <w:rPr>
                <w:rFonts w:ascii="Arial" w:hAnsi="Arial" w:cs="Arial"/>
                <w:iCs/>
                <w:sz w:val="18"/>
                <w:szCs w:val="18"/>
              </w:rPr>
              <w:br/>
              <w:t xml:space="preserve">w programie </w:t>
            </w:r>
          </w:p>
        </w:tc>
        <w:tc>
          <w:tcPr>
            <w:tcW w:w="1604" w:type="dxa"/>
            <w:vMerge w:val="restart"/>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2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174</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9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156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911B5" w:rsidRPr="009D7903" w:rsidTr="004911B5">
        <w:trPr>
          <w:trHeight w:val="2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tcBorders>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394"/>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3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411"/>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F0FA7" w:rsidRPr="009D7903" w:rsidTr="004911B5">
        <w:trPr>
          <w:cantSplit/>
          <w:trHeight w:val="34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Szczegółowe kryteria wyboru projektów</w:t>
            </w:r>
          </w:p>
        </w:tc>
        <w:tc>
          <w:tcPr>
            <w:tcW w:w="6804" w:type="dxa"/>
            <w:gridSpan w:val="6"/>
            <w:tcBorders>
              <w:top w:val="single" w:sz="2" w:space="0" w:color="auto"/>
              <w:bottom w:val="single" w:sz="2" w:space="0" w:color="auto"/>
            </w:tcBorders>
            <w:shd w:val="clear" w:color="auto" w:fill="FFCC99"/>
          </w:tcPr>
          <w:p w:rsidR="004F0FA7" w:rsidRPr="009D7903" w:rsidRDefault="004F0FA7" w:rsidP="00784EFF">
            <w:pPr>
              <w:ind w:left="720"/>
              <w:rPr>
                <w:rFonts w:ascii="Arial" w:hAnsi="Arial" w:cs="Arial"/>
                <w:b/>
                <w:sz w:val="18"/>
                <w:szCs w:val="18"/>
              </w:rPr>
            </w:pPr>
          </w:p>
        </w:tc>
      </w:tr>
      <w:tr w:rsidR="004F0FA7" w:rsidRPr="009D7903" w:rsidTr="004911B5">
        <w:trPr>
          <w:cantSplit/>
          <w:trHeight w:val="354"/>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tcBorders>
              <w:top w:val="single" w:sz="2" w:space="0" w:color="auto"/>
            </w:tcBorders>
            <w:vAlign w:val="center"/>
          </w:tcPr>
          <w:p w:rsidR="004F0FA7" w:rsidRPr="00E568C9" w:rsidRDefault="004F0FA7" w:rsidP="00C716BF">
            <w:pPr>
              <w:pStyle w:val="Akapitzlist"/>
              <w:numPr>
                <w:ilvl w:val="3"/>
                <w:numId w:val="218"/>
              </w:numPr>
              <w:spacing w:before="40" w:after="40"/>
              <w:ind w:left="317" w:hanging="283"/>
              <w:jc w:val="both"/>
              <w:rPr>
                <w:rFonts w:ascii="Arial" w:hAnsi="Arial" w:cs="Arial"/>
                <w:szCs w:val="20"/>
              </w:rPr>
            </w:pPr>
            <w:r w:rsidRPr="00E568C9">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E568C9">
              <w:rPr>
                <w:rFonts w:ascii="Arial" w:hAnsi="Arial" w:cs="Arial"/>
                <w:sz w:val="18"/>
                <w:szCs w:val="18"/>
              </w:rPr>
              <w:t>wskazanych w 1 typie</w:t>
            </w:r>
            <w:r w:rsidRPr="00E568C9">
              <w:rPr>
                <w:rFonts w:ascii="Arial" w:hAnsi="Arial" w:cs="Arial"/>
                <w:szCs w:val="20"/>
              </w:rPr>
              <w:t>, przy czym opracowanie Indywidualnego Planu Działania  jest obligatoryjne.</w:t>
            </w:r>
            <w:r w:rsidR="00E9351B">
              <w:rPr>
                <w:rFonts w:ascii="Arial" w:hAnsi="Arial" w:cs="Arial"/>
                <w:szCs w:val="20"/>
              </w:rPr>
              <w:t xml:space="preserve"> </w:t>
            </w:r>
            <w:r w:rsidR="00E9351B">
              <w:rPr>
                <w:rFonts w:ascii="Arial" w:hAnsi="Arial" w:cs="Arial"/>
                <w:szCs w:val="20"/>
              </w:rPr>
              <w:br/>
            </w:r>
            <w:r w:rsidR="00E9351B" w:rsidRPr="00FF2442">
              <w:rPr>
                <w:rFonts w:ascii="Arial" w:hAnsi="Arial" w:cs="Arial"/>
                <w:szCs w:val="20"/>
              </w:rPr>
              <w:t>Kryterium dotyczy typu 1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92B2D">
            <w:pPr>
              <w:pStyle w:val="Akapitzlist"/>
              <w:numPr>
                <w:ilvl w:val="0"/>
                <w:numId w:val="218"/>
              </w:numPr>
              <w:spacing w:before="40" w:after="40"/>
              <w:ind w:left="317" w:hanging="283"/>
              <w:jc w:val="both"/>
              <w:rPr>
                <w:rFonts w:ascii="Arial" w:hAnsi="Arial" w:cs="Arial"/>
                <w:szCs w:val="20"/>
              </w:rPr>
            </w:pPr>
            <w:r w:rsidRPr="00E568C9">
              <w:rPr>
                <w:rFonts w:ascii="Arial" w:hAnsi="Arial" w:cs="Arial"/>
                <w:szCs w:val="20"/>
              </w:rPr>
              <w:t xml:space="preserve">W projekcie zakłada się realizację minimalnych poziomów efektywności zatrudnieniowej dla wszystkich grup docelowych, zgodnie z aktualnym Komunikatem Ministra </w:t>
            </w:r>
            <w:r w:rsidR="00C92B2D">
              <w:rPr>
                <w:rFonts w:ascii="Arial" w:hAnsi="Arial" w:cs="Arial"/>
                <w:szCs w:val="20"/>
              </w:rPr>
              <w:t>właściwego ds., rozwoju regionalnego</w:t>
            </w:r>
            <w:r w:rsidR="00C92B2D" w:rsidRPr="00E568C9">
              <w:rPr>
                <w:rFonts w:ascii="Arial" w:hAnsi="Arial" w:cs="Arial"/>
                <w:szCs w:val="20"/>
              </w:rPr>
              <w:t xml:space="preserve"> </w:t>
            </w:r>
            <w:r w:rsidRPr="00E568C9">
              <w:rPr>
                <w:rFonts w:ascii="Arial" w:hAnsi="Arial" w:cs="Arial"/>
                <w:szCs w:val="20"/>
              </w:rPr>
              <w:t>w sprawie wyznaczenia minimalnych poziomów kryterium efektywności zatrudnieniowej dla Regionalnych Programów Operacyjnych.</w:t>
            </w:r>
            <w:r w:rsidR="00C92B2D">
              <w:rPr>
                <w:rFonts w:ascii="Arial" w:hAnsi="Arial" w:cs="Arial"/>
                <w:szCs w:val="20"/>
              </w:rPr>
              <w:br/>
            </w:r>
            <w:r w:rsidR="00C92B2D"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716BF">
            <w:pPr>
              <w:pStyle w:val="Akapitzlist"/>
              <w:numPr>
                <w:ilvl w:val="0"/>
                <w:numId w:val="219"/>
              </w:numPr>
              <w:spacing w:before="40" w:after="40"/>
              <w:ind w:left="317" w:hanging="317"/>
              <w:jc w:val="both"/>
              <w:rPr>
                <w:rFonts w:ascii="Arial" w:hAnsi="Arial" w:cs="Arial"/>
                <w:szCs w:val="20"/>
              </w:rPr>
            </w:pPr>
            <w:r w:rsidRPr="00E568C9">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r w:rsidR="00C92B2D">
              <w:rPr>
                <w:rFonts w:ascii="Arial" w:hAnsi="Arial" w:cs="Arial"/>
                <w:szCs w:val="20"/>
              </w:rPr>
              <w:br/>
            </w:r>
            <w:r w:rsidR="00C92B2D" w:rsidRPr="00FF2442">
              <w:rPr>
                <w:rFonts w:ascii="Arial" w:hAnsi="Arial" w:cs="Arial"/>
                <w:szCs w:val="20"/>
              </w:rPr>
              <w:t>Kryterium dotyczy typu 1 projektu. Kryterium nie dotyczy realizacji działań w ramach typu 6.</w:t>
            </w:r>
          </w:p>
        </w:tc>
      </w:tr>
    </w:tbl>
    <w:p w:rsidR="00892FF7" w:rsidRDefault="00892FF7" w:rsidP="0086305F">
      <w:pPr>
        <w:tabs>
          <w:tab w:val="left" w:pos="1110"/>
        </w:tabs>
        <w:rPr>
          <w:rFonts w:ascii="Arial" w:hAnsi="Arial" w:cs="Arial"/>
          <w:sz w:val="20"/>
          <w:szCs w:val="20"/>
        </w:rPr>
        <w:sectPr w:rsidR="00892FF7"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823433"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M</w:t>
            </w:r>
            <w:r>
              <w:rPr>
                <w:rFonts w:ascii="Arial" w:hAnsi="Arial" w:cs="Arial"/>
                <w:sz w:val="18"/>
                <w:szCs w:val="18"/>
                <w:lang w:val="en-US"/>
              </w:rPr>
              <w:t xml:space="preserve">ilena </w:t>
            </w:r>
            <w:proofErr w:type="spellStart"/>
            <w:r>
              <w:rPr>
                <w:rFonts w:ascii="Arial" w:hAnsi="Arial" w:cs="Arial"/>
                <w:sz w:val="18"/>
                <w:szCs w:val="18"/>
                <w:lang w:val="en-US"/>
              </w:rPr>
              <w:t>Jerchewicz</w:t>
            </w:r>
            <w:proofErr w:type="spellEnd"/>
            <w:r>
              <w:rPr>
                <w:rFonts w:ascii="Arial" w:hAnsi="Arial" w:cs="Arial"/>
                <w:sz w:val="18"/>
                <w:szCs w:val="18"/>
                <w:lang w:val="en-US"/>
              </w:rPr>
              <w:t>-Rom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5" w:name="_Toc59174337"/>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5"/>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w:t>
            </w:r>
            <w:proofErr w:type="spellStart"/>
            <w:r w:rsidRPr="007A5038">
              <w:rPr>
                <w:rFonts w:ascii="Arial" w:hAnsi="Arial" w:cs="Arial"/>
                <w:sz w:val="18"/>
                <w:szCs w:val="18"/>
              </w:rPr>
              <w:t>tj</w:t>
            </w:r>
            <w:proofErr w:type="spellEnd"/>
            <w:r w:rsidRPr="007A5038">
              <w:rPr>
                <w:rFonts w:ascii="Arial" w:hAnsi="Arial" w:cs="Arial"/>
                <w:sz w:val="18"/>
                <w:szCs w:val="18"/>
              </w:rPr>
              <w:t>: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 weryfikację nabycia kompetencji przeprowadzoną na podstawie kryteriów oceny po zakończeniu wsparcia udzielanego danej osobie  (np. egzamin, test, rozmowa oceniająca, </w:t>
            </w:r>
            <w:proofErr w:type="spellStart"/>
            <w:r w:rsidRPr="00F824D4">
              <w:rPr>
                <w:rFonts w:ascii="Arial" w:hAnsi="Arial" w:cs="Arial"/>
                <w:sz w:val="18"/>
                <w:szCs w:val="18"/>
              </w:rPr>
              <w:t>etc</w:t>
            </w:r>
            <w:proofErr w:type="spellEnd"/>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r>
              <w:rPr>
                <w:rFonts w:ascii="Arial" w:hAnsi="Arial" w:cs="Arial"/>
                <w:sz w:val="18"/>
                <w:szCs w:val="18"/>
              </w:rPr>
              <w:t>Kwalifikowalność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823433"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 xml:space="preserve">Milena </w:t>
            </w:r>
            <w:proofErr w:type="spellStart"/>
            <w:r w:rsidRPr="00DB584A">
              <w:rPr>
                <w:rFonts w:ascii="Arial" w:hAnsi="Arial" w:cs="Arial"/>
                <w:sz w:val="20"/>
                <w:szCs w:val="20"/>
                <w:lang w:val="en-US"/>
              </w:rPr>
              <w:t>Jerchewicz</w:t>
            </w:r>
            <w:proofErr w:type="spellEnd"/>
            <w:r w:rsidRPr="00DB584A">
              <w:rPr>
                <w:rFonts w:ascii="Arial" w:hAnsi="Arial" w:cs="Arial"/>
                <w:sz w:val="20"/>
                <w:szCs w:val="20"/>
                <w:lang w:val="en-US"/>
              </w:rPr>
              <w:t>-Rom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6" w:name="_Toc59174338"/>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6"/>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opracowanie i przygotowanie przewodnika typu Wellcome Guide dla migrantów,</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stworzenie aplikacji multimedialnej w ramach Open Access (GPS) dostępnej w kilku wariantach językowych.</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 xml:space="preserve">prowadzenie kampanii informacyjno-promocyjnych z wykorzystaniem ogólnodostępnych kanałów przekazu np. </w:t>
            </w:r>
            <w:proofErr w:type="spellStart"/>
            <w:r w:rsidRPr="00DB584A">
              <w:rPr>
                <w:rFonts w:ascii="Arial" w:eastAsia="ヒラギノ角ゴ Pro W3" w:hAnsi="Arial" w:cs="Arial"/>
                <w:szCs w:val="20"/>
              </w:rPr>
              <w:t>internet</w:t>
            </w:r>
            <w:proofErr w:type="spellEnd"/>
            <w:r w:rsidRPr="00DB584A">
              <w:rPr>
                <w:rFonts w:ascii="Arial" w:eastAsia="ヒラギノ角ゴ Pro W3" w:hAnsi="Arial" w:cs="Arial"/>
                <w:szCs w:val="20"/>
              </w:rPr>
              <w:t xml:space="preserve">, </w:t>
            </w:r>
            <w:proofErr w:type="spellStart"/>
            <w:r w:rsidRPr="00DB584A">
              <w:rPr>
                <w:rFonts w:ascii="Arial" w:eastAsia="ヒラギノ角ゴ Pro W3" w:hAnsi="Arial" w:cs="Arial"/>
                <w:szCs w:val="20"/>
              </w:rPr>
              <w:t>citylight</w:t>
            </w:r>
            <w:proofErr w:type="spellEnd"/>
            <w:r w:rsidRPr="00DB584A">
              <w:rPr>
                <w:rFonts w:ascii="Arial" w:eastAsia="ヒラギノ角ゴ Pro W3" w:hAnsi="Arial" w:cs="Arial"/>
                <w:szCs w:val="20"/>
              </w:rPr>
              <w:t xml:space="preserve">, prasa, </w:t>
            </w:r>
            <w:proofErr w:type="spellStart"/>
            <w:r w:rsidRPr="00DB584A">
              <w:rPr>
                <w:rFonts w:ascii="Arial" w:eastAsia="ヒラギノ角ゴ Pro W3" w:hAnsi="Arial" w:cs="Arial"/>
                <w:szCs w:val="20"/>
              </w:rPr>
              <w:t>social</w:t>
            </w:r>
            <w:proofErr w:type="spellEnd"/>
            <w:r w:rsidRPr="00DB584A">
              <w:rPr>
                <w:rFonts w:ascii="Arial" w:eastAsia="ヒラギノ角ゴ Pro W3" w:hAnsi="Arial" w:cs="Arial"/>
                <w:szCs w:val="20"/>
              </w:rPr>
              <w:t xml:space="preserve">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B85677" w:rsidRPr="00823433"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7"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1"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2"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3"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4"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5"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szCs w:val="20"/>
              </w:rPr>
              <w:pPrChange w:id="16"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szCs w:val="20"/>
              </w:rPr>
              <w:pPrChange w:id="17"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szCs w:val="20"/>
              </w:rPr>
              <w:pPrChange w:id="1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1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2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21"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2"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3"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4"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5"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6"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33" w:hanging="284"/>
              <w:rPr>
                <w:rFonts w:ascii="Arial" w:hAnsi="Arial" w:cs="Arial"/>
                <w:iCs/>
                <w:szCs w:val="20"/>
              </w:rPr>
              <w:pPrChange w:id="27"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2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2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pPr>
              <w:pStyle w:val="Akapitzlist"/>
              <w:numPr>
                <w:ilvl w:val="0"/>
                <w:numId w:val="252"/>
              </w:numPr>
              <w:ind w:left="414" w:hanging="284"/>
              <w:rPr>
                <w:rFonts w:ascii="Arial" w:hAnsi="Arial" w:cs="Arial"/>
                <w:iCs/>
                <w:szCs w:val="20"/>
              </w:rPr>
              <w:pPrChange w:id="3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B85677" w:rsidRPr="001B27CC" w:rsidRDefault="00B85677" w:rsidP="00B85677">
            <w:pPr>
              <w:pStyle w:val="Akapitzlist"/>
              <w:numPr>
                <w:ilvl w:val="3"/>
                <w:numId w:val="218"/>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repatrianci,</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9F615B" w:rsidRDefault="00B85677" w:rsidP="009F615B">
            <w:pPr>
              <w:pStyle w:val="Akapitzlist"/>
              <w:numPr>
                <w:ilvl w:val="0"/>
                <w:numId w:val="250"/>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823433"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 xml:space="preserve">Milena </w:t>
            </w:r>
            <w:proofErr w:type="spellStart"/>
            <w:r w:rsidRPr="00FD5D3C">
              <w:rPr>
                <w:rFonts w:ascii="Arial" w:hAnsi="Arial" w:cs="Arial"/>
                <w:sz w:val="18"/>
                <w:szCs w:val="18"/>
                <w:lang w:val="en-US"/>
              </w:rPr>
              <w:t>Jerchewicz</w:t>
            </w:r>
            <w:proofErr w:type="spellEnd"/>
            <w:r w:rsidRPr="00FD5D3C">
              <w:rPr>
                <w:rFonts w:ascii="Arial" w:hAnsi="Arial" w:cs="Arial"/>
                <w:sz w:val="18"/>
                <w:szCs w:val="18"/>
                <w:lang w:val="en-US"/>
              </w:rPr>
              <w:t>-Rom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w:t>
            </w:r>
            <w:proofErr w:type="spellStart"/>
            <w:r w:rsidRPr="00FD5D3C">
              <w:rPr>
                <w:rFonts w:ascii="Arial" w:hAnsi="Arial" w:cs="Arial"/>
                <w:sz w:val="18"/>
                <w:szCs w:val="18"/>
                <w:lang w:val="en-US"/>
              </w:rPr>
              <w:t>mai</w:t>
            </w:r>
            <w:proofErr w:type="spellEnd"/>
            <w:r w:rsidRPr="00FD5D3C">
              <w:rPr>
                <w:rFonts w:ascii="Arial" w:hAnsi="Arial" w:cs="Arial"/>
                <w:sz w:val="18"/>
                <w:szCs w:val="18"/>
                <w:lang w:val="en-US"/>
              </w:rPr>
              <w:t>: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31" w:name="_Toc59174339"/>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31"/>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osiągniecia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proofErr w:type="spellStart"/>
            <w:r w:rsidRPr="00D31799">
              <w:rPr>
                <w:rFonts w:ascii="Arial" w:hAnsi="Arial" w:cs="Arial"/>
                <w:color w:val="000000"/>
                <w:sz w:val="15"/>
                <w:szCs w:val="15"/>
              </w:rPr>
              <w:t>Ustawyz</w:t>
            </w:r>
            <w:proofErr w:type="spellEnd"/>
            <w:r w:rsidRPr="00D31799">
              <w:rPr>
                <w:rFonts w:ascii="Arial" w:hAnsi="Arial" w:cs="Arial"/>
                <w:color w:val="000000"/>
                <w:sz w:val="15"/>
                <w:szCs w:val="15"/>
              </w:rPr>
              <w:t xml:space="preserve">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r>
              <w:rPr>
                <w:rFonts w:ascii="Arial" w:hAnsi="Arial" w:cs="Arial"/>
                <w:sz w:val="18"/>
                <w:szCs w:val="18"/>
              </w:rPr>
              <w:lastRenderedPageBreak/>
              <w:t>Kwalifikowalność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6"/>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823433"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r w:rsidRPr="00477224">
              <w:rPr>
                <w:rFonts w:ascii="Arial" w:hAnsi="Arial" w:cs="Arial"/>
                <w:sz w:val="18"/>
                <w:szCs w:val="18"/>
                <w:lang w:val="en-US"/>
              </w:rPr>
              <w:t xml:space="preserve">Milena </w:t>
            </w:r>
            <w:proofErr w:type="spellStart"/>
            <w:r w:rsidRPr="00477224">
              <w:rPr>
                <w:rFonts w:ascii="Arial" w:hAnsi="Arial" w:cs="Arial"/>
                <w:sz w:val="18"/>
                <w:szCs w:val="18"/>
                <w:lang w:val="en-US"/>
              </w:rPr>
              <w:t>Jerchewicz</w:t>
            </w:r>
            <w:proofErr w:type="spellEnd"/>
            <w:r w:rsidRPr="00477224">
              <w:rPr>
                <w:rFonts w:ascii="Arial" w:hAnsi="Arial" w:cs="Arial"/>
                <w:sz w:val="18"/>
                <w:szCs w:val="18"/>
                <w:lang w:val="en-US"/>
              </w:rPr>
              <w:t>-Rom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32" w:name="_Toc59174340"/>
            <w:r w:rsidRPr="007F51AA">
              <w:rPr>
                <w:b/>
                <w:sz w:val="20"/>
                <w:szCs w:val="20"/>
              </w:rPr>
              <w:t>6.6 Programy zapewnienia i zwiększenia dostępu do opieki nad dziećmi w wieku do lat 3 - typ 3</w:t>
            </w:r>
            <w:bookmarkEnd w:id="32"/>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65652F" w:rsidRDefault="0065652F" w:rsidP="00683C3D">
      <w:pPr>
        <w:rPr>
          <w:rFonts w:ascii="Arial" w:hAnsi="Arial" w:cs="Arial"/>
          <w:b/>
          <w:sz w:val="40"/>
          <w:szCs w:val="40"/>
        </w:rPr>
      </w:pPr>
    </w:p>
    <w:p w:rsidR="0065652F" w:rsidRDefault="0065652F" w:rsidP="001F21BD">
      <w:pPr>
        <w:jc w:val="center"/>
        <w:rPr>
          <w:rFonts w:ascii="Arial" w:hAnsi="Arial" w:cs="Arial"/>
          <w:b/>
          <w:sz w:val="40"/>
          <w:szCs w:val="40"/>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823433"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 xml:space="preserve">Milena </w:t>
            </w:r>
            <w:proofErr w:type="spellStart"/>
            <w:r w:rsidRPr="00CD4F7D">
              <w:rPr>
                <w:rFonts w:ascii="Arial" w:hAnsi="Arial" w:cs="Arial"/>
                <w:sz w:val="18"/>
                <w:szCs w:val="18"/>
                <w:lang w:val="en-US"/>
              </w:rPr>
              <w:t>Jerchewicz</w:t>
            </w:r>
            <w:proofErr w:type="spellEnd"/>
            <w:r w:rsidRPr="00CD4F7D">
              <w:rPr>
                <w:rFonts w:ascii="Arial" w:hAnsi="Arial" w:cs="Arial"/>
                <w:sz w:val="18"/>
                <w:szCs w:val="18"/>
                <w:lang w:val="en-US"/>
              </w:rPr>
              <w:t>-Rom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33" w:name="_Toc59174341"/>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33"/>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w:t>
            </w:r>
            <w:proofErr w:type="spellStart"/>
            <w:r w:rsidRPr="00CD4F7D">
              <w:rPr>
                <w:rFonts w:ascii="Arial" w:hAnsi="Arial" w:cs="Arial"/>
                <w:sz w:val="18"/>
                <w:szCs w:val="18"/>
              </w:rPr>
              <w:t>zachorowań</w:t>
            </w:r>
            <w:proofErr w:type="spellEnd"/>
            <w:r w:rsidRPr="00CD4F7D">
              <w:rPr>
                <w:rFonts w:ascii="Arial" w:hAnsi="Arial" w:cs="Arial"/>
                <w:sz w:val="18"/>
                <w:szCs w:val="18"/>
              </w:rPr>
              <w:t xml:space="preserve">. W latach 1982 – 2002 liczba </w:t>
            </w:r>
            <w:proofErr w:type="spellStart"/>
            <w:r w:rsidRPr="00CD4F7D">
              <w:rPr>
                <w:rFonts w:ascii="Arial" w:hAnsi="Arial" w:cs="Arial"/>
                <w:sz w:val="18"/>
                <w:szCs w:val="18"/>
              </w:rPr>
              <w:t>zachorowań</w:t>
            </w:r>
            <w:proofErr w:type="spellEnd"/>
            <w:r w:rsidRPr="00CD4F7D">
              <w:rPr>
                <w:rFonts w:ascii="Arial" w:hAnsi="Arial" w:cs="Arial"/>
                <w:sz w:val="18"/>
                <w:szCs w:val="18"/>
              </w:rPr>
              <w:t xml:space="preserve"> w Polsce zwiększyła się prawie 3-krotnie. Według KRN w województwie zachodniopomorskim czerniak stanowił 1,6% </w:t>
            </w:r>
            <w:proofErr w:type="spellStart"/>
            <w:r w:rsidRPr="00CD4F7D">
              <w:rPr>
                <w:rFonts w:ascii="Arial" w:hAnsi="Arial" w:cs="Arial"/>
                <w:sz w:val="18"/>
                <w:szCs w:val="18"/>
              </w:rPr>
              <w:t>zachorowań</w:t>
            </w:r>
            <w:proofErr w:type="spellEnd"/>
            <w:r w:rsidRPr="00CD4F7D">
              <w:rPr>
                <w:rFonts w:ascii="Arial" w:hAnsi="Arial" w:cs="Arial"/>
                <w:sz w:val="18"/>
                <w:szCs w:val="18"/>
              </w:rPr>
              <w:t xml:space="preserve">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44,18,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20,82). Zarejestrowano 18 zgonów wśród mężczyzn i 22 zgony wśród kobiet z powodu czerniaka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2,33,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1,32). Inne nowotwory złośliwe skóry były przyczyną zgonu 6 mężczyzn i 5 kobiet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0,64,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w:t>
            </w:r>
            <w:proofErr w:type="spellStart"/>
            <w:r w:rsidRPr="00CD4F7D">
              <w:rPr>
                <w:rFonts w:ascii="Arial" w:hAnsi="Arial" w:cs="Arial"/>
                <w:sz w:val="18"/>
                <w:szCs w:val="18"/>
              </w:rPr>
              <w:t>zachorowań</w:t>
            </w:r>
            <w:proofErr w:type="spellEnd"/>
            <w:r w:rsidRPr="00CD4F7D">
              <w:rPr>
                <w:rFonts w:ascii="Arial" w:hAnsi="Arial" w:cs="Arial"/>
                <w:sz w:val="18"/>
                <w:szCs w:val="18"/>
              </w:rPr>
              <w:t xml:space="preserve">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(Dz.U.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CD4F7D">
              <w:rPr>
                <w:rFonts w:ascii="Arial" w:hAnsi="Arial" w:cs="Arial"/>
                <w:sz w:val="18"/>
                <w:szCs w:val="18"/>
              </w:rPr>
              <w:t>AOTMiT</w:t>
            </w:r>
            <w:proofErr w:type="spellEnd"/>
            <w:r w:rsidRPr="00CD4F7D">
              <w:rPr>
                <w:rFonts w:ascii="Arial" w:hAnsi="Arial" w:cs="Arial"/>
                <w:sz w:val="18"/>
                <w:szCs w:val="18"/>
              </w:rPr>
              <w:t xml:space="preserve">) lub spełniły wszystkie warunki wskazane w warunkowej opinii </w:t>
            </w:r>
            <w:proofErr w:type="spellStart"/>
            <w:r w:rsidRPr="00CD4F7D">
              <w:rPr>
                <w:rFonts w:ascii="Arial" w:hAnsi="Arial" w:cs="Arial"/>
                <w:sz w:val="18"/>
                <w:szCs w:val="18"/>
              </w:rPr>
              <w:t>AOTMiT</w:t>
            </w:r>
            <w:proofErr w:type="spellEnd"/>
            <w:r w:rsidRPr="00CD4F7D">
              <w:rPr>
                <w:rFonts w:ascii="Arial" w:hAnsi="Arial" w:cs="Arial"/>
                <w:sz w:val="18"/>
                <w:szCs w:val="18"/>
              </w:rPr>
              <w: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Kwalifikowalność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Pr="006040ED" w:rsidRDefault="00683C3D" w:rsidP="00683C3D">
      <w:pPr>
        <w:jc w:val="both"/>
        <w:rPr>
          <w:rFonts w:ascii="Arial" w:hAnsi="Arial" w:cs="Arial"/>
          <w:sz w:val="28"/>
          <w:szCs w:val="28"/>
        </w:rPr>
      </w:pPr>
    </w:p>
    <w:p w:rsidR="00683C3D" w:rsidRPr="003214BC" w:rsidRDefault="00683C3D" w:rsidP="00683C3D">
      <w:pPr>
        <w:jc w:val="center"/>
        <w:rPr>
          <w:rFonts w:ascii="Arial" w:hAnsi="Arial" w:cs="Arial"/>
          <w:b/>
          <w:sz w:val="40"/>
          <w:szCs w:val="40"/>
        </w:rPr>
      </w:pPr>
      <w:r w:rsidRPr="003214BC">
        <w:rPr>
          <w:rFonts w:ascii="Arial" w:hAnsi="Arial" w:cs="Arial"/>
          <w:b/>
          <w:sz w:val="40"/>
          <w:szCs w:val="40"/>
        </w:rPr>
        <w:t>Plan działania na rok 2020</w:t>
      </w:r>
    </w:p>
    <w:p w:rsidR="00683C3D" w:rsidRPr="003214BC" w:rsidRDefault="00683C3D" w:rsidP="00683C3D">
      <w:pPr>
        <w:jc w:val="center"/>
        <w:rPr>
          <w:rFonts w:ascii="Arial" w:hAnsi="Arial" w:cs="Arial"/>
          <w:b/>
          <w:sz w:val="28"/>
          <w:szCs w:val="28"/>
        </w:rPr>
      </w:pPr>
    </w:p>
    <w:p w:rsidR="00683C3D" w:rsidRPr="003214BC" w:rsidRDefault="00683C3D" w:rsidP="00683C3D">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83C3D" w:rsidRPr="003214BC" w:rsidRDefault="00683C3D" w:rsidP="00683C3D">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83C3D" w:rsidRPr="003214BC" w:rsidTr="00683C3D">
        <w:trPr>
          <w:trHeight w:val="362"/>
        </w:trPr>
        <w:tc>
          <w:tcPr>
            <w:tcW w:w="10315" w:type="dxa"/>
            <w:gridSpan w:val="6"/>
            <w:shd w:val="clear" w:color="auto" w:fill="D9D9D9"/>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83C3D" w:rsidRPr="003214BC" w:rsidTr="00683C3D">
        <w:trPr>
          <w:trHeight w:val="511"/>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VI Rynek pracy</w:t>
            </w:r>
          </w:p>
        </w:tc>
      </w:tr>
      <w:tr w:rsidR="00683C3D" w:rsidRPr="003214BC" w:rsidTr="00683C3D">
        <w:trPr>
          <w:trHeight w:val="519"/>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Wojewódzki Urząd Pracy w Szczecinie</w:t>
            </w:r>
          </w:p>
        </w:tc>
      </w:tr>
      <w:tr w:rsidR="00683C3D" w:rsidRPr="003214BC" w:rsidTr="00683C3D">
        <w:trPr>
          <w:trHeight w:val="348"/>
        </w:trPr>
        <w:tc>
          <w:tcPr>
            <w:tcW w:w="3034" w:type="dxa"/>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83C3D" w:rsidRPr="003214BC" w:rsidTr="00683C3D">
        <w:trPr>
          <w:trHeight w:val="358"/>
        </w:trPr>
        <w:tc>
          <w:tcPr>
            <w:tcW w:w="3034" w:type="dxa"/>
            <w:tcBorders>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42 56 103</w:t>
            </w:r>
          </w:p>
        </w:tc>
      </w:tr>
      <w:tr w:rsidR="00683C3D" w:rsidRPr="003214BC" w:rsidTr="00683C3D">
        <w:trPr>
          <w:trHeight w:val="354"/>
        </w:trPr>
        <w:tc>
          <w:tcPr>
            <w:tcW w:w="3034" w:type="dxa"/>
            <w:tcBorders>
              <w:top w:val="single" w:sz="2" w:space="0" w:color="auto"/>
              <w:bottom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sekretariat@wup.pl</w:t>
            </w:r>
          </w:p>
        </w:tc>
      </w:tr>
      <w:tr w:rsidR="00683C3D" w:rsidRPr="00823433" w:rsidTr="00683C3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 xml:space="preserve">Milena </w:t>
            </w:r>
            <w:proofErr w:type="spellStart"/>
            <w:r w:rsidRPr="003214BC">
              <w:rPr>
                <w:rFonts w:ascii="Arial" w:hAnsi="Arial" w:cs="Arial"/>
                <w:sz w:val="18"/>
                <w:szCs w:val="18"/>
                <w:lang w:val="en-US"/>
              </w:rPr>
              <w:t>Jerchewicz</w:t>
            </w:r>
            <w:proofErr w:type="spellEnd"/>
            <w:r w:rsidRPr="003214BC">
              <w:rPr>
                <w:rFonts w:ascii="Arial" w:hAnsi="Arial" w:cs="Arial"/>
                <w:sz w:val="18"/>
                <w:szCs w:val="18"/>
                <w:lang w:val="en-US"/>
              </w:rPr>
              <w:t>-Rom</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tel. 91-42-56-173</w:t>
            </w:r>
          </w:p>
          <w:p w:rsidR="00683C3D" w:rsidRPr="003214BC" w:rsidRDefault="00683C3D" w:rsidP="00683C3D">
            <w:pPr>
              <w:jc w:val="center"/>
              <w:rPr>
                <w:rFonts w:ascii="Arial" w:hAnsi="Arial" w:cs="Arial"/>
                <w:sz w:val="18"/>
                <w:szCs w:val="18"/>
                <w:lang w:val="en-US"/>
              </w:rPr>
            </w:pPr>
            <w:r w:rsidRPr="003214BC">
              <w:rPr>
                <w:rFonts w:ascii="Arial" w:hAnsi="Arial" w:cs="Arial"/>
                <w:sz w:val="18"/>
                <w:szCs w:val="18"/>
                <w:lang w:val="en-US"/>
              </w:rPr>
              <w:t>e-mail: milena_jerchewicz@wup.pl</w:t>
            </w:r>
          </w:p>
        </w:tc>
      </w:tr>
    </w:tbl>
    <w:p w:rsidR="00683C3D" w:rsidRPr="003214BC" w:rsidRDefault="00683C3D" w:rsidP="00683C3D">
      <w:pPr>
        <w:jc w:val="both"/>
        <w:rPr>
          <w:rFonts w:ascii="Arial" w:hAnsi="Arial" w:cs="Arial"/>
          <w:b/>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rPr>
          <w:rFonts w:ascii="Arial" w:hAnsi="Arial" w:cs="Arial"/>
          <w:sz w:val="18"/>
          <w:szCs w:val="18"/>
          <w:lang w:val="en-US"/>
        </w:rPr>
      </w:pPr>
    </w:p>
    <w:p w:rsidR="00683C3D" w:rsidRPr="003214BC" w:rsidRDefault="00683C3D" w:rsidP="00683C3D">
      <w:pPr>
        <w:jc w:val="both"/>
        <w:rPr>
          <w:rFonts w:ascii="Arial" w:hAnsi="Arial" w:cs="Arial"/>
          <w:sz w:val="18"/>
          <w:szCs w:val="18"/>
          <w:lang w:val="en-US"/>
        </w:rPr>
      </w:pPr>
    </w:p>
    <w:p w:rsidR="00683C3D" w:rsidRPr="003214BC" w:rsidRDefault="00683C3D" w:rsidP="00683C3D">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17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174"/>
      </w:tblGrid>
      <w:tr w:rsidR="00683C3D" w:rsidRPr="003214BC" w:rsidTr="00683C3D">
        <w:trPr>
          <w:trHeight w:val="362"/>
        </w:trPr>
        <w:tc>
          <w:tcPr>
            <w:tcW w:w="10174" w:type="dxa"/>
            <w:shd w:val="clear" w:color="auto" w:fill="E77B39"/>
            <w:vAlign w:val="center"/>
          </w:tcPr>
          <w:p w:rsidR="00683C3D" w:rsidRPr="003214BC" w:rsidRDefault="00683C3D" w:rsidP="00683C3D">
            <w:pPr>
              <w:jc w:val="center"/>
              <w:rPr>
                <w:rFonts w:ascii="Arial" w:hAnsi="Arial" w:cs="Arial"/>
                <w:b/>
              </w:rPr>
            </w:pPr>
            <w:r w:rsidRPr="003214BC">
              <w:rPr>
                <w:rFonts w:ascii="Arial" w:hAnsi="Arial" w:cs="Arial"/>
                <w:b/>
              </w:rPr>
              <w:t>KARTA DZIAŁANIA</w:t>
            </w:r>
          </w:p>
          <w:p w:rsidR="00683C3D" w:rsidRPr="00110E9F" w:rsidRDefault="00683C3D" w:rsidP="00683C3D">
            <w:pPr>
              <w:spacing w:before="120" w:after="120"/>
              <w:jc w:val="both"/>
              <w:rPr>
                <w:rFonts w:ascii="Arial" w:hAnsi="Arial" w:cs="Arial"/>
                <w:b/>
                <w:sz w:val="20"/>
                <w:szCs w:val="20"/>
              </w:rPr>
            </w:pPr>
            <w:r w:rsidRPr="00F87EDC">
              <w:rPr>
                <w:rFonts w:ascii="Arial" w:hAnsi="Arial" w:cs="Arial"/>
                <w:b/>
              </w:rPr>
              <w:t>6.8 Wdrożenie</w:t>
            </w:r>
            <w:r w:rsidRPr="00A80222">
              <w:rPr>
                <w:rFonts w:ascii="Arial" w:hAnsi="Arial" w:cs="Arial"/>
                <w:b/>
              </w:rPr>
              <w:t xml:space="preserve"> kompleksowych programów zdrowotnych </w:t>
            </w:r>
            <w:r w:rsidRPr="00A80222">
              <w:rPr>
                <w:rFonts w:ascii="Arial" w:hAnsi="Arial" w:cs="Arial"/>
                <w:b/>
                <w:bCs/>
              </w:rPr>
              <w:t xml:space="preserve">oraz przedsięwzięć </w:t>
            </w:r>
            <w:r w:rsidRPr="00A80222">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83C3D" w:rsidRPr="003214BC" w:rsidRDefault="00683C3D" w:rsidP="00683C3D">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83C3D" w:rsidRPr="003214BC" w:rsidTr="00683C3D">
        <w:trPr>
          <w:trHeight w:val="218"/>
        </w:trPr>
        <w:tc>
          <w:tcPr>
            <w:tcW w:w="876" w:type="pct"/>
            <w:tcBorders>
              <w:top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83C3D" w:rsidRPr="003214BC" w:rsidRDefault="00683C3D" w:rsidP="00683C3D">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r>
      <w:tr w:rsidR="00683C3D" w:rsidRPr="003214BC" w:rsidTr="00683C3D">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rPr>
          <w:cantSplit/>
          <w:trHeight w:val="112"/>
        </w:trPr>
        <w:tc>
          <w:tcPr>
            <w:tcW w:w="1110" w:type="pct"/>
            <w:gridSpan w:val="2"/>
            <w:vMerge/>
            <w:tcBorders>
              <w:bottom w:val="single" w:sz="12" w:space="0" w:color="auto"/>
              <w:righ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c>
          <w:tcPr>
            <w:tcW w:w="901" w:type="pct"/>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83C3D" w:rsidRPr="003214BC" w:rsidRDefault="00683C3D" w:rsidP="00683C3D">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83C3D" w:rsidRPr="003214BC" w:rsidRDefault="00683C3D" w:rsidP="00683C3D">
            <w:pPr>
              <w:jc w:val="both"/>
              <w:rPr>
                <w:rFonts w:ascii="Arial" w:hAnsi="Arial" w:cs="Arial"/>
                <w:b/>
                <w:sz w:val="18"/>
                <w:szCs w:val="18"/>
              </w:rPr>
            </w:pPr>
          </w:p>
        </w:tc>
      </w:tr>
      <w:tr w:rsidR="00683C3D" w:rsidRPr="003214BC" w:rsidTr="00683C3D">
        <w:tc>
          <w:tcPr>
            <w:tcW w:w="1110" w:type="pct"/>
            <w:gridSpan w:val="2"/>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83C3D" w:rsidRPr="003214BC" w:rsidRDefault="00683C3D" w:rsidP="00683C3D">
            <w:pPr>
              <w:ind w:left="57"/>
              <w:jc w:val="both"/>
              <w:rPr>
                <w:rFonts w:ascii="Arial" w:hAnsi="Arial" w:cs="Arial"/>
                <w:b/>
                <w:sz w:val="18"/>
                <w:szCs w:val="18"/>
              </w:rPr>
            </w:pPr>
            <w:r w:rsidRPr="003214BC">
              <w:rPr>
                <w:rFonts w:ascii="Arial" w:hAnsi="Arial" w:cs="Arial"/>
                <w:b/>
                <w:sz w:val="18"/>
                <w:szCs w:val="18"/>
              </w:rPr>
              <w:t xml:space="preserve"> 3 210 087,00 zł </w:t>
            </w:r>
            <w:r w:rsidRPr="00B6782E">
              <w:rPr>
                <w:rFonts w:ascii="Arial" w:hAnsi="Arial" w:cs="Arial"/>
                <w:b/>
                <w:sz w:val="18"/>
                <w:szCs w:val="18"/>
              </w:rPr>
              <w:t xml:space="preserve">(w tym </w:t>
            </w:r>
            <w:r w:rsidRPr="00A80222">
              <w:rPr>
                <w:rFonts w:ascii="Arial" w:hAnsi="Arial" w:cs="Arial"/>
                <w:b/>
                <w:sz w:val="18"/>
                <w:szCs w:val="18"/>
              </w:rPr>
              <w:t>2</w:t>
            </w:r>
            <w:r>
              <w:rPr>
                <w:rFonts w:ascii="Arial" w:hAnsi="Arial" w:cs="Arial"/>
                <w:b/>
                <w:sz w:val="18"/>
                <w:szCs w:val="18"/>
              </w:rPr>
              <w:t> </w:t>
            </w:r>
            <w:r w:rsidRPr="00A80222">
              <w:rPr>
                <w:rFonts w:ascii="Arial" w:hAnsi="Arial" w:cs="Arial"/>
                <w:b/>
                <w:sz w:val="18"/>
                <w:szCs w:val="18"/>
              </w:rPr>
              <w:t>728</w:t>
            </w:r>
            <w:r>
              <w:rPr>
                <w:rFonts w:ascii="Arial" w:hAnsi="Arial" w:cs="Arial"/>
                <w:b/>
                <w:sz w:val="18"/>
                <w:szCs w:val="18"/>
              </w:rPr>
              <w:t> </w:t>
            </w:r>
            <w:r w:rsidRPr="00A80222">
              <w:rPr>
                <w:rFonts w:ascii="Arial" w:hAnsi="Arial" w:cs="Arial"/>
                <w:b/>
                <w:sz w:val="18"/>
                <w:szCs w:val="18"/>
              </w:rPr>
              <w:t>574</w:t>
            </w:r>
            <w:r>
              <w:rPr>
                <w:rFonts w:ascii="Arial" w:hAnsi="Arial" w:cs="Arial"/>
                <w:b/>
                <w:sz w:val="18"/>
                <w:szCs w:val="18"/>
              </w:rPr>
              <w:t xml:space="preserve">,00 </w:t>
            </w:r>
            <w:r w:rsidRPr="00B6782E">
              <w:rPr>
                <w:rFonts w:ascii="Arial" w:hAnsi="Arial" w:cs="Arial"/>
                <w:b/>
                <w:sz w:val="18"/>
                <w:szCs w:val="18"/>
              </w:rPr>
              <w:t>zł EFS</w:t>
            </w:r>
            <w:r>
              <w:rPr>
                <w:rFonts w:ascii="Arial" w:hAnsi="Arial" w:cs="Arial"/>
                <w:b/>
                <w:sz w:val="18"/>
                <w:szCs w:val="18"/>
              </w:rPr>
              <w:t>)</w:t>
            </w:r>
          </w:p>
        </w:tc>
      </w:tr>
      <w:tr w:rsidR="00683C3D" w:rsidRPr="003214BC" w:rsidTr="00683C3D">
        <w:trPr>
          <w:trHeight w:val="261"/>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83C3D" w:rsidRPr="00797A20" w:rsidRDefault="00683C3D" w:rsidP="00683C3D">
            <w:pPr>
              <w:tabs>
                <w:tab w:val="left" w:pos="334"/>
              </w:tabs>
              <w:spacing w:before="120"/>
              <w:ind w:left="51"/>
              <w:rPr>
                <w:rFonts w:ascii="Arial" w:hAnsi="Arial" w:cs="Arial"/>
                <w:sz w:val="18"/>
                <w:szCs w:val="18"/>
              </w:rPr>
            </w:pPr>
            <w:r w:rsidRPr="00797A20">
              <w:rPr>
                <w:rFonts w:ascii="Arial" w:hAnsi="Arial" w:cs="Arial"/>
                <w:sz w:val="18"/>
                <w:szCs w:val="18"/>
              </w:rPr>
              <w:t>1.</w:t>
            </w:r>
            <w:r w:rsidRPr="00797A20">
              <w:rPr>
                <w:rFonts w:ascii="Arial" w:hAnsi="Arial" w:cs="Arial"/>
                <w:sz w:val="18"/>
                <w:szCs w:val="18"/>
              </w:rPr>
              <w:tab/>
              <w:t>Wdrożenie kompleksowych programów profilaktycznych dotyczących chorób będących istotnym problemem</w:t>
            </w:r>
            <w:r>
              <w:rPr>
                <w:rFonts w:ascii="Arial" w:hAnsi="Arial" w:cs="Arial"/>
                <w:sz w:val="18"/>
                <w:szCs w:val="18"/>
              </w:rPr>
              <w:t xml:space="preserve"> </w:t>
            </w:r>
            <w:r w:rsidRPr="00797A20">
              <w:rPr>
                <w:rFonts w:ascii="Arial" w:hAnsi="Arial" w:cs="Arial"/>
                <w:sz w:val="18"/>
                <w:szCs w:val="18"/>
              </w:rPr>
              <w:t xml:space="preserve"> zdrowotnym regionu: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realizacja usług zdrowotnych niezbędnych do realizacji celów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dojazdu z miejsca zamieszkania do miejsca wykonania badania i z powrotem,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zapewnienie opieki nad osobą potrzebującą wsparcia w codziennym funkcjonowaniu,</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informacyjno-edukacyjne, dotyczące tematyki Regionalnego programu zdrowotnego, w tym edukacja prozdrowotna, skierowana do osób objętych wsparciem,</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działania informacyjno-szkoleniowe, związane z wdrażaniem Regionalnego programu zdrowotnego, skierowane do lekarzy i pielęgniarek POZ,</w:t>
            </w:r>
          </w:p>
          <w:p w:rsidR="00683C3D" w:rsidRPr="00797A20"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monitoring jakości i celowości podejmowanych działań, ewaluacja programu zdrowotnego</w:t>
            </w:r>
            <w:r>
              <w:rPr>
                <w:rFonts w:ascii="Arial" w:hAnsi="Arial" w:cs="Arial"/>
                <w:sz w:val="18"/>
                <w:szCs w:val="18"/>
              </w:rPr>
              <w:t>,</w:t>
            </w:r>
            <w:r w:rsidRPr="00797A20">
              <w:rPr>
                <w:rFonts w:ascii="Arial" w:hAnsi="Arial" w:cs="Arial"/>
                <w:sz w:val="18"/>
                <w:szCs w:val="18"/>
              </w:rPr>
              <w:t xml:space="preserve"> </w:t>
            </w:r>
          </w:p>
          <w:p w:rsidR="00683C3D" w:rsidRDefault="00683C3D" w:rsidP="00683C3D">
            <w:pPr>
              <w:pStyle w:val="Akapitzlist"/>
              <w:numPr>
                <w:ilvl w:val="0"/>
                <w:numId w:val="291"/>
              </w:numPr>
              <w:spacing w:before="120"/>
              <w:rPr>
                <w:rFonts w:ascii="Arial" w:hAnsi="Arial" w:cs="Arial"/>
                <w:sz w:val="18"/>
                <w:szCs w:val="18"/>
              </w:rPr>
            </w:pPr>
            <w:r w:rsidRPr="00797A20">
              <w:rPr>
                <w:rFonts w:ascii="Arial" w:hAnsi="Arial" w:cs="Arial"/>
                <w:sz w:val="18"/>
                <w:szCs w:val="18"/>
              </w:rPr>
              <w:t xml:space="preserve">zakup aparatury i sprzętu medycznego oraz wykonanie innych inwestycji koniecznych do realizacji zadań wynikających z realizowanego Regionalnego Programu Zdrowotnego) prowadzenie działań </w:t>
            </w:r>
            <w:proofErr w:type="spellStart"/>
            <w:r w:rsidRPr="00797A20">
              <w:rPr>
                <w:rFonts w:ascii="Arial" w:hAnsi="Arial" w:cs="Arial"/>
                <w:sz w:val="18"/>
                <w:szCs w:val="18"/>
              </w:rPr>
              <w:t>informacyjno</w:t>
            </w:r>
            <w:proofErr w:type="spellEnd"/>
            <w:r w:rsidRPr="00797A20">
              <w:rPr>
                <w:rFonts w:ascii="Arial" w:hAnsi="Arial" w:cs="Arial"/>
                <w:sz w:val="18"/>
                <w:szCs w:val="18"/>
              </w:rPr>
              <w:t xml:space="preserve"> - promocyjnych mających na celu wdrożenie Regionalnego Programu Zdrowotnego</w:t>
            </w:r>
          </w:p>
          <w:p w:rsidR="00683C3D" w:rsidRPr="00797A20" w:rsidRDefault="00683C3D" w:rsidP="00683C3D">
            <w:pPr>
              <w:pStyle w:val="Akapitzlist"/>
              <w:numPr>
                <w:ilvl w:val="0"/>
                <w:numId w:val="291"/>
              </w:numPr>
              <w:spacing w:before="120"/>
              <w:rPr>
                <w:rFonts w:ascii="Arial" w:hAnsi="Arial" w:cs="Arial"/>
                <w:sz w:val="18"/>
                <w:szCs w:val="18"/>
              </w:rPr>
            </w:pPr>
            <w:r w:rsidRPr="000A0ECA">
              <w:rPr>
                <w:rFonts w:ascii="Arial" w:hAnsi="Arial" w:cs="Arial"/>
                <w:sz w:val="18"/>
                <w:szCs w:val="18"/>
              </w:rPr>
              <w:t xml:space="preserve"> prowadzenie działań </w:t>
            </w:r>
            <w:proofErr w:type="spellStart"/>
            <w:r w:rsidRPr="000A0ECA">
              <w:rPr>
                <w:rFonts w:ascii="Arial" w:hAnsi="Arial" w:cs="Arial"/>
                <w:sz w:val="18"/>
                <w:szCs w:val="18"/>
              </w:rPr>
              <w:t>informacyjno</w:t>
            </w:r>
            <w:proofErr w:type="spellEnd"/>
            <w:r w:rsidRPr="000A0ECA">
              <w:rPr>
                <w:rFonts w:ascii="Arial" w:hAnsi="Arial" w:cs="Arial"/>
                <w:sz w:val="18"/>
                <w:szCs w:val="18"/>
              </w:rPr>
              <w:t xml:space="preserve"> - promocyjnych mających na celu wdrożenie Regionalnego Programu Zdrowotnego</w:t>
            </w:r>
            <w:r>
              <w:rPr>
                <w:rFonts w:ascii="Arial" w:hAnsi="Arial" w:cs="Arial"/>
                <w:sz w:val="18"/>
                <w:szCs w:val="18"/>
              </w:rPr>
              <w:t>.</w:t>
            </w: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83C3D" w:rsidRPr="003214BC" w:rsidRDefault="00683C3D" w:rsidP="00683C3D">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83C3D" w:rsidRPr="003214BC" w:rsidRDefault="00683C3D" w:rsidP="00683C3D">
            <w:pPr>
              <w:ind w:left="635"/>
              <w:contextualSpacing/>
              <w:rPr>
                <w:rFonts w:ascii="Arial" w:hAnsi="Arial" w:cs="Arial"/>
                <w:sz w:val="18"/>
                <w:szCs w:val="18"/>
              </w:rPr>
            </w:pPr>
          </w:p>
        </w:tc>
      </w:tr>
      <w:tr w:rsidR="00683C3D" w:rsidRPr="003214BC" w:rsidTr="00683C3D">
        <w:trPr>
          <w:trHeight w:val="258"/>
        </w:trPr>
        <w:tc>
          <w:tcPr>
            <w:tcW w:w="1110" w:type="pct"/>
            <w:gridSpan w:val="2"/>
            <w:shd w:val="clear" w:color="auto" w:fill="CCFFCC"/>
            <w:vAlign w:val="center"/>
          </w:tcPr>
          <w:p w:rsidR="00683C3D" w:rsidRPr="003214BC" w:rsidRDefault="00683C3D" w:rsidP="00683C3D">
            <w:pPr>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ramach konkursu realizowany będzie program zdrowotny: „Prewencja chorób sercowo-naczyniowych u pacjentów onkologicznych na lata 2020-2022". Program będzie stanowił załącznik do dokumentacji konkursowej.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Założeniem Programu jest doprowadzenie do istotnego zmniejszenia zapadalności i umieralności na choroby układu krążenia w przebiegu leczenia onkologicznego poprzez wczesną opiekę kardiologiczną nad pacjentami z wysokim ryzykiem rozwoju powikłań sercowo-naczyniowych. Narodowy Fundusz Zdrowia w chwili obecnej finansuje konsultacje kardiologiczne u chorych w trakcie leczenia przeciwnowotworowego na ogólnych zasadach.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związku z czym, czas oczekiwania na wizytę w poradni kardiologicznej w ośrodkach wysokospecjalistycznych jest kilkumiesięczny, co w przypadku pacjentów leczonych onkologicznie jest zbyt długim czasem oczekiwania. Zachorowalność na nowotwory złośliwe w Polsce wg Krajowego Rejestru Nowotworów wzrosła ponad dwukrotnie w ciągu ostatnich dwóch dekad i prognozowany jest dalszy wzrost </w:t>
            </w:r>
            <w:proofErr w:type="spellStart"/>
            <w:r w:rsidRPr="003214BC">
              <w:rPr>
                <w:rFonts w:ascii="Arial" w:hAnsi="Arial" w:cs="Arial"/>
                <w:sz w:val="18"/>
                <w:szCs w:val="18"/>
              </w:rPr>
              <w:t>zachorowań</w:t>
            </w:r>
            <w:proofErr w:type="spellEnd"/>
            <w:r w:rsidRPr="003214BC">
              <w:rPr>
                <w:rFonts w:ascii="Arial" w:hAnsi="Arial" w:cs="Arial"/>
                <w:sz w:val="18"/>
                <w:szCs w:val="18"/>
              </w:rPr>
              <w:t xml:space="preserve">. Nowe metody leczenia zmniejszają umieralność, zwiększają przeżycie i pozwalają na stosowanie leczenia u nowych grup pacjentów.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 danych opartych na długoletniej obserwacji pacjentów wyleczonych z choroby nowotworowej wynika, że pacjenci ci najczęściej umierają z powodu chorób układu sercowo-naczyniowego, które mogą być indukowane przez chemio i radioterapię. Wczesna opieka kardiologiczna nad pacjentami z wysokim ryzykiem rozwoju chorób sercowo-naczyniowych i wczesne wdrożenie terapii pozwala na większą skuteczność leczenia i zmniejszenie śmiertelności oraz umożliwia skuteczniejsze </w:t>
            </w:r>
            <w:r w:rsidRPr="003214BC">
              <w:rPr>
                <w:rFonts w:ascii="Arial" w:hAnsi="Arial" w:cs="Arial"/>
                <w:sz w:val="18"/>
                <w:szCs w:val="18"/>
              </w:rPr>
              <w:lastRenderedPageBreak/>
              <w:t xml:space="preserve">dostosowanie leczenia przeciwnowotworowego. Takie postępowanie ma też wysoką efektywność kosztową.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Proponowany Program wpisuje się w priorytet zdrowotny: „zmniejszenie zapadalności i przedwczesnej umieralności z powodu chorób układu sercowo-naczyniowego, w tym zawałów serca, niewydolności serca i udarów mózgu” uwzględniony w Rozporządzeniu Ministra Zdrowia z dnia 27 lutego 2018 r. w sprawie priorytetów zdrowotnych oraz w „Narodowy  Program  Zwalczania  Chorób  Nowotworowych  na  lata 2016–2024”, priorytet V.3 Wsparcie procesu leczenia nowotworów, cel szczegółowy 1 poprawa wskaźnika przeżywalności osób chorych na nowotwory, w tym podejmowanie działań nakierowanych na zintegrowaną opiekę nad pacjentami onkologicznymi. Ponadto, w „Priorytetach Regionalnej Polityki Zdrowotnej dla lecznictwa szpitalnego dla województwa zachodniopomorskiego na okres 01.01.2019 – 31.12.2021 r.”  przyjęto Priorytet 1: „Zmniejszenie zapadalności i przedwczesnej umieralności z powodu: chorób układu sercowo-naczyniowego, w tym zawałów serca, niewydolności serca i udarów mózgu, nowotworów złośliwych (…) – w tym obszar interwencji 1.7 Kompleksowa opieka nad osobami dorosłymi oraz dziećmi chorymi na nowotwór.  </w:t>
            </w:r>
          </w:p>
        </w:tc>
      </w:tr>
      <w:tr w:rsidR="00683C3D" w:rsidRPr="003214BC" w:rsidTr="00683C3D">
        <w:trPr>
          <w:cantSplit/>
        </w:trPr>
        <w:tc>
          <w:tcPr>
            <w:tcW w:w="1110" w:type="pct"/>
            <w:gridSpan w:val="2"/>
            <w:vMerge w:val="restart"/>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Kryteria dopuszczalności</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shd w:val="clear" w:color="auto" w:fill="auto"/>
            <w:vAlign w:val="center"/>
          </w:tcPr>
          <w:p w:rsidR="00683C3D" w:rsidRPr="003214BC" w:rsidRDefault="00683C3D" w:rsidP="00683C3D">
            <w:pPr>
              <w:pStyle w:val="Akapitzlist"/>
              <w:numPr>
                <w:ilvl w:val="0"/>
                <w:numId w:val="225"/>
              </w:numPr>
              <w:spacing w:before="40" w:after="40"/>
              <w:contextualSpacing/>
              <w:jc w:val="both"/>
              <w:rPr>
                <w:rFonts w:ascii="Arial" w:hAnsi="Arial" w:cs="Arial"/>
                <w:sz w:val="18"/>
                <w:szCs w:val="18"/>
              </w:rPr>
            </w:pPr>
            <w:r w:rsidRPr="00183959">
              <w:rPr>
                <w:rFonts w:ascii="Arial" w:hAnsi="Arial" w:cs="Arial"/>
                <w:sz w:val="18"/>
                <w:szCs w:val="18"/>
              </w:rPr>
              <w:t>Jeden podmiot może wystąpić w ramach konkursu – jako projektodawca albo partner nie więcej niż 1 raz we wniosku o dofinansowanie.</w:t>
            </w:r>
            <w:r w:rsidRPr="003214BC">
              <w:rPr>
                <w:rFonts w:ascii="Arial" w:hAnsi="Arial" w:cs="Arial"/>
                <w:sz w:val="18"/>
                <w:szCs w:val="18"/>
              </w:rPr>
              <w:t xml:space="preserve">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83C3D" w:rsidRPr="003214BC" w:rsidRDefault="00683C3D" w:rsidP="00683C3D">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A80222" w:rsidRDefault="00683C3D" w:rsidP="00683C3D">
            <w:pPr>
              <w:pStyle w:val="Akapitzlist"/>
              <w:numPr>
                <w:ilvl w:val="0"/>
                <w:numId w:val="225"/>
              </w:numPr>
              <w:tabs>
                <w:tab w:val="left" w:pos="355"/>
              </w:tabs>
              <w:contextualSpacing/>
              <w:jc w:val="both"/>
              <w:rPr>
                <w:rFonts w:ascii="Arial" w:hAnsi="Arial" w:cs="Arial"/>
                <w:sz w:val="18"/>
                <w:szCs w:val="18"/>
              </w:rPr>
            </w:pPr>
            <w:r w:rsidRPr="00A80222">
              <w:rPr>
                <w:rFonts w:ascii="Arial" w:hAnsi="Arial" w:cs="Arial"/>
                <w:sz w:val="18"/>
                <w:szCs w:val="18"/>
              </w:rPr>
              <w:t>Działania realizowane w projekcie przez projektodawcę oraz ewentualnych partnerów są zgodne z RPZ „Prewencja chorób sercowo-naczyniowych u pacjentów onkologicznych na lata 2020-2022”, który jest załącznikiem do Regulaminu Konkursu</w:t>
            </w:r>
            <w:r>
              <w:rPr>
                <w:rFonts w:ascii="Arial" w:hAnsi="Arial" w:cs="Arial"/>
                <w:sz w:val="18"/>
                <w:szCs w:val="18"/>
              </w:rPr>
              <w:t>.</w:t>
            </w:r>
            <w:r w:rsidRPr="00A80222">
              <w:rPr>
                <w:rFonts w:ascii="Arial" w:hAnsi="Arial" w:cs="Arial"/>
                <w:sz w:val="18"/>
                <w:szCs w:val="18"/>
              </w:rPr>
              <w:t xml:space="preserve"> </w:t>
            </w:r>
          </w:p>
          <w:p w:rsidR="00683C3D" w:rsidRPr="00A80222" w:rsidRDefault="00683C3D" w:rsidP="00683C3D">
            <w:pPr>
              <w:pStyle w:val="Akapitzlist"/>
              <w:tabs>
                <w:tab w:val="left" w:pos="355"/>
              </w:tabs>
              <w:ind w:left="1185"/>
              <w:contextualSpacing/>
              <w:jc w:val="both"/>
              <w:rPr>
                <w:rFonts w:ascii="Arial" w:hAnsi="Arial" w:cs="Arial"/>
                <w:sz w:val="18"/>
                <w:szCs w:val="18"/>
              </w:rPr>
            </w:pPr>
          </w:p>
          <w:p w:rsidR="00683C3D" w:rsidRPr="003214BC" w:rsidRDefault="00683C3D" w:rsidP="00683C3D">
            <w:pPr>
              <w:tabs>
                <w:tab w:val="left" w:pos="355"/>
              </w:tabs>
              <w:jc w:val="both"/>
              <w:rPr>
                <w:rFonts w:ascii="Arial" w:hAnsi="Arial" w:cs="Arial"/>
                <w:sz w:val="18"/>
                <w:szCs w:val="18"/>
              </w:rPr>
            </w:pPr>
            <w:r w:rsidRPr="00A80222">
              <w:rPr>
                <w:rFonts w:ascii="Arial" w:hAnsi="Arial" w:cs="Arial"/>
                <w:sz w:val="18"/>
                <w:szCs w:val="18"/>
              </w:rPr>
              <w:t>Na podstawie art. 45 ust. 3 ustawy z dnia 11 lipca 2014 r. o zasadach realizacji programów w zakresie polityki spójności finansowanych w perspektywie finansowej 2014–2020 (Dz. U. z 2020r. poz.</w:t>
            </w:r>
            <w:r>
              <w:rPr>
                <w:rFonts w:ascii="Arial" w:hAnsi="Arial" w:cs="Arial"/>
                <w:sz w:val="18"/>
                <w:szCs w:val="18"/>
              </w:rPr>
              <w:t xml:space="preserve"> </w:t>
            </w:r>
            <w:r w:rsidRPr="00A80222">
              <w:rPr>
                <w:rFonts w:ascii="Arial" w:hAnsi="Arial" w:cs="Arial"/>
                <w:sz w:val="18"/>
                <w:szCs w:val="18"/>
              </w:rPr>
              <w:t>818) treść wniosku o dofinasowanie w części dotyczącej spełnienia kryterium  może być uzupełniana lub poprawiana w zakresie określonym w regulaminie konkursu.</w:t>
            </w:r>
          </w:p>
        </w:tc>
      </w:tr>
      <w:tr w:rsidR="00683C3D" w:rsidRPr="003214BC" w:rsidTr="00683C3D">
        <w:trPr>
          <w:cantSplit/>
          <w:trHeight w:val="3671"/>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83C3D" w:rsidRPr="003214BC" w:rsidDel="00295C52"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83C3D" w:rsidRPr="00A80222" w:rsidRDefault="00683C3D" w:rsidP="00683C3D">
            <w:pPr>
              <w:pStyle w:val="Akapitzlist"/>
              <w:numPr>
                <w:ilvl w:val="0"/>
                <w:numId w:val="225"/>
              </w:numPr>
              <w:spacing w:before="120" w:after="120"/>
              <w:jc w:val="both"/>
              <w:rPr>
                <w:rFonts w:ascii="Arial" w:hAnsi="Arial" w:cs="Arial"/>
                <w:sz w:val="18"/>
                <w:szCs w:val="18"/>
              </w:rPr>
            </w:pPr>
            <w:r w:rsidRPr="00A80222">
              <w:rPr>
                <w:rFonts w:ascii="Arial" w:hAnsi="Arial" w:cs="Arial"/>
                <w:sz w:val="18"/>
                <w:szCs w:val="18"/>
              </w:rPr>
              <w:t>Okres realizacji projektu trwa nie dłużej niż do 31.12.2022 r.</w:t>
            </w:r>
          </w:p>
          <w:p w:rsidR="00683C3D" w:rsidRPr="00A80222" w:rsidRDefault="00683C3D" w:rsidP="00683C3D">
            <w:pPr>
              <w:spacing w:before="120" w:after="120"/>
              <w:jc w:val="both"/>
              <w:rPr>
                <w:rFonts w:ascii="Arial" w:hAnsi="Arial" w:cs="Arial"/>
                <w:sz w:val="18"/>
                <w:szCs w:val="18"/>
              </w:rPr>
            </w:pPr>
            <w:r w:rsidRPr="00A80222">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wdrażanych projektów. </w:t>
            </w:r>
          </w:p>
          <w:p w:rsidR="00683C3D" w:rsidRPr="003214BC" w:rsidRDefault="00683C3D" w:rsidP="00683C3D">
            <w:pPr>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color w:val="1F497D"/>
                <w:sz w:val="18"/>
                <w:szCs w:val="18"/>
              </w:rPr>
            </w:pPr>
            <w:r w:rsidRPr="004438A0">
              <w:rPr>
                <w:rFonts w:ascii="Arial" w:hAnsi="Arial" w:cs="Arial"/>
                <w:sz w:val="18"/>
                <w:szCs w:val="18"/>
              </w:rPr>
              <w:t xml:space="preserve">Projektodawca zapewnia, że działania realizowane w projekcie nie zastępują świadczeń opieki zdrowotnej, których finansowanie zagwarantowane jest </w:t>
            </w:r>
            <w:r>
              <w:rPr>
                <w:rFonts w:ascii="Arial" w:hAnsi="Arial" w:cs="Arial"/>
                <w:sz w:val="18"/>
                <w:szCs w:val="18"/>
              </w:rPr>
              <w:t xml:space="preserve"> </w:t>
            </w:r>
            <w:r w:rsidRPr="004438A0">
              <w:rPr>
                <w:rFonts w:ascii="Arial" w:hAnsi="Arial" w:cs="Arial"/>
                <w:sz w:val="18"/>
                <w:szCs w:val="18"/>
              </w:rPr>
              <w:t>ze środków publicznych. Z treści wniosku wynika, że działania w projekcie stanowią wartość dodaną w stosunku do ww.  świadczeń.</w:t>
            </w:r>
          </w:p>
        </w:tc>
      </w:tr>
      <w:tr w:rsidR="00683C3D" w:rsidRPr="003214BC" w:rsidTr="00683C3D">
        <w:trPr>
          <w:cantSplit/>
          <w:trHeight w:val="202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83C3D" w:rsidRPr="003214BC" w:rsidRDefault="00683C3D" w:rsidP="00683C3D">
            <w:pPr>
              <w:pStyle w:val="Default"/>
              <w:spacing w:before="20" w:after="20"/>
              <w:jc w:val="both"/>
              <w:rPr>
                <w:rFonts w:ascii="Arial" w:hAnsi="Arial" w:cs="Arial"/>
                <w:sz w:val="18"/>
                <w:szCs w:val="18"/>
              </w:rPr>
            </w:pPr>
          </w:p>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3214BC">
              <w:rPr>
                <w:rFonts w:ascii="Arial" w:hAnsi="Arial" w:cs="Arial"/>
                <w:sz w:val="18"/>
                <w:szCs w:val="18"/>
              </w:rPr>
              <w:t>AOTMiT</w:t>
            </w:r>
            <w:proofErr w:type="spellEnd"/>
            <w:r w:rsidRPr="003214BC">
              <w:rPr>
                <w:rFonts w:ascii="Arial" w:hAnsi="Arial" w:cs="Arial"/>
                <w:sz w:val="18"/>
                <w:szCs w:val="18"/>
              </w:rPr>
              <w:t xml:space="preserve">) lub spełniły wszystkie warunki wskazane w warunkowej opinii </w:t>
            </w:r>
            <w:proofErr w:type="spellStart"/>
            <w:r w:rsidRPr="003214BC">
              <w:rPr>
                <w:rFonts w:ascii="Arial" w:hAnsi="Arial" w:cs="Arial"/>
                <w:sz w:val="18"/>
                <w:szCs w:val="18"/>
              </w:rPr>
              <w:t>AOTMiT</w:t>
            </w:r>
            <w:proofErr w:type="spellEnd"/>
            <w:r w:rsidRPr="003214BC">
              <w:rPr>
                <w:rFonts w:ascii="Arial" w:hAnsi="Arial" w:cs="Arial"/>
                <w:sz w:val="18"/>
                <w:szCs w:val="18"/>
              </w:rPr>
              <w:t>, stanowiące załącznik do dokumentacji konkursowej.</w:t>
            </w:r>
          </w:p>
          <w:p w:rsidR="00683C3D" w:rsidRPr="003214BC" w:rsidRDefault="00683C3D" w:rsidP="00683C3D">
            <w:pPr>
              <w:jc w:val="both"/>
              <w:rPr>
                <w:rFonts w:ascii="Arial" w:hAnsi="Arial" w:cs="Arial"/>
                <w:sz w:val="18"/>
                <w:szCs w:val="18"/>
              </w:rPr>
            </w:pPr>
          </w:p>
          <w:p w:rsidR="00683C3D" w:rsidRPr="003214BC" w:rsidRDefault="00683C3D" w:rsidP="00683C3D">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 xml:space="preserve">Projektodawca wniesie wkład własny w wysokości nie mniejszej niż 10% wartości projektu, zgodnie z zapisami zawartymi w Szczegółowym Opisie Osi Priorytetowych Regionalnego Programu Operacyjnego Województwa Zachodniopomorskiego 2014-2020.  </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83C3D" w:rsidRPr="003214BC" w:rsidRDefault="00683C3D" w:rsidP="00683C3D">
            <w:pPr>
              <w:pStyle w:val="Akapitzlist"/>
              <w:numPr>
                <w:ilvl w:val="0"/>
                <w:numId w:val="225"/>
              </w:numPr>
              <w:jc w:val="both"/>
              <w:rPr>
                <w:rFonts w:ascii="Arial" w:hAnsi="Arial" w:cs="Arial"/>
                <w:sz w:val="18"/>
                <w:szCs w:val="18"/>
              </w:rPr>
            </w:pPr>
            <w:r w:rsidRPr="00183959">
              <w:rPr>
                <w:rFonts w:ascii="Arial" w:hAnsi="Arial" w:cs="Arial"/>
                <w:sz w:val="18"/>
                <w:szCs w:val="18"/>
              </w:rPr>
              <w:t>Projektodawca lub Partner  nie  jest  realizatorem  analogicznego  programu  zdrowotnego  lub  programu polityki zdrowotnej realizowanego w ramach POWER.</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5"/>
              </w:numPr>
              <w:tabs>
                <w:tab w:val="left" w:pos="356"/>
              </w:tabs>
              <w:jc w:val="both"/>
              <w:rPr>
                <w:rFonts w:ascii="Arial" w:hAnsi="Arial" w:cs="Arial"/>
                <w:sz w:val="18"/>
                <w:szCs w:val="18"/>
              </w:rPr>
            </w:pPr>
            <w:r w:rsidRPr="00183959">
              <w:rPr>
                <w:rFonts w:ascii="Arial" w:hAnsi="Arial" w:cs="Arial"/>
                <w:sz w:val="18"/>
                <w:szCs w:val="18"/>
              </w:rPr>
              <w:t>Maksymalna wartość projektu wynosi nie więcej niż wartość określona w ramach właściwego Regionalnego Programu Zdrowotnego "Prewencja chorób sercowo-naczyniowych u pacjentów onkologicznych na lata 2020-2022"</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r>
              <w:rPr>
                <w:rFonts w:ascii="Arial" w:hAnsi="Arial" w:cs="Arial"/>
                <w:sz w:val="18"/>
                <w:szCs w:val="18"/>
              </w:rPr>
              <w:t>.</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83C3D" w:rsidRPr="004438A0" w:rsidRDefault="00683C3D" w:rsidP="00683C3D">
            <w:pPr>
              <w:pStyle w:val="Akapitzlist"/>
              <w:numPr>
                <w:ilvl w:val="0"/>
                <w:numId w:val="225"/>
              </w:numPr>
              <w:jc w:val="both"/>
              <w:rPr>
                <w:rFonts w:ascii="Arial" w:hAnsi="Arial" w:cs="Arial"/>
                <w:sz w:val="18"/>
                <w:szCs w:val="18"/>
              </w:rPr>
            </w:pPr>
            <w:r w:rsidRPr="004438A0">
              <w:rPr>
                <w:rFonts w:ascii="Arial" w:hAnsi="Arial" w:cs="Arial"/>
                <w:sz w:val="18"/>
                <w:szCs w:val="18"/>
              </w:rPr>
              <w:t>Koszty bezpośrednie projektu nie są rozliczane w całości kwotami ryczałtowymi określonymi przez beneficjenta.</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83C3D" w:rsidRDefault="00683C3D" w:rsidP="00683C3D">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Kryteria premiujące</w:t>
            </w:r>
          </w:p>
        </w:tc>
      </w:tr>
      <w:tr w:rsidR="00683C3D" w:rsidRPr="003214BC" w:rsidTr="00683C3D">
        <w:trPr>
          <w:cantSplit/>
          <w:trHeight w:val="1159"/>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492" w:hanging="425"/>
              <w:jc w:val="both"/>
              <w:rPr>
                <w:rFonts w:ascii="Arial" w:hAnsi="Arial" w:cs="Arial"/>
                <w:sz w:val="18"/>
                <w:szCs w:val="18"/>
              </w:rPr>
            </w:pPr>
            <w:r w:rsidRPr="00183959">
              <w:rPr>
                <w:rFonts w:ascii="Arial" w:hAnsi="Arial" w:cs="Arial"/>
                <w:sz w:val="18"/>
                <w:szCs w:val="18"/>
              </w:rPr>
              <w:t>Projektodawca od minimum 1 roku przed dniem</w:t>
            </w:r>
            <w:r>
              <w:rPr>
                <w:rFonts w:ascii="Arial" w:hAnsi="Arial" w:cs="Arial"/>
                <w:sz w:val="18"/>
                <w:szCs w:val="18"/>
              </w:rPr>
              <w:t xml:space="preserve"> </w:t>
            </w:r>
            <w:r w:rsidRPr="00183959">
              <w:rPr>
                <w:rFonts w:ascii="Arial" w:hAnsi="Arial" w:cs="Arial"/>
                <w:sz w:val="18"/>
                <w:szCs w:val="18"/>
              </w:rPr>
              <w:t xml:space="preserve"> złożenia wniosku posiada siedzibę  lub oddział lub główne miejsce wykonywania działalności lub dodatkowe miejsce wykonywania działalności na terenie województwa zachodniopomorskiego.</w:t>
            </w: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10</w:t>
            </w:r>
          </w:p>
        </w:tc>
      </w:tr>
      <w:tr w:rsidR="00683C3D" w:rsidRPr="003214BC" w:rsidTr="00683C3D">
        <w:trPr>
          <w:cantSplit/>
          <w:trHeight w:val="1970"/>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83C3D" w:rsidRPr="003214BC" w:rsidRDefault="00683C3D" w:rsidP="00683C3D">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numPr>
                <w:ilvl w:val="0"/>
                <w:numId w:val="222"/>
              </w:numPr>
              <w:tabs>
                <w:tab w:val="left" w:pos="360"/>
              </w:tabs>
              <w:ind w:left="334" w:hanging="283"/>
              <w:rPr>
                <w:rFonts w:ascii="Arial" w:hAnsi="Arial" w:cs="Arial"/>
                <w:sz w:val="18"/>
                <w:szCs w:val="18"/>
              </w:rPr>
            </w:pPr>
            <w:r w:rsidRPr="00183959">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83C3D" w:rsidRPr="000F42A8" w:rsidRDefault="00683C3D" w:rsidP="00683C3D">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83C3D" w:rsidRPr="000F42A8" w:rsidRDefault="00683C3D" w:rsidP="00683C3D">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83C3D" w:rsidRPr="000F42A8" w:rsidRDefault="00683C3D" w:rsidP="00683C3D">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83C3D" w:rsidRPr="003214BC" w:rsidRDefault="00683C3D" w:rsidP="00683C3D">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83C3D" w:rsidRPr="003214BC" w:rsidRDefault="00683C3D" w:rsidP="00683C3D">
            <w:pPr>
              <w:pStyle w:val="Akapitzlist"/>
              <w:numPr>
                <w:ilvl w:val="0"/>
                <w:numId w:val="222"/>
              </w:numPr>
              <w:ind w:left="394" w:hanging="283"/>
              <w:jc w:val="both"/>
              <w:rPr>
                <w:rFonts w:ascii="Arial" w:hAnsi="Arial" w:cs="Arial"/>
                <w:sz w:val="18"/>
                <w:szCs w:val="18"/>
              </w:rPr>
            </w:pPr>
            <w:r w:rsidRPr="00183959">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5</w:t>
            </w:r>
          </w:p>
        </w:tc>
      </w:tr>
      <w:tr w:rsidR="00683C3D" w:rsidRPr="003214BC" w:rsidTr="00683C3D">
        <w:trPr>
          <w:cantSplit/>
        </w:trPr>
        <w:tc>
          <w:tcPr>
            <w:tcW w:w="1110" w:type="pct"/>
            <w:gridSpan w:val="2"/>
            <w:vMerge/>
            <w:vAlign w:val="center"/>
          </w:tcPr>
          <w:p w:rsidR="00683C3D" w:rsidRPr="003214BC" w:rsidRDefault="00683C3D" w:rsidP="00683C3D">
            <w:pPr>
              <w:jc w:val="both"/>
              <w:rPr>
                <w:rFonts w:ascii="Arial" w:hAnsi="Arial" w:cs="Arial"/>
                <w:sz w:val="18"/>
                <w:szCs w:val="18"/>
              </w:rPr>
            </w:pPr>
          </w:p>
        </w:tc>
        <w:tc>
          <w:tcPr>
            <w:tcW w:w="901" w:type="pct"/>
            <w:tcBorders>
              <w:bottom w:val="single" w:sz="6" w:space="0" w:color="auto"/>
            </w:tcBorders>
            <w:shd w:val="clear" w:color="auto" w:fill="CCFFCC"/>
            <w:vAlign w:val="center"/>
          </w:tcPr>
          <w:p w:rsidR="00683C3D" w:rsidRPr="003214BC" w:rsidRDefault="00683C3D" w:rsidP="00683C3D">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83C3D" w:rsidRPr="003214BC" w:rsidRDefault="00683C3D" w:rsidP="00683C3D">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83C3D" w:rsidRPr="003214BC" w:rsidRDefault="00683C3D" w:rsidP="00683C3D">
            <w:pPr>
              <w:jc w:val="both"/>
              <w:rPr>
                <w:rFonts w:ascii="Arial" w:hAnsi="Arial" w:cs="Arial"/>
                <w:sz w:val="18"/>
                <w:szCs w:val="18"/>
              </w:rPr>
            </w:pP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83C3D" w:rsidRPr="003214BC" w:rsidRDefault="00683C3D" w:rsidP="00683C3D">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83C3D" w:rsidRPr="004438A0" w:rsidRDefault="00683C3D" w:rsidP="00683C3D">
            <w:pPr>
              <w:ind w:left="16" w:firstLine="24"/>
              <w:jc w:val="both"/>
              <w:rPr>
                <w:rFonts w:ascii="Arial" w:hAnsi="Arial" w:cs="Arial"/>
                <w:sz w:val="18"/>
                <w:szCs w:val="18"/>
              </w:rPr>
            </w:pPr>
            <w:hyperlink r:id="rId17" w:history="1">
              <w:r w:rsidRPr="003214BC">
                <w:rPr>
                  <w:rStyle w:val="Hipercze"/>
                  <w:rFonts w:ascii="Arial" w:hAnsi="Arial" w:cs="Arial"/>
                  <w:sz w:val="18"/>
                  <w:szCs w:val="18"/>
                </w:rPr>
                <w:t>http://www.nfz.gov.pl/o-nfz/informator-o-zawartych-umowach</w:t>
              </w:r>
            </w:hyperlink>
            <w:r w:rsidRPr="003214BC">
              <w:rPr>
                <w:rFonts w:ascii="Arial" w:hAnsi="Arial" w:cs="Arial"/>
                <w:sz w:val="18"/>
                <w:szCs w:val="18"/>
              </w:rPr>
              <w:t>.</w:t>
            </w:r>
          </w:p>
        </w:tc>
        <w:tc>
          <w:tcPr>
            <w:tcW w:w="734" w:type="pct"/>
            <w:gridSpan w:val="3"/>
            <w:tcBorders>
              <w:bottom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83C3D" w:rsidRPr="003214BC" w:rsidRDefault="00683C3D" w:rsidP="00683C3D">
            <w:pPr>
              <w:jc w:val="center"/>
              <w:rPr>
                <w:rFonts w:ascii="Arial" w:hAnsi="Arial" w:cs="Arial"/>
                <w:sz w:val="18"/>
                <w:szCs w:val="18"/>
              </w:rPr>
            </w:pPr>
            <w:r>
              <w:rPr>
                <w:rFonts w:ascii="Arial" w:hAnsi="Arial" w:cs="Arial"/>
                <w:sz w:val="18"/>
                <w:szCs w:val="18"/>
              </w:rPr>
              <w:t>1</w:t>
            </w:r>
          </w:p>
        </w:tc>
      </w:tr>
      <w:tr w:rsidR="00683C3D" w:rsidRPr="003214BC" w:rsidTr="00683C3D">
        <w:trPr>
          <w:cantSplit/>
        </w:trPr>
        <w:tc>
          <w:tcPr>
            <w:tcW w:w="1110" w:type="pct"/>
            <w:gridSpan w:val="2"/>
            <w:tcBorders>
              <w:bottom w:val="single" w:sz="6" w:space="0" w:color="auto"/>
            </w:tcBorders>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83C3D" w:rsidRPr="003214BC" w:rsidRDefault="00683C3D" w:rsidP="00683C3D">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83C3D" w:rsidRPr="003214BC" w:rsidTr="00683C3D">
        <w:trPr>
          <w:cantSplit/>
        </w:trPr>
        <w:tc>
          <w:tcPr>
            <w:tcW w:w="5000" w:type="pct"/>
            <w:gridSpan w:val="15"/>
            <w:tcBorders>
              <w:top w:val="single" w:sz="6" w:space="0" w:color="auto"/>
              <w:bottom w:val="single" w:sz="6" w:space="0" w:color="auto"/>
            </w:tcBorders>
            <w:shd w:val="clear" w:color="auto" w:fill="CCFFCC"/>
            <w:vAlign w:val="center"/>
          </w:tcPr>
          <w:p w:rsidR="00683C3D" w:rsidRPr="003214BC" w:rsidRDefault="00683C3D" w:rsidP="00683C3D">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83C3D" w:rsidRPr="003214BC" w:rsidTr="00683C3D">
        <w:trPr>
          <w:cantSplit/>
          <w:trHeight w:val="542"/>
        </w:trPr>
        <w:tc>
          <w:tcPr>
            <w:tcW w:w="1110" w:type="pct"/>
            <w:gridSpan w:val="2"/>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Wskaźnik realizujący ramy wykonania</w:t>
            </w:r>
          </w:p>
          <w:p w:rsidR="00683C3D" w:rsidRPr="003214BC" w:rsidRDefault="00683C3D" w:rsidP="00683C3D">
            <w:pPr>
              <w:jc w:val="center"/>
              <w:rPr>
                <w:rFonts w:ascii="Arial" w:hAnsi="Arial" w:cs="Arial"/>
                <w:sz w:val="18"/>
                <w:szCs w:val="18"/>
              </w:rPr>
            </w:pPr>
            <w:r w:rsidRPr="003214BC">
              <w:rPr>
                <w:rFonts w:ascii="Arial" w:hAnsi="Arial" w:cs="Arial"/>
                <w:sz w:val="18"/>
                <w:szCs w:val="18"/>
              </w:rPr>
              <w:t>T/N</w:t>
            </w:r>
          </w:p>
        </w:tc>
      </w:tr>
      <w:tr w:rsidR="00683C3D" w:rsidRPr="003214BC" w:rsidTr="00683C3D">
        <w:trPr>
          <w:cantSplit/>
          <w:trHeight w:val="236"/>
        </w:trPr>
        <w:tc>
          <w:tcPr>
            <w:tcW w:w="1110" w:type="pct"/>
            <w:gridSpan w:val="2"/>
            <w:vMerge/>
            <w:tcBorders>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83C3D" w:rsidRPr="003214BC" w:rsidRDefault="00683C3D" w:rsidP="00683C3D">
            <w:pPr>
              <w:jc w:val="both"/>
              <w:rPr>
                <w:rFonts w:ascii="Arial" w:hAnsi="Arial" w:cs="Arial"/>
                <w:color w:val="FF0000"/>
                <w:sz w:val="18"/>
                <w:szCs w:val="18"/>
              </w:rPr>
            </w:pPr>
          </w:p>
        </w:tc>
      </w:tr>
      <w:tr w:rsidR="00683C3D" w:rsidRPr="003214BC"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194" w:hanging="194"/>
              <w:jc w:val="both"/>
              <w:rPr>
                <w:rFonts w:ascii="Arial" w:hAnsi="Arial" w:cs="Arial"/>
                <w:i/>
                <w:color w:val="D9D9D9" w:themeColor="background1" w:themeShade="D9"/>
                <w:sz w:val="18"/>
                <w:szCs w:val="18"/>
              </w:rPr>
            </w:pPr>
            <w:r w:rsidRPr="00AF5C88">
              <w:rPr>
                <w:rFonts w:ascii="Arial" w:hAnsi="Arial" w:cs="Arial"/>
                <w:iCs/>
                <w:color w:val="000000"/>
                <w:sz w:val="18"/>
                <w:szCs w:val="18"/>
              </w:rPr>
              <w:t>Liczba osób, które dzięki interwencji EFS zgłosiły się na badanie profilaktyczne</w:t>
            </w:r>
          </w:p>
        </w:tc>
        <w:tc>
          <w:tcPr>
            <w:tcW w:w="901" w:type="pct"/>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N</w:t>
            </w:r>
          </w:p>
        </w:tc>
      </w:tr>
      <w:tr w:rsidR="00683C3D" w:rsidRPr="004E7F01" w:rsidTr="00683C3D">
        <w:trPr>
          <w:cantSplit/>
        </w:trPr>
        <w:tc>
          <w:tcPr>
            <w:tcW w:w="1110" w:type="pct"/>
            <w:gridSpan w:val="2"/>
            <w:tcBorders>
              <w:top w:val="single" w:sz="6" w:space="0" w:color="auto"/>
              <w:bottom w:val="single" w:sz="6" w:space="0" w:color="auto"/>
            </w:tcBorders>
            <w:vAlign w:val="center"/>
          </w:tcPr>
          <w:p w:rsidR="00683C3D" w:rsidRPr="003214BC" w:rsidRDefault="00683C3D" w:rsidP="00683C3D">
            <w:pPr>
              <w:pStyle w:val="Akapitzlist"/>
              <w:numPr>
                <w:ilvl w:val="0"/>
                <w:numId w:val="221"/>
              </w:numPr>
              <w:ind w:left="336" w:hanging="284"/>
              <w:jc w:val="both"/>
              <w:rPr>
                <w:rFonts w:ascii="Arial" w:hAnsi="Arial" w:cs="Arial"/>
                <w:iCs/>
                <w:color w:val="000000"/>
                <w:sz w:val="18"/>
                <w:szCs w:val="18"/>
              </w:rPr>
            </w:pPr>
            <w:r w:rsidRPr="003214BC">
              <w:rPr>
                <w:rFonts w:ascii="Arial" w:hAnsi="Arial" w:cs="Arial"/>
                <w:iCs/>
                <w:color w:val="000000"/>
                <w:sz w:val="18"/>
                <w:szCs w:val="18"/>
              </w:rPr>
              <w:t xml:space="preserve">Liczba osób objętych programem zdrowotnym dzięki EFS </w:t>
            </w:r>
          </w:p>
        </w:tc>
        <w:tc>
          <w:tcPr>
            <w:tcW w:w="901" w:type="pct"/>
            <w:tcBorders>
              <w:top w:val="single" w:sz="6" w:space="0" w:color="auto"/>
              <w:bottom w:val="single" w:sz="6" w:space="0" w:color="auto"/>
            </w:tcBorders>
            <w:shd w:val="clear" w:color="auto" w:fill="FFFFFF" w:themeFill="background1"/>
            <w:vAlign w:val="center"/>
          </w:tcPr>
          <w:p w:rsidR="00683C3D" w:rsidRPr="003214BC" w:rsidDel="00B82C1F" w:rsidRDefault="00683C3D" w:rsidP="00683C3D">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83C3D" w:rsidRPr="003214BC" w:rsidRDefault="00683C3D" w:rsidP="00683C3D">
            <w:pPr>
              <w:jc w:val="center"/>
              <w:rPr>
                <w:rFonts w:ascii="Arial" w:hAnsi="Arial" w:cs="Arial"/>
                <w:sz w:val="18"/>
                <w:szCs w:val="18"/>
              </w:rPr>
            </w:pPr>
            <w:r w:rsidRPr="003214BC">
              <w:rPr>
                <w:rFonts w:ascii="Arial" w:hAnsi="Arial" w:cs="Arial"/>
                <w:sz w:val="18"/>
                <w:szCs w:val="18"/>
              </w:rPr>
              <w:t>1200</w:t>
            </w:r>
          </w:p>
        </w:tc>
        <w:tc>
          <w:tcPr>
            <w:tcW w:w="1356" w:type="pct"/>
            <w:gridSpan w:val="5"/>
            <w:tcBorders>
              <w:top w:val="single" w:sz="6" w:space="0" w:color="auto"/>
              <w:bottom w:val="single" w:sz="6" w:space="0" w:color="auto"/>
            </w:tcBorders>
            <w:shd w:val="clear" w:color="auto" w:fill="FFFFFF" w:themeFill="background1"/>
            <w:vAlign w:val="center"/>
          </w:tcPr>
          <w:p w:rsidR="00683C3D" w:rsidRPr="004E7F01" w:rsidRDefault="00683C3D" w:rsidP="00683C3D">
            <w:pPr>
              <w:jc w:val="center"/>
              <w:rPr>
                <w:rFonts w:ascii="Arial" w:hAnsi="Arial" w:cs="Arial"/>
                <w:sz w:val="18"/>
                <w:szCs w:val="18"/>
              </w:rPr>
            </w:pPr>
            <w:r w:rsidRPr="003214BC">
              <w:rPr>
                <w:rFonts w:ascii="Arial" w:hAnsi="Arial" w:cs="Arial"/>
                <w:sz w:val="18"/>
                <w:szCs w:val="18"/>
              </w:rPr>
              <w:t>N</w:t>
            </w:r>
          </w:p>
        </w:tc>
      </w:tr>
    </w:tbl>
    <w:p w:rsidR="00683C3D" w:rsidRPr="004E7F01" w:rsidRDefault="00683C3D" w:rsidP="00683C3D">
      <w:pPr>
        <w:spacing w:after="200" w:line="276" w:lineRule="auto"/>
        <w:contextualSpacing/>
        <w:jc w:val="both"/>
        <w:rPr>
          <w:rFonts w:ascii="Arial" w:hAnsi="Arial" w:cs="Arial"/>
          <w:sz w:val="18"/>
          <w:szCs w:val="18"/>
        </w:rPr>
      </w:pPr>
    </w:p>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83C3D" w:rsidRDefault="00683C3D" w:rsidP="00210F36"/>
    <w:p w:rsidR="0065652F" w:rsidRPr="004E7F01" w:rsidRDefault="0065652F" w:rsidP="0065652F">
      <w:pPr>
        <w:ind w:right="-157"/>
        <w:jc w:val="both"/>
        <w:rPr>
          <w:rFonts w:ascii="Arial" w:hAnsi="Arial" w:cs="Arial"/>
          <w:sz w:val="18"/>
          <w:szCs w:val="18"/>
        </w:rPr>
      </w:pPr>
    </w:p>
    <w:p w:rsidR="0065652F" w:rsidRPr="004E7F01" w:rsidRDefault="0065652F" w:rsidP="0065652F">
      <w:pPr>
        <w:ind w:right="-157"/>
        <w:jc w:val="both"/>
        <w:rPr>
          <w:rFonts w:ascii="Arial" w:hAnsi="Arial" w:cs="Arial"/>
          <w:sz w:val="18"/>
          <w:szCs w:val="18"/>
        </w:rPr>
      </w:pPr>
    </w:p>
    <w:p w:rsidR="0065652F" w:rsidRPr="006040ED" w:rsidRDefault="0065652F" w:rsidP="0065652F">
      <w:pPr>
        <w:jc w:val="both"/>
        <w:rPr>
          <w:rFonts w:ascii="Arial" w:hAnsi="Arial" w:cs="Arial"/>
          <w:sz w:val="28"/>
          <w:szCs w:val="28"/>
        </w:rPr>
      </w:pPr>
    </w:p>
    <w:p w:rsidR="0065652F" w:rsidRPr="003214BC" w:rsidRDefault="0065652F" w:rsidP="0065652F">
      <w:pPr>
        <w:jc w:val="center"/>
        <w:rPr>
          <w:rFonts w:ascii="Arial" w:hAnsi="Arial" w:cs="Arial"/>
          <w:b/>
          <w:sz w:val="40"/>
          <w:szCs w:val="40"/>
        </w:rPr>
      </w:pPr>
      <w:r w:rsidRPr="003214BC">
        <w:rPr>
          <w:rFonts w:ascii="Arial" w:hAnsi="Arial" w:cs="Arial"/>
          <w:b/>
          <w:sz w:val="40"/>
          <w:szCs w:val="40"/>
        </w:rPr>
        <w:t>Plan działania na rok 2020</w:t>
      </w:r>
    </w:p>
    <w:p w:rsidR="0065652F" w:rsidRPr="003214BC" w:rsidRDefault="0065652F" w:rsidP="0065652F">
      <w:pPr>
        <w:jc w:val="center"/>
        <w:rPr>
          <w:rFonts w:ascii="Arial" w:hAnsi="Arial" w:cs="Arial"/>
          <w:b/>
          <w:sz w:val="28"/>
          <w:szCs w:val="28"/>
        </w:rPr>
      </w:pPr>
    </w:p>
    <w:p w:rsidR="0065652F" w:rsidRPr="003214BC" w:rsidRDefault="0065652F" w:rsidP="0065652F">
      <w:pPr>
        <w:jc w:val="center"/>
        <w:rPr>
          <w:rFonts w:ascii="Arial" w:hAnsi="Arial" w:cs="Arial"/>
          <w:b/>
          <w:spacing w:val="20"/>
        </w:rPr>
      </w:pPr>
      <w:r w:rsidRPr="003214BC">
        <w:rPr>
          <w:rFonts w:ascii="Arial" w:hAnsi="Arial" w:cs="Arial"/>
          <w:b/>
          <w:spacing w:val="20"/>
        </w:rPr>
        <w:t xml:space="preserve">REGIONALNY PROGRAM OPERACYJNY </w:t>
      </w:r>
      <w:r w:rsidRPr="003214BC">
        <w:rPr>
          <w:rFonts w:ascii="Arial" w:hAnsi="Arial" w:cs="Arial"/>
          <w:b/>
          <w:spacing w:val="20"/>
        </w:rPr>
        <w:br/>
        <w:t>WOJEWÓDZTWA ZACHODNIOPOMORSKIEGO</w:t>
      </w:r>
    </w:p>
    <w:p w:rsidR="0065652F" w:rsidRPr="003214BC" w:rsidRDefault="0065652F" w:rsidP="0065652F">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65652F" w:rsidRPr="003214BC" w:rsidTr="0065652F">
        <w:trPr>
          <w:trHeight w:val="362"/>
        </w:trPr>
        <w:tc>
          <w:tcPr>
            <w:tcW w:w="10315" w:type="dxa"/>
            <w:gridSpan w:val="6"/>
            <w:shd w:val="clear" w:color="auto" w:fill="D9D9D9"/>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INFORMACJE O INSTYTUCJI POŚREDNICZĄCEJ/ZARZĄDZAJĄCEJ</w:t>
            </w:r>
          </w:p>
        </w:tc>
      </w:tr>
      <w:tr w:rsidR="0065652F" w:rsidRPr="003214BC" w:rsidTr="0065652F">
        <w:trPr>
          <w:trHeight w:val="511"/>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Numer i nazwa osi priorytetowej</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VI Rynek pracy</w:t>
            </w:r>
          </w:p>
        </w:tc>
      </w:tr>
      <w:tr w:rsidR="0065652F" w:rsidRPr="003214BC" w:rsidTr="0065652F">
        <w:trPr>
          <w:trHeight w:val="519"/>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Instytucja Pośrednicząca</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Wojewódzki Urząd Pracy w Szczecinie</w:t>
            </w:r>
          </w:p>
        </w:tc>
      </w:tr>
      <w:tr w:rsidR="0065652F" w:rsidRPr="003214BC" w:rsidTr="0065652F">
        <w:trPr>
          <w:trHeight w:val="348"/>
        </w:trPr>
        <w:tc>
          <w:tcPr>
            <w:tcW w:w="3034" w:type="dxa"/>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Adres korespondencyjny</w:t>
            </w:r>
          </w:p>
        </w:tc>
        <w:tc>
          <w:tcPr>
            <w:tcW w:w="7281" w:type="dxa"/>
            <w:gridSpan w:val="5"/>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ul. A. Mickiewicza 41</w:t>
            </w:r>
            <w:r w:rsidRPr="003214BC">
              <w:rPr>
                <w:rFonts w:ascii="Arial" w:hAnsi="Arial" w:cs="Arial"/>
                <w:sz w:val="18"/>
                <w:szCs w:val="18"/>
              </w:rPr>
              <w:br/>
              <w:t>70-383 Szczecin</w:t>
            </w:r>
          </w:p>
        </w:tc>
      </w:tr>
      <w:tr w:rsidR="0065652F" w:rsidRPr="003214BC" w:rsidTr="0065652F">
        <w:trPr>
          <w:trHeight w:val="358"/>
        </w:trPr>
        <w:tc>
          <w:tcPr>
            <w:tcW w:w="3034" w:type="dxa"/>
            <w:tcBorders>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Telefon</w:t>
            </w:r>
          </w:p>
        </w:tc>
        <w:tc>
          <w:tcPr>
            <w:tcW w:w="804"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91</w:t>
            </w:r>
          </w:p>
        </w:tc>
        <w:tc>
          <w:tcPr>
            <w:tcW w:w="1977" w:type="dxa"/>
            <w:tcBorders>
              <w:bottom w:val="single" w:sz="2"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sz w:val="18"/>
                <w:szCs w:val="18"/>
              </w:rPr>
              <w:t>42 56 101</w:t>
            </w:r>
          </w:p>
        </w:tc>
        <w:tc>
          <w:tcPr>
            <w:tcW w:w="1524" w:type="dxa"/>
            <w:tcBorders>
              <w:bottom w:val="single" w:sz="2" w:space="0" w:color="auto"/>
            </w:tcBorders>
            <w:shd w:val="clear" w:color="auto" w:fill="D9D9D9"/>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Faks</w:t>
            </w:r>
          </w:p>
        </w:tc>
        <w:tc>
          <w:tcPr>
            <w:tcW w:w="836"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91</w:t>
            </w:r>
          </w:p>
        </w:tc>
        <w:tc>
          <w:tcPr>
            <w:tcW w:w="2140" w:type="dxa"/>
            <w:tcBorders>
              <w:bottom w:val="single" w:sz="2"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42 56 103</w:t>
            </w:r>
          </w:p>
        </w:tc>
      </w:tr>
      <w:tr w:rsidR="0065652F" w:rsidRPr="003214BC" w:rsidTr="0065652F">
        <w:trPr>
          <w:trHeight w:val="354"/>
        </w:trPr>
        <w:tc>
          <w:tcPr>
            <w:tcW w:w="3034" w:type="dxa"/>
            <w:tcBorders>
              <w:top w:val="single" w:sz="2" w:space="0" w:color="auto"/>
              <w:bottom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5652F" w:rsidRPr="003214BC" w:rsidRDefault="00683C3D" w:rsidP="0065652F">
            <w:pPr>
              <w:jc w:val="center"/>
              <w:rPr>
                <w:rFonts w:ascii="Arial" w:hAnsi="Arial" w:cs="Arial"/>
                <w:sz w:val="18"/>
                <w:szCs w:val="18"/>
              </w:rPr>
            </w:pPr>
            <w:hyperlink r:id="rId18" w:history="1">
              <w:r w:rsidR="00CE3CAB" w:rsidRPr="003B6C68">
                <w:rPr>
                  <w:rStyle w:val="Hipercze"/>
                  <w:rFonts w:ascii="Arial" w:hAnsi="Arial" w:cs="Arial"/>
                  <w:sz w:val="18"/>
                  <w:szCs w:val="18"/>
                </w:rPr>
                <w:t>sekretariat@wup.pl</w:t>
              </w:r>
            </w:hyperlink>
          </w:p>
        </w:tc>
      </w:tr>
      <w:tr w:rsidR="0065652F" w:rsidRPr="00823433"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 xml:space="preserve">Milena </w:t>
            </w:r>
            <w:proofErr w:type="spellStart"/>
            <w:r w:rsidRPr="003214BC">
              <w:rPr>
                <w:rFonts w:ascii="Arial" w:hAnsi="Arial" w:cs="Arial"/>
                <w:sz w:val="18"/>
                <w:szCs w:val="18"/>
                <w:lang w:val="en-US"/>
              </w:rPr>
              <w:t>Jerchewicz</w:t>
            </w:r>
            <w:proofErr w:type="spellEnd"/>
            <w:r w:rsidRPr="003214BC">
              <w:rPr>
                <w:rFonts w:ascii="Arial" w:hAnsi="Arial" w:cs="Arial"/>
                <w:sz w:val="18"/>
                <w:szCs w:val="18"/>
                <w:lang w:val="en-US"/>
              </w:rPr>
              <w:t>-Rom</w:t>
            </w:r>
          </w:p>
          <w:p w:rsidR="0065652F" w:rsidRPr="003214BC" w:rsidRDefault="0065652F" w:rsidP="0065652F">
            <w:pPr>
              <w:jc w:val="center"/>
              <w:rPr>
                <w:rFonts w:ascii="Arial" w:hAnsi="Arial" w:cs="Arial"/>
                <w:sz w:val="18"/>
                <w:szCs w:val="18"/>
                <w:lang w:val="en-US"/>
              </w:rPr>
            </w:pPr>
            <w:r w:rsidRPr="003214BC">
              <w:rPr>
                <w:rFonts w:ascii="Arial" w:hAnsi="Arial" w:cs="Arial"/>
                <w:sz w:val="18"/>
                <w:szCs w:val="18"/>
                <w:lang w:val="en-US"/>
              </w:rPr>
              <w:t>tel. 91-42-56-173</w:t>
            </w:r>
          </w:p>
          <w:p w:rsidR="0065652F" w:rsidRPr="003214BC" w:rsidRDefault="0065652F" w:rsidP="0065652F">
            <w:pPr>
              <w:jc w:val="center"/>
              <w:rPr>
                <w:rFonts w:ascii="Arial" w:hAnsi="Arial" w:cs="Arial"/>
                <w:sz w:val="18"/>
                <w:szCs w:val="18"/>
                <w:lang w:val="en-US"/>
              </w:rPr>
            </w:pPr>
            <w:r>
              <w:rPr>
                <w:rFonts w:ascii="Arial" w:hAnsi="Arial" w:cs="Arial"/>
                <w:sz w:val="18"/>
                <w:szCs w:val="18"/>
                <w:lang w:val="en-US"/>
              </w:rPr>
              <w:t xml:space="preserve">e-mail: </w:t>
            </w:r>
            <w:hyperlink r:id="rId19" w:history="1">
              <w:r w:rsidR="00CE3CAB" w:rsidRPr="003B6C68">
                <w:rPr>
                  <w:rStyle w:val="Hipercze"/>
                  <w:rFonts w:ascii="Arial" w:hAnsi="Arial" w:cs="Arial"/>
                  <w:sz w:val="18"/>
                  <w:szCs w:val="18"/>
                  <w:lang w:val="en-US"/>
                </w:rPr>
                <w:t>milena_jerchewicz@wup.pl</w:t>
              </w:r>
            </w:hyperlink>
          </w:p>
        </w:tc>
      </w:tr>
    </w:tbl>
    <w:p w:rsidR="0065652F" w:rsidRPr="003214BC" w:rsidRDefault="0065652F" w:rsidP="0065652F">
      <w:pPr>
        <w:jc w:val="both"/>
        <w:rPr>
          <w:rFonts w:ascii="Arial" w:hAnsi="Arial" w:cs="Arial"/>
          <w:b/>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rPr>
          <w:rFonts w:ascii="Arial" w:hAnsi="Arial" w:cs="Arial"/>
          <w:sz w:val="18"/>
          <w:szCs w:val="18"/>
          <w:lang w:val="en-US"/>
        </w:rPr>
      </w:pPr>
    </w:p>
    <w:p w:rsidR="0065652F" w:rsidRPr="003214BC" w:rsidRDefault="0065652F" w:rsidP="0065652F">
      <w:pPr>
        <w:jc w:val="both"/>
        <w:rPr>
          <w:rFonts w:ascii="Arial" w:hAnsi="Arial" w:cs="Arial"/>
          <w:sz w:val="18"/>
          <w:szCs w:val="18"/>
          <w:lang w:val="en-US"/>
        </w:rPr>
      </w:pPr>
    </w:p>
    <w:p w:rsidR="0065652F" w:rsidRPr="003214BC" w:rsidRDefault="0065652F" w:rsidP="0065652F">
      <w:pPr>
        <w:pBdr>
          <w:between w:val="single" w:sz="4" w:space="1" w:color="auto"/>
        </w:pBdr>
        <w:tabs>
          <w:tab w:val="left" w:pos="5850"/>
        </w:tabs>
        <w:jc w:val="both"/>
        <w:rPr>
          <w:rFonts w:ascii="Arial" w:hAnsi="Arial" w:cs="Arial"/>
          <w:b/>
          <w:sz w:val="18"/>
          <w:szCs w:val="18"/>
          <w:lang w:val="en-US"/>
        </w:rPr>
      </w:pPr>
      <w:r w:rsidRPr="003214BC">
        <w:rPr>
          <w:rFonts w:ascii="Arial" w:hAnsi="Arial" w:cs="Arial"/>
          <w:sz w:val="18"/>
          <w:szCs w:val="18"/>
          <w:lang w:val="en-US"/>
        </w:rPr>
        <w:br w:type="column"/>
      </w:r>
    </w:p>
    <w:tbl>
      <w:tblPr>
        <w:tblW w:w="1003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32"/>
      </w:tblGrid>
      <w:tr w:rsidR="0065652F" w:rsidRPr="003214BC" w:rsidTr="0065652F">
        <w:trPr>
          <w:trHeight w:val="362"/>
        </w:trPr>
        <w:tc>
          <w:tcPr>
            <w:tcW w:w="10032" w:type="dxa"/>
            <w:shd w:val="clear" w:color="auto" w:fill="E77B39"/>
            <w:vAlign w:val="center"/>
          </w:tcPr>
          <w:p w:rsidR="0065652F" w:rsidRPr="003214BC" w:rsidRDefault="0065652F" w:rsidP="0065652F">
            <w:pPr>
              <w:jc w:val="center"/>
              <w:rPr>
                <w:rFonts w:ascii="Arial" w:hAnsi="Arial" w:cs="Arial"/>
                <w:b/>
              </w:rPr>
            </w:pPr>
            <w:r w:rsidRPr="003214BC">
              <w:rPr>
                <w:rFonts w:ascii="Arial" w:hAnsi="Arial" w:cs="Arial"/>
                <w:b/>
              </w:rPr>
              <w:t>KARTA DZIAŁANIA</w:t>
            </w:r>
          </w:p>
          <w:p w:rsidR="0065652F" w:rsidRPr="00110E9F" w:rsidRDefault="0065652F" w:rsidP="0065652F">
            <w:pPr>
              <w:spacing w:before="120" w:after="120"/>
              <w:jc w:val="both"/>
              <w:rPr>
                <w:rFonts w:ascii="Arial" w:hAnsi="Arial" w:cs="Arial"/>
                <w:b/>
                <w:sz w:val="20"/>
                <w:szCs w:val="20"/>
              </w:rPr>
            </w:pPr>
            <w:r w:rsidRPr="00C50E9A">
              <w:rPr>
                <w:rFonts w:ascii="Arial" w:hAnsi="Arial" w:cs="Arial"/>
                <w:b/>
              </w:rPr>
              <w:t>6.8 Wdrożenie</w:t>
            </w:r>
            <w:r w:rsidRPr="00110E9F">
              <w:rPr>
                <w:rFonts w:ascii="Arial" w:hAnsi="Arial" w:cs="Arial"/>
                <w:b/>
              </w:rPr>
              <w:t xml:space="preserve"> kompleksowych programów zdrowotnych </w:t>
            </w:r>
            <w:r w:rsidRPr="00110E9F">
              <w:rPr>
                <w:rFonts w:ascii="Arial" w:hAnsi="Arial" w:cs="Arial"/>
                <w:b/>
                <w:bCs/>
                <w:color w:val="000000"/>
              </w:rPr>
              <w:t xml:space="preserve">oraz przedsięwzięć </w:t>
            </w:r>
            <w:r w:rsidRPr="00110E9F">
              <w:rPr>
                <w:rFonts w:ascii="Arial" w:hAnsi="Arial" w:cs="Arial"/>
                <w:b/>
              </w:rPr>
              <w:t>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65652F" w:rsidRPr="003214BC" w:rsidRDefault="0065652F" w:rsidP="0065652F">
      <w:pPr>
        <w:jc w:val="both"/>
        <w:rPr>
          <w:rFonts w:ascii="Arial" w:hAnsi="Arial" w:cs="Arial"/>
          <w:b/>
          <w:spacing w:val="24"/>
          <w:sz w:val="18"/>
          <w:szCs w:val="18"/>
        </w:rPr>
      </w:pPr>
    </w:p>
    <w:tbl>
      <w:tblPr>
        <w:tblW w:w="5653"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0"/>
        <w:gridCol w:w="491"/>
        <w:gridCol w:w="1892"/>
        <w:gridCol w:w="349"/>
        <w:gridCol w:w="926"/>
        <w:gridCol w:w="319"/>
        <w:gridCol w:w="521"/>
        <w:gridCol w:w="487"/>
        <w:gridCol w:w="767"/>
        <w:gridCol w:w="61"/>
        <w:gridCol w:w="523"/>
        <w:gridCol w:w="521"/>
        <w:gridCol w:w="498"/>
        <w:gridCol w:w="611"/>
        <w:gridCol w:w="695"/>
      </w:tblGrid>
      <w:tr w:rsidR="0065652F" w:rsidRPr="003214BC" w:rsidTr="0065652F">
        <w:trPr>
          <w:trHeight w:val="218"/>
        </w:trPr>
        <w:tc>
          <w:tcPr>
            <w:tcW w:w="876" w:type="pct"/>
            <w:tcBorders>
              <w:top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 xml:space="preserve">LP. Konkursu: </w:t>
            </w:r>
          </w:p>
        </w:tc>
        <w:tc>
          <w:tcPr>
            <w:tcW w:w="234"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i/>
                <w:sz w:val="18"/>
                <w:szCs w:val="18"/>
              </w:rPr>
            </w:pPr>
          </w:p>
        </w:tc>
        <w:tc>
          <w:tcPr>
            <w:tcW w:w="1660" w:type="pct"/>
            <w:gridSpan w:val="4"/>
            <w:tcBorders>
              <w:top w:val="single" w:sz="12" w:space="0" w:color="auto"/>
              <w:left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Planowany termin ogłoszenia konkursu</w:t>
            </w:r>
          </w:p>
        </w:tc>
        <w:tc>
          <w:tcPr>
            <w:tcW w:w="248" w:type="pct"/>
            <w:tcBorders>
              <w:top w:val="single" w:sz="12" w:space="0" w:color="auto"/>
              <w:left w:val="single" w:sz="12" w:space="0" w:color="auto"/>
              <w:bottom w:val="single" w:sz="12" w:space="0" w:color="auto"/>
              <w:right w:val="single" w:sz="6"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232" w:type="pct"/>
            <w:tcBorders>
              <w:top w:val="single" w:sz="12" w:space="0" w:color="auto"/>
              <w:left w:val="single" w:sz="6"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394" w:type="pct"/>
            <w:gridSpan w:val="2"/>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 kw.</w:t>
            </w:r>
          </w:p>
        </w:tc>
        <w:tc>
          <w:tcPr>
            <w:tcW w:w="249"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48"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III kw.</w:t>
            </w:r>
          </w:p>
        </w:tc>
        <w:tc>
          <w:tcPr>
            <w:tcW w:w="237" w:type="pct"/>
            <w:tcBorders>
              <w:top w:val="single" w:sz="12" w:space="0" w:color="auto"/>
              <w:bottom w:val="single" w:sz="12" w:space="0" w:color="auto"/>
              <w:right w:val="single" w:sz="12" w:space="0" w:color="auto"/>
            </w:tcBorders>
            <w:vAlign w:val="center"/>
          </w:tcPr>
          <w:p w:rsidR="0065652F" w:rsidRPr="003214BC" w:rsidRDefault="0065652F" w:rsidP="0065652F">
            <w:pPr>
              <w:jc w:val="both"/>
              <w:rPr>
                <w:rFonts w:ascii="Arial" w:hAnsi="Arial" w:cs="Arial"/>
                <w:b/>
                <w:sz w:val="18"/>
                <w:szCs w:val="18"/>
              </w:rPr>
            </w:pPr>
          </w:p>
        </w:tc>
        <w:tc>
          <w:tcPr>
            <w:tcW w:w="291" w:type="pct"/>
            <w:tcBorders>
              <w:top w:val="single" w:sz="12" w:space="0" w:color="auto"/>
              <w:left w:val="single" w:sz="12" w:space="0" w:color="auto"/>
              <w:bottom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IV kw.</w:t>
            </w:r>
          </w:p>
        </w:tc>
        <w:tc>
          <w:tcPr>
            <w:tcW w:w="331" w:type="pct"/>
            <w:tcBorders>
              <w:top w:val="single" w:sz="12" w:space="0" w:color="auto"/>
              <w:bottom w:val="single" w:sz="12"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r>
      <w:tr w:rsidR="0065652F" w:rsidRPr="003214BC" w:rsidTr="0065652F">
        <w:trPr>
          <w:cantSplit/>
          <w:trHeight w:val="67"/>
        </w:trPr>
        <w:tc>
          <w:tcPr>
            <w:tcW w:w="1110" w:type="pct"/>
            <w:gridSpan w:val="2"/>
            <w:vMerge w:val="restart"/>
            <w:tcBorders>
              <w:top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Typ konkursu</w:t>
            </w: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Otwarty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p>
        </w:tc>
        <w:tc>
          <w:tcPr>
            <w:tcW w:w="2823" w:type="pct"/>
            <w:gridSpan w:val="11"/>
            <w:vMerge w:val="restar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rPr>
          <w:cantSplit/>
          <w:trHeight w:val="545"/>
        </w:trPr>
        <w:tc>
          <w:tcPr>
            <w:tcW w:w="1110" w:type="pct"/>
            <w:gridSpan w:val="2"/>
            <w:vMerge/>
            <w:tcBorders>
              <w:bottom w:val="single" w:sz="12" w:space="0" w:color="auto"/>
              <w:righ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c>
          <w:tcPr>
            <w:tcW w:w="901" w:type="pct"/>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Zamknięty</w:t>
            </w:r>
          </w:p>
        </w:tc>
        <w:tc>
          <w:tcPr>
            <w:tcW w:w="166" w:type="pct"/>
            <w:tcBorders>
              <w:top w:val="single" w:sz="6" w:space="0" w:color="auto"/>
              <w:left w:val="single" w:sz="12" w:space="0" w:color="auto"/>
              <w:bottom w:val="single" w:sz="6" w:space="0" w:color="auto"/>
            </w:tcBorders>
            <w:vAlign w:val="center"/>
          </w:tcPr>
          <w:p w:rsidR="0065652F" w:rsidRPr="003214BC" w:rsidRDefault="0065652F" w:rsidP="0065652F">
            <w:pPr>
              <w:jc w:val="both"/>
              <w:rPr>
                <w:rFonts w:ascii="Arial" w:hAnsi="Arial" w:cs="Arial"/>
                <w:b/>
                <w:sz w:val="18"/>
                <w:szCs w:val="18"/>
              </w:rPr>
            </w:pPr>
            <w:r w:rsidRPr="003214BC">
              <w:rPr>
                <w:rFonts w:ascii="Arial" w:hAnsi="Arial" w:cs="Arial"/>
                <w:b/>
                <w:sz w:val="18"/>
                <w:szCs w:val="18"/>
              </w:rPr>
              <w:t>X</w:t>
            </w:r>
          </w:p>
        </w:tc>
        <w:tc>
          <w:tcPr>
            <w:tcW w:w="2823" w:type="pct"/>
            <w:gridSpan w:val="11"/>
            <w:vMerge/>
            <w:tcBorders>
              <w:left w:val="single" w:sz="12" w:space="0" w:color="auto"/>
            </w:tcBorders>
            <w:shd w:val="clear" w:color="auto" w:fill="CCFFCC"/>
            <w:vAlign w:val="center"/>
          </w:tcPr>
          <w:p w:rsidR="0065652F" w:rsidRPr="003214BC" w:rsidRDefault="0065652F" w:rsidP="0065652F">
            <w:pPr>
              <w:jc w:val="both"/>
              <w:rPr>
                <w:rFonts w:ascii="Arial" w:hAnsi="Arial" w:cs="Arial"/>
                <w:b/>
                <w:sz w:val="18"/>
                <w:szCs w:val="18"/>
              </w:rPr>
            </w:pPr>
          </w:p>
        </w:tc>
      </w:tr>
      <w:tr w:rsidR="0065652F" w:rsidRPr="003214BC" w:rsidTr="0065652F">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Planowana alokacja</w:t>
            </w:r>
          </w:p>
        </w:tc>
        <w:tc>
          <w:tcPr>
            <w:tcW w:w="3890" w:type="pct"/>
            <w:gridSpan w:val="13"/>
            <w:vAlign w:val="center"/>
          </w:tcPr>
          <w:p w:rsidR="0065652F" w:rsidRPr="003214BC" w:rsidRDefault="0065652F" w:rsidP="0065652F">
            <w:pPr>
              <w:ind w:left="57"/>
              <w:jc w:val="both"/>
              <w:rPr>
                <w:rFonts w:ascii="Arial" w:hAnsi="Arial" w:cs="Arial"/>
                <w:b/>
                <w:sz w:val="18"/>
                <w:szCs w:val="18"/>
              </w:rPr>
            </w:pPr>
            <w:r>
              <w:rPr>
                <w:rFonts w:ascii="Arial" w:hAnsi="Arial" w:cs="Arial"/>
                <w:b/>
                <w:sz w:val="18"/>
                <w:szCs w:val="18"/>
              </w:rPr>
              <w:t xml:space="preserve"> </w:t>
            </w:r>
            <w:r w:rsidRPr="00BE2C31">
              <w:rPr>
                <w:rFonts w:ascii="Arial" w:hAnsi="Arial" w:cs="Arial"/>
                <w:b/>
                <w:sz w:val="18"/>
                <w:szCs w:val="18"/>
              </w:rPr>
              <w:t>6 395</w:t>
            </w:r>
            <w:r>
              <w:rPr>
                <w:rFonts w:ascii="Arial" w:hAnsi="Arial" w:cs="Arial"/>
                <w:b/>
                <w:sz w:val="18"/>
                <w:szCs w:val="18"/>
              </w:rPr>
              <w:t> </w:t>
            </w:r>
            <w:r w:rsidRPr="00BE2C31">
              <w:rPr>
                <w:rFonts w:ascii="Arial" w:hAnsi="Arial" w:cs="Arial"/>
                <w:b/>
                <w:sz w:val="18"/>
                <w:szCs w:val="18"/>
              </w:rPr>
              <w:t>950</w:t>
            </w:r>
            <w:r>
              <w:rPr>
                <w:rFonts w:ascii="Arial" w:hAnsi="Arial" w:cs="Arial"/>
                <w:b/>
                <w:sz w:val="18"/>
                <w:szCs w:val="18"/>
              </w:rPr>
              <w:t xml:space="preserve">,00 </w:t>
            </w:r>
            <w:r w:rsidRPr="003214BC">
              <w:rPr>
                <w:rFonts w:ascii="Arial" w:hAnsi="Arial" w:cs="Arial"/>
                <w:b/>
                <w:sz w:val="18"/>
                <w:szCs w:val="18"/>
              </w:rPr>
              <w:t xml:space="preserve"> zł</w:t>
            </w:r>
            <w:r>
              <w:rPr>
                <w:rFonts w:ascii="Arial" w:hAnsi="Arial" w:cs="Arial"/>
                <w:b/>
                <w:sz w:val="18"/>
                <w:szCs w:val="18"/>
              </w:rPr>
              <w:t xml:space="preserve"> (w tym </w:t>
            </w:r>
            <w:r w:rsidRPr="003214BC">
              <w:rPr>
                <w:rFonts w:ascii="Arial" w:hAnsi="Arial" w:cs="Arial"/>
                <w:b/>
                <w:sz w:val="18"/>
                <w:szCs w:val="18"/>
              </w:rPr>
              <w:t xml:space="preserve"> </w:t>
            </w:r>
            <w:r>
              <w:rPr>
                <w:rFonts w:ascii="Arial" w:hAnsi="Arial" w:cs="Arial"/>
                <w:b/>
                <w:sz w:val="18"/>
                <w:szCs w:val="18"/>
              </w:rPr>
              <w:t xml:space="preserve">5 436 557,00 </w:t>
            </w:r>
            <w:r w:rsidRPr="003214BC">
              <w:rPr>
                <w:rFonts w:ascii="Arial" w:hAnsi="Arial" w:cs="Arial"/>
                <w:b/>
                <w:sz w:val="18"/>
                <w:szCs w:val="18"/>
              </w:rPr>
              <w:t>zł EFS)</w:t>
            </w:r>
          </w:p>
        </w:tc>
      </w:tr>
      <w:tr w:rsidR="0065652F" w:rsidRPr="003214BC" w:rsidTr="0065652F">
        <w:trPr>
          <w:trHeight w:val="261"/>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Typy projektów   przewidziane do realizacji w ramach konkursu</w:t>
            </w:r>
          </w:p>
        </w:tc>
        <w:tc>
          <w:tcPr>
            <w:tcW w:w="3890" w:type="pct"/>
            <w:gridSpan w:val="13"/>
            <w:vAlign w:val="center"/>
          </w:tcPr>
          <w:p w:rsidR="0065652F" w:rsidRPr="003214BC" w:rsidRDefault="0065652F" w:rsidP="0065652F">
            <w:pPr>
              <w:pStyle w:val="Akapitzlist"/>
              <w:numPr>
                <w:ilvl w:val="0"/>
                <w:numId w:val="223"/>
              </w:numPr>
              <w:tabs>
                <w:tab w:val="left" w:pos="413"/>
              </w:tabs>
              <w:spacing w:before="60" w:after="60"/>
              <w:ind w:left="334" w:hanging="425"/>
              <w:rPr>
                <w:rFonts w:ascii="Arial" w:hAnsi="Arial" w:cs="Arial"/>
                <w:sz w:val="18"/>
                <w:szCs w:val="18"/>
              </w:rPr>
            </w:pPr>
            <w:r w:rsidRPr="003214BC">
              <w:rPr>
                <w:rFonts w:ascii="Arial" w:hAnsi="Arial" w:cs="Arial"/>
                <w:sz w:val="18"/>
                <w:szCs w:val="18"/>
              </w:rPr>
              <w:t>Wdrożenie programów rehabilitacji medycznej ułatwiających powroty do pracy na podstawie właściwego Regionalnego Programu Zdrowotnego, w tym,</w:t>
            </w:r>
          </w:p>
          <w:p w:rsidR="0065652F" w:rsidRPr="003214BC" w:rsidRDefault="0065652F" w:rsidP="0065652F">
            <w:pPr>
              <w:pStyle w:val="Akapitzlist"/>
              <w:numPr>
                <w:ilvl w:val="1"/>
                <w:numId w:val="292"/>
              </w:numPr>
              <w:tabs>
                <w:tab w:val="left" w:pos="413"/>
              </w:tabs>
              <w:spacing w:before="60" w:after="60"/>
              <w:ind w:left="760" w:hanging="426"/>
              <w:rPr>
                <w:rFonts w:ascii="Arial" w:hAnsi="Arial" w:cs="Arial"/>
                <w:sz w:val="18"/>
                <w:szCs w:val="18"/>
              </w:rPr>
            </w:pPr>
            <w:r w:rsidRPr="003214BC">
              <w:rPr>
                <w:rFonts w:ascii="Arial" w:hAnsi="Arial" w:cs="Arial"/>
                <w:sz w:val="18"/>
                <w:szCs w:val="18"/>
              </w:rPr>
              <w:t>realizacja usług zdrowotnych niezbędnych do realizacji celów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realizacja turnusów rehabilitacyjnych,</w:t>
            </w:r>
          </w:p>
          <w:p w:rsidR="0065652F" w:rsidRPr="00DF0F93" w:rsidRDefault="0065652F" w:rsidP="0065652F">
            <w:pPr>
              <w:pStyle w:val="Akapitzlist"/>
              <w:numPr>
                <w:ilvl w:val="0"/>
                <w:numId w:val="292"/>
              </w:numPr>
              <w:tabs>
                <w:tab w:val="left" w:pos="413"/>
              </w:tabs>
              <w:spacing w:before="60" w:after="60"/>
              <w:rPr>
                <w:rFonts w:ascii="Arial" w:hAnsi="Arial" w:cs="Arial"/>
                <w:sz w:val="18"/>
                <w:szCs w:val="18"/>
              </w:rPr>
            </w:pPr>
            <w:r w:rsidRPr="00DF0F93">
              <w:rPr>
                <w:rFonts w:ascii="Arial" w:hAnsi="Arial" w:cs="Arial"/>
                <w:sz w:val="18"/>
                <w:szCs w:val="18"/>
              </w:rPr>
              <w:t xml:space="preserve">prowadzenie działań </w:t>
            </w:r>
            <w:proofErr w:type="spellStart"/>
            <w:r w:rsidRPr="00DF0F93">
              <w:rPr>
                <w:rFonts w:ascii="Arial" w:hAnsi="Arial" w:cs="Arial"/>
                <w:sz w:val="18"/>
                <w:szCs w:val="18"/>
              </w:rPr>
              <w:t>informacyjno</w:t>
            </w:r>
            <w:proofErr w:type="spellEnd"/>
            <w:r w:rsidRPr="00DF0F93">
              <w:rPr>
                <w:rFonts w:ascii="Arial" w:hAnsi="Arial" w:cs="Arial"/>
                <w:sz w:val="18"/>
                <w:szCs w:val="18"/>
              </w:rPr>
              <w:t xml:space="preserve"> - promocyjnych mających na celu wdrożenie Regionalnego Programu Zdrowotnego,</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 ZUS,</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monitoring jakości i celowości podejmowanych działań, ewaluacja programu zdrowotnego,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 xml:space="preserve"> zakup aparatury i sprzętu medycznego oraz wykonanie innych inwestycji koniecznych do realizacji zadań wynikających z realizowanego Regionalnego Programu Zdrowotnego,</w:t>
            </w:r>
          </w:p>
          <w:p w:rsidR="0065652F" w:rsidRPr="003214BC" w:rsidRDefault="0065652F" w:rsidP="0065652F">
            <w:pPr>
              <w:tabs>
                <w:tab w:val="left" w:pos="413"/>
              </w:tabs>
              <w:spacing w:before="60" w:after="60"/>
              <w:rPr>
                <w:rFonts w:ascii="Arial" w:hAnsi="Arial" w:cs="Arial"/>
                <w:sz w:val="18"/>
                <w:szCs w:val="18"/>
              </w:rPr>
            </w:pPr>
            <w:r w:rsidRPr="003214BC">
              <w:rPr>
                <w:rFonts w:ascii="Arial" w:hAnsi="Arial" w:cs="Arial"/>
                <w:sz w:val="18"/>
                <w:szCs w:val="18"/>
              </w:rPr>
              <w:t xml:space="preserve">oraz dodatkowo: </w:t>
            </w:r>
          </w:p>
          <w:p w:rsidR="0065652F" w:rsidRPr="003214BC" w:rsidRDefault="0065652F" w:rsidP="0065652F">
            <w:pPr>
              <w:pStyle w:val="Akapitzlist"/>
              <w:numPr>
                <w:ilvl w:val="0"/>
                <w:numId w:val="292"/>
              </w:numPr>
              <w:tabs>
                <w:tab w:val="left" w:pos="413"/>
              </w:tabs>
              <w:spacing w:before="60" w:after="60"/>
              <w:rPr>
                <w:rFonts w:ascii="Arial" w:hAnsi="Arial" w:cs="Arial"/>
                <w:sz w:val="18"/>
                <w:szCs w:val="18"/>
              </w:rPr>
            </w:pPr>
            <w:r w:rsidRPr="003214BC">
              <w:rPr>
                <w:rFonts w:ascii="Arial" w:hAnsi="Arial" w:cs="Arial"/>
                <w:sz w:val="18"/>
                <w:szCs w:val="18"/>
              </w:rPr>
              <w:t>zapewnienie dojazdu z miejsca zamieszkania do miejsca wykonania badania i z powrotem,</w:t>
            </w:r>
          </w:p>
          <w:p w:rsidR="0065652F" w:rsidRPr="003214BC" w:rsidRDefault="0065652F" w:rsidP="0065652F">
            <w:pPr>
              <w:pStyle w:val="Akapitzlist"/>
              <w:numPr>
                <w:ilvl w:val="0"/>
                <w:numId w:val="292"/>
              </w:numPr>
              <w:spacing w:before="120"/>
              <w:jc w:val="both"/>
              <w:rPr>
                <w:rFonts w:ascii="Arial" w:hAnsi="Arial" w:cs="Arial"/>
                <w:sz w:val="18"/>
                <w:szCs w:val="18"/>
              </w:rPr>
            </w:pPr>
            <w:r w:rsidRPr="003214BC">
              <w:rPr>
                <w:rFonts w:ascii="Arial" w:hAnsi="Arial" w:cs="Arial"/>
                <w:sz w:val="18"/>
                <w:szCs w:val="18"/>
              </w:rPr>
              <w:t>zapewnienie opieki nad osobą potrzebującą wsparcia w codziennym funkcjonowaniu, którą opiekuje się osoba objęta wsparciem w ramach projektu, w czasie korzystania ze wsparcia</w:t>
            </w: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Wnioskodawcy do których skierowany jest  konkurs</w:t>
            </w:r>
          </w:p>
        </w:tc>
        <w:tc>
          <w:tcPr>
            <w:tcW w:w="3890" w:type="pct"/>
            <w:gridSpan w:val="13"/>
            <w:vAlign w:val="center"/>
          </w:tcPr>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jednostki samorządu terytorialnego  i ich jednostki organizacyjne,</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lecznicze wykonujące działalność leczniczą,</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organizacje pozarządowe, których działalność statutowa dotyczy promocji i ochrony zdrowia,</w:t>
            </w:r>
          </w:p>
          <w:p w:rsidR="0065652F" w:rsidRPr="003214BC" w:rsidRDefault="0065652F" w:rsidP="0065652F">
            <w:pPr>
              <w:numPr>
                <w:ilvl w:val="0"/>
                <w:numId w:val="38"/>
              </w:numPr>
              <w:ind w:left="635" w:hanging="278"/>
              <w:contextualSpacing/>
              <w:rPr>
                <w:rFonts w:ascii="Arial" w:hAnsi="Arial" w:cs="Arial"/>
                <w:sz w:val="18"/>
                <w:szCs w:val="18"/>
              </w:rPr>
            </w:pPr>
            <w:r w:rsidRPr="003214BC">
              <w:rPr>
                <w:rFonts w:ascii="Arial" w:hAnsi="Arial" w:cs="Arial"/>
                <w:sz w:val="18"/>
                <w:szCs w:val="18"/>
              </w:rPr>
              <w:t>podmioty ekonomii społecznej, których założenia statutowe przewidują działania w zakresie lecznictwa lub promocji zdrowia.</w:t>
            </w:r>
          </w:p>
          <w:p w:rsidR="0065652F" w:rsidRPr="003214BC" w:rsidRDefault="0065652F" w:rsidP="0065652F">
            <w:pPr>
              <w:ind w:left="635"/>
              <w:contextualSpacing/>
              <w:rPr>
                <w:rFonts w:ascii="Arial" w:hAnsi="Arial" w:cs="Arial"/>
                <w:sz w:val="18"/>
                <w:szCs w:val="18"/>
              </w:rPr>
            </w:pPr>
          </w:p>
        </w:tc>
      </w:tr>
      <w:tr w:rsidR="0065652F" w:rsidRPr="003214BC" w:rsidTr="0065652F">
        <w:trPr>
          <w:trHeight w:val="258"/>
        </w:trPr>
        <w:tc>
          <w:tcPr>
            <w:tcW w:w="1110" w:type="pct"/>
            <w:gridSpan w:val="2"/>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Szczegółowy opis, zakładany cel konkursu</w:t>
            </w:r>
          </w:p>
        </w:tc>
        <w:tc>
          <w:tcPr>
            <w:tcW w:w="3890" w:type="pct"/>
            <w:gridSpan w:val="13"/>
            <w:vAlign w:val="center"/>
          </w:tcPr>
          <w:p w:rsidR="0065652F" w:rsidRDefault="0065652F" w:rsidP="0065652F">
            <w:pPr>
              <w:jc w:val="both"/>
              <w:rPr>
                <w:rFonts w:ascii="Arial" w:hAnsi="Arial" w:cs="Arial"/>
                <w:sz w:val="18"/>
                <w:szCs w:val="18"/>
              </w:rPr>
            </w:pPr>
            <w:r w:rsidRPr="003214BC">
              <w:rPr>
                <w:rFonts w:ascii="Arial" w:hAnsi="Arial" w:cs="Arial"/>
                <w:sz w:val="18"/>
                <w:szCs w:val="18"/>
              </w:rPr>
              <w:t>W ramach konkursu realizowany będzie program zdrowotny: „</w:t>
            </w:r>
            <w:r w:rsidRPr="00BE2C31">
              <w:rPr>
                <w:rFonts w:ascii="Arial" w:hAnsi="Arial" w:cs="Arial"/>
                <w:sz w:val="18"/>
                <w:szCs w:val="18"/>
              </w:rPr>
              <w:t>Rehabilitacja lecznicza pacjentów onkologicznych na lata 2020 – 2022</w:t>
            </w:r>
            <w:r w:rsidRPr="003214BC">
              <w:rPr>
                <w:rFonts w:ascii="Arial" w:hAnsi="Arial" w:cs="Arial"/>
                <w:sz w:val="18"/>
                <w:szCs w:val="18"/>
              </w:rPr>
              <w:t xml:space="preserve">". Program będzie stanowił załącznik do dokumentacji konkursowej. </w:t>
            </w:r>
          </w:p>
          <w:p w:rsidR="0065652F" w:rsidRPr="00F45903" w:rsidRDefault="0065652F" w:rsidP="0065652F">
            <w:pPr>
              <w:jc w:val="both"/>
              <w:rPr>
                <w:rFonts w:ascii="Arial" w:hAnsi="Arial" w:cs="Arial"/>
                <w:sz w:val="18"/>
                <w:szCs w:val="18"/>
              </w:rPr>
            </w:pPr>
            <w:r w:rsidRPr="00F45903">
              <w:rPr>
                <w:rFonts w:ascii="Arial" w:hAnsi="Arial" w:cs="Arial"/>
                <w:sz w:val="18"/>
                <w:szCs w:val="18"/>
              </w:rPr>
              <w:t>Zachorowalność na nowotwory złośliwe systematycznie rośnie, czego głównym powodem jest starzenie się populacji oraz wzrost narażenia na czynniki ryzyka wynikające ze stylu życia (niewłaściwa dieta, niska aktywność fizyczna, palenie tytoniu, spożycie alkoholu).</w:t>
            </w:r>
          </w:p>
          <w:p w:rsidR="0065652F" w:rsidRPr="00F45903" w:rsidRDefault="0065652F" w:rsidP="0065652F">
            <w:pPr>
              <w:jc w:val="both"/>
              <w:rPr>
                <w:rFonts w:ascii="Arial" w:hAnsi="Arial" w:cs="Arial"/>
                <w:sz w:val="18"/>
                <w:szCs w:val="18"/>
              </w:rPr>
            </w:pPr>
            <w:r w:rsidRPr="00F45903">
              <w:rPr>
                <w:rFonts w:ascii="Arial" w:hAnsi="Arial" w:cs="Arial"/>
                <w:sz w:val="18"/>
                <w:szCs w:val="18"/>
              </w:rPr>
              <w:t xml:space="preserve">Według Krajowego Rejestru Nowotworów, w ciągu trzech ostatnich dekad zachorowalność na nowotwory w Polsce zwiększyła się dwukrotnie (Wojciechowska, </w:t>
            </w:r>
            <w:proofErr w:type="spellStart"/>
            <w:r w:rsidRPr="00F45903">
              <w:rPr>
                <w:rFonts w:ascii="Arial" w:hAnsi="Arial" w:cs="Arial"/>
                <w:sz w:val="18"/>
                <w:szCs w:val="18"/>
              </w:rPr>
              <w:t>Czaderny</w:t>
            </w:r>
            <w:proofErr w:type="spellEnd"/>
            <w:r w:rsidRPr="00F45903">
              <w:rPr>
                <w:rFonts w:ascii="Arial" w:hAnsi="Arial" w:cs="Arial"/>
                <w:sz w:val="18"/>
                <w:szCs w:val="18"/>
              </w:rPr>
              <w:t xml:space="preserve">, </w:t>
            </w:r>
            <w:proofErr w:type="spellStart"/>
            <w:r w:rsidRPr="00F45903">
              <w:rPr>
                <w:rFonts w:ascii="Arial" w:hAnsi="Arial" w:cs="Arial"/>
                <w:sz w:val="18"/>
                <w:szCs w:val="18"/>
              </w:rPr>
              <w:t>Ciuba</w:t>
            </w:r>
            <w:proofErr w:type="spellEnd"/>
            <w:r w:rsidRPr="00F45903">
              <w:rPr>
                <w:rFonts w:ascii="Arial" w:hAnsi="Arial" w:cs="Arial"/>
                <w:sz w:val="18"/>
                <w:szCs w:val="18"/>
              </w:rPr>
              <w:t xml:space="preserve">, </w:t>
            </w:r>
            <w:proofErr w:type="spellStart"/>
            <w:r w:rsidRPr="00F45903">
              <w:rPr>
                <w:rFonts w:ascii="Arial" w:hAnsi="Arial" w:cs="Arial"/>
                <w:sz w:val="18"/>
                <w:szCs w:val="18"/>
              </w:rPr>
              <w:t>Olasek</w:t>
            </w:r>
            <w:proofErr w:type="spellEnd"/>
            <w:r w:rsidRPr="00F45903">
              <w:rPr>
                <w:rFonts w:ascii="Arial" w:hAnsi="Arial" w:cs="Arial"/>
                <w:sz w:val="18"/>
                <w:szCs w:val="18"/>
              </w:rPr>
              <w:t xml:space="preserve">, </w:t>
            </w:r>
            <w:proofErr w:type="spellStart"/>
            <w:r w:rsidRPr="00F45903">
              <w:rPr>
                <w:rFonts w:ascii="Arial" w:hAnsi="Arial" w:cs="Arial"/>
                <w:sz w:val="18"/>
                <w:szCs w:val="18"/>
              </w:rPr>
              <w:t>Didkowska</w:t>
            </w:r>
            <w:proofErr w:type="spellEnd"/>
            <w:r w:rsidRPr="00F45903">
              <w:rPr>
                <w:rFonts w:ascii="Arial" w:hAnsi="Arial" w:cs="Arial"/>
                <w:sz w:val="18"/>
                <w:szCs w:val="18"/>
              </w:rPr>
              <w:t>, 2018). Dalszy wzrost zapadalności przewiduje się na ok. 18% w latach 2016-2029 (Mapa potrzeb zdrowotnych w zakresie onkologii).</w:t>
            </w:r>
          </w:p>
          <w:p w:rsidR="0065652F" w:rsidRPr="00F45903" w:rsidRDefault="0065652F" w:rsidP="0065652F">
            <w:pPr>
              <w:jc w:val="both"/>
              <w:rPr>
                <w:rFonts w:ascii="Arial" w:hAnsi="Arial" w:cs="Arial"/>
                <w:sz w:val="18"/>
                <w:szCs w:val="18"/>
              </w:rPr>
            </w:pPr>
            <w:r w:rsidRPr="00F45903">
              <w:rPr>
                <w:rFonts w:ascii="Arial" w:hAnsi="Arial" w:cs="Arial"/>
                <w:sz w:val="18"/>
                <w:szCs w:val="18"/>
              </w:rPr>
              <w:t xml:space="preserve">W Polsce w 2016 roku żyło ponad 998 tys. osób z chorobą nowotworową rozpoznaną w ciągu poprzedzających 15 lat, a liczba nowych </w:t>
            </w:r>
            <w:proofErr w:type="spellStart"/>
            <w:r w:rsidRPr="00F45903">
              <w:rPr>
                <w:rFonts w:ascii="Arial" w:hAnsi="Arial" w:cs="Arial"/>
                <w:sz w:val="18"/>
                <w:szCs w:val="18"/>
              </w:rPr>
              <w:t>zachorowań</w:t>
            </w:r>
            <w:proofErr w:type="spellEnd"/>
            <w:r w:rsidRPr="00F45903">
              <w:rPr>
                <w:rFonts w:ascii="Arial" w:hAnsi="Arial" w:cs="Arial"/>
                <w:sz w:val="18"/>
                <w:szCs w:val="18"/>
              </w:rPr>
              <w:t xml:space="preserve"> wyniosła ok. 164,1 tys., czyli na każde 100 tys. Polaków u 427 osób wykryto nowotwór, a około 2 572 żyło z chorobą nowotworową stwierdzoną w ciągu ostatnich 15 lat.</w:t>
            </w:r>
          </w:p>
          <w:p w:rsidR="0065652F" w:rsidRDefault="0065652F" w:rsidP="0065652F">
            <w:pPr>
              <w:jc w:val="both"/>
              <w:rPr>
                <w:rFonts w:ascii="Arial" w:hAnsi="Arial" w:cs="Arial"/>
                <w:sz w:val="18"/>
                <w:szCs w:val="18"/>
              </w:rPr>
            </w:pPr>
            <w:r w:rsidRPr="00F45903">
              <w:rPr>
                <w:rFonts w:ascii="Arial" w:hAnsi="Arial" w:cs="Arial"/>
                <w:sz w:val="18"/>
                <w:szCs w:val="18"/>
              </w:rPr>
              <w:t xml:space="preserve">W populacji mężczyzn zachorowalność jest najwyższa pomiędzy 55 a 79 rokiem życia, a u kobiet w </w:t>
            </w:r>
            <w:r w:rsidRPr="00F45903">
              <w:rPr>
                <w:rFonts w:ascii="Arial" w:hAnsi="Arial" w:cs="Arial"/>
                <w:sz w:val="18"/>
                <w:szCs w:val="18"/>
              </w:rPr>
              <w:lastRenderedPageBreak/>
              <w:t>grupie wiekowej 50–74 lat. Wśród osób w młodym i średnim wieku (25-54 lata) współczynnik zapadalności na 100 tys. ludności jest u kobiet prawie dwa razy wyższy niż u mężczyzn</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Nowotwory złośliwe są drugą przyczyną zgonów w Polsce, powodując w 2016 roku 27,3% zgonów wśród mężczyzn i 24,1% zgonów wśród kobiet. Bezwzględna liczba zgonów z tej przyczyny w 2016 roku wyniosła 99 965. Są także najczęstszą przyczyną przedwczesnej umieralności kobiet w młodszym i średnim wieku, odpowiadając za 32,2% zgonów w wieku 20-44 lata i 48,6% zgonów w wieku 45-64 lata. W populacji młodych mężczyzn (20-44 lata), nowotwory złośliwe stanowią trzecią przyczynę umieralności (9,5% zgonów), a wśród panów w wieku 45-64 lata są na drugim miejscu wśród przyczyn zgonów (28,9%)</w:t>
            </w:r>
            <w:r>
              <w:rPr>
                <w:rFonts w:ascii="Arial" w:hAnsi="Arial" w:cs="Arial"/>
                <w:sz w:val="18"/>
                <w:szCs w:val="18"/>
              </w:rPr>
              <w:t>.</w:t>
            </w:r>
          </w:p>
          <w:p w:rsidR="0065652F" w:rsidRPr="00F45903" w:rsidRDefault="0065652F" w:rsidP="0065652F">
            <w:pPr>
              <w:jc w:val="both"/>
              <w:rPr>
                <w:rFonts w:ascii="Arial" w:hAnsi="Arial" w:cs="Arial"/>
                <w:sz w:val="18"/>
                <w:szCs w:val="18"/>
              </w:rPr>
            </w:pPr>
            <w:r w:rsidRPr="00F45903">
              <w:rPr>
                <w:rFonts w:ascii="Arial" w:hAnsi="Arial" w:cs="Arial"/>
                <w:sz w:val="18"/>
                <w:szCs w:val="18"/>
              </w:rPr>
              <w:t>W 2016 roku województwo zachodniopomorskie zajmowało 13 miejsce pośród województw według współczynnika zachorowalności na nowotwory złośliwe na 100 tys. ludności wśród mężczyzn oraz 8 miejsce pod względem wartości współczynnika dla kobiet. Zapadalność w populacji mężczyzn wynosiła 411,3, przy średniej dla Polski 443,9, zaś wśród kobiet 418,1, przy średniej ogólnopolskiej 411,5, co oznacza, że na każde 100 tys. osób danej płci w województwie zachodniopomorskim w 2016 roku zachorowało o 32 mężczyzn mniej i 7 kobiet więcej niż średnio w Polsce.</w:t>
            </w:r>
          </w:p>
          <w:p w:rsidR="0065652F" w:rsidRDefault="0065652F" w:rsidP="0065652F">
            <w:pPr>
              <w:jc w:val="both"/>
              <w:rPr>
                <w:rFonts w:ascii="Arial" w:hAnsi="Arial" w:cs="Arial"/>
                <w:sz w:val="18"/>
                <w:szCs w:val="18"/>
              </w:rPr>
            </w:pPr>
            <w:r w:rsidRPr="00F45903">
              <w:rPr>
                <w:rFonts w:ascii="Arial" w:hAnsi="Arial" w:cs="Arial"/>
                <w:sz w:val="18"/>
                <w:szCs w:val="18"/>
              </w:rPr>
              <w:t xml:space="preserve">Podobnie jak w całym kraju, w województwie zachodniopomorskim zachorowalność z powodu nowotworów złośliwych w ciągu ostatnich kilkunastu lat miała trend rosnący. Liczba nowych przypadków choroby nowotworowej w 2016 roku była nieznacznie wyższa wśród kobiet i stanowiła 51,8% (3 669 przypadków) wszystkich </w:t>
            </w:r>
            <w:proofErr w:type="spellStart"/>
            <w:r w:rsidRPr="00F45903">
              <w:rPr>
                <w:rFonts w:ascii="Arial" w:hAnsi="Arial" w:cs="Arial"/>
                <w:sz w:val="18"/>
                <w:szCs w:val="18"/>
              </w:rPr>
              <w:t>zachorowań</w:t>
            </w:r>
            <w:proofErr w:type="spellEnd"/>
            <w:r w:rsidRPr="00F45903">
              <w:rPr>
                <w:rFonts w:ascii="Arial" w:hAnsi="Arial" w:cs="Arial"/>
                <w:sz w:val="18"/>
                <w:szCs w:val="18"/>
              </w:rPr>
              <w:t xml:space="preserve"> (7 088)</w:t>
            </w:r>
            <w:r>
              <w:rPr>
                <w:rFonts w:ascii="Arial" w:hAnsi="Arial" w:cs="Arial"/>
                <w:sz w:val="18"/>
                <w:szCs w:val="18"/>
              </w:rPr>
              <w:t>.</w:t>
            </w:r>
          </w:p>
          <w:p w:rsidR="0065652F" w:rsidRDefault="0065652F" w:rsidP="0065652F">
            <w:pPr>
              <w:jc w:val="both"/>
              <w:rPr>
                <w:rFonts w:ascii="Arial" w:hAnsi="Arial" w:cs="Arial"/>
                <w:sz w:val="18"/>
                <w:szCs w:val="18"/>
              </w:rPr>
            </w:pPr>
            <w:r w:rsidRPr="00F45903">
              <w:rPr>
                <w:rFonts w:ascii="Arial" w:hAnsi="Arial" w:cs="Arial"/>
                <w:sz w:val="18"/>
                <w:szCs w:val="18"/>
              </w:rPr>
              <w:t>W systemie opieki zdrowotnej istnieją ograniczone możliwości rehabilitacji pacjentów po przebytej chorobie nowotworowej. Na ograniczenia w dostępie do rehabilitacji onkologicznej wskazuje NIK w informacji o wynikach kontroli „Dostępność i efekty leczenia nowotworów”. Według Najwyższej Izby Kontroli brak oddzielnego produktu rozliczeniowego dla rehabilitacji onkologicznej powoduje, że pacjenci onkologiczni wraz z pozostałymi pacjentami czekają w długich kolejkach na udzielenie świadczeń rehabilitacyjnych. W ramach środków finansowych przeznaczonych na realizację umów w rodzaju rehabilitacja lecznicza, nie ma wyodrębnionej kwoty na świadczenia dla pacjentów onkologicznych. Koszty rehabilitacji takich pacjentów stanowiły w 2015 roku zaledwie 0,72% środków wydatkowanych na świadczenia we wszystkich zakresach rehabilitacji leczniczej. Rehabilitacja dla pacjentów chorych na nowotwory nie została także ujęta w pakiecie onkologicznym. Rekomendacje NIK dotyczą zapewnienia pacjentom onkologicznym szybkiej i efektywnej rehabilitacji onkologicznej, tak aby nie zaprzepaścić pozytywnych, uzyskanych dużym nakładem kosztów efektów leczenia i zapewnić jak najszybszy powrót do sprawności zdrowotnej, społecznej i zawodowej (NIK, 2017)</w:t>
            </w:r>
            <w:r>
              <w:rPr>
                <w:rFonts w:ascii="Arial" w:hAnsi="Arial" w:cs="Arial"/>
                <w:sz w:val="18"/>
                <w:szCs w:val="18"/>
              </w:rPr>
              <w:t>.</w:t>
            </w:r>
          </w:p>
          <w:p w:rsidR="0065652F" w:rsidRPr="00D73C80" w:rsidRDefault="0065652F" w:rsidP="0065652F">
            <w:pPr>
              <w:jc w:val="both"/>
              <w:rPr>
                <w:rFonts w:ascii="Arial" w:hAnsi="Arial" w:cs="Arial"/>
                <w:sz w:val="18"/>
                <w:szCs w:val="18"/>
              </w:rPr>
            </w:pPr>
            <w:r w:rsidRPr="00D73C80">
              <w:rPr>
                <w:rFonts w:ascii="Arial" w:hAnsi="Arial" w:cs="Arial"/>
                <w:sz w:val="18"/>
                <w:szCs w:val="18"/>
              </w:rPr>
              <w:t xml:space="preserve">Program jest zgodny z założeniami określonymi w dokumencie Krajowe ramy strategiczne Policy Paper dla ochrony zdrowia na lata 2014–2020. Przewidywane interwencje przyczynią się do realizacji celów określonych w narzędziu nr 3 Wdrożenie programów rehabilitacji medycznej ułatwiających powroty do pracy . </w:t>
            </w:r>
          </w:p>
          <w:p w:rsidR="0065652F" w:rsidRPr="00D73C80" w:rsidRDefault="0065652F" w:rsidP="0065652F">
            <w:pPr>
              <w:jc w:val="both"/>
              <w:rPr>
                <w:rFonts w:ascii="Arial" w:hAnsi="Arial" w:cs="Arial"/>
                <w:sz w:val="18"/>
                <w:szCs w:val="18"/>
              </w:rPr>
            </w:pPr>
            <w:r w:rsidRPr="00D73C80">
              <w:rPr>
                <w:rFonts w:ascii="Arial" w:hAnsi="Arial" w:cs="Arial"/>
                <w:sz w:val="18"/>
                <w:szCs w:val="18"/>
              </w:rPr>
              <w:t>Proponowany Program dotyczy rehabilitacji leczniczej pacjentów leczonych onkologicznie. Wpisuje się zatem w priorytety zdrowotne: „zmniejszenie zapadalności i przedwczesnej umieralności z powodu nowo</w:t>
            </w:r>
            <w:r>
              <w:rPr>
                <w:rFonts w:ascii="Arial" w:hAnsi="Arial" w:cs="Arial"/>
                <w:sz w:val="18"/>
                <w:szCs w:val="18"/>
              </w:rPr>
              <w:t>t</w:t>
            </w:r>
            <w:r w:rsidRPr="00D73C80">
              <w:rPr>
                <w:rFonts w:ascii="Arial" w:hAnsi="Arial" w:cs="Arial"/>
                <w:sz w:val="18"/>
                <w:szCs w:val="18"/>
              </w:rPr>
              <w:t>worów złośliwych” oraz „rehabilitację” określone w rozporządzeniu Ministra Zdrowia z dnia 27 lutego 2018 r. w sprawie priorytetów zdrowotnych (Dz.U. 2018, poz. 469).</w:t>
            </w:r>
          </w:p>
          <w:p w:rsidR="0065652F" w:rsidRPr="003214BC" w:rsidRDefault="0065652F" w:rsidP="0065652F">
            <w:pPr>
              <w:jc w:val="both"/>
              <w:rPr>
                <w:rFonts w:ascii="Arial" w:hAnsi="Arial" w:cs="Arial"/>
                <w:sz w:val="18"/>
                <w:szCs w:val="18"/>
              </w:rPr>
            </w:pPr>
            <w:r w:rsidRPr="00D73C80">
              <w:rPr>
                <w:rFonts w:ascii="Arial" w:hAnsi="Arial" w:cs="Arial"/>
                <w:sz w:val="18"/>
                <w:szCs w:val="18"/>
              </w:rPr>
              <w:t>Program będzie stanowić uzupełnienie dostępności do świadczeń realizowanych w zakresie rehabilitacji leczniczej chorych onkologicznych, dodatkowo przewiduje edukację zdrowotną, konsultacje dietetyczne, wsparcie psychologiczne, które nie są w pełni zapewnione w ramach świadczeń obecnie gwarantowanych ze środków publicznych NFZ.</w:t>
            </w:r>
          </w:p>
        </w:tc>
      </w:tr>
      <w:tr w:rsidR="0065652F" w:rsidRPr="003214BC" w:rsidTr="0065652F">
        <w:trPr>
          <w:cantSplit/>
        </w:trPr>
        <w:tc>
          <w:tcPr>
            <w:tcW w:w="1110" w:type="pct"/>
            <w:gridSpan w:val="2"/>
            <w:vMerge w:val="restart"/>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lastRenderedPageBreak/>
              <w:t>Specyficzne dla konkursu kryteria wyboru projektów</w:t>
            </w:r>
          </w:p>
        </w:tc>
        <w:tc>
          <w:tcPr>
            <w:tcW w:w="3890" w:type="pct"/>
            <w:gridSpan w:val="13"/>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Kryteria dopuszczalności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shd w:val="clear" w:color="auto" w:fill="auto"/>
            <w:vAlign w:val="center"/>
          </w:tcPr>
          <w:p w:rsidR="0065652F" w:rsidRPr="002C5A41" w:rsidRDefault="002C5A41" w:rsidP="002C5A41">
            <w:pPr>
              <w:spacing w:before="40" w:after="40"/>
              <w:contextualSpacing/>
              <w:jc w:val="both"/>
              <w:rPr>
                <w:rFonts w:ascii="Arial" w:hAnsi="Arial" w:cs="Arial"/>
                <w:sz w:val="18"/>
                <w:szCs w:val="18"/>
              </w:rPr>
            </w:pPr>
            <w:r>
              <w:rPr>
                <w:rFonts w:ascii="Arial" w:hAnsi="Arial" w:cs="Arial"/>
                <w:sz w:val="18"/>
                <w:szCs w:val="18"/>
              </w:rPr>
              <w:t xml:space="preserve"> </w:t>
            </w:r>
            <w:r w:rsidR="0065652F" w:rsidRPr="002C5A41">
              <w:rPr>
                <w:rFonts w:ascii="Arial" w:hAnsi="Arial" w:cs="Arial"/>
                <w:sz w:val="18"/>
                <w:szCs w:val="18"/>
              </w:rPr>
              <w:t xml:space="preserve">Jeden podmiot może wystąpić w ramach konkursu – jako wnioskodawca albo partner nie więcej niż 1 raz we wniosku o dofinansowanie. </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 xml:space="preserve">Projektodawca definiowany jest jako Wnioskodawca w rozumieniu  Instrukcji wypełniania wniosku o dofinansowanie projektu w ramach </w:t>
            </w:r>
            <w:r w:rsidRPr="003214BC">
              <w:rPr>
                <w:rFonts w:ascii="Arial" w:eastAsia="Calibri" w:hAnsi="Arial" w:cs="Arial"/>
                <w:bCs/>
                <w:sz w:val="18"/>
                <w:szCs w:val="18"/>
              </w:rPr>
              <w:t xml:space="preserve">RPO WZ 2014-2020 dla projektów w ramach Europejskiego Funduszu Społecznego. </w:t>
            </w:r>
          </w:p>
          <w:p w:rsidR="0065652F" w:rsidRPr="003214BC" w:rsidRDefault="0065652F" w:rsidP="0065652F">
            <w:pPr>
              <w:pStyle w:val="Default"/>
              <w:spacing w:before="20" w:after="20"/>
              <w:jc w:val="both"/>
              <w:rPr>
                <w:rFonts w:ascii="Arial" w:eastAsia="Calibri" w:hAnsi="Arial" w:cs="Arial"/>
                <w:bCs/>
                <w:sz w:val="18"/>
                <w:szCs w:val="18"/>
              </w:rPr>
            </w:pPr>
            <w:r w:rsidRPr="003214BC">
              <w:rPr>
                <w:rFonts w:ascii="Arial" w:hAnsi="Arial" w:cs="Arial"/>
                <w:sz w:val="18"/>
                <w:szCs w:val="18"/>
              </w:rPr>
              <w:t>Kryterium będzie weryfikowane na podstawie rejestru wniosków złożonych w ramach konkursu.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25040B" w:rsidRDefault="0065652F" w:rsidP="002C5A41">
            <w:pPr>
              <w:pStyle w:val="Akapitzlist"/>
              <w:numPr>
                <w:ilvl w:val="0"/>
                <w:numId w:val="134"/>
              </w:numPr>
              <w:tabs>
                <w:tab w:val="left" w:pos="355"/>
              </w:tabs>
              <w:jc w:val="both"/>
              <w:rPr>
                <w:rFonts w:ascii="Arial" w:hAnsi="Arial" w:cs="Arial"/>
                <w:sz w:val="18"/>
                <w:szCs w:val="18"/>
              </w:rPr>
            </w:pPr>
            <w:r w:rsidRPr="0025040B">
              <w:rPr>
                <w:rFonts w:ascii="Arial" w:hAnsi="Arial" w:cs="Arial"/>
                <w:sz w:val="18"/>
                <w:szCs w:val="18"/>
              </w:rPr>
              <w:t>Działania realizowane w projekcie przez projektodawcę oraz ewentualnych partnerów są zgodne z RPZ „Rehabilitacja lecznicza pacjentów onkologicznych na lata 2020 – 2022”, który jest załącznikiem do Regulaminu Konkursu</w:t>
            </w:r>
            <w:r>
              <w:rPr>
                <w:rFonts w:ascii="Arial" w:hAnsi="Arial" w:cs="Arial"/>
                <w:sz w:val="18"/>
                <w:szCs w:val="18"/>
              </w:rPr>
              <w:t>.</w:t>
            </w:r>
          </w:p>
          <w:p w:rsidR="0065652F" w:rsidRPr="0025040B" w:rsidRDefault="0065652F" w:rsidP="0065652F">
            <w:pPr>
              <w:pStyle w:val="Akapitzlist"/>
              <w:tabs>
                <w:tab w:val="left" w:pos="355"/>
              </w:tabs>
              <w:ind w:left="720"/>
              <w:jc w:val="both"/>
              <w:rPr>
                <w:rFonts w:ascii="Arial" w:hAnsi="Arial" w:cs="Arial"/>
                <w:sz w:val="18"/>
                <w:szCs w:val="18"/>
              </w:rPr>
            </w:pPr>
          </w:p>
          <w:p w:rsidR="0065652F" w:rsidRPr="0025040B" w:rsidRDefault="0065652F" w:rsidP="0065652F">
            <w:pPr>
              <w:tabs>
                <w:tab w:val="left" w:pos="355"/>
              </w:tabs>
              <w:jc w:val="both"/>
              <w:rPr>
                <w:rFonts w:ascii="Arial" w:hAnsi="Arial" w:cs="Arial"/>
                <w:sz w:val="18"/>
                <w:szCs w:val="18"/>
              </w:rPr>
            </w:pPr>
            <w:r w:rsidRPr="0025040B">
              <w:rPr>
                <w:rFonts w:ascii="Arial" w:hAnsi="Arial" w:cs="Arial"/>
                <w:sz w:val="18"/>
                <w:szCs w:val="18"/>
              </w:rPr>
              <w:t>Na podstawie art. 45 ust. 3 ustawy z dnia 11 lipca 2014 r. o zasadach realizacji programów w zakresie polityki spójności finansowanych w perspektywie finansowej 2014–2020 (Dz. U. z 2020</w:t>
            </w:r>
            <w:r>
              <w:rPr>
                <w:rFonts w:ascii="Arial" w:hAnsi="Arial" w:cs="Arial"/>
                <w:sz w:val="18"/>
                <w:szCs w:val="18"/>
              </w:rPr>
              <w:t xml:space="preserve"> </w:t>
            </w:r>
            <w:r w:rsidRPr="0025040B">
              <w:rPr>
                <w:rFonts w:ascii="Arial" w:hAnsi="Arial" w:cs="Arial"/>
                <w:sz w:val="18"/>
                <w:szCs w:val="18"/>
              </w:rPr>
              <w:t>r. poz.</w:t>
            </w:r>
            <w:r>
              <w:rPr>
                <w:rFonts w:ascii="Arial" w:hAnsi="Arial" w:cs="Arial"/>
                <w:sz w:val="18"/>
                <w:szCs w:val="18"/>
              </w:rPr>
              <w:t xml:space="preserve"> </w:t>
            </w:r>
            <w:r w:rsidRPr="0025040B">
              <w:rPr>
                <w:rFonts w:ascii="Arial" w:hAnsi="Arial" w:cs="Arial"/>
                <w:sz w:val="18"/>
                <w:szCs w:val="18"/>
              </w:rPr>
              <w:t>818) treść wniosku o dofinasowanie w części dotyczącej spełnienia kryterium  może być uzupełniana lub poprawiana w zakresie określonym w regulaminie konkursu.</w:t>
            </w:r>
          </w:p>
        </w:tc>
      </w:tr>
      <w:tr w:rsidR="0065652F" w:rsidRPr="003214BC" w:rsidTr="0065652F">
        <w:trPr>
          <w:cantSplit/>
          <w:trHeight w:val="3671"/>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wdrożenie regionalnych programów zdrowotnych ułatwiających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65652F" w:rsidRPr="003214BC" w:rsidDel="00295C52"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25040B">
              <w:rPr>
                <w:rFonts w:ascii="Arial" w:hAnsi="Arial" w:cs="Arial"/>
                <w:sz w:val="18"/>
                <w:szCs w:val="18"/>
              </w:rPr>
              <w:t>W przypadku, gdy projekt przewiduje udzielanie świadczeń opieki zdrowotnej Projektodawcą lub Partnerem jest podmiot wykonujący działalność leczniczą, uprawniony do tego na mocy obowiązujących przepisów prawa.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3214BC" w:rsidDel="00540C5F">
              <w:rPr>
                <w:rFonts w:ascii="Arial" w:hAnsi="Arial" w:cs="Arial"/>
                <w:sz w:val="18"/>
                <w:szCs w:val="18"/>
              </w:rPr>
              <w:t xml:space="preserve"> </w:t>
            </w:r>
            <w:r w:rsidRPr="003214BC">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 </w:t>
            </w:r>
          </w:p>
          <w:p w:rsidR="0065652F" w:rsidRPr="003214BC" w:rsidRDefault="0065652F" w:rsidP="0065652F">
            <w:pPr>
              <w:pStyle w:val="Default"/>
              <w:spacing w:before="20" w:after="20"/>
              <w:jc w:val="both"/>
              <w:rPr>
                <w:rFonts w:ascii="Arial" w:hAnsi="Arial" w:cs="Arial"/>
                <w:sz w:val="18"/>
                <w:szCs w:val="18"/>
              </w:rPr>
            </w:pP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D73C80"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D70502" w:rsidRDefault="0065652F" w:rsidP="0065652F">
            <w:pPr>
              <w:jc w:val="both"/>
              <w:rPr>
                <w:rFonts w:ascii="Arial" w:hAnsi="Arial" w:cs="Arial"/>
                <w:sz w:val="18"/>
                <w:szCs w:val="18"/>
              </w:rPr>
            </w:pPr>
            <w:r w:rsidRPr="00D70502">
              <w:rPr>
                <w:rFonts w:ascii="Arial" w:hAnsi="Arial" w:cs="Arial"/>
                <w:sz w:val="18"/>
                <w:szCs w:val="18"/>
              </w:rPr>
              <w:t>Uzasadnienie:</w:t>
            </w:r>
          </w:p>
        </w:tc>
        <w:tc>
          <w:tcPr>
            <w:tcW w:w="1633" w:type="pct"/>
            <w:gridSpan w:val="7"/>
            <w:tcBorders>
              <w:bottom w:val="single" w:sz="6" w:space="0" w:color="auto"/>
            </w:tcBorders>
            <w:vAlign w:val="center"/>
          </w:tcPr>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65652F" w:rsidRPr="00D70502" w:rsidRDefault="0065652F" w:rsidP="0065652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34" w:type="pct"/>
            <w:gridSpan w:val="3"/>
            <w:tcBorders>
              <w:bottom w:val="single" w:sz="6" w:space="0" w:color="auto"/>
            </w:tcBorders>
            <w:shd w:val="clear" w:color="auto" w:fill="CCFFCC"/>
            <w:vAlign w:val="center"/>
          </w:tcPr>
          <w:p w:rsidR="0065652F" w:rsidRPr="00D70502" w:rsidRDefault="0065652F" w:rsidP="0065652F">
            <w:pPr>
              <w:jc w:val="center"/>
              <w:rPr>
                <w:rFonts w:ascii="Arial" w:hAnsi="Arial" w:cs="Arial"/>
                <w:sz w:val="18"/>
                <w:szCs w:val="18"/>
              </w:rPr>
            </w:pPr>
            <w:r w:rsidRPr="00D70502">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bottom w:val="single" w:sz="6" w:space="0" w:color="auto"/>
            </w:tcBorders>
            <w:shd w:val="clear" w:color="auto" w:fill="auto"/>
            <w:vAlign w:val="center"/>
          </w:tcPr>
          <w:p w:rsidR="0065652F" w:rsidRPr="000A131F" w:rsidRDefault="0065652F" w:rsidP="002C5A41">
            <w:pPr>
              <w:pStyle w:val="Akapitzlist"/>
              <w:numPr>
                <w:ilvl w:val="0"/>
                <w:numId w:val="134"/>
              </w:numPr>
              <w:spacing w:before="120" w:after="120"/>
              <w:jc w:val="both"/>
              <w:rPr>
                <w:rFonts w:ascii="Arial" w:hAnsi="Arial" w:cs="Arial"/>
                <w:sz w:val="18"/>
                <w:szCs w:val="18"/>
              </w:rPr>
            </w:pPr>
            <w:r w:rsidRPr="000A131F">
              <w:rPr>
                <w:rFonts w:ascii="Arial" w:hAnsi="Arial" w:cs="Arial"/>
                <w:sz w:val="18"/>
                <w:szCs w:val="18"/>
              </w:rPr>
              <w:t>Okres realizacji projektu trwa nie dłużej niż do 31.12.2022 r.</w:t>
            </w:r>
          </w:p>
          <w:p w:rsidR="0065652F" w:rsidRPr="00540171" w:rsidRDefault="0065652F" w:rsidP="0065652F">
            <w:pPr>
              <w:spacing w:before="120" w:after="120"/>
              <w:jc w:val="both"/>
              <w:rPr>
                <w:rFonts w:ascii="Arial" w:hAnsi="Arial" w:cs="Arial"/>
                <w:sz w:val="18"/>
                <w:szCs w:val="18"/>
              </w:rPr>
            </w:pPr>
            <w:r w:rsidRPr="000A131F">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tabs>
                <w:tab w:val="left" w:pos="356"/>
              </w:tabs>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color w:val="auto"/>
                <w:sz w:val="18"/>
                <w:szCs w:val="18"/>
              </w:rPr>
              <w:t xml:space="preserve">Kryterium ma zapewnić zgodność realizacji projektu z Regionalnym Programem Zdrowotnym. </w:t>
            </w:r>
            <w:r w:rsidRPr="003214BC">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wdrażanych projektów. </w:t>
            </w:r>
          </w:p>
          <w:p w:rsidR="0065652F" w:rsidRPr="003214BC" w:rsidRDefault="0065652F" w:rsidP="0065652F">
            <w:pPr>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color w:val="auto"/>
                <w:sz w:val="18"/>
                <w:szCs w:val="18"/>
              </w:rPr>
            </w:pPr>
            <w:r w:rsidRPr="003214BC">
              <w:rPr>
                <w:rFonts w:ascii="Arial" w:hAnsi="Arial" w:cs="Arial"/>
                <w:color w:val="auto"/>
                <w:sz w:val="18"/>
                <w:szCs w:val="18"/>
              </w:rPr>
              <w:t>Kryterium będzie weryfikowane na podstawie treści wniosku o dofinansowanie projektu oraz harmonogramu realizacji projektu.</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color w:val="1F497D"/>
                <w:sz w:val="18"/>
                <w:szCs w:val="18"/>
              </w:rPr>
            </w:pPr>
            <w:r w:rsidRPr="000A131F">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65652F" w:rsidRPr="003214BC" w:rsidTr="0065652F">
        <w:trPr>
          <w:cantSplit/>
          <w:trHeight w:val="2020"/>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p>
        </w:tc>
        <w:tc>
          <w:tcPr>
            <w:tcW w:w="1633" w:type="pct"/>
            <w:gridSpan w:val="7"/>
            <w:tcBorders>
              <w:top w:val="single" w:sz="6" w:space="0" w:color="auto"/>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65652F" w:rsidRPr="003214BC" w:rsidRDefault="0065652F" w:rsidP="0065652F">
            <w:pPr>
              <w:pStyle w:val="Default"/>
              <w:spacing w:before="20" w:after="20"/>
              <w:jc w:val="both"/>
              <w:rPr>
                <w:rFonts w:ascii="Arial" w:hAnsi="Arial" w:cs="Arial"/>
                <w:sz w:val="18"/>
                <w:szCs w:val="18"/>
              </w:rPr>
            </w:pPr>
          </w:p>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3214BC">
              <w:rPr>
                <w:rFonts w:ascii="Arial" w:hAnsi="Arial" w:cs="Arial"/>
                <w:sz w:val="18"/>
                <w:szCs w:val="18"/>
              </w:rPr>
              <w:t>AOTMiT</w:t>
            </w:r>
            <w:proofErr w:type="spellEnd"/>
            <w:r w:rsidRPr="003214BC">
              <w:rPr>
                <w:rFonts w:ascii="Arial" w:hAnsi="Arial" w:cs="Arial"/>
                <w:sz w:val="18"/>
                <w:szCs w:val="18"/>
              </w:rPr>
              <w:t xml:space="preserve">) lub spełniły wszystkie warunki wskazane w warunkowej opinii </w:t>
            </w:r>
            <w:proofErr w:type="spellStart"/>
            <w:r w:rsidRPr="003214BC">
              <w:rPr>
                <w:rFonts w:ascii="Arial" w:hAnsi="Arial" w:cs="Arial"/>
                <w:sz w:val="18"/>
                <w:szCs w:val="18"/>
              </w:rPr>
              <w:t>AOTMiT</w:t>
            </w:r>
            <w:proofErr w:type="spellEnd"/>
            <w:r w:rsidRPr="003214BC">
              <w:rPr>
                <w:rFonts w:ascii="Arial" w:hAnsi="Arial" w:cs="Arial"/>
                <w:sz w:val="18"/>
                <w:szCs w:val="18"/>
              </w:rPr>
              <w:t>, stanowiące załącznik do dokumentacji konkursowej.</w:t>
            </w:r>
          </w:p>
          <w:p w:rsidR="0065652F" w:rsidRPr="003214BC" w:rsidRDefault="0065652F" w:rsidP="0065652F">
            <w:pPr>
              <w:jc w:val="both"/>
              <w:rPr>
                <w:rFonts w:ascii="Arial" w:hAnsi="Arial" w:cs="Arial"/>
                <w:sz w:val="18"/>
                <w:szCs w:val="18"/>
              </w:rPr>
            </w:pPr>
          </w:p>
          <w:p w:rsidR="0065652F" w:rsidRPr="003214BC" w:rsidRDefault="0065652F" w:rsidP="0065652F">
            <w:pPr>
              <w:spacing w:before="40" w:after="40"/>
              <w:jc w:val="both"/>
              <w:rPr>
                <w:rFonts w:ascii="Arial" w:hAnsi="Arial" w:cs="Arial"/>
                <w:sz w:val="18"/>
                <w:szCs w:val="18"/>
              </w:rPr>
            </w:pPr>
            <w:r w:rsidRPr="003214BC">
              <w:rPr>
                <w:rFonts w:ascii="Arial" w:hAnsi="Arial" w:cs="Arial"/>
                <w:sz w:val="18"/>
                <w:szCs w:val="18"/>
              </w:rPr>
              <w:t>Kryterium weryfikowane będzie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2014-2020.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wprowadzono celem zaangażowania potencjału tak społecznego jak i finansowego projektodawcy/partnera na rzecz budowania trwałych efektów </w:t>
            </w:r>
            <w:r w:rsidRPr="003214BC">
              <w:rPr>
                <w:rFonts w:ascii="Arial" w:hAnsi="Arial" w:cs="Arial"/>
                <w:sz w:val="18"/>
                <w:szCs w:val="18"/>
              </w:rPr>
              <w:br/>
              <w:t>w poszczególnych obszarach interwencji EFS poprzez zwiększenie partycypacji projektodawcy/partnera w budżecie projektu EFS w ramach wkładu własnego.</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Udział projektodawcy/partnera </w:t>
            </w:r>
            <w:r w:rsidRPr="003214BC">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w:t>
            </w:r>
          </w:p>
        </w:tc>
        <w:tc>
          <w:tcPr>
            <w:tcW w:w="734" w:type="pct"/>
            <w:gridSpan w:val="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auto"/>
            <w:vAlign w:val="center"/>
          </w:tcPr>
          <w:p w:rsidR="0065652F" w:rsidRPr="003214BC" w:rsidRDefault="0065652F" w:rsidP="002C5A41">
            <w:pPr>
              <w:pStyle w:val="Akapitzlist"/>
              <w:numPr>
                <w:ilvl w:val="0"/>
                <w:numId w:val="134"/>
              </w:numPr>
              <w:jc w:val="both"/>
              <w:rPr>
                <w:rFonts w:ascii="Arial" w:hAnsi="Arial" w:cs="Arial"/>
                <w:sz w:val="18"/>
                <w:szCs w:val="18"/>
              </w:rPr>
            </w:pPr>
            <w:r w:rsidRPr="003214BC">
              <w:rPr>
                <w:rFonts w:ascii="Arial" w:hAnsi="Arial" w:cs="Arial"/>
                <w:sz w:val="18"/>
                <w:szCs w:val="18"/>
              </w:rPr>
              <w:t>Projektodawca lub Partner  nie  jest  realizatorem  analogicznego  programu  zdrowotnego  lub  programu polityki zdrowotnej realizowanego w ramach POWER.</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zapewnienie demarkacji wsparcia pomiędzy POWER a RPO WZ.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będzie weryfikowane na podstawie treści wniosku o dofinansowanie projektu</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bottom w:val="single" w:sz="6" w:space="0" w:color="auto"/>
            </w:tcBorders>
            <w:shd w:val="clear" w:color="auto" w:fill="FFFFFF" w:themeFill="background1"/>
            <w:vAlign w:val="center"/>
          </w:tcPr>
          <w:p w:rsidR="0065652F" w:rsidRPr="008A5451" w:rsidRDefault="0065652F" w:rsidP="002C5A41">
            <w:pPr>
              <w:pStyle w:val="Akapitzlist"/>
              <w:numPr>
                <w:ilvl w:val="0"/>
                <w:numId w:val="134"/>
              </w:numPr>
              <w:tabs>
                <w:tab w:val="left" w:pos="356"/>
              </w:tabs>
              <w:jc w:val="both"/>
              <w:rPr>
                <w:rFonts w:ascii="Arial" w:hAnsi="Arial" w:cs="Arial"/>
                <w:sz w:val="18"/>
                <w:szCs w:val="18"/>
              </w:rPr>
            </w:pPr>
            <w:r w:rsidRPr="008A5451">
              <w:rPr>
                <w:rFonts w:ascii="Arial" w:hAnsi="Arial" w:cs="Arial"/>
                <w:sz w:val="18"/>
                <w:szCs w:val="18"/>
              </w:rPr>
              <w:t>Maksymalna wartość projektu wynosi nie więcej niż wartość określona w ramach właściwego Regionalnego Programu Zdrowotnego "</w:t>
            </w:r>
            <w:r>
              <w:t xml:space="preserve"> </w:t>
            </w:r>
            <w:r w:rsidRPr="008A5451">
              <w:rPr>
                <w:rFonts w:ascii="Arial" w:hAnsi="Arial" w:cs="Arial"/>
                <w:sz w:val="18"/>
                <w:szCs w:val="18"/>
              </w:rPr>
              <w:t>Rehabilitacja lecznicza pacjentów onkologicznych na lata 2020 – 2022"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6"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r w:rsidRPr="003214BC">
              <w:rPr>
                <w:rFonts w:ascii="Arial" w:hAnsi="Arial" w:cs="Arial"/>
                <w:sz w:val="18"/>
                <w:szCs w:val="18"/>
              </w:rPr>
              <w:t>Uzasadnienie:</w:t>
            </w:r>
          </w:p>
        </w:tc>
        <w:tc>
          <w:tcPr>
            <w:tcW w:w="1633" w:type="pct"/>
            <w:gridSpan w:val="7"/>
            <w:tcBorders>
              <w:top w:val="single" w:sz="6"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umożliwia wyłonienie jednego wykonawcy do kompleksowej realizacji  RPZ oraz przyczyni się do zapewnienia efektywności kosztowej projektu</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6"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4" w:space="0" w:color="auto"/>
              <w:bottom w:val="single" w:sz="6" w:space="0" w:color="auto"/>
            </w:tcBorders>
            <w:shd w:val="clear" w:color="auto" w:fill="FFFFFF" w:themeFill="background1"/>
            <w:vAlign w:val="center"/>
          </w:tcPr>
          <w:p w:rsidR="0065652F" w:rsidRPr="000A131F" w:rsidRDefault="0065652F" w:rsidP="002C5A41">
            <w:pPr>
              <w:pStyle w:val="Akapitzlist"/>
              <w:numPr>
                <w:ilvl w:val="0"/>
                <w:numId w:val="134"/>
              </w:numPr>
              <w:jc w:val="both"/>
              <w:rPr>
                <w:rFonts w:ascii="Arial" w:hAnsi="Arial" w:cs="Arial"/>
                <w:sz w:val="18"/>
                <w:szCs w:val="18"/>
              </w:rPr>
            </w:pPr>
            <w:r w:rsidRPr="000A131F">
              <w:rPr>
                <w:rFonts w:ascii="Arial" w:hAnsi="Arial" w:cs="Arial"/>
                <w:sz w:val="18"/>
                <w:szCs w:val="18"/>
              </w:rPr>
              <w:t>Koszty bezpośrednie projektu nie są rozliczane w całości kwotami ryczałtowymi określonymi przez beneficjenta.</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top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Uzasadnienie:</w:t>
            </w:r>
          </w:p>
        </w:tc>
        <w:tc>
          <w:tcPr>
            <w:tcW w:w="1633" w:type="pct"/>
            <w:gridSpan w:val="7"/>
            <w:tcBorders>
              <w:top w:val="single" w:sz="4" w:space="0" w:color="auto"/>
              <w:bottom w:val="single" w:sz="6" w:space="0" w:color="auto"/>
            </w:tcBorders>
            <w:vAlign w:val="center"/>
          </w:tcPr>
          <w:p w:rsidR="0065652F" w:rsidRDefault="0065652F" w:rsidP="0065652F">
            <w:pPr>
              <w:jc w:val="both"/>
              <w:rPr>
                <w:rFonts w:ascii="Arial" w:hAnsi="Arial" w:cs="Arial"/>
                <w:sz w:val="18"/>
                <w:szCs w:val="18"/>
              </w:rPr>
            </w:pPr>
            <w:r w:rsidRPr="003214BC">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w:t>
            </w:r>
            <w:r>
              <w:rPr>
                <w:rFonts w:ascii="Arial" w:hAnsi="Arial" w:cs="Arial"/>
                <w:sz w:val="18"/>
                <w:szCs w:val="18"/>
              </w:rPr>
              <w:t xml:space="preserve">tości 100 tys. EUR. Ze względu na to, iż projekt ma na celu kompleksowe wdrożenie RPZ, </w:t>
            </w:r>
            <w:r w:rsidRPr="003214BC">
              <w:rPr>
                <w:rFonts w:ascii="Arial" w:hAnsi="Arial" w:cs="Arial"/>
                <w:sz w:val="18"/>
                <w:szCs w:val="18"/>
              </w:rPr>
              <w:t>Instytucja Org</w:t>
            </w:r>
            <w:r>
              <w:rPr>
                <w:rFonts w:ascii="Arial" w:hAnsi="Arial" w:cs="Arial"/>
                <w:sz w:val="18"/>
                <w:szCs w:val="18"/>
              </w:rPr>
              <w:t>anizująca Konkurs określiła, iż ze względu na wartość RPZ, projekty nie będą rozliczane za pomocą kwot ryczałtowych.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oraz budżetu.</w:t>
            </w:r>
          </w:p>
        </w:tc>
        <w:tc>
          <w:tcPr>
            <w:tcW w:w="734" w:type="pct"/>
            <w:gridSpan w:val="3"/>
            <w:tcBorders>
              <w:top w:val="single" w:sz="4" w:space="0" w:color="auto"/>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3890" w:type="pct"/>
            <w:gridSpan w:val="13"/>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Kryteria premiujące</w:t>
            </w:r>
          </w:p>
        </w:tc>
      </w:tr>
      <w:tr w:rsidR="0065652F" w:rsidRPr="003214BC" w:rsidTr="0065652F">
        <w:trPr>
          <w:cantSplit/>
          <w:trHeight w:val="1159"/>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2C5A41" w:rsidRDefault="0065652F" w:rsidP="002C5A41">
            <w:pPr>
              <w:jc w:val="both"/>
              <w:rPr>
                <w:rFonts w:ascii="Arial" w:hAnsi="Arial" w:cs="Arial"/>
                <w:sz w:val="18"/>
                <w:szCs w:val="18"/>
              </w:rPr>
            </w:pPr>
            <w:r w:rsidRPr="002C5A41">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10</w:t>
            </w:r>
          </w:p>
        </w:tc>
      </w:tr>
      <w:tr w:rsidR="0065652F" w:rsidRPr="003214BC" w:rsidTr="0065652F">
        <w:trPr>
          <w:cantSplit/>
          <w:trHeight w:val="14586"/>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Kryterium ma na celu realizację projektów przez podmioty, które bezpośrednio przyczynią się do ekonomiczno-społecznego rozwoju regionu. Realizacja projektu przez Projektodawców z terenu województwa jest uzasadniona lokalnym charakterem </w:t>
            </w:r>
            <w:proofErr w:type="spellStart"/>
            <w:r w:rsidRPr="003214BC">
              <w:rPr>
                <w:rFonts w:ascii="Arial" w:hAnsi="Arial" w:cs="Arial"/>
                <w:sz w:val="18"/>
                <w:szCs w:val="18"/>
              </w:rPr>
              <w:t>wsparcia.Kryterium</w:t>
            </w:r>
            <w:proofErr w:type="spellEnd"/>
            <w:r w:rsidRPr="003214BC">
              <w:rPr>
                <w:rFonts w:ascii="Arial" w:hAnsi="Arial" w:cs="Arial"/>
                <w:sz w:val="18"/>
                <w:szCs w:val="18"/>
              </w:rPr>
              <w:t xml:space="preserve"> weryfikowane będzie na podstawie odpowiednich zapisów wniosku o dofinansowanie projektu, dostępnych rejestrów publicznych (KRS, CEIDG) lub dokumentu urzędowego wydanego przez właściwy organ administracji publicznej załączonego do wniosku.</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uznaje się za spełnione, w przypadku gdy Wnioskodawcą jest  podmiot, którego status prawny wynika z właściwych ustaw.</w:t>
            </w:r>
          </w:p>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65652F" w:rsidRPr="003214BC" w:rsidRDefault="0065652F" w:rsidP="0065652F">
            <w:pPr>
              <w:jc w:val="both"/>
              <w:rPr>
                <w:rFonts w:ascii="Arial" w:hAnsi="Arial" w:cs="Arial"/>
                <w:sz w:val="18"/>
                <w:szCs w:val="18"/>
              </w:rPr>
            </w:pPr>
            <w:r w:rsidRPr="003214BC">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05" w:type="pct"/>
            <w:gridSpan w:val="7"/>
            <w:tcBorders>
              <w:top w:val="single" w:sz="6" w:space="0" w:color="auto"/>
              <w:bottom w:val="single" w:sz="6" w:space="0" w:color="auto"/>
            </w:tcBorders>
            <w:shd w:val="clear" w:color="auto" w:fill="FFFFFF" w:themeFill="background1"/>
            <w:vAlign w:val="center"/>
          </w:tcPr>
          <w:p w:rsidR="0065652F" w:rsidRPr="000F42A8" w:rsidRDefault="0065652F" w:rsidP="002C5A41">
            <w:pPr>
              <w:pStyle w:val="Akapitzlist"/>
              <w:numPr>
                <w:ilvl w:val="0"/>
                <w:numId w:val="303"/>
              </w:numPr>
              <w:tabs>
                <w:tab w:val="left" w:pos="360"/>
              </w:tabs>
              <w:rPr>
                <w:rFonts w:ascii="Arial" w:hAnsi="Arial" w:cs="Arial"/>
                <w:sz w:val="18"/>
                <w:szCs w:val="18"/>
              </w:rPr>
            </w:pPr>
            <w:r w:rsidRPr="000F42A8">
              <w:rPr>
                <w:rFonts w:ascii="Arial" w:hAnsi="Arial" w:cs="Arial"/>
                <w:sz w:val="18"/>
                <w:szCs w:val="18"/>
              </w:rPr>
              <w:t>W ramach projektu realizowane jest wsparcie również w godzinach popołudniowych (po godzinie 16:00) i wieczornych oraz w soboty.</w:t>
            </w:r>
          </w:p>
        </w:tc>
        <w:tc>
          <w:tcPr>
            <w:tcW w:w="763" w:type="pct"/>
            <w:gridSpan w:val="4"/>
            <w:tcBorders>
              <w:top w:val="single" w:sz="6" w:space="0" w:color="auto"/>
              <w:bottom w:val="single" w:sz="6" w:space="0" w:color="auto"/>
            </w:tcBorders>
            <w:shd w:val="clear" w:color="auto" w:fill="CCFFCC"/>
            <w:vAlign w:val="center"/>
          </w:tcPr>
          <w:p w:rsidR="0065652F" w:rsidRPr="000F42A8" w:rsidRDefault="0065652F" w:rsidP="0065652F">
            <w:pPr>
              <w:tabs>
                <w:tab w:val="left" w:pos="360"/>
              </w:tabs>
              <w:ind w:left="51"/>
              <w:jc w:val="center"/>
              <w:rPr>
                <w:rFonts w:ascii="Arial" w:hAnsi="Arial" w:cs="Arial"/>
                <w:b/>
                <w:sz w:val="18"/>
                <w:szCs w:val="18"/>
              </w:rPr>
            </w:pPr>
            <w:r w:rsidRPr="000F42A8">
              <w:rPr>
                <w:rFonts w:ascii="Arial" w:hAnsi="Arial" w:cs="Arial"/>
                <w:b/>
                <w:sz w:val="18"/>
                <w:szCs w:val="18"/>
              </w:rPr>
              <w:t>LICZBA PUNKTÓW</w:t>
            </w:r>
          </w:p>
        </w:tc>
        <w:tc>
          <w:tcPr>
            <w:tcW w:w="622" w:type="pct"/>
            <w:gridSpan w:val="2"/>
            <w:tcBorders>
              <w:top w:val="single" w:sz="6" w:space="0" w:color="auto"/>
              <w:bottom w:val="single" w:sz="6" w:space="0" w:color="auto"/>
            </w:tcBorders>
            <w:shd w:val="clear" w:color="auto" w:fill="FFFFFF" w:themeFill="background1"/>
            <w:vAlign w:val="center"/>
          </w:tcPr>
          <w:p w:rsidR="0065652F" w:rsidRPr="000F42A8" w:rsidRDefault="0065652F" w:rsidP="0065652F">
            <w:pPr>
              <w:pStyle w:val="Akapitzlist"/>
              <w:tabs>
                <w:tab w:val="left" w:pos="360"/>
              </w:tabs>
              <w:ind w:left="334"/>
              <w:rPr>
                <w:rFonts w:ascii="Arial" w:hAnsi="Arial" w:cs="Arial"/>
                <w:b/>
                <w:sz w:val="18"/>
                <w:szCs w:val="18"/>
              </w:rPr>
            </w:pPr>
            <w:r w:rsidRPr="000F42A8">
              <w:rPr>
                <w:rFonts w:ascii="Arial" w:hAnsi="Arial" w:cs="Arial"/>
                <w:b/>
                <w:sz w:val="18"/>
                <w:szCs w:val="18"/>
              </w:rPr>
              <w:t>10</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Pr>
                <w:rFonts w:ascii="Arial" w:hAnsi="Arial" w:cs="Arial"/>
                <w:sz w:val="18"/>
                <w:szCs w:val="18"/>
              </w:rPr>
              <w:t>Uzasadnienie:</w:t>
            </w:r>
          </w:p>
        </w:tc>
        <w:tc>
          <w:tcPr>
            <w:tcW w:w="1633" w:type="pct"/>
            <w:gridSpan w:val="7"/>
            <w:tcBorders>
              <w:bottom w:val="single" w:sz="6" w:space="0" w:color="auto"/>
            </w:tcBorders>
            <w:vAlign w:val="center"/>
          </w:tcPr>
          <w:p w:rsidR="0065652F" w:rsidRPr="000F42A8" w:rsidRDefault="0065652F" w:rsidP="0065652F">
            <w:pPr>
              <w:jc w:val="both"/>
              <w:rPr>
                <w:rFonts w:ascii="Arial" w:hAnsi="Arial" w:cs="Arial"/>
                <w:sz w:val="18"/>
                <w:szCs w:val="18"/>
              </w:rPr>
            </w:pPr>
            <w:r w:rsidRPr="000F42A8">
              <w:rPr>
                <w:rFonts w:ascii="Arial" w:hAnsi="Arial" w:cs="Arial"/>
                <w:sz w:val="18"/>
                <w:szCs w:val="18"/>
              </w:rPr>
              <w:t>Kryterium zapewni upowszechnienie badań oraz większą dostępność do wsparcia udzielanego na terenie województwa zachodniopomorskiego.</w:t>
            </w:r>
          </w:p>
          <w:p w:rsidR="0065652F" w:rsidRPr="003214BC" w:rsidRDefault="0065652F" w:rsidP="0065652F">
            <w:pPr>
              <w:jc w:val="both"/>
              <w:rPr>
                <w:rFonts w:ascii="Arial" w:hAnsi="Arial" w:cs="Arial"/>
                <w:sz w:val="18"/>
                <w:szCs w:val="18"/>
              </w:rPr>
            </w:pPr>
            <w:r w:rsidRPr="000F42A8">
              <w:rPr>
                <w:rFonts w:ascii="Arial" w:hAnsi="Arial" w:cs="Arial"/>
                <w:sz w:val="18"/>
                <w:szCs w:val="18"/>
              </w:rPr>
              <w:t>Kryterium weryfikowane będzie na podstawie treści wniosku o dofinansowanie</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2</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2534" w:type="pct"/>
            <w:gridSpan w:val="8"/>
            <w:tcBorders>
              <w:top w:val="single" w:sz="6" w:space="0" w:color="auto"/>
              <w:bottom w:val="single" w:sz="6" w:space="0" w:color="auto"/>
            </w:tcBorders>
            <w:shd w:val="clear" w:color="auto" w:fill="FFFFFF" w:themeFill="background1"/>
            <w:vAlign w:val="center"/>
          </w:tcPr>
          <w:p w:rsidR="0065652F" w:rsidRPr="003214BC" w:rsidRDefault="0065652F" w:rsidP="002C5A41">
            <w:pPr>
              <w:pStyle w:val="Akapitzlist"/>
              <w:numPr>
                <w:ilvl w:val="0"/>
                <w:numId w:val="303"/>
              </w:numPr>
              <w:ind w:left="334" w:hanging="334"/>
              <w:jc w:val="both"/>
              <w:rPr>
                <w:rFonts w:ascii="Arial" w:hAnsi="Arial" w:cs="Arial"/>
                <w:sz w:val="18"/>
                <w:szCs w:val="18"/>
              </w:rPr>
            </w:pPr>
            <w:r w:rsidRPr="000A131F">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b/>
                <w:sz w:val="18"/>
                <w:szCs w:val="18"/>
              </w:rPr>
              <w:t>LICZBA PUNKTÓW</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5</w:t>
            </w:r>
          </w:p>
        </w:tc>
      </w:tr>
      <w:tr w:rsidR="0065652F" w:rsidRPr="003214BC" w:rsidTr="0065652F">
        <w:trPr>
          <w:cantSplit/>
        </w:trPr>
        <w:tc>
          <w:tcPr>
            <w:tcW w:w="1110" w:type="pct"/>
            <w:gridSpan w:val="2"/>
            <w:vMerge/>
            <w:vAlign w:val="center"/>
          </w:tcPr>
          <w:p w:rsidR="0065652F" w:rsidRPr="003214BC" w:rsidRDefault="0065652F" w:rsidP="0065652F">
            <w:pPr>
              <w:jc w:val="both"/>
              <w:rPr>
                <w:rFonts w:ascii="Arial" w:hAnsi="Arial" w:cs="Arial"/>
                <w:sz w:val="18"/>
                <w:szCs w:val="18"/>
              </w:rPr>
            </w:pPr>
          </w:p>
        </w:tc>
        <w:tc>
          <w:tcPr>
            <w:tcW w:w="901" w:type="pct"/>
            <w:tcBorders>
              <w:bottom w:val="single" w:sz="6" w:space="0" w:color="auto"/>
            </w:tcBorders>
            <w:shd w:val="clear" w:color="auto" w:fill="CCFFCC"/>
            <w:vAlign w:val="center"/>
          </w:tcPr>
          <w:p w:rsidR="0065652F" w:rsidRPr="003214BC" w:rsidRDefault="0065652F" w:rsidP="0065652F">
            <w:pPr>
              <w:ind w:left="466" w:hanging="426"/>
              <w:jc w:val="both"/>
              <w:rPr>
                <w:rFonts w:ascii="Arial" w:hAnsi="Arial" w:cs="Arial"/>
                <w:sz w:val="18"/>
                <w:szCs w:val="18"/>
              </w:rPr>
            </w:pPr>
            <w:r w:rsidRPr="003214BC">
              <w:rPr>
                <w:rFonts w:ascii="Arial" w:hAnsi="Arial" w:cs="Arial"/>
                <w:sz w:val="18"/>
                <w:szCs w:val="18"/>
              </w:rPr>
              <w:t>Uzasadnienie:</w:t>
            </w:r>
          </w:p>
        </w:tc>
        <w:tc>
          <w:tcPr>
            <w:tcW w:w="1633" w:type="pct"/>
            <w:gridSpan w:val="7"/>
            <w:tcBorders>
              <w:bottom w:val="single" w:sz="6" w:space="0" w:color="auto"/>
            </w:tcBorders>
            <w:vAlign w:val="center"/>
          </w:tcPr>
          <w:p w:rsidR="0065652F" w:rsidRPr="003214BC" w:rsidRDefault="0065652F" w:rsidP="0065652F">
            <w:pPr>
              <w:pStyle w:val="Default"/>
              <w:spacing w:before="20" w:after="20"/>
              <w:jc w:val="both"/>
              <w:rPr>
                <w:rFonts w:ascii="Arial" w:hAnsi="Arial" w:cs="Arial"/>
                <w:sz w:val="18"/>
                <w:szCs w:val="18"/>
              </w:rPr>
            </w:pPr>
            <w:r w:rsidRPr="003214BC">
              <w:rPr>
                <w:rFonts w:ascii="Arial" w:hAnsi="Arial" w:cs="Arial"/>
                <w:sz w:val="18"/>
                <w:szCs w:val="18"/>
              </w:rPr>
              <w:t>Kryterium zgodne z rekomendacjami Komitetu Sterującego do spraw koordynacji interwencji EFSI w sektorze zdrowia.</w:t>
            </w:r>
          </w:p>
          <w:p w:rsidR="0065652F" w:rsidRPr="003214BC" w:rsidRDefault="0065652F" w:rsidP="0065652F">
            <w:pPr>
              <w:jc w:val="both"/>
              <w:rPr>
                <w:rFonts w:ascii="Arial" w:hAnsi="Arial" w:cs="Arial"/>
                <w:sz w:val="18"/>
                <w:szCs w:val="18"/>
              </w:rPr>
            </w:pP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odnosi się do działań projektowych dla placówek podstawowej opieki zdrowotnej i wpłynie na zwiększenie efektywności i jakości zaplanowanych w projekcie usług zdrowotnych.</w:t>
            </w:r>
          </w:p>
          <w:p w:rsidR="0065652F" w:rsidRPr="003214BC" w:rsidRDefault="0065652F" w:rsidP="0065652F">
            <w:pPr>
              <w:jc w:val="both"/>
              <w:rPr>
                <w:rFonts w:ascii="Arial" w:hAnsi="Arial" w:cs="Arial"/>
                <w:sz w:val="18"/>
                <w:szCs w:val="18"/>
              </w:rPr>
            </w:pPr>
            <w:r w:rsidRPr="003214BC">
              <w:rPr>
                <w:rFonts w:ascii="Arial" w:hAnsi="Arial" w:cs="Arial"/>
                <w:sz w:val="18"/>
                <w:szCs w:val="18"/>
              </w:rPr>
              <w:t>Kryterium zostanie zweryfikowane na podstawie treści wniosku o dofinansowanie a także w oparciu o informacje zawarte na stronie NFZ zgodnie z linkiem:</w:t>
            </w:r>
          </w:p>
          <w:p w:rsidR="0065652F" w:rsidRPr="003214BC" w:rsidRDefault="00683C3D" w:rsidP="0065652F">
            <w:pPr>
              <w:ind w:left="16" w:firstLine="24"/>
              <w:jc w:val="both"/>
              <w:rPr>
                <w:rFonts w:ascii="Arial" w:hAnsi="Arial" w:cs="Arial"/>
                <w:sz w:val="18"/>
                <w:szCs w:val="18"/>
              </w:rPr>
            </w:pPr>
            <w:hyperlink r:id="rId20" w:history="1">
              <w:r w:rsidR="0065652F" w:rsidRPr="003214BC">
                <w:rPr>
                  <w:rStyle w:val="Hipercze"/>
                  <w:rFonts w:ascii="Arial" w:hAnsi="Arial" w:cs="Arial"/>
                  <w:sz w:val="18"/>
                  <w:szCs w:val="18"/>
                </w:rPr>
                <w:t>http://www.nfz.gov.pl/o-nfz/informator-o-zawartych-umowach</w:t>
              </w:r>
            </w:hyperlink>
            <w:r w:rsidR="0065652F" w:rsidRPr="003214BC">
              <w:rPr>
                <w:rFonts w:ascii="Arial" w:hAnsi="Arial" w:cs="Arial"/>
                <w:sz w:val="18"/>
                <w:szCs w:val="18"/>
              </w:rPr>
              <w:t>.</w:t>
            </w:r>
          </w:p>
          <w:p w:rsidR="0065652F" w:rsidRPr="003214BC" w:rsidRDefault="0065652F" w:rsidP="0065652F">
            <w:pPr>
              <w:ind w:left="16" w:firstLine="24"/>
              <w:jc w:val="both"/>
              <w:rPr>
                <w:rFonts w:ascii="Arial" w:hAnsi="Arial" w:cs="Arial"/>
                <w:sz w:val="18"/>
                <w:szCs w:val="18"/>
              </w:rPr>
            </w:pPr>
            <w:r w:rsidRPr="003214BC">
              <w:rPr>
                <w:rFonts w:ascii="Arial" w:hAnsi="Arial" w:cs="Arial"/>
                <w:sz w:val="18"/>
                <w:szCs w:val="18"/>
              </w:rPr>
              <w:t xml:space="preserve"> </w:t>
            </w:r>
          </w:p>
        </w:tc>
        <w:tc>
          <w:tcPr>
            <w:tcW w:w="734" w:type="pct"/>
            <w:gridSpan w:val="3"/>
            <w:tcBorders>
              <w:bottom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Stosuje się do typów projektów (nr)</w:t>
            </w:r>
          </w:p>
        </w:tc>
        <w:tc>
          <w:tcPr>
            <w:tcW w:w="622" w:type="pct"/>
            <w:gridSpan w:val="2"/>
            <w:tcBorders>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w:t>
            </w:r>
          </w:p>
        </w:tc>
      </w:tr>
      <w:tr w:rsidR="0065652F" w:rsidRPr="003214BC" w:rsidTr="0065652F">
        <w:trPr>
          <w:cantSplit/>
        </w:trPr>
        <w:tc>
          <w:tcPr>
            <w:tcW w:w="1110" w:type="pct"/>
            <w:gridSpan w:val="2"/>
            <w:tcBorders>
              <w:bottom w:val="single" w:sz="6" w:space="0" w:color="auto"/>
            </w:tcBorders>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Kwalifikowalność wydatków</w:t>
            </w:r>
          </w:p>
        </w:tc>
        <w:tc>
          <w:tcPr>
            <w:tcW w:w="3890" w:type="pct"/>
            <w:gridSpan w:val="13"/>
            <w:tcBorders>
              <w:top w:val="single" w:sz="6" w:space="0" w:color="auto"/>
              <w:bottom w:val="single" w:sz="6" w:space="0" w:color="auto"/>
            </w:tcBorders>
            <w:shd w:val="clear" w:color="auto" w:fill="auto"/>
            <w:vAlign w:val="center"/>
          </w:tcPr>
          <w:p w:rsidR="0065652F" w:rsidRPr="003214BC" w:rsidRDefault="0065652F" w:rsidP="0065652F">
            <w:pPr>
              <w:jc w:val="both"/>
              <w:rPr>
                <w:rFonts w:ascii="Arial" w:hAnsi="Arial" w:cs="Arial"/>
                <w:sz w:val="18"/>
                <w:szCs w:val="18"/>
              </w:rPr>
            </w:pPr>
            <w:r w:rsidRPr="003214BC">
              <w:rPr>
                <w:rFonts w:ascii="Arial" w:hAnsi="Arial" w:cs="Arial"/>
                <w:sz w:val="18"/>
                <w:szCs w:val="18"/>
              </w:rPr>
              <w:t xml:space="preserve">Zgodnie z </w:t>
            </w:r>
            <w:r w:rsidRPr="003214BC">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3214BC">
              <w:rPr>
                <w:rFonts w:ascii="Arial" w:hAnsi="Arial" w:cs="Arial"/>
                <w:sz w:val="18"/>
                <w:szCs w:val="18"/>
              </w:rPr>
              <w:t>.</w:t>
            </w:r>
          </w:p>
        </w:tc>
      </w:tr>
      <w:tr w:rsidR="0065652F" w:rsidRPr="003214BC" w:rsidTr="0065652F">
        <w:trPr>
          <w:cantSplit/>
        </w:trPr>
        <w:tc>
          <w:tcPr>
            <w:tcW w:w="5000" w:type="pct"/>
            <w:gridSpan w:val="15"/>
            <w:tcBorders>
              <w:top w:val="single" w:sz="6" w:space="0" w:color="auto"/>
              <w:bottom w:val="single" w:sz="6" w:space="0" w:color="auto"/>
            </w:tcBorders>
            <w:shd w:val="clear" w:color="auto" w:fill="CCFFCC"/>
            <w:vAlign w:val="center"/>
          </w:tcPr>
          <w:p w:rsidR="0065652F" w:rsidRPr="003214BC" w:rsidRDefault="0065652F" w:rsidP="0065652F">
            <w:pPr>
              <w:jc w:val="center"/>
              <w:rPr>
                <w:rFonts w:ascii="Arial" w:hAnsi="Arial" w:cs="Arial"/>
                <w:b/>
                <w:sz w:val="18"/>
                <w:szCs w:val="18"/>
              </w:rPr>
            </w:pPr>
            <w:r w:rsidRPr="003214BC">
              <w:rPr>
                <w:rFonts w:ascii="Arial" w:hAnsi="Arial" w:cs="Arial"/>
                <w:b/>
                <w:sz w:val="18"/>
                <w:szCs w:val="18"/>
              </w:rPr>
              <w:t>Wskaźniki produktu i rezultatu planowane do osiągnięcia w ramach konkursu</w:t>
            </w:r>
          </w:p>
        </w:tc>
      </w:tr>
      <w:tr w:rsidR="0065652F" w:rsidRPr="003214BC" w:rsidTr="0065652F">
        <w:trPr>
          <w:cantSplit/>
          <w:trHeight w:val="236"/>
        </w:trPr>
        <w:tc>
          <w:tcPr>
            <w:tcW w:w="1110" w:type="pct"/>
            <w:gridSpan w:val="2"/>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Nazwa wskaźnika</w:t>
            </w:r>
          </w:p>
        </w:tc>
        <w:tc>
          <w:tcPr>
            <w:tcW w:w="901" w:type="pct"/>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Jednostka</w:t>
            </w:r>
          </w:p>
        </w:tc>
        <w:tc>
          <w:tcPr>
            <w:tcW w:w="1633" w:type="pct"/>
            <w:gridSpan w:val="7"/>
            <w:tcBorders>
              <w:top w:val="single" w:sz="6" w:space="0" w:color="auto"/>
              <w:bottom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 wskaźnika planowana do osiągnięcia w ramach konkursu w podziale na lata</w:t>
            </w:r>
          </w:p>
        </w:tc>
        <w:tc>
          <w:tcPr>
            <w:tcW w:w="1356" w:type="pct"/>
            <w:gridSpan w:val="5"/>
            <w:vMerge w:val="restart"/>
            <w:tcBorders>
              <w:top w:val="single" w:sz="6"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Wskaźnik realizujący ramy wykonania</w:t>
            </w:r>
          </w:p>
          <w:p w:rsidR="0065652F" w:rsidRPr="003214BC" w:rsidRDefault="0065652F" w:rsidP="0065652F">
            <w:pPr>
              <w:jc w:val="center"/>
              <w:rPr>
                <w:rFonts w:ascii="Arial" w:hAnsi="Arial" w:cs="Arial"/>
                <w:sz w:val="18"/>
                <w:szCs w:val="18"/>
              </w:rPr>
            </w:pPr>
            <w:r w:rsidRPr="003214BC">
              <w:rPr>
                <w:rFonts w:ascii="Arial" w:hAnsi="Arial" w:cs="Arial"/>
                <w:sz w:val="18"/>
                <w:szCs w:val="18"/>
              </w:rPr>
              <w:t>T/N</w:t>
            </w:r>
          </w:p>
        </w:tc>
      </w:tr>
      <w:tr w:rsidR="0065652F" w:rsidRPr="003214BC" w:rsidTr="0065652F">
        <w:trPr>
          <w:cantSplit/>
          <w:trHeight w:val="236"/>
        </w:trPr>
        <w:tc>
          <w:tcPr>
            <w:tcW w:w="1110" w:type="pct"/>
            <w:gridSpan w:val="2"/>
            <w:vMerge/>
            <w:tcBorders>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901" w:type="pct"/>
            <w:vMerge/>
            <w:tcBorders>
              <w:bottom w:val="single" w:sz="6" w:space="0" w:color="auto"/>
              <w:right w:val="single" w:sz="4"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c>
          <w:tcPr>
            <w:tcW w:w="607"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Rok</w:t>
            </w:r>
          </w:p>
        </w:tc>
        <w:tc>
          <w:tcPr>
            <w:tcW w:w="1026" w:type="pct"/>
            <w:gridSpan w:val="5"/>
            <w:tcBorders>
              <w:top w:val="single" w:sz="4" w:space="0" w:color="auto"/>
              <w:left w:val="single" w:sz="4" w:space="0" w:color="auto"/>
              <w:bottom w:val="single" w:sz="4" w:space="0" w:color="auto"/>
              <w:right w:val="single" w:sz="4" w:space="0" w:color="auto"/>
            </w:tcBorders>
            <w:shd w:val="clear" w:color="auto" w:fill="CCFFCC"/>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Wartość</w:t>
            </w:r>
          </w:p>
        </w:tc>
        <w:tc>
          <w:tcPr>
            <w:tcW w:w="1356" w:type="pct"/>
            <w:gridSpan w:val="5"/>
            <w:vMerge/>
            <w:tcBorders>
              <w:left w:val="single" w:sz="4" w:space="0" w:color="auto"/>
              <w:bottom w:val="single" w:sz="6" w:space="0" w:color="auto"/>
            </w:tcBorders>
            <w:shd w:val="clear" w:color="auto" w:fill="CCFFCC"/>
            <w:vAlign w:val="center"/>
          </w:tcPr>
          <w:p w:rsidR="0065652F" w:rsidRPr="003214BC" w:rsidRDefault="0065652F" w:rsidP="0065652F">
            <w:pPr>
              <w:jc w:val="both"/>
              <w:rPr>
                <w:rFonts w:ascii="Arial" w:hAnsi="Arial" w:cs="Arial"/>
                <w:color w:val="FF0000"/>
                <w:sz w:val="18"/>
                <w:szCs w:val="18"/>
              </w:rPr>
            </w:pPr>
          </w:p>
        </w:tc>
      </w:tr>
      <w:tr w:rsidR="0065652F" w:rsidRPr="003214BC" w:rsidTr="0065652F">
        <w:trPr>
          <w:cantSplit/>
        </w:trPr>
        <w:tc>
          <w:tcPr>
            <w:tcW w:w="1110" w:type="pct"/>
            <w:gridSpan w:val="2"/>
            <w:tcBorders>
              <w:top w:val="single" w:sz="6" w:space="0" w:color="auto"/>
              <w:bottom w:val="single" w:sz="6" w:space="0" w:color="auto"/>
            </w:tcBorders>
            <w:vAlign w:val="center"/>
          </w:tcPr>
          <w:p w:rsidR="0065652F" w:rsidRPr="003214BC" w:rsidRDefault="0065652F" w:rsidP="002C5A41">
            <w:pPr>
              <w:pStyle w:val="Akapitzlist"/>
              <w:ind w:left="194"/>
              <w:jc w:val="both"/>
              <w:rPr>
                <w:rFonts w:ascii="Arial" w:hAnsi="Arial" w:cs="Arial"/>
                <w:i/>
                <w:color w:val="D9D9D9" w:themeColor="background1" w:themeShade="D9"/>
                <w:sz w:val="18"/>
                <w:szCs w:val="18"/>
              </w:rPr>
            </w:pPr>
            <w:r w:rsidRPr="00BE2C31">
              <w:rPr>
                <w:rFonts w:ascii="Arial" w:hAnsi="Arial" w:cs="Arial"/>
                <w:iCs/>
                <w:color w:val="000000"/>
                <w:sz w:val="18"/>
                <w:szCs w:val="18"/>
              </w:rPr>
              <w:t>Liczba osób, które po opuszczeniu programu podjęły pracę lub k</w:t>
            </w:r>
            <w:r>
              <w:rPr>
                <w:rFonts w:ascii="Arial" w:hAnsi="Arial" w:cs="Arial"/>
                <w:iCs/>
                <w:color w:val="000000"/>
                <w:sz w:val="18"/>
                <w:szCs w:val="18"/>
              </w:rPr>
              <w:t>ontynuowały zatrudnienie</w:t>
            </w:r>
          </w:p>
        </w:tc>
        <w:tc>
          <w:tcPr>
            <w:tcW w:w="901" w:type="pct"/>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60%</w:t>
            </w:r>
          </w:p>
        </w:tc>
        <w:tc>
          <w:tcPr>
            <w:tcW w:w="1356" w:type="pct"/>
            <w:gridSpan w:val="5"/>
            <w:tcBorders>
              <w:top w:val="single" w:sz="6" w:space="0" w:color="auto"/>
              <w:bottom w:val="single" w:sz="6" w:space="0" w:color="auto"/>
            </w:tcBorders>
            <w:shd w:val="clear" w:color="auto" w:fill="FFFFFF" w:themeFill="background1"/>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N</w:t>
            </w:r>
          </w:p>
        </w:tc>
      </w:tr>
      <w:tr w:rsidR="0065652F" w:rsidRPr="004E7F01" w:rsidTr="0065652F">
        <w:trPr>
          <w:cantSplit/>
        </w:trPr>
        <w:tc>
          <w:tcPr>
            <w:tcW w:w="1110" w:type="pct"/>
            <w:gridSpan w:val="2"/>
            <w:tcBorders>
              <w:top w:val="single" w:sz="6" w:space="0" w:color="auto"/>
              <w:bottom w:val="single" w:sz="6" w:space="0" w:color="auto"/>
            </w:tcBorders>
            <w:vAlign w:val="center"/>
          </w:tcPr>
          <w:p w:rsidR="0065652F" w:rsidRPr="00BE2C31" w:rsidRDefault="0065652F" w:rsidP="002C5A41">
            <w:pPr>
              <w:pStyle w:val="Akapitzlist"/>
              <w:ind w:left="194"/>
              <w:rPr>
                <w:rFonts w:ascii="Arial" w:hAnsi="Arial" w:cs="Arial"/>
                <w:iCs/>
                <w:color w:val="000000"/>
                <w:sz w:val="18"/>
                <w:szCs w:val="18"/>
              </w:rPr>
            </w:pPr>
            <w:r w:rsidRPr="003214BC">
              <w:rPr>
                <w:rFonts w:ascii="Arial" w:hAnsi="Arial" w:cs="Arial"/>
                <w:iCs/>
                <w:color w:val="000000"/>
                <w:sz w:val="18"/>
                <w:szCs w:val="18"/>
              </w:rPr>
              <w:t>Liczba osób objętych programem zdrowotnym dzięki EFS</w:t>
            </w:r>
          </w:p>
        </w:tc>
        <w:tc>
          <w:tcPr>
            <w:tcW w:w="901" w:type="pct"/>
            <w:tcBorders>
              <w:top w:val="single" w:sz="6" w:space="0" w:color="auto"/>
              <w:bottom w:val="single" w:sz="6" w:space="0" w:color="auto"/>
            </w:tcBorders>
            <w:shd w:val="clear" w:color="auto" w:fill="FFFFFF" w:themeFill="background1"/>
            <w:vAlign w:val="center"/>
          </w:tcPr>
          <w:p w:rsidR="0065652F" w:rsidRPr="003214BC" w:rsidDel="00B82C1F" w:rsidRDefault="0065652F" w:rsidP="0065652F">
            <w:pPr>
              <w:jc w:val="center"/>
              <w:rPr>
                <w:rFonts w:ascii="Arial" w:hAnsi="Arial" w:cs="Arial"/>
                <w:sz w:val="18"/>
                <w:szCs w:val="18"/>
              </w:rPr>
            </w:pPr>
            <w:r w:rsidRPr="003214BC">
              <w:rPr>
                <w:rFonts w:ascii="Arial" w:hAnsi="Arial" w:cs="Arial"/>
                <w:sz w:val="18"/>
                <w:szCs w:val="18"/>
              </w:rPr>
              <w:t xml:space="preserve">osoby </w:t>
            </w:r>
          </w:p>
        </w:tc>
        <w:tc>
          <w:tcPr>
            <w:tcW w:w="607" w:type="pct"/>
            <w:gridSpan w:val="2"/>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sidRPr="003214BC">
              <w:rPr>
                <w:rFonts w:ascii="Arial" w:hAnsi="Arial" w:cs="Arial"/>
                <w:sz w:val="18"/>
                <w:szCs w:val="18"/>
              </w:rPr>
              <w:t>2020</w:t>
            </w:r>
          </w:p>
        </w:tc>
        <w:tc>
          <w:tcPr>
            <w:tcW w:w="1026" w:type="pct"/>
            <w:gridSpan w:val="5"/>
            <w:tcBorders>
              <w:top w:val="single" w:sz="4" w:space="0" w:color="auto"/>
              <w:bottom w:val="single" w:sz="6" w:space="0" w:color="auto"/>
            </w:tcBorders>
            <w:vAlign w:val="center"/>
          </w:tcPr>
          <w:p w:rsidR="0065652F" w:rsidRPr="003214BC" w:rsidRDefault="0065652F" w:rsidP="0065652F">
            <w:pPr>
              <w:jc w:val="center"/>
              <w:rPr>
                <w:rFonts w:ascii="Arial" w:hAnsi="Arial" w:cs="Arial"/>
                <w:sz w:val="18"/>
                <w:szCs w:val="18"/>
              </w:rPr>
            </w:pPr>
            <w:r>
              <w:rPr>
                <w:rFonts w:ascii="Arial" w:hAnsi="Arial" w:cs="Arial"/>
                <w:sz w:val="18"/>
                <w:szCs w:val="18"/>
              </w:rPr>
              <w:t>500</w:t>
            </w:r>
          </w:p>
        </w:tc>
        <w:tc>
          <w:tcPr>
            <w:tcW w:w="1356" w:type="pct"/>
            <w:gridSpan w:val="5"/>
            <w:tcBorders>
              <w:top w:val="single" w:sz="6" w:space="0" w:color="auto"/>
              <w:bottom w:val="single" w:sz="6" w:space="0" w:color="auto"/>
            </w:tcBorders>
            <w:shd w:val="clear" w:color="auto" w:fill="FFFFFF" w:themeFill="background1"/>
            <w:vAlign w:val="center"/>
          </w:tcPr>
          <w:p w:rsidR="0065652F" w:rsidRPr="004E7F01" w:rsidRDefault="0065652F" w:rsidP="0065652F">
            <w:pPr>
              <w:jc w:val="center"/>
              <w:rPr>
                <w:rFonts w:ascii="Arial" w:hAnsi="Arial" w:cs="Arial"/>
                <w:sz w:val="18"/>
                <w:szCs w:val="18"/>
              </w:rPr>
            </w:pPr>
            <w:r w:rsidRPr="003214BC">
              <w:rPr>
                <w:rFonts w:ascii="Arial" w:hAnsi="Arial" w:cs="Arial"/>
                <w:sz w:val="18"/>
                <w:szCs w:val="18"/>
              </w:rPr>
              <w:t>N</w:t>
            </w:r>
          </w:p>
        </w:tc>
      </w:tr>
    </w:tbl>
    <w:p w:rsidR="0065652F" w:rsidRPr="004E7F01" w:rsidRDefault="0065652F" w:rsidP="0065652F">
      <w:pPr>
        <w:spacing w:after="200" w:line="276" w:lineRule="auto"/>
        <w:contextualSpacing/>
        <w:jc w:val="both"/>
        <w:rPr>
          <w:rFonts w:ascii="Arial" w:hAnsi="Arial" w:cs="Arial"/>
          <w:sz w:val="18"/>
          <w:szCs w:val="18"/>
        </w:rPr>
      </w:pPr>
    </w:p>
    <w:p w:rsidR="0065652F" w:rsidRPr="004E7F01" w:rsidRDefault="0065652F" w:rsidP="0065652F">
      <w:pPr>
        <w:spacing w:after="200" w:line="276" w:lineRule="auto"/>
        <w:contextualSpacing/>
        <w:jc w:val="both"/>
        <w:rPr>
          <w:rFonts w:ascii="Arial" w:hAnsi="Arial" w:cs="Arial"/>
          <w:b/>
          <w:sz w:val="18"/>
          <w:szCs w:val="18"/>
        </w:rPr>
      </w:pPr>
    </w:p>
    <w:p w:rsidR="0065652F" w:rsidRPr="004E7F01" w:rsidRDefault="0065652F" w:rsidP="0065652F">
      <w:pPr>
        <w:pBdr>
          <w:between w:val="single" w:sz="4" w:space="1" w:color="auto"/>
        </w:pBdr>
        <w:jc w:val="both"/>
        <w:rPr>
          <w:rFonts w:ascii="Arial" w:hAnsi="Arial" w:cs="Arial"/>
          <w:sz w:val="18"/>
          <w:szCs w:val="18"/>
        </w:rPr>
      </w:pPr>
    </w:p>
    <w:p w:rsidR="0065652F" w:rsidRDefault="0065652F" w:rsidP="0065652F"/>
    <w:p w:rsidR="0065652F" w:rsidRDefault="0065652F" w:rsidP="0065652F"/>
    <w:p w:rsidR="0065652F" w:rsidRDefault="0065652F" w:rsidP="0065652F"/>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Plan działania na rok 2020</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683C3D" w:rsidP="00784EFF">
            <w:pPr>
              <w:jc w:val="center"/>
              <w:rPr>
                <w:rFonts w:ascii="Arial" w:hAnsi="Arial" w:cs="Arial"/>
                <w:sz w:val="18"/>
                <w:szCs w:val="18"/>
              </w:rPr>
            </w:pPr>
            <w:hyperlink r:id="rId21" w:history="1">
              <w:r w:rsidR="00CE3CAB" w:rsidRPr="003B6C68">
                <w:rPr>
                  <w:rStyle w:val="Hipercze"/>
                  <w:rFonts w:ascii="Arial" w:hAnsi="Arial" w:cs="Arial"/>
                  <w:sz w:val="18"/>
                  <w:szCs w:val="18"/>
                </w:rPr>
                <w:t>sekretariat@wup.pl</w:t>
              </w:r>
            </w:hyperlink>
          </w:p>
        </w:tc>
      </w:tr>
      <w:tr w:rsidR="00F15064" w:rsidRPr="0082343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 xml:space="preserve">Milena </w:t>
            </w:r>
            <w:proofErr w:type="spellStart"/>
            <w:r w:rsidRPr="00D70502">
              <w:rPr>
                <w:rFonts w:ascii="Arial" w:hAnsi="Arial" w:cs="Arial"/>
                <w:sz w:val="18"/>
                <w:szCs w:val="18"/>
                <w:lang w:val="en-US"/>
              </w:rPr>
              <w:t>Jerchewicz</w:t>
            </w:r>
            <w:proofErr w:type="spellEnd"/>
            <w:r w:rsidRPr="00D70502">
              <w:rPr>
                <w:rFonts w:ascii="Arial" w:hAnsi="Arial" w:cs="Arial"/>
                <w:sz w:val="18"/>
                <w:szCs w:val="18"/>
                <w:lang w:val="en-US"/>
              </w:rPr>
              <w:t>-Rom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 xml:space="preserve">e-mail: </w:t>
            </w:r>
            <w:hyperlink r:id="rId22" w:history="1">
              <w:r w:rsidR="00CE3CAB" w:rsidRPr="003B6C68">
                <w:rPr>
                  <w:rStyle w:val="Hipercze"/>
                  <w:rFonts w:ascii="Arial" w:hAnsi="Arial" w:cs="Arial"/>
                  <w:sz w:val="18"/>
                  <w:szCs w:val="18"/>
                  <w:lang w:val="en-US"/>
                </w:rPr>
                <w:t>milena_jerchewicz-rom@wup.pl</w:t>
              </w:r>
            </w:hyperlink>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D70502" w:rsidRDefault="00F15064" w:rsidP="00F15064">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F15064" w:rsidRPr="00D70502" w:rsidTr="00784EFF">
        <w:trPr>
          <w:trHeight w:val="362"/>
        </w:trPr>
        <w:tc>
          <w:tcPr>
            <w:tcW w:w="9730" w:type="dxa"/>
            <w:shd w:val="clear" w:color="auto" w:fill="E77B39"/>
            <w:vAlign w:val="center"/>
          </w:tcPr>
          <w:p w:rsidR="00F15064" w:rsidRPr="007F51AA" w:rsidRDefault="00F15064" w:rsidP="00784EFF">
            <w:pPr>
              <w:jc w:val="center"/>
              <w:rPr>
                <w:rFonts w:ascii="Arial" w:hAnsi="Arial" w:cs="Arial"/>
                <w:b/>
                <w:sz w:val="20"/>
                <w:szCs w:val="20"/>
              </w:rPr>
            </w:pPr>
            <w:r w:rsidRPr="007F51AA">
              <w:rPr>
                <w:rFonts w:ascii="Arial" w:hAnsi="Arial" w:cs="Arial"/>
                <w:b/>
                <w:sz w:val="20"/>
                <w:szCs w:val="20"/>
              </w:rPr>
              <w:t>KARTA DZIAŁANIA</w:t>
            </w:r>
          </w:p>
          <w:p w:rsidR="00F15064" w:rsidRPr="00784EFF" w:rsidRDefault="00F15064" w:rsidP="007F51AA">
            <w:pPr>
              <w:pStyle w:val="Nagwek2"/>
              <w:jc w:val="both"/>
              <w:rPr>
                <w:b/>
                <w:sz w:val="20"/>
                <w:szCs w:val="20"/>
              </w:rPr>
            </w:pPr>
            <w:bookmarkStart w:id="34" w:name="_Toc59174342"/>
            <w:r w:rsidRPr="007F51AA">
              <w:rPr>
                <w:b/>
                <w:sz w:val="20"/>
                <w:szCs w:val="20"/>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784EFF" w:rsidRPr="007F51AA">
              <w:rPr>
                <w:b/>
                <w:sz w:val="20"/>
                <w:szCs w:val="20"/>
              </w:rPr>
              <w:t xml:space="preserve"> – typ 2</w:t>
            </w:r>
            <w:bookmarkEnd w:id="34"/>
          </w:p>
        </w:tc>
      </w:tr>
    </w:tbl>
    <w:p w:rsidR="00F15064" w:rsidRPr="00D70502" w:rsidRDefault="00F15064" w:rsidP="00F15064">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5"/>
        <w:gridCol w:w="488"/>
        <w:gridCol w:w="1894"/>
        <w:gridCol w:w="348"/>
        <w:gridCol w:w="926"/>
        <w:gridCol w:w="316"/>
        <w:gridCol w:w="521"/>
        <w:gridCol w:w="487"/>
        <w:gridCol w:w="529"/>
        <w:gridCol w:w="523"/>
        <w:gridCol w:w="521"/>
        <w:gridCol w:w="383"/>
        <w:gridCol w:w="580"/>
        <w:gridCol w:w="705"/>
      </w:tblGrid>
      <w:tr w:rsidR="00F15064" w:rsidRPr="00D70502" w:rsidTr="00784EFF">
        <w:trPr>
          <w:trHeight w:val="218"/>
        </w:trPr>
        <w:tc>
          <w:tcPr>
            <w:tcW w:w="916" w:type="pct"/>
            <w:tcBorders>
              <w:top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r>
              <w:rPr>
                <w:rFonts w:ascii="Arial" w:hAnsi="Arial" w:cs="Arial"/>
                <w:b/>
                <w:sz w:val="18"/>
                <w:szCs w:val="18"/>
              </w:rPr>
              <w:t>X</w:t>
            </w:r>
          </w:p>
        </w:tc>
        <w:tc>
          <w:tcPr>
            <w:tcW w:w="263"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F15064" w:rsidRPr="00D70502" w:rsidRDefault="00F15064" w:rsidP="00784EFF">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F15064" w:rsidRPr="00D70502" w:rsidTr="00784EFF">
        <w:trPr>
          <w:trHeight w:val="261"/>
        </w:trPr>
        <w:tc>
          <w:tcPr>
            <w:tcW w:w="1158" w:type="pct"/>
            <w:gridSpan w:val="2"/>
            <w:shd w:val="clear" w:color="auto" w:fill="CCFFCC"/>
            <w:vAlign w:val="center"/>
          </w:tcPr>
          <w:p w:rsidR="00F15064" w:rsidRPr="00D70502" w:rsidRDefault="007F51AA" w:rsidP="00784EFF">
            <w:pPr>
              <w:jc w:val="both"/>
              <w:rPr>
                <w:rFonts w:ascii="Arial" w:hAnsi="Arial" w:cs="Arial"/>
                <w:sz w:val="18"/>
                <w:szCs w:val="18"/>
              </w:rPr>
            </w:pPr>
            <w:r>
              <w:rPr>
                <w:rFonts w:ascii="Arial" w:hAnsi="Arial" w:cs="Arial"/>
                <w:sz w:val="18"/>
                <w:szCs w:val="18"/>
              </w:rPr>
              <w:t xml:space="preserve">Typy </w:t>
            </w:r>
            <w:r w:rsidR="00F15064" w:rsidRPr="00D70502">
              <w:rPr>
                <w:rFonts w:ascii="Arial" w:hAnsi="Arial" w:cs="Arial"/>
                <w:sz w:val="18"/>
                <w:szCs w:val="18"/>
              </w:rPr>
              <w:t>projektów   przewidziane do realizacji w ramach konkursu</w:t>
            </w:r>
          </w:p>
        </w:tc>
        <w:tc>
          <w:tcPr>
            <w:tcW w:w="3842" w:type="pct"/>
            <w:gridSpan w:val="12"/>
            <w:vAlign w:val="center"/>
          </w:tcPr>
          <w:p w:rsidR="00F15064" w:rsidRPr="00683C3D" w:rsidRDefault="00F15064" w:rsidP="00683C3D">
            <w:pPr>
              <w:pStyle w:val="Akapitzlist"/>
              <w:numPr>
                <w:ilvl w:val="0"/>
                <w:numId w:val="306"/>
              </w:numPr>
              <w:tabs>
                <w:tab w:val="left" w:pos="413"/>
              </w:tabs>
              <w:spacing w:before="60" w:after="60"/>
              <w:rPr>
                <w:rFonts w:ascii="Arial" w:hAnsi="Arial" w:cs="Arial"/>
                <w:sz w:val="18"/>
                <w:szCs w:val="18"/>
              </w:rPr>
            </w:pPr>
            <w:r w:rsidRPr="00683C3D">
              <w:rPr>
                <w:rFonts w:ascii="Arial" w:hAnsi="Arial" w:cs="Arial"/>
                <w:sz w:val="18"/>
                <w:szCs w:val="18"/>
              </w:rPr>
              <w:t>Wdrożenie programów rehabilitacji medycznej ułatwiających powroty do pracy,</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usług zdrowotnych niezbędnych do realizacji celów Regionalnego Programu Zdrowotnego,</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turnusów rehabilitacyjnych,</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dojazdu z miejsca zamieszkania do miejsca wykonania badania </w:t>
            </w:r>
            <w:r w:rsidRPr="00D70502">
              <w:rPr>
                <w:rFonts w:ascii="Arial" w:hAnsi="Arial" w:cs="Arial"/>
                <w:sz w:val="18"/>
                <w:szCs w:val="18"/>
              </w:rPr>
              <w:br/>
              <w:t>i z powrotem,</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opieki nad osobą </w:t>
            </w:r>
            <w:r w:rsidRPr="00D70502">
              <w:rPr>
                <w:rFonts w:ascii="Arial" w:hAnsi="Arial" w:cs="Arial"/>
                <w:sz w:val="18"/>
                <w:szCs w:val="18"/>
                <w:lang w:eastAsia="ar-SA"/>
              </w:rPr>
              <w:t>potrzebującą wsparcia w codziennym funkcjonowaniu</w:t>
            </w:r>
            <w:r w:rsidRPr="00D70502">
              <w:rPr>
                <w:rFonts w:ascii="Arial" w:hAnsi="Arial" w:cs="Arial"/>
                <w:sz w:val="18"/>
                <w:szCs w:val="18"/>
              </w:rPr>
              <w:t>, którą opiekuje się osoba objęta wsparciem w ramach projektu, w czasie korzystania ze wsparcia,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b/>
                <w:bCs/>
                <w:color w:val="4F81BD"/>
                <w:sz w:val="18"/>
                <w:szCs w:val="18"/>
              </w:rPr>
            </w:pPr>
            <w:r w:rsidRPr="00D70502">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w:t>
            </w:r>
          </w:p>
          <w:p w:rsidR="007F51AA" w:rsidRDefault="00F15064" w:rsidP="00C716BF">
            <w:pPr>
              <w:pStyle w:val="Akapitzlist"/>
              <w:numPr>
                <w:ilvl w:val="0"/>
                <w:numId w:val="220"/>
              </w:numPr>
              <w:spacing w:before="120"/>
              <w:contextualSpacing/>
              <w:jc w:val="both"/>
              <w:rPr>
                <w:rFonts w:ascii="Arial" w:hAnsi="Arial" w:cs="Arial"/>
                <w:sz w:val="18"/>
                <w:szCs w:val="18"/>
              </w:rPr>
            </w:pPr>
            <w:r w:rsidRPr="00D70502">
              <w:rPr>
                <w:rFonts w:ascii="Arial" w:hAnsi="Arial" w:cs="Arial"/>
                <w:sz w:val="18"/>
                <w:szCs w:val="18"/>
              </w:rPr>
              <w:t>monitoring jakości i celowości podejmowanych działań, ewaluacja programu zdrowotnego</w:t>
            </w:r>
            <w:r w:rsidRPr="00D70502">
              <w:rPr>
                <w:rStyle w:val="Odwoanieprzypisudolnego"/>
                <w:rFonts w:ascii="Arial" w:hAnsi="Arial" w:cs="Arial"/>
                <w:sz w:val="18"/>
                <w:szCs w:val="18"/>
              </w:rPr>
              <w:footnoteReference w:id="8"/>
            </w:r>
            <w:r w:rsidRPr="00D70502">
              <w:rPr>
                <w:rFonts w:ascii="Arial" w:hAnsi="Arial" w:cs="Arial"/>
                <w:sz w:val="18"/>
                <w:szCs w:val="18"/>
              </w:rPr>
              <w:t>,</w:t>
            </w:r>
          </w:p>
          <w:p w:rsid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zakup aparatury i sprzętu medycznego oraz wykonanie innych inwestycji koniecznych do realizacji zadań wynikających z realizowanego Regionalnego Programu Zdrowotnego,</w:t>
            </w:r>
          </w:p>
          <w:p w:rsidR="00F15064" w:rsidRP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 xml:space="preserve">prowadzenie działań </w:t>
            </w:r>
            <w:proofErr w:type="spellStart"/>
            <w:r w:rsidRPr="007F51AA">
              <w:rPr>
                <w:rFonts w:ascii="Arial" w:hAnsi="Arial" w:cs="Arial"/>
                <w:sz w:val="18"/>
                <w:szCs w:val="18"/>
              </w:rPr>
              <w:t>informacyjno</w:t>
            </w:r>
            <w:proofErr w:type="spellEnd"/>
            <w:r w:rsidRPr="007F51AA">
              <w:rPr>
                <w:rFonts w:ascii="Arial" w:hAnsi="Arial" w:cs="Arial"/>
                <w:sz w:val="18"/>
                <w:szCs w:val="18"/>
              </w:rPr>
              <w:t xml:space="preserve"> - promocyjnych mających na celu wdrożenie Regionalnego Programu Zdrowotnego.</w:t>
            </w:r>
          </w:p>
          <w:p w:rsidR="00F15064" w:rsidRPr="00D70502" w:rsidRDefault="00F15064" w:rsidP="00784EFF">
            <w:pPr>
              <w:pStyle w:val="Akapitzlist"/>
              <w:spacing w:before="120"/>
              <w:ind w:left="775" w:hanging="419"/>
              <w:jc w:val="both"/>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F15064" w:rsidRPr="00D70502" w:rsidRDefault="00F15064" w:rsidP="00784EFF">
            <w:pPr>
              <w:ind w:left="635"/>
              <w:contextualSpacing/>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w:t>
            </w:r>
            <w:proofErr w:type="spellStart"/>
            <w:r w:rsidRPr="00D70502">
              <w:rPr>
                <w:rFonts w:ascii="Arial" w:hAnsi="Arial" w:cs="Arial"/>
                <w:sz w:val="18"/>
                <w:szCs w:val="18"/>
              </w:rPr>
              <w:t>zachorowań</w:t>
            </w:r>
            <w:proofErr w:type="spellEnd"/>
            <w:r w:rsidRPr="00D70502">
              <w:rPr>
                <w:rFonts w:ascii="Arial" w:hAnsi="Arial" w:cs="Arial"/>
                <w:sz w:val="18"/>
                <w:szCs w:val="18"/>
              </w:rPr>
              <w:t xml:space="preserve">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 xml:space="preserve">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w:t>
            </w:r>
            <w:r w:rsidRPr="00D70502">
              <w:rPr>
                <w:rFonts w:ascii="Arial" w:hAnsi="Arial" w:cs="Arial"/>
                <w:sz w:val="18"/>
                <w:szCs w:val="18"/>
              </w:rPr>
              <w:lastRenderedPageBreak/>
              <w:t>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badaniem EHIS (ang. </w:t>
            </w:r>
            <w:proofErr w:type="spellStart"/>
            <w:r w:rsidRPr="00D70502">
              <w:rPr>
                <w:rFonts w:ascii="Arial" w:hAnsi="Arial" w:cs="Arial"/>
                <w:sz w:val="18"/>
                <w:szCs w:val="18"/>
              </w:rPr>
              <w:t>European</w:t>
            </w:r>
            <w:proofErr w:type="spellEnd"/>
            <w:r w:rsidRPr="00D70502">
              <w:rPr>
                <w:rFonts w:ascii="Arial" w:hAnsi="Arial" w:cs="Arial"/>
                <w:sz w:val="18"/>
                <w:szCs w:val="18"/>
              </w:rPr>
              <w:t xml:space="preserve"> </w:t>
            </w:r>
            <w:proofErr w:type="spellStart"/>
            <w:r w:rsidRPr="00D70502">
              <w:rPr>
                <w:rFonts w:ascii="Arial" w:hAnsi="Arial" w:cs="Arial"/>
                <w:sz w:val="18"/>
                <w:szCs w:val="18"/>
              </w:rPr>
              <w:t>Health</w:t>
            </w:r>
            <w:proofErr w:type="spellEnd"/>
            <w:r w:rsidRPr="00D70502">
              <w:rPr>
                <w:rFonts w:ascii="Arial" w:hAnsi="Arial" w:cs="Arial"/>
                <w:sz w:val="18"/>
                <w:szCs w:val="18"/>
              </w:rPr>
              <w:t xml:space="preserve"> Interview </w:t>
            </w:r>
            <w:proofErr w:type="spellStart"/>
            <w:r w:rsidRPr="00D70502">
              <w:rPr>
                <w:rFonts w:ascii="Arial" w:hAnsi="Arial" w:cs="Arial"/>
                <w:sz w:val="18"/>
                <w:szCs w:val="18"/>
              </w:rPr>
              <w:t>Survey</w:t>
            </w:r>
            <w:proofErr w:type="spellEnd"/>
            <w:r w:rsidRPr="00D70502">
              <w:rPr>
                <w:rFonts w:ascii="Arial" w:hAnsi="Arial" w:cs="Arial"/>
                <w:sz w:val="18"/>
                <w:szCs w:val="18"/>
              </w:rPr>
              <w:t>) prawie jedna czwarta mieszkańców Polski potrzebujących opieki medycznej doświadczyła opóźnień w dostępie do niej spowodowanych zbyt długim okresem oczekiwania na wizytę. Problem ten dotyczy zwłaszcza osób dorosłych oraz przewlekle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F15064" w:rsidRPr="00D70502" w:rsidTr="00784EFF">
        <w:trPr>
          <w:cantSplit/>
        </w:trPr>
        <w:tc>
          <w:tcPr>
            <w:tcW w:w="1158" w:type="pct"/>
            <w:gridSpan w:val="2"/>
            <w:vMerge w:val="restart"/>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Kryteria dopuszczalności</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shd w:val="clear" w:color="auto" w:fill="auto"/>
            <w:vAlign w:val="center"/>
          </w:tcPr>
          <w:p w:rsidR="00F15064" w:rsidRPr="002C5A41" w:rsidRDefault="00F15064" w:rsidP="002C5A41">
            <w:pPr>
              <w:spacing w:before="40" w:after="40"/>
              <w:contextualSpacing/>
              <w:jc w:val="both"/>
              <w:rPr>
                <w:rFonts w:ascii="Arial" w:hAnsi="Arial" w:cs="Arial"/>
                <w:sz w:val="18"/>
                <w:szCs w:val="18"/>
              </w:rPr>
            </w:pPr>
            <w:r w:rsidRPr="002C5A41">
              <w:rPr>
                <w:rFonts w:ascii="Arial" w:hAnsi="Arial" w:cs="Arial"/>
                <w:sz w:val="18"/>
                <w:szCs w:val="18"/>
              </w:rPr>
              <w:t xml:space="preserve">Jeden podmiot może wystąpić w ramach konkursu – jako wnioskodawca albo partner nie więcej niż 1 raz we wniosku o dofinansowanie. </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2C5A41" w:rsidRDefault="00F15064" w:rsidP="002C5A41">
            <w:pPr>
              <w:pStyle w:val="Akapitzlist"/>
              <w:numPr>
                <w:ilvl w:val="0"/>
                <w:numId w:val="304"/>
              </w:numPr>
              <w:tabs>
                <w:tab w:val="left" w:pos="355"/>
              </w:tabs>
              <w:contextualSpacing/>
              <w:jc w:val="both"/>
              <w:rPr>
                <w:rFonts w:ascii="Arial" w:hAnsi="Arial" w:cs="Arial"/>
                <w:sz w:val="18"/>
                <w:szCs w:val="18"/>
              </w:rPr>
            </w:pPr>
            <w:r w:rsidRPr="002C5A41">
              <w:rPr>
                <w:rFonts w:ascii="Arial" w:hAnsi="Arial" w:cs="Arial"/>
                <w:sz w:val="18"/>
                <w:szCs w:val="18"/>
              </w:rPr>
              <w:t xml:space="preserve"> Działania realizowane w projekcie przez projektodawcę oraz ewentualnych partnerów są zgodne z zakresem RPZ "Rehabilitacja medyczna po przebytym udarze mózgowym", który jest załącznikiem do Regulaminu Konkursu.</w:t>
            </w:r>
          </w:p>
          <w:p w:rsidR="00F15064" w:rsidRPr="00D70502" w:rsidRDefault="00F15064" w:rsidP="00784EFF">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w:t>
            </w:r>
            <w:r w:rsidR="007E53CB">
              <w:rPr>
                <w:rFonts w:ascii="Arial" w:hAnsi="Arial" w:cs="Arial"/>
                <w:sz w:val="18"/>
                <w:szCs w:val="18"/>
              </w:rPr>
              <w:t>n</w:t>
            </w:r>
            <w:r w:rsidRPr="00D70502">
              <w:rPr>
                <w:rFonts w:ascii="Arial" w:hAnsi="Arial" w:cs="Arial"/>
                <w:sz w:val="18"/>
                <w:szCs w:val="18"/>
              </w:rPr>
              <w:t>sowanie w części dotyczącej spełnienia kryterium  może być uzupełniana lub poprawiana w zakresie określonym w regulaminie konkursu.</w:t>
            </w:r>
          </w:p>
        </w:tc>
      </w:tr>
      <w:tr w:rsidR="00F15064" w:rsidRPr="00D70502" w:rsidTr="00784EFF">
        <w:trPr>
          <w:cantSplit/>
          <w:trHeight w:val="3671"/>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F15064" w:rsidRPr="00D70502" w:rsidDel="00295C5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2C5A41">
            <w:pPr>
              <w:pStyle w:val="Akapitzlist"/>
              <w:numPr>
                <w:ilvl w:val="0"/>
                <w:numId w:val="304"/>
              </w:numPr>
              <w:spacing w:before="120" w:after="120"/>
              <w:jc w:val="both"/>
              <w:rPr>
                <w:rFonts w:ascii="Arial" w:hAnsi="Arial" w:cs="Arial"/>
                <w:sz w:val="18"/>
                <w:szCs w:val="18"/>
              </w:rPr>
            </w:pPr>
            <w:r w:rsidRPr="00D70502">
              <w:rPr>
                <w:rFonts w:ascii="Arial" w:hAnsi="Arial" w:cs="Arial"/>
                <w:sz w:val="18"/>
                <w:szCs w:val="18"/>
              </w:rPr>
              <w:t xml:space="preserve">Okres realizacji projektu </w:t>
            </w:r>
            <w:r w:rsidRPr="004F62BA">
              <w:rPr>
                <w:rFonts w:ascii="Arial" w:hAnsi="Arial" w:cs="Arial"/>
                <w:sz w:val="18"/>
                <w:szCs w:val="18"/>
              </w:rPr>
              <w:t>trwa nie dłużej niż do 31.12.2022 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wdrażanych projektów. </w:t>
            </w:r>
          </w:p>
          <w:p w:rsidR="00F15064" w:rsidRPr="00D70502" w:rsidRDefault="00F15064" w:rsidP="00784EFF">
            <w:pPr>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jc w:val="both"/>
              <w:rPr>
                <w:rFonts w:ascii="Arial" w:hAnsi="Arial" w:cs="Arial"/>
                <w:color w:val="1F497D"/>
                <w:sz w:val="18"/>
                <w:szCs w:val="18"/>
              </w:rPr>
            </w:pPr>
            <w:r w:rsidRPr="00D70502">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F15064" w:rsidRPr="00D70502" w:rsidTr="00784EFF">
        <w:trPr>
          <w:cantSplit/>
          <w:trHeight w:val="2020"/>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4"/>
              </w:numPr>
              <w:contextualSpacing/>
              <w:jc w:val="both"/>
              <w:rPr>
                <w:rFonts w:ascii="Arial" w:hAnsi="Arial" w:cs="Arial"/>
                <w:sz w:val="18"/>
                <w:szCs w:val="18"/>
              </w:rPr>
            </w:pPr>
            <w:r w:rsidRPr="00D70502">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2C5A41">
            <w:pPr>
              <w:pStyle w:val="Akapitzlist"/>
              <w:numPr>
                <w:ilvl w:val="0"/>
                <w:numId w:val="304"/>
              </w:numPr>
              <w:jc w:val="both"/>
              <w:rPr>
                <w:rFonts w:ascii="Arial" w:hAnsi="Arial" w:cs="Arial"/>
                <w:sz w:val="18"/>
                <w:szCs w:val="18"/>
              </w:rPr>
            </w:pPr>
            <w:r w:rsidRPr="00D70502">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D70502">
              <w:rPr>
                <w:rFonts w:ascii="Arial" w:hAnsi="Arial" w:cs="Arial"/>
                <w:sz w:val="18"/>
                <w:szCs w:val="18"/>
              </w:rPr>
              <w:t>AOTMiT</w:t>
            </w:r>
            <w:proofErr w:type="spellEnd"/>
            <w:r w:rsidRPr="00D70502">
              <w:rPr>
                <w:rFonts w:ascii="Arial" w:hAnsi="Arial" w:cs="Arial"/>
                <w:sz w:val="18"/>
                <w:szCs w:val="18"/>
              </w:rPr>
              <w:t xml:space="preserve">) lub spełniły wszystkie warunki wskazane w warunkowej opinii </w:t>
            </w:r>
            <w:proofErr w:type="spellStart"/>
            <w:r w:rsidRPr="00D70502">
              <w:rPr>
                <w:rFonts w:ascii="Arial" w:hAnsi="Arial" w:cs="Arial"/>
                <w:sz w:val="18"/>
                <w:szCs w:val="18"/>
              </w:rPr>
              <w:t>AOTMiT</w:t>
            </w:r>
            <w:proofErr w:type="spellEnd"/>
            <w:r w:rsidRPr="00D70502">
              <w:rPr>
                <w:rFonts w:ascii="Arial" w:hAnsi="Arial" w:cs="Arial"/>
                <w:sz w:val="18"/>
                <w:szCs w:val="18"/>
              </w:rPr>
              <w:t>, stanowiące załącznik do dokumentacji konkursowej.</w:t>
            </w:r>
          </w:p>
          <w:p w:rsidR="00F15064" w:rsidRPr="00D70502" w:rsidRDefault="00F15064" w:rsidP="00784EFF">
            <w:pPr>
              <w:jc w:val="both"/>
              <w:rPr>
                <w:rFonts w:ascii="Arial" w:hAnsi="Arial" w:cs="Arial"/>
                <w:sz w:val="18"/>
                <w:szCs w:val="18"/>
              </w:rPr>
            </w:pP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 xml:space="preserve">Projektodawca </w:t>
            </w:r>
            <w:r w:rsidRPr="00D70502" w:rsidDel="00094346">
              <w:rPr>
                <w:rFonts w:ascii="Arial" w:hAnsi="Arial" w:cs="Arial"/>
                <w:sz w:val="18"/>
                <w:szCs w:val="18"/>
              </w:rPr>
              <w:t>wniesie wkład własn</w:t>
            </w:r>
            <w:r w:rsidRPr="00D70502">
              <w:rPr>
                <w:rFonts w:ascii="Arial" w:hAnsi="Arial" w:cs="Arial"/>
                <w:sz w:val="18"/>
                <w:szCs w:val="18"/>
              </w:rPr>
              <w:t>y</w:t>
            </w:r>
            <w:r w:rsidRPr="00D70502" w:rsidDel="00094346">
              <w:rPr>
                <w:rFonts w:ascii="Arial" w:hAnsi="Arial" w:cs="Arial"/>
                <w:sz w:val="18"/>
                <w:szCs w:val="18"/>
              </w:rPr>
              <w:t xml:space="preserve"> </w:t>
            </w:r>
            <w:r w:rsidRPr="00D70502">
              <w:rPr>
                <w:rFonts w:ascii="Arial" w:hAnsi="Arial" w:cs="Arial"/>
                <w:sz w:val="18"/>
                <w:szCs w:val="18"/>
              </w:rPr>
              <w:t xml:space="preserve">w wysokości nie mniejszej niż określona </w:t>
            </w:r>
            <w:r w:rsidRPr="00D70502">
              <w:rPr>
                <w:rFonts w:ascii="Arial" w:hAnsi="Arial" w:cs="Arial"/>
                <w:sz w:val="18"/>
                <w:szCs w:val="18"/>
              </w:rPr>
              <w:br/>
              <w:t>w Szczegółowym Opisie Osi Priorytetowych Regionalnego Programu Operacyjnego Województwa Zachodniopomorskiego 2014-2020.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Projektodawca/Partner  nie  jest  realizatorem  analogicznego  programu  zdrowotnego lub  programu polityki zdrowotnej realizowanego w ramach POWER.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4"/>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E65013" w:rsidRDefault="00F15064" w:rsidP="00784EFF">
            <w:pPr>
              <w:jc w:val="both"/>
              <w:rPr>
                <w:rFonts w:ascii="Arial" w:hAnsi="Arial" w:cs="Arial"/>
                <w:color w:val="FF0000"/>
                <w:sz w:val="18"/>
                <w:szCs w:val="18"/>
                <w:highlight w:val="yellow"/>
              </w:rPr>
            </w:pPr>
            <w:r w:rsidRPr="004F62BA">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E65013" w:rsidTr="00784EFF">
        <w:trPr>
          <w:cantSplit/>
        </w:trPr>
        <w:tc>
          <w:tcPr>
            <w:tcW w:w="1158" w:type="pct"/>
            <w:gridSpan w:val="2"/>
            <w:vMerge/>
            <w:vAlign w:val="center"/>
          </w:tcPr>
          <w:p w:rsidR="00F15064" w:rsidRPr="00E65013" w:rsidRDefault="00F15064" w:rsidP="00784EFF">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15064" w:rsidRPr="004F62BA" w:rsidRDefault="00F15064" w:rsidP="00C716BF">
            <w:pPr>
              <w:pStyle w:val="Akapitzlist"/>
              <w:numPr>
                <w:ilvl w:val="0"/>
                <w:numId w:val="224"/>
              </w:numPr>
              <w:jc w:val="both"/>
              <w:rPr>
                <w:rFonts w:ascii="Arial" w:hAnsi="Arial" w:cs="Arial"/>
                <w:sz w:val="18"/>
                <w:szCs w:val="18"/>
              </w:rPr>
            </w:pPr>
            <w:r w:rsidRPr="004F62BA">
              <w:rPr>
                <w:rFonts w:ascii="Arial" w:hAnsi="Arial" w:cs="Arial"/>
                <w:sz w:val="18"/>
                <w:szCs w:val="18"/>
              </w:rPr>
              <w:t>Grupa docelowa jest zgodna z RPZ "rehabilitacja medyczna po przebytym udarze mózgowym na lata 2020-2022", stanowiącym załącznik do Regulaminu konkursu.</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15064" w:rsidRDefault="00F15064" w:rsidP="00784EFF">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15064" w:rsidRPr="00D70502" w:rsidRDefault="00F15064" w:rsidP="00784EF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15064" w:rsidRPr="00D70502"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15064" w:rsidRDefault="00F15064" w:rsidP="00784EFF">
            <w:pPr>
              <w:ind w:left="618" w:hanging="284"/>
              <w:jc w:val="both"/>
              <w:rPr>
                <w:rFonts w:ascii="Arial" w:hAnsi="Arial" w:cs="Arial"/>
                <w:sz w:val="18"/>
                <w:szCs w:val="18"/>
              </w:rPr>
            </w:pPr>
            <w:r w:rsidRPr="004F62BA">
              <w:rPr>
                <w:rFonts w:ascii="Arial" w:hAnsi="Arial" w:cs="Arial"/>
                <w:sz w:val="18"/>
                <w:szCs w:val="18"/>
              </w:rPr>
              <w:t>12.</w:t>
            </w:r>
            <w:r w:rsidRPr="004F62BA">
              <w:rPr>
                <w:rFonts w:ascii="Arial" w:hAnsi="Arial" w:cs="Arial"/>
                <w:sz w:val="18"/>
                <w:szCs w:val="18"/>
              </w:rPr>
              <w:tab/>
              <w:t>Koszty bezpośrednie projektu są/nie są rozliczane w całości kwotami ryczałtowymi określonymi przez beneficjenta.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15064" w:rsidRPr="00F70A35" w:rsidRDefault="00F15064" w:rsidP="00784EFF">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15064" w:rsidRPr="00F70A35" w:rsidRDefault="00F15064" w:rsidP="00784EFF">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15064" w:rsidRPr="00F70A35" w:rsidRDefault="00F15064" w:rsidP="00784EFF">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15064" w:rsidRDefault="00F15064" w:rsidP="00784EFF">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15064" w:rsidRPr="00F70A35" w:rsidRDefault="00F15064" w:rsidP="00784EFF">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Kryteria premiujące</w:t>
            </w:r>
          </w:p>
        </w:tc>
      </w:tr>
      <w:tr w:rsidR="00F15064" w:rsidRPr="00D70502" w:rsidTr="00784EFF">
        <w:trPr>
          <w:cantSplit/>
          <w:trHeight w:val="1159"/>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15</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15064" w:rsidRPr="00D70502" w:rsidRDefault="00F15064" w:rsidP="00784EFF">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2C5A41">
            <w:pPr>
              <w:pStyle w:val="Akapitzlist"/>
              <w:numPr>
                <w:ilvl w:val="0"/>
                <w:numId w:val="303"/>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F15064" w:rsidRPr="00D70502" w:rsidRDefault="00F15064" w:rsidP="00784EFF">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F15064" w:rsidRPr="00D70502" w:rsidTr="00784EFF">
        <w:trPr>
          <w:cantSplit/>
        </w:trPr>
        <w:tc>
          <w:tcPr>
            <w:tcW w:w="5000" w:type="pct"/>
            <w:gridSpan w:val="14"/>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F15064" w:rsidRPr="00D70502" w:rsidTr="00784EFF">
        <w:trPr>
          <w:cantSplit/>
          <w:trHeight w:val="236"/>
        </w:trPr>
        <w:tc>
          <w:tcPr>
            <w:tcW w:w="1158" w:type="pct"/>
            <w:gridSpan w:val="2"/>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Wskaźnik realizujący ramy wykonania</w:t>
            </w:r>
          </w:p>
          <w:p w:rsidR="00F15064" w:rsidRPr="00D70502" w:rsidRDefault="00F15064" w:rsidP="00784EFF">
            <w:pPr>
              <w:jc w:val="center"/>
              <w:rPr>
                <w:rFonts w:ascii="Arial" w:hAnsi="Arial" w:cs="Arial"/>
                <w:sz w:val="18"/>
                <w:szCs w:val="18"/>
              </w:rPr>
            </w:pPr>
            <w:r w:rsidRPr="00D70502">
              <w:rPr>
                <w:rFonts w:ascii="Arial" w:hAnsi="Arial" w:cs="Arial"/>
                <w:sz w:val="18"/>
                <w:szCs w:val="18"/>
              </w:rPr>
              <w:t>T/N</w:t>
            </w:r>
          </w:p>
        </w:tc>
      </w:tr>
      <w:tr w:rsidR="00F15064" w:rsidRPr="00D70502" w:rsidTr="00784EFF">
        <w:trPr>
          <w:cantSplit/>
          <w:trHeight w:val="236"/>
        </w:trPr>
        <w:tc>
          <w:tcPr>
            <w:tcW w:w="1158" w:type="pct"/>
            <w:gridSpan w:val="2"/>
            <w:vMerge/>
            <w:tcBorders>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r>
      <w:tr w:rsidR="00F15064" w:rsidRPr="00D70502" w:rsidTr="00784EFF">
        <w:trPr>
          <w:cantSplit/>
        </w:trPr>
        <w:tc>
          <w:tcPr>
            <w:tcW w:w="1158" w:type="pct"/>
            <w:gridSpan w:val="2"/>
            <w:tcBorders>
              <w:top w:val="single" w:sz="6" w:space="0" w:color="auto"/>
              <w:bottom w:val="single" w:sz="6" w:space="0" w:color="auto"/>
            </w:tcBorders>
            <w:vAlign w:val="center"/>
          </w:tcPr>
          <w:p w:rsidR="00F15064" w:rsidRPr="001C228B" w:rsidRDefault="00F15064" w:rsidP="001C228B">
            <w:pPr>
              <w:ind w:left="360"/>
              <w:jc w:val="both"/>
              <w:rPr>
                <w:rFonts w:ascii="Arial" w:hAnsi="Arial" w:cs="Arial"/>
                <w:i/>
                <w:color w:val="D9D9D9" w:themeColor="background1" w:themeShade="D9"/>
                <w:sz w:val="18"/>
                <w:szCs w:val="18"/>
              </w:rPr>
            </w:pPr>
            <w:r w:rsidRPr="001C228B">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w:t>
            </w:r>
          </w:p>
        </w:tc>
      </w:tr>
      <w:tr w:rsidR="00F15064" w:rsidRPr="004E7F01"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1C228B">
            <w:pPr>
              <w:pStyle w:val="Akapitzlist"/>
              <w:ind w:left="336"/>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F15064" w:rsidRPr="00D70502" w:rsidDel="00B82C1F" w:rsidRDefault="00F15064" w:rsidP="00784EFF">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p>
          <w:p w:rsidR="00F15064" w:rsidRDefault="00F15064" w:rsidP="00784EFF">
            <w:pPr>
              <w:jc w:val="center"/>
              <w:rPr>
                <w:rFonts w:ascii="Arial" w:hAnsi="Arial" w:cs="Arial"/>
                <w:sz w:val="18"/>
                <w:szCs w:val="18"/>
              </w:rPr>
            </w:pPr>
            <w:r>
              <w:rPr>
                <w:rFonts w:ascii="Arial" w:hAnsi="Arial" w:cs="Arial"/>
                <w:sz w:val="18"/>
                <w:szCs w:val="18"/>
              </w:rPr>
              <w:t>500</w:t>
            </w:r>
          </w:p>
          <w:p w:rsidR="00F15064" w:rsidRPr="00D70502" w:rsidRDefault="00F15064" w:rsidP="00784EFF">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F15064" w:rsidRPr="004E7F01" w:rsidRDefault="00F15064" w:rsidP="00784EFF">
            <w:pPr>
              <w:jc w:val="center"/>
              <w:rPr>
                <w:rFonts w:ascii="Arial" w:hAnsi="Arial" w:cs="Arial"/>
                <w:sz w:val="18"/>
                <w:szCs w:val="18"/>
              </w:rPr>
            </w:pPr>
            <w:r w:rsidRPr="00D70502">
              <w:rPr>
                <w:rFonts w:ascii="Arial" w:hAnsi="Arial" w:cs="Arial"/>
                <w:sz w:val="18"/>
                <w:szCs w:val="18"/>
              </w:rPr>
              <w:t>N</w:t>
            </w:r>
          </w:p>
        </w:tc>
      </w:tr>
    </w:tbl>
    <w:p w:rsidR="00F15064" w:rsidRPr="004E7F01" w:rsidRDefault="00F15064" w:rsidP="00F15064">
      <w:pPr>
        <w:spacing w:after="200" w:line="276" w:lineRule="auto"/>
        <w:contextualSpacing/>
        <w:jc w:val="both"/>
        <w:rPr>
          <w:rFonts w:ascii="Arial" w:hAnsi="Arial" w:cs="Arial"/>
          <w:sz w:val="18"/>
          <w:szCs w:val="18"/>
        </w:rPr>
      </w:pPr>
    </w:p>
    <w:p w:rsidR="00F15064" w:rsidRPr="004E7F01" w:rsidRDefault="00F15064" w:rsidP="00F15064">
      <w:pPr>
        <w:spacing w:after="200" w:line="276" w:lineRule="auto"/>
        <w:contextualSpacing/>
        <w:jc w:val="both"/>
        <w:rPr>
          <w:rFonts w:ascii="Arial" w:hAnsi="Arial" w:cs="Arial"/>
          <w:b/>
          <w:sz w:val="18"/>
          <w:szCs w:val="18"/>
        </w:rPr>
      </w:pPr>
    </w:p>
    <w:p w:rsidR="00F15064" w:rsidRPr="004E7F01" w:rsidRDefault="00F15064" w:rsidP="00F15064">
      <w:pPr>
        <w:pBdr>
          <w:between w:val="single" w:sz="4" w:space="1" w:color="auto"/>
        </w:pBdr>
        <w:jc w:val="both"/>
        <w:rPr>
          <w:rFonts w:ascii="Arial" w:hAnsi="Arial" w:cs="Arial"/>
          <w:sz w:val="18"/>
          <w:szCs w:val="18"/>
        </w:rPr>
      </w:pPr>
    </w:p>
    <w:p w:rsidR="00F15064" w:rsidRDefault="00F15064" w:rsidP="00F15064"/>
    <w:p w:rsidR="0025143B" w:rsidRDefault="0025143B" w:rsidP="00D31799">
      <w:pPr>
        <w:spacing w:after="200" w:line="276" w:lineRule="auto"/>
      </w:pPr>
    </w:p>
    <w:p w:rsidR="00F15064" w:rsidRDefault="001C228B" w:rsidP="001C228B">
      <w:pPr>
        <w:tabs>
          <w:tab w:val="left" w:pos="6570"/>
        </w:tabs>
        <w:rPr>
          <w:rFonts w:ascii="Arial" w:hAnsi="Arial" w:cs="Arial"/>
          <w:b/>
          <w:sz w:val="40"/>
          <w:szCs w:val="40"/>
        </w:rPr>
      </w:pPr>
      <w:r>
        <w:rPr>
          <w:rFonts w:ascii="Arial" w:hAnsi="Arial" w:cs="Arial"/>
          <w:b/>
          <w:sz w:val="40"/>
          <w:szCs w:val="40"/>
        </w:rPr>
        <w:tab/>
      </w: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lastRenderedPageBreak/>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683C3D" w:rsidP="0025143B">
            <w:pPr>
              <w:jc w:val="center"/>
              <w:rPr>
                <w:rFonts w:ascii="Arial" w:hAnsi="Arial" w:cs="Arial"/>
                <w:sz w:val="18"/>
                <w:szCs w:val="18"/>
              </w:rPr>
            </w:pPr>
            <w:hyperlink r:id="rId23" w:history="1">
              <w:r w:rsidR="00CE3CAB" w:rsidRPr="003B6C68">
                <w:rPr>
                  <w:rStyle w:val="Hipercze"/>
                  <w:rFonts w:ascii="Arial" w:hAnsi="Arial" w:cs="Arial"/>
                  <w:sz w:val="18"/>
                  <w:szCs w:val="18"/>
                </w:rPr>
                <w:t>sekretariat@wup.pl</w:t>
              </w:r>
            </w:hyperlink>
          </w:p>
        </w:tc>
      </w:tr>
      <w:tr w:rsidR="0025143B" w:rsidRPr="00823433"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 xml:space="preserve">Milena </w:t>
            </w:r>
            <w:proofErr w:type="spellStart"/>
            <w:r w:rsidRPr="009823E4">
              <w:rPr>
                <w:rFonts w:ascii="Arial" w:hAnsi="Arial" w:cs="Arial"/>
                <w:sz w:val="18"/>
                <w:szCs w:val="18"/>
                <w:lang w:val="en-US"/>
              </w:rPr>
              <w:t>Jerchewicz</w:t>
            </w:r>
            <w:proofErr w:type="spellEnd"/>
            <w:r w:rsidRPr="009823E4">
              <w:rPr>
                <w:rFonts w:ascii="Arial" w:hAnsi="Arial" w:cs="Arial"/>
                <w:sz w:val="18"/>
                <w:szCs w:val="18"/>
                <w:lang w:val="en-US"/>
              </w:rPr>
              <w:t>-Rom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683C3D" w:rsidP="0025143B">
            <w:pPr>
              <w:jc w:val="center"/>
              <w:rPr>
                <w:rFonts w:ascii="Arial" w:hAnsi="Arial" w:cs="Arial"/>
                <w:sz w:val="18"/>
                <w:szCs w:val="18"/>
                <w:lang w:val="en-US"/>
              </w:rPr>
            </w:pPr>
            <w:hyperlink r:id="rId24" w:history="1">
              <w:r w:rsidR="00CE3CAB" w:rsidRPr="003B6C68">
                <w:rPr>
                  <w:rStyle w:val="Hipercze"/>
                  <w:rFonts w:ascii="Arial" w:hAnsi="Arial" w:cs="Arial"/>
                  <w:sz w:val="18"/>
                  <w:szCs w:val="18"/>
                  <w:lang w:val="en-US"/>
                </w:rPr>
                <w:t>milena_jerchewicz-rom@wup.pl</w:t>
              </w:r>
            </w:hyperlink>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lastRenderedPageBreak/>
              <w:t>KARTA DZIAŁANIA</w:t>
            </w:r>
          </w:p>
          <w:p w:rsidR="0025143B" w:rsidRPr="002C653A" w:rsidRDefault="0025143B" w:rsidP="007E53CB">
            <w:pPr>
              <w:pStyle w:val="Nagwek2"/>
              <w:jc w:val="both"/>
              <w:rPr>
                <w:b/>
                <w:sz w:val="20"/>
                <w:szCs w:val="20"/>
              </w:rPr>
            </w:pPr>
            <w:bookmarkStart w:id="35" w:name="_Toc59174343"/>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35"/>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 xml:space="preserve">zakup aparatury i sprzętu medycznego oraz wykonanie innych inwestycji koniecznych do realizacji zadań wynikających z realizowanego programu (m.in. mammobus, </w:t>
            </w:r>
            <w:proofErr w:type="spellStart"/>
            <w:r w:rsidRPr="004437A2">
              <w:rPr>
                <w:rFonts w:ascii="Arial" w:hAnsi="Arial" w:cs="Arial"/>
                <w:sz w:val="18"/>
                <w:szCs w:val="18"/>
              </w:rPr>
              <w:t>cytobus</w:t>
            </w:r>
            <w:proofErr w:type="spellEnd"/>
            <w:r w:rsidRPr="004437A2">
              <w:rPr>
                <w:rFonts w:ascii="Arial" w:hAnsi="Arial" w:cs="Arial"/>
                <w:sz w:val="18"/>
                <w:szCs w:val="18"/>
              </w:rPr>
              <w:t xml:space="preserve">, </w:t>
            </w:r>
            <w:proofErr w:type="spellStart"/>
            <w:r w:rsidRPr="004437A2">
              <w:rPr>
                <w:rFonts w:ascii="Arial" w:hAnsi="Arial" w:cs="Arial"/>
                <w:sz w:val="18"/>
                <w:szCs w:val="18"/>
              </w:rPr>
              <w:t>kolonoskop</w:t>
            </w:r>
            <w:proofErr w:type="spellEnd"/>
            <w:r w:rsidRPr="004437A2">
              <w:rPr>
                <w:rFonts w:ascii="Arial" w:hAnsi="Arial" w:cs="Arial"/>
                <w:sz w:val="18"/>
                <w:szCs w:val="18"/>
              </w:rPr>
              <w:t>).</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w:t>
            </w:r>
            <w:proofErr w:type="spellStart"/>
            <w:r w:rsidRPr="009823E4">
              <w:rPr>
                <w:rFonts w:ascii="Arial" w:hAnsi="Arial" w:cs="Arial"/>
                <w:sz w:val="18"/>
                <w:szCs w:val="18"/>
              </w:rPr>
              <w:t>zachorowań</w:t>
            </w:r>
            <w:proofErr w:type="spellEnd"/>
            <w:r w:rsidRPr="009823E4">
              <w:rPr>
                <w:rFonts w:ascii="Arial" w:hAnsi="Arial" w:cs="Arial"/>
                <w:sz w:val="18"/>
                <w:szCs w:val="18"/>
              </w:rPr>
              <w:t xml:space="preserve">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w:t>
            </w:r>
            <w:proofErr w:type="spellStart"/>
            <w:r w:rsidRPr="009823E4">
              <w:rPr>
                <w:rFonts w:ascii="Arial" w:hAnsi="Arial" w:cs="Arial"/>
                <w:sz w:val="18"/>
                <w:szCs w:val="18"/>
              </w:rPr>
              <w:t>zachorowań</w:t>
            </w:r>
            <w:proofErr w:type="spellEnd"/>
            <w:r w:rsidRPr="009823E4">
              <w:rPr>
                <w:rFonts w:ascii="Arial" w:hAnsi="Arial" w:cs="Arial"/>
                <w:sz w:val="18"/>
                <w:szCs w:val="18"/>
              </w:rPr>
              <w:t xml:space="preserve">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Specyficzne dla </w:t>
            </w:r>
            <w:r w:rsidRPr="009823E4">
              <w:rPr>
                <w:rFonts w:ascii="Arial" w:hAnsi="Arial" w:cs="Arial"/>
                <w:sz w:val="18"/>
                <w:szCs w:val="18"/>
              </w:rPr>
              <w:lastRenderedPageBreak/>
              <w:t>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lastRenderedPageBreak/>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654361">
              <w:rPr>
                <w:rFonts w:ascii="Arial" w:hAnsi="Arial" w:cs="Arial"/>
                <w:sz w:val="18"/>
                <w:szCs w:val="18"/>
              </w:rPr>
              <w:t>skriningowymi</w:t>
            </w:r>
            <w:proofErr w:type="spellEnd"/>
            <w:r w:rsidRPr="00654361">
              <w:rPr>
                <w:rFonts w:ascii="Arial" w:hAnsi="Arial" w:cs="Arial"/>
                <w:sz w:val="18"/>
                <w:szCs w:val="18"/>
              </w:rPr>
              <w:t xml:space="preserve">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w:t>
            </w:r>
            <w:proofErr w:type="spellStart"/>
            <w:r w:rsidRPr="0013651E">
              <w:rPr>
                <w:rFonts w:ascii="Arial" w:hAnsi="Arial" w:cs="Arial"/>
                <w:sz w:val="18"/>
                <w:szCs w:val="18"/>
              </w:rPr>
              <w:t>skriningowymi</w:t>
            </w:r>
            <w:proofErr w:type="spellEnd"/>
            <w:r w:rsidRPr="0013651E">
              <w:rPr>
                <w:rFonts w:ascii="Arial" w:hAnsi="Arial" w:cs="Arial"/>
                <w:sz w:val="18"/>
                <w:szCs w:val="18"/>
              </w:rPr>
              <w:t xml:space="preserve"> (przesiewowymi) w celu wczesnego wykrycia choroby, o ile projekt obejmuje badania </w:t>
            </w:r>
            <w:proofErr w:type="spellStart"/>
            <w:r w:rsidRPr="0013651E">
              <w:rPr>
                <w:rFonts w:ascii="Arial" w:hAnsi="Arial" w:cs="Arial"/>
                <w:sz w:val="18"/>
                <w:szCs w:val="18"/>
              </w:rPr>
              <w:t>skriningowe</w:t>
            </w:r>
            <w:proofErr w:type="spellEnd"/>
            <w:r w:rsidRPr="0013651E">
              <w:rPr>
                <w:rFonts w:ascii="Arial" w:hAnsi="Arial" w:cs="Arial"/>
                <w:sz w:val="18"/>
                <w:szCs w:val="18"/>
              </w:rPr>
              <w:t>.</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9"/>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10"/>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w:t>
            </w:r>
            <w:proofErr w:type="spellStart"/>
            <w:r>
              <w:rPr>
                <w:rFonts w:ascii="Arial" w:hAnsi="Arial" w:cs="Arial"/>
                <w:sz w:val="18"/>
                <w:szCs w:val="18"/>
              </w:rPr>
              <w:t>tzw</w:t>
            </w:r>
            <w:proofErr w:type="spellEnd"/>
            <w:r>
              <w:rPr>
                <w:rFonts w:ascii="Arial" w:hAnsi="Arial" w:cs="Arial"/>
                <w:sz w:val="18"/>
                <w:szCs w:val="18"/>
              </w:rPr>
              <w:t xml:space="preserve">/. „biała plamę” przez podmioty wykonujące działalność leczniczą, które obecnie nie realizują świadczeń zdrowotnych w zakresie </w:t>
            </w:r>
            <w:proofErr w:type="spellStart"/>
            <w:r>
              <w:rPr>
                <w:rFonts w:ascii="Arial" w:hAnsi="Arial" w:cs="Arial"/>
                <w:sz w:val="18"/>
                <w:szCs w:val="18"/>
              </w:rPr>
              <w:t>kolonoskopii</w:t>
            </w:r>
            <w:proofErr w:type="spellEnd"/>
            <w:r>
              <w:rPr>
                <w:rFonts w:ascii="Arial" w:hAnsi="Arial" w:cs="Arial"/>
                <w:sz w:val="18"/>
                <w:szCs w:val="18"/>
              </w:rPr>
              <w:t xml:space="preserve">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Kwalifikowalność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683C3D" w:rsidP="000322DB">
            <w:pPr>
              <w:jc w:val="center"/>
              <w:rPr>
                <w:rFonts w:ascii="Arial" w:hAnsi="Arial" w:cs="Arial"/>
                <w:sz w:val="20"/>
                <w:szCs w:val="20"/>
              </w:rPr>
            </w:pPr>
            <w:hyperlink r:id="rId25" w:history="1">
              <w:r w:rsidR="00CE3CAB" w:rsidRPr="003B6C68">
                <w:rPr>
                  <w:rStyle w:val="Hipercze"/>
                  <w:rFonts w:ascii="Arial" w:hAnsi="Arial" w:cs="Arial"/>
                  <w:sz w:val="20"/>
                  <w:szCs w:val="20"/>
                </w:rPr>
                <w:t>sekretariat@wup.pl</w:t>
              </w:r>
            </w:hyperlink>
          </w:p>
        </w:tc>
      </w:tr>
      <w:tr w:rsidR="00F361C3" w:rsidRPr="00823433"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 xml:space="preserve">Milena </w:t>
            </w:r>
            <w:proofErr w:type="spellStart"/>
            <w:r w:rsidRPr="00DB584A">
              <w:rPr>
                <w:rFonts w:ascii="Arial" w:hAnsi="Arial" w:cs="Arial"/>
                <w:sz w:val="20"/>
                <w:szCs w:val="20"/>
                <w:lang w:val="en-US"/>
              </w:rPr>
              <w:t>Jerchewicz</w:t>
            </w:r>
            <w:proofErr w:type="spellEnd"/>
            <w:r w:rsidRPr="00DB584A">
              <w:rPr>
                <w:rFonts w:ascii="Arial" w:hAnsi="Arial" w:cs="Arial"/>
                <w:sz w:val="20"/>
                <w:szCs w:val="20"/>
                <w:lang w:val="en-US"/>
              </w:rPr>
              <w:t>-Rom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 xml:space="preserve">e-mail: </w:t>
            </w:r>
            <w:hyperlink r:id="rId26" w:history="1">
              <w:r w:rsidR="00CE3CAB" w:rsidRPr="003B6C68">
                <w:rPr>
                  <w:rStyle w:val="Hipercze"/>
                  <w:rFonts w:ascii="Arial" w:hAnsi="Arial" w:cs="Arial"/>
                  <w:sz w:val="20"/>
                  <w:szCs w:val="20"/>
                  <w:lang w:val="en-US"/>
                </w:rPr>
                <w:t>milena_jerchewicz@wup.pl</w:t>
              </w:r>
            </w:hyperlink>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DE187D" w:rsidRDefault="00DC083E">
            <w:pPr>
              <w:pStyle w:val="Nagwek2"/>
              <w:rPr>
                <w:b/>
                <w:sz w:val="20"/>
                <w:szCs w:val="20"/>
              </w:rPr>
            </w:pPr>
            <w:bookmarkStart w:id="36" w:name="_Toc59174344"/>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36"/>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5 000 000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30 000 000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9F615B" w:rsidRDefault="00F361C3" w:rsidP="009F615B">
            <w:pPr>
              <w:numPr>
                <w:ilvl w:val="0"/>
                <w:numId w:val="254"/>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37" w:name="_Toc59174345"/>
            <w:r w:rsidRPr="00165524">
              <w:rPr>
                <w:sz w:val="20"/>
                <w:szCs w:val="20"/>
              </w:rPr>
              <w:t>VII Włączenie społeczne</w:t>
            </w:r>
            <w:bookmarkEnd w:id="37"/>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683C3D" w:rsidP="00FE2E0F">
            <w:pPr>
              <w:jc w:val="center"/>
              <w:rPr>
                <w:rFonts w:ascii="Arial" w:hAnsi="Arial" w:cs="Arial"/>
                <w:sz w:val="18"/>
                <w:szCs w:val="18"/>
              </w:rPr>
            </w:pPr>
            <w:hyperlink r:id="rId27" w:history="1">
              <w:r w:rsidR="00CE3CAB" w:rsidRPr="003B6C68">
                <w:rPr>
                  <w:rStyle w:val="Hipercze"/>
                  <w:rFonts w:ascii="Arial" w:hAnsi="Arial" w:cs="Arial"/>
                  <w:sz w:val="18"/>
                  <w:szCs w:val="18"/>
                </w:rPr>
                <w:t>sekretariat@wup.pl</w:t>
              </w:r>
            </w:hyperlink>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 xml:space="preserve">e-mail: </w:t>
            </w:r>
            <w:hyperlink r:id="rId28" w:history="1">
              <w:r w:rsidR="00CE3CAB" w:rsidRPr="003B6C68">
                <w:rPr>
                  <w:rStyle w:val="Hipercze"/>
                  <w:rFonts w:ascii="Arial" w:hAnsi="Arial" w:cs="Arial"/>
                  <w:sz w:val="18"/>
                  <w:szCs w:val="18"/>
                </w:rPr>
                <w:t>milena_stefanska@wup.pl</w:t>
              </w:r>
            </w:hyperlink>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38" w:name="_Toc59174346"/>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38"/>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 xml:space="preserve">Efektywność społeczna i zatrudnieniowa jest co najmniej o 10 </w:t>
            </w:r>
            <w:proofErr w:type="spellStart"/>
            <w:r w:rsidRPr="001F72B0">
              <w:rPr>
                <w:rFonts w:ascii="Arial" w:hAnsi="Arial" w:cs="Arial"/>
                <w:bCs/>
                <w:sz w:val="18"/>
                <w:szCs w:val="18"/>
              </w:rPr>
              <w:t>pp</w:t>
            </w:r>
            <w:proofErr w:type="spellEnd"/>
            <w:r w:rsidRPr="001F72B0">
              <w:rPr>
                <w:rFonts w:ascii="Arial" w:hAnsi="Arial" w:cs="Arial"/>
                <w:bCs/>
                <w:sz w:val="18"/>
                <w:szCs w:val="18"/>
              </w:rPr>
              <w:t xml:space="preserve">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w:t>
            </w:r>
            <w:proofErr w:type="spellStart"/>
            <w:r w:rsidRPr="00A4243D">
              <w:rPr>
                <w:rFonts w:ascii="Arial" w:hAnsi="Arial" w:cs="Arial"/>
                <w:sz w:val="18"/>
                <w:szCs w:val="18"/>
              </w:rPr>
              <w:t>społeczno</w:t>
            </w:r>
            <w:proofErr w:type="spellEnd"/>
            <w:r w:rsidRPr="00A4243D">
              <w:rPr>
                <w:rFonts w:ascii="Arial" w:hAnsi="Arial" w:cs="Arial"/>
                <w:sz w:val="18"/>
                <w:szCs w:val="18"/>
              </w:rPr>
              <w:t xml:space="preserve">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r w:rsidRPr="00A4243D">
              <w:rPr>
                <w:rFonts w:ascii="Arial" w:hAnsi="Arial" w:cs="Arial"/>
                <w:sz w:val="18"/>
                <w:szCs w:val="18"/>
              </w:rPr>
              <w:t>Kwalifikowalność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29"/>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683C3D" w:rsidP="00133BBD">
            <w:pPr>
              <w:jc w:val="center"/>
              <w:rPr>
                <w:rFonts w:ascii="Arial" w:hAnsi="Arial" w:cs="Arial"/>
                <w:sz w:val="20"/>
                <w:szCs w:val="20"/>
              </w:rPr>
            </w:pPr>
            <w:hyperlink r:id="rId30" w:history="1">
              <w:r w:rsidR="00CE3CAB" w:rsidRPr="003B6C68">
                <w:rPr>
                  <w:rStyle w:val="Hipercze"/>
                  <w:rFonts w:ascii="Arial" w:hAnsi="Arial" w:cs="Arial"/>
                  <w:sz w:val="20"/>
                  <w:szCs w:val="20"/>
                </w:rPr>
                <w:t>sekretariat@wup.pl</w:t>
              </w:r>
            </w:hyperlink>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683C3D" w:rsidP="00133BBD">
            <w:pPr>
              <w:jc w:val="center"/>
              <w:rPr>
                <w:rFonts w:ascii="Arial" w:hAnsi="Arial" w:cs="Arial"/>
                <w:sz w:val="20"/>
                <w:szCs w:val="20"/>
              </w:rPr>
            </w:pPr>
            <w:hyperlink r:id="rId31" w:history="1">
              <w:r w:rsidR="00CE3CAB" w:rsidRPr="003B6C68">
                <w:rPr>
                  <w:rStyle w:val="Hipercze"/>
                  <w:rFonts w:ascii="Arial" w:hAnsi="Arial" w:cs="Arial"/>
                  <w:sz w:val="20"/>
                  <w:szCs w:val="20"/>
                </w:rPr>
                <w:t>marta_baranowska@wup.pl</w:t>
              </w:r>
            </w:hyperlink>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39" w:name="_Toc59174347"/>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39"/>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32"/>
          <w:pgSz w:w="11906" w:h="16838"/>
          <w:pgMar w:top="1417" w:right="1417" w:bottom="1417" w:left="1417" w:header="708" w:footer="708" w:gutter="0"/>
          <w:cols w:space="708"/>
          <w:docGrid w:linePitch="360"/>
        </w:sectPr>
      </w:pPr>
    </w:p>
    <w:sdt>
      <w:sdtPr>
        <w:id w:val="1480426411"/>
        <w:docPartObj>
          <w:docPartGallery w:val="Cover Pages"/>
          <w:docPartUnique/>
        </w:docPartObj>
      </w:sdt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40" w:name="_Toc414625775"/>
                <w:bookmarkStart w:id="41" w:name="_Toc424549042"/>
                <w:bookmarkStart w:id="42" w:name="_Toc478044769"/>
                <w:r>
                  <w:rPr>
                    <w:rFonts w:ascii="Arial" w:hAnsi="Arial" w:cs="Arial"/>
                    <w:b/>
                    <w:sz w:val="20"/>
                    <w:szCs w:val="20"/>
                  </w:rPr>
                  <w:t>VII WŁĄCZENIE SPOŁECZNE</w:t>
                </w:r>
                <w:bookmarkEnd w:id="40"/>
                <w:bookmarkEnd w:id="41"/>
                <w:bookmarkEnd w:id="42"/>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683C3D">
                <w:pPr>
                  <w:spacing w:line="256" w:lineRule="auto"/>
                  <w:jc w:val="center"/>
                  <w:rPr>
                    <w:rFonts w:ascii="Arial" w:hAnsi="Arial" w:cs="Arial"/>
                    <w:sz w:val="20"/>
                    <w:szCs w:val="20"/>
                    <w:lang w:eastAsia="en-US"/>
                  </w:rPr>
                </w:pPr>
                <w:hyperlink r:id="rId33" w:history="1">
                  <w:r w:rsidR="00CE3CAB" w:rsidRPr="003B6C68">
                    <w:rPr>
                      <w:rStyle w:val="Hipercze"/>
                      <w:rFonts w:ascii="Arial" w:hAnsi="Arial" w:cs="Arial"/>
                      <w:sz w:val="20"/>
                      <w:szCs w:val="20"/>
                    </w:rPr>
                    <w:t>sekretariat@wup.pl</w:t>
                  </w:r>
                </w:hyperlink>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683C3D">
                <w:pPr>
                  <w:spacing w:line="256" w:lineRule="auto"/>
                  <w:jc w:val="center"/>
                  <w:rPr>
                    <w:rFonts w:ascii="Arial" w:hAnsi="Arial" w:cs="Arial"/>
                    <w:sz w:val="20"/>
                    <w:szCs w:val="20"/>
                    <w:lang w:eastAsia="en-US"/>
                  </w:rPr>
                </w:pPr>
                <w:hyperlink r:id="rId34" w:history="1">
                  <w:r w:rsidR="00CE3CAB" w:rsidRPr="003B6C68">
                    <w:rPr>
                      <w:rStyle w:val="Hipercze"/>
                      <w:rFonts w:ascii="Arial" w:hAnsi="Arial" w:cs="Arial"/>
                      <w:sz w:val="20"/>
                      <w:szCs w:val="20"/>
                    </w:rPr>
                    <w:t>marta_baranowska@wup.pl</w:t>
                  </w:r>
                </w:hyperlink>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683C3D"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43" w:name="_Toc59174348"/>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43"/>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firstRow="1" w:lastRow="0" w:firstColumn="1" w:lastColumn="0" w:noHBand="0" w:noVBand="1"/>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3. Wzmocnienie potencjału społeczności lokalnych na obszarach rewitalizowanych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t>PR-u.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w:t>
            </w:r>
            <w:r>
              <w:rPr>
                <w:rFonts w:ascii="Arial" w:hAnsi="Arial" w:cs="Arial"/>
                <w:sz w:val="18"/>
                <w:szCs w:val="18"/>
                <w:lang w:eastAsia="en-US"/>
              </w:rPr>
              <w:lastRenderedPageBreak/>
              <w:t xml:space="preserve">inwestycji służącej ogółowi mieszkańców danego obszaru rewitalizacji i jej 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Kwalifikowalność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0"/>
        <w:gridCol w:w="761"/>
        <w:gridCol w:w="1812"/>
        <w:gridCol w:w="1418"/>
        <w:gridCol w:w="788"/>
        <w:gridCol w:w="1955"/>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683C3D" w:rsidP="00784EFF">
            <w:pPr>
              <w:jc w:val="center"/>
              <w:rPr>
                <w:rFonts w:ascii="Myriad Pro" w:hAnsi="Myriad Pro" w:cs="Arial"/>
                <w:sz w:val="18"/>
                <w:szCs w:val="18"/>
              </w:rPr>
            </w:pPr>
            <w:hyperlink r:id="rId35" w:history="1">
              <w:r w:rsidR="00CE3CAB" w:rsidRPr="003B6C68">
                <w:rPr>
                  <w:rStyle w:val="Hipercze"/>
                  <w:rFonts w:ascii="Myriad Pro" w:hAnsi="Myriad Pro" w:cs="Arial"/>
                  <w:sz w:val="18"/>
                  <w:szCs w:val="18"/>
                </w:rPr>
                <w:t>sekretariat@wup.pl</w:t>
              </w:r>
            </w:hyperlink>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 xml:space="preserve">Milena Stefańska - </w:t>
            </w:r>
            <w:proofErr w:type="spellStart"/>
            <w:r w:rsidRPr="00792E91">
              <w:rPr>
                <w:rFonts w:ascii="Myriad Pro" w:hAnsi="Myriad Pro" w:cs="Arial"/>
                <w:sz w:val="20"/>
                <w:szCs w:val="20"/>
              </w:rPr>
              <w:t>Naporowska</w:t>
            </w:r>
            <w:proofErr w:type="spellEnd"/>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683C3D" w:rsidP="00784EFF">
            <w:pPr>
              <w:jc w:val="center"/>
              <w:rPr>
                <w:rFonts w:ascii="Myriad Pro" w:hAnsi="Myriad Pro" w:cs="Arial"/>
                <w:sz w:val="18"/>
                <w:szCs w:val="18"/>
              </w:rPr>
            </w:pPr>
            <w:hyperlink r:id="rId36" w:history="1">
              <w:r w:rsidR="00CE3CAB" w:rsidRPr="003B6C68">
                <w:rPr>
                  <w:rStyle w:val="Hipercze"/>
                  <w:rFonts w:ascii="Myriad Pro" w:hAnsi="Myriad Pro" w:cs="Arial"/>
                  <w:sz w:val="20"/>
                  <w:szCs w:val="20"/>
                </w:rPr>
                <w:t>milena_stefanska@wup.pl</w:t>
              </w:r>
            </w:hyperlink>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44" w:name="_Toc59174349"/>
            <w:r w:rsidRPr="007E53CB">
              <w:rPr>
                <w:b/>
                <w:sz w:val="20"/>
                <w:szCs w:val="20"/>
              </w:rPr>
              <w:t>7.2 Wsparcie dla tworzenia podmiotów integracji społecznej oraz podmiotów działających na rzecz aktywizacji społeczno-zawodowej</w:t>
            </w:r>
            <w:bookmarkEnd w:id="44"/>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Według wstępnych danych z badania BAEL za III kwartał 2019 r. niepełnosprawność (i/lub choroba) stanowi jedną z najczęstszych przyczyn bierności zawodowej wśród osób w wieku produkcyjnym (25,3% osób) w Polsce. Biorąc pod uwagę wartość wskaźnika aktywności zawodowej </w:t>
            </w:r>
            <w:proofErr w:type="spellStart"/>
            <w:r w:rsidRPr="00792E91">
              <w:rPr>
                <w:rFonts w:ascii="Myriad Pro" w:hAnsi="Myriad Pro" w:cs="Arial"/>
                <w:bCs/>
                <w:sz w:val="18"/>
                <w:szCs w:val="18"/>
              </w:rPr>
              <w:t>osoób</w:t>
            </w:r>
            <w:proofErr w:type="spellEnd"/>
            <w:r w:rsidRPr="00792E91">
              <w:rPr>
                <w:rFonts w:ascii="Myriad Pro" w:hAnsi="Myriad Pro" w:cs="Arial"/>
                <w:bCs/>
                <w:sz w:val="18"/>
                <w:szCs w:val="18"/>
              </w:rPr>
              <w:t xml:space="preserve">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lastRenderedPageBreak/>
              <w:t xml:space="preserve">Specyficzne dla konkursu 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11"/>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2"/>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3"/>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 xml:space="preserve">co najmniej o 10 </w:t>
            </w:r>
            <w:proofErr w:type="spellStart"/>
            <w:r w:rsidRPr="00792E91">
              <w:rPr>
                <w:rFonts w:ascii="Myriad Pro" w:hAnsi="Myriad Pro" w:cs="Arial"/>
                <w:bCs/>
                <w:sz w:val="18"/>
                <w:szCs w:val="18"/>
              </w:rPr>
              <w:t>pp</w:t>
            </w:r>
            <w:proofErr w:type="spellEnd"/>
            <w:r w:rsidRPr="00792E91">
              <w:rPr>
                <w:rFonts w:ascii="Myriad Pro" w:hAnsi="Myriad Pro" w:cs="Arial"/>
                <w:bCs/>
                <w:sz w:val="18"/>
                <w:szCs w:val="18"/>
              </w:rPr>
              <w:t xml:space="preserve">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4"/>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Realizacja projektów na obszarze rewitalizowanym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Kwalifikowalność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683C3D" w:rsidP="00FE2E0F">
            <w:pPr>
              <w:jc w:val="center"/>
              <w:rPr>
                <w:rFonts w:ascii="Arial" w:hAnsi="Arial" w:cs="Arial"/>
                <w:sz w:val="18"/>
                <w:szCs w:val="18"/>
              </w:rPr>
            </w:pPr>
            <w:hyperlink r:id="rId37" w:history="1">
              <w:r w:rsidR="00CE3CAB" w:rsidRPr="003B6C68">
                <w:rPr>
                  <w:rStyle w:val="Hipercze"/>
                  <w:rFonts w:ascii="Arial" w:hAnsi="Arial" w:cs="Arial"/>
                  <w:sz w:val="18"/>
                  <w:szCs w:val="18"/>
                </w:rPr>
                <w:t>sekretariat@wup.pl</w:t>
              </w:r>
            </w:hyperlink>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hyperlink r:id="rId38" w:history="1">
              <w:r w:rsidR="00CE3CAB" w:rsidRPr="003B6C68">
                <w:rPr>
                  <w:rStyle w:val="Hipercze"/>
                  <w:rFonts w:ascii="Arial" w:hAnsi="Arial" w:cs="Arial"/>
                  <w:sz w:val="18"/>
                  <w:szCs w:val="18"/>
                </w:rPr>
                <w:t>milena_stefanska@wup.pl</w:t>
              </w:r>
            </w:hyperlink>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45" w:name="_Toc515018263"/>
            <w:r w:rsidRPr="00E510B8">
              <w:rPr>
                <w:rFonts w:ascii="Arial" w:hAnsi="Arial" w:cs="Arial"/>
                <w:b/>
                <w:sz w:val="20"/>
                <w:szCs w:val="20"/>
              </w:rPr>
              <w:t>KARTA DZIAŁANIA</w:t>
            </w:r>
            <w:bookmarkEnd w:id="45"/>
          </w:p>
          <w:p w:rsidR="00C6578C" w:rsidRPr="00B344F0" w:rsidRDefault="00C6578C" w:rsidP="007E53CB">
            <w:pPr>
              <w:pStyle w:val="Nagwek2"/>
              <w:jc w:val="both"/>
              <w:rPr>
                <w:b/>
              </w:rPr>
            </w:pPr>
            <w:bookmarkStart w:id="46" w:name="_Toc59174350"/>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46"/>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 xml:space="preserve">szkolenia, warsztaty, doradztwo, mentoring, coaching, </w:t>
            </w:r>
            <w:proofErr w:type="spellStart"/>
            <w:r w:rsidRPr="000943ED">
              <w:rPr>
                <w:rFonts w:ascii="Arial" w:hAnsi="Arial" w:cs="Arial"/>
                <w:sz w:val="18"/>
                <w:szCs w:val="18"/>
              </w:rPr>
              <w:t>tutoring</w:t>
            </w:r>
            <w:proofErr w:type="spellEnd"/>
            <w:r w:rsidRPr="000943ED">
              <w:rPr>
                <w:rFonts w:ascii="Arial" w:hAnsi="Arial" w:cs="Arial"/>
                <w:sz w:val="18"/>
                <w:szCs w:val="18"/>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r w:rsidRPr="000D21A7">
              <w:rPr>
                <w:rFonts w:ascii="Arial" w:hAnsi="Arial" w:cs="Arial"/>
                <w:sz w:val="18"/>
                <w:szCs w:val="18"/>
              </w:rPr>
              <w:t>Kwalifikowalność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683C3D" w:rsidP="00FE2E0F">
            <w:pPr>
              <w:jc w:val="center"/>
              <w:rPr>
                <w:rFonts w:ascii="Arial" w:hAnsi="Arial" w:cs="Arial"/>
                <w:sz w:val="18"/>
                <w:szCs w:val="18"/>
              </w:rPr>
            </w:pPr>
            <w:hyperlink r:id="rId39" w:history="1">
              <w:r w:rsidR="00CE3CAB" w:rsidRPr="003B6C68">
                <w:rPr>
                  <w:rStyle w:val="Hipercze"/>
                  <w:rFonts w:ascii="Arial" w:hAnsi="Arial" w:cs="Arial"/>
                  <w:sz w:val="18"/>
                  <w:szCs w:val="18"/>
                </w:rPr>
                <w:t>sekretariat@wup.pl</w:t>
              </w:r>
            </w:hyperlink>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 xml:space="preserve">e-mail: </w:t>
            </w:r>
            <w:hyperlink r:id="rId40" w:history="1">
              <w:r w:rsidR="00CE3CAB" w:rsidRPr="003B6C68">
                <w:rPr>
                  <w:rStyle w:val="Hipercze"/>
                  <w:rFonts w:ascii="Arial" w:hAnsi="Arial" w:cs="Arial"/>
                  <w:sz w:val="18"/>
                  <w:szCs w:val="18"/>
                </w:rPr>
                <w:t>milena_stefanska@wup.pl</w:t>
              </w:r>
            </w:hyperlink>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48770F" w:rsidP="00FE2E0F">
      <w:pPr>
        <w:rPr>
          <w:rFonts w:ascii="Arial" w:hAnsi="Arial" w:cs="Arial"/>
          <w:b/>
        </w:rPr>
      </w:pPr>
      <w:r>
        <w:rPr>
          <w:rFonts w:ascii="Arial" w:hAnsi="Arial" w:cs="Arial"/>
          <w:b/>
          <w:noProof/>
        </w:rPr>
        <mc:AlternateContent>
          <mc:Choice Requires="wps">
            <w:drawing>
              <wp:anchor distT="0" distB="0" distL="114300" distR="114300" simplePos="0" relativeHeight="251658240" behindDoc="0" locked="0" layoutInCell="1" allowOverlap="1" wp14:anchorId="5E9027DD" wp14:editId="5B56425E">
                <wp:simplePos x="0" y="0"/>
                <wp:positionH relativeFrom="column">
                  <wp:posOffset>-396875</wp:posOffset>
                </wp:positionH>
                <wp:positionV relativeFrom="paragraph">
                  <wp:posOffset>-258445</wp:posOffset>
                </wp:positionV>
                <wp:extent cx="6271260" cy="746760"/>
                <wp:effectExtent l="0" t="0" r="15240" b="1524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1260" cy="746760"/>
                        </a:xfrm>
                        <a:prstGeom prst="rect">
                          <a:avLst/>
                        </a:prstGeom>
                        <a:solidFill>
                          <a:schemeClr val="accent6">
                            <a:lumMod val="60000"/>
                            <a:lumOff val="40000"/>
                          </a:schemeClr>
                        </a:solidFill>
                        <a:ln w="9525">
                          <a:solidFill>
                            <a:srgbClr val="000000"/>
                          </a:solidFill>
                          <a:miter lim="800000"/>
                          <a:headEnd/>
                          <a:tailEnd/>
                        </a:ln>
                      </wps:spPr>
                      <wps:txbx>
                        <w:txbxContent>
                          <w:p w:rsidR="00683C3D" w:rsidRPr="007E53CB" w:rsidRDefault="00683C3D" w:rsidP="00D95B12">
                            <w:pPr>
                              <w:jc w:val="center"/>
                              <w:rPr>
                                <w:rFonts w:ascii="Arial" w:hAnsi="Arial" w:cs="Arial"/>
                                <w:b/>
                                <w:sz w:val="20"/>
                                <w:szCs w:val="20"/>
                              </w:rPr>
                            </w:pPr>
                            <w:r w:rsidRPr="007E53CB">
                              <w:rPr>
                                <w:rFonts w:ascii="Arial" w:hAnsi="Arial" w:cs="Arial"/>
                                <w:b/>
                                <w:sz w:val="20"/>
                                <w:szCs w:val="20"/>
                              </w:rPr>
                              <w:t>KARTA DZIAŁANIA</w:t>
                            </w:r>
                          </w:p>
                          <w:p w:rsidR="00683C3D" w:rsidRPr="007E53CB" w:rsidRDefault="00683C3D" w:rsidP="007E53CB">
                            <w:pPr>
                              <w:pStyle w:val="Nagwek2"/>
                              <w:jc w:val="both"/>
                              <w:rPr>
                                <w:b/>
                                <w:sz w:val="20"/>
                                <w:szCs w:val="20"/>
                              </w:rPr>
                            </w:pPr>
                            <w:bookmarkStart w:id="47" w:name="_Toc34037326"/>
                            <w:bookmarkStart w:id="48" w:name="_Toc37843507"/>
                            <w:bookmarkStart w:id="49" w:name="_Toc52269500"/>
                            <w:bookmarkStart w:id="50" w:name="_Toc52269565"/>
                            <w:bookmarkStart w:id="51" w:name="_Toc52269609"/>
                            <w:bookmarkStart w:id="52" w:name="_Toc52269942"/>
                            <w:bookmarkStart w:id="53" w:name="_Toc59173964"/>
                            <w:bookmarkStart w:id="54" w:name="_Toc59174351"/>
                            <w:r w:rsidRPr="007E53CB">
                              <w:rPr>
                                <w:b/>
                                <w:sz w:val="20"/>
                                <w:szCs w:val="20"/>
                              </w:rPr>
                              <w:t>7.5 Koordynacja rozwoju sektora ekonomii społecznej oraz wsparcie rozwoju sieci kooperacji i partnerstw ekonomii społecznej w województwie</w:t>
                            </w:r>
                            <w:bookmarkEnd w:id="47"/>
                            <w:bookmarkEnd w:id="48"/>
                            <w:bookmarkEnd w:id="49"/>
                            <w:bookmarkEnd w:id="50"/>
                            <w:bookmarkEnd w:id="51"/>
                            <w:bookmarkEnd w:id="52"/>
                            <w:bookmarkEnd w:id="53"/>
                            <w:bookmarkEnd w:id="5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1.25pt;margin-top:-20.35pt;width:493.8pt;height:5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683C3D" w:rsidRPr="007E53CB" w:rsidRDefault="00683C3D" w:rsidP="00D95B12">
                      <w:pPr>
                        <w:jc w:val="center"/>
                        <w:rPr>
                          <w:rFonts w:ascii="Arial" w:hAnsi="Arial" w:cs="Arial"/>
                          <w:b/>
                          <w:sz w:val="20"/>
                          <w:szCs w:val="20"/>
                        </w:rPr>
                      </w:pPr>
                      <w:r w:rsidRPr="007E53CB">
                        <w:rPr>
                          <w:rFonts w:ascii="Arial" w:hAnsi="Arial" w:cs="Arial"/>
                          <w:b/>
                          <w:sz w:val="20"/>
                          <w:szCs w:val="20"/>
                        </w:rPr>
                        <w:t>KARTA DZIAŁANIA</w:t>
                      </w:r>
                    </w:p>
                    <w:p w:rsidR="00683C3D" w:rsidRPr="007E53CB" w:rsidRDefault="00683C3D" w:rsidP="007E53CB">
                      <w:pPr>
                        <w:pStyle w:val="Nagwek2"/>
                        <w:jc w:val="both"/>
                        <w:rPr>
                          <w:b/>
                          <w:sz w:val="20"/>
                          <w:szCs w:val="20"/>
                        </w:rPr>
                      </w:pPr>
                      <w:bookmarkStart w:id="55" w:name="_Toc34037326"/>
                      <w:bookmarkStart w:id="56" w:name="_Toc37843507"/>
                      <w:bookmarkStart w:id="57" w:name="_Toc52269500"/>
                      <w:bookmarkStart w:id="58" w:name="_Toc52269565"/>
                      <w:bookmarkStart w:id="59" w:name="_Toc52269609"/>
                      <w:bookmarkStart w:id="60" w:name="_Toc52269942"/>
                      <w:bookmarkStart w:id="61" w:name="_Toc59173964"/>
                      <w:bookmarkStart w:id="62" w:name="_Toc59174351"/>
                      <w:r w:rsidRPr="007E53CB">
                        <w:rPr>
                          <w:b/>
                          <w:sz w:val="20"/>
                          <w:szCs w:val="20"/>
                        </w:rPr>
                        <w:t>7.5 Koordynacja rozwoju sektora ekonomii społecznej oraz wsparcie rozwoju sieci kooperacji i partnerstw ekonomii społecznej w województwie</w:t>
                      </w:r>
                      <w:bookmarkEnd w:id="55"/>
                      <w:bookmarkEnd w:id="56"/>
                      <w:bookmarkEnd w:id="57"/>
                      <w:bookmarkEnd w:id="58"/>
                      <w:bookmarkEnd w:id="59"/>
                      <w:bookmarkEnd w:id="60"/>
                      <w:bookmarkEnd w:id="61"/>
                      <w:bookmarkEnd w:id="62"/>
                    </w:p>
                  </w:txbxContent>
                </v:textbox>
              </v:rect>
            </w:pict>
          </mc:Fallback>
        </mc:AlternateConten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4D6CF8">
              <w:rPr>
                <w:rFonts w:ascii="Arial" w:hAnsi="Arial" w:cs="Arial"/>
                <w:sz w:val="18"/>
                <w:szCs w:val="18"/>
              </w:rPr>
              <w:t>uspójnianie</w:t>
            </w:r>
            <w:proofErr w:type="spellEnd"/>
            <w:r w:rsidRPr="004D6CF8">
              <w:rPr>
                <w:rFonts w:ascii="Arial" w:hAnsi="Arial" w:cs="Arial"/>
                <w:sz w:val="18"/>
                <w:szCs w:val="18"/>
              </w:rPr>
              <w:t xml:space="preserv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(klastry, franczyzy) oraz włączanie podmiotów ekonomii społecznej do istniejących na poziomie regionalnym organizacji branżowych (sieci, klastry),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w:t>
            </w:r>
            <w:proofErr w:type="spellStart"/>
            <w:r w:rsidRPr="004D6CF8">
              <w:rPr>
                <w:rFonts w:ascii="Arial" w:hAnsi="Arial" w:cs="Arial"/>
                <w:sz w:val="18"/>
                <w:szCs w:val="18"/>
              </w:rPr>
              <w:t>porzez</w:t>
            </w:r>
            <w:proofErr w:type="spellEnd"/>
            <w:r w:rsidRPr="004D6CF8">
              <w:rPr>
                <w:rFonts w:ascii="Arial" w:hAnsi="Arial" w:cs="Arial"/>
                <w:sz w:val="18"/>
                <w:szCs w:val="18"/>
              </w:rPr>
              <w:t xml:space="preserve">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683C3D" w:rsidP="00044F8D">
            <w:pPr>
              <w:jc w:val="center"/>
              <w:rPr>
                <w:rFonts w:ascii="Arial" w:hAnsi="Arial" w:cs="Arial"/>
                <w:sz w:val="18"/>
                <w:szCs w:val="18"/>
              </w:rPr>
            </w:pPr>
            <w:hyperlink r:id="rId41" w:history="1">
              <w:r w:rsidR="00CE3CAB" w:rsidRPr="003B6C68">
                <w:rPr>
                  <w:rStyle w:val="Hipercze"/>
                  <w:rFonts w:ascii="Arial" w:hAnsi="Arial" w:cs="Arial"/>
                  <w:sz w:val="18"/>
                  <w:szCs w:val="18"/>
                </w:rPr>
                <w:t>sekretariat@wup.pl</w:t>
              </w:r>
            </w:hyperlink>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91E12" w:rsidRDefault="00491E12" w:rsidP="00044F8D">
            <w:pPr>
              <w:jc w:val="center"/>
              <w:rPr>
                <w:rFonts w:ascii="Arial" w:hAnsi="Arial" w:cs="Arial"/>
                <w:sz w:val="18"/>
                <w:szCs w:val="18"/>
              </w:rPr>
            </w:pPr>
            <w:r>
              <w:rPr>
                <w:rFonts w:ascii="Arial" w:hAnsi="Arial" w:cs="Arial"/>
                <w:sz w:val="18"/>
                <w:szCs w:val="18"/>
              </w:rPr>
              <w:t xml:space="preserve">Marta Baranowska </w:t>
            </w:r>
          </w:p>
          <w:p w:rsidR="00491E12" w:rsidRDefault="00491E12" w:rsidP="00044F8D">
            <w:pPr>
              <w:jc w:val="center"/>
              <w:rPr>
                <w:rFonts w:ascii="Arial" w:hAnsi="Arial" w:cs="Arial"/>
                <w:sz w:val="18"/>
                <w:szCs w:val="18"/>
              </w:rPr>
            </w:pPr>
            <w:r>
              <w:rPr>
                <w:rFonts w:ascii="Arial" w:hAnsi="Arial" w:cs="Arial"/>
                <w:sz w:val="18"/>
                <w:szCs w:val="18"/>
              </w:rPr>
              <w:t>tel. 91 4256 166</w:t>
            </w:r>
          </w:p>
          <w:p w:rsidR="00491E12" w:rsidRPr="00BD405B" w:rsidRDefault="00491E12" w:rsidP="00044F8D">
            <w:pPr>
              <w:jc w:val="center"/>
              <w:rPr>
                <w:rFonts w:ascii="Arial" w:hAnsi="Arial" w:cs="Arial"/>
                <w:sz w:val="18"/>
                <w:szCs w:val="18"/>
              </w:rPr>
            </w:pPr>
            <w:r w:rsidRPr="00BD405B">
              <w:rPr>
                <w:rFonts w:ascii="Arial" w:hAnsi="Arial" w:cs="Arial"/>
                <w:sz w:val="18"/>
                <w:szCs w:val="18"/>
              </w:rPr>
              <w:t xml:space="preserve">mail: </w:t>
            </w:r>
            <w:hyperlink r:id="rId42" w:history="1">
              <w:r w:rsidR="00CE3CAB" w:rsidRPr="003B6C68">
                <w:rPr>
                  <w:rStyle w:val="Hipercze"/>
                  <w:rFonts w:ascii="Arial" w:hAnsi="Arial" w:cs="Arial"/>
                  <w:sz w:val="18"/>
                  <w:szCs w:val="18"/>
                </w:rPr>
                <w:t>marta_baranowska@wup.pl</w:t>
              </w:r>
            </w:hyperlink>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7E53CB">
            <w:pPr>
              <w:pStyle w:val="Nagwek2"/>
              <w:jc w:val="both"/>
              <w:rPr>
                <w:b/>
                <w:sz w:val="24"/>
                <w:szCs w:val="24"/>
              </w:rPr>
            </w:pPr>
            <w:bookmarkStart w:id="63" w:name="_Toc59174352"/>
            <w:r w:rsidRPr="007E53CB">
              <w:rPr>
                <w:b/>
                <w:sz w:val="20"/>
                <w:szCs w:val="20"/>
              </w:rPr>
              <w:t>7.6 Wsparcie rozwoju usług społecznych świadczonych w interesie ogólnym</w:t>
            </w:r>
            <w:r w:rsidR="0083568B" w:rsidRPr="007E53CB">
              <w:rPr>
                <w:b/>
                <w:sz w:val="20"/>
                <w:szCs w:val="20"/>
              </w:rPr>
              <w:t xml:space="preserve"> – typ 1</w:t>
            </w:r>
            <w:bookmarkEnd w:id="63"/>
          </w:p>
        </w:tc>
      </w:tr>
    </w:tbl>
    <w:p w:rsidR="00491E12" w:rsidRPr="00A4243D"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491E12" w:rsidTr="00044F8D">
        <w:trPr>
          <w:trHeight w:val="218"/>
        </w:trPr>
        <w:tc>
          <w:tcPr>
            <w:tcW w:w="685" w:type="pct"/>
            <w:tcBorders>
              <w:top w:val="single" w:sz="12" w:space="0" w:color="auto"/>
              <w:bottom w:val="single" w:sz="12" w:space="0" w:color="auto"/>
            </w:tcBorders>
            <w:shd w:val="clear" w:color="auto" w:fill="CCFFCC"/>
            <w:vAlign w:val="center"/>
          </w:tcPr>
          <w:p w:rsidR="00491E12" w:rsidRDefault="00491E12" w:rsidP="00044F8D">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491E12" w:rsidRPr="00940634" w:rsidRDefault="00491E12" w:rsidP="00044F8D">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r>
              <w:rPr>
                <w:rFonts w:ascii="Arial" w:hAnsi="Arial" w:cs="Arial"/>
                <w:b/>
                <w:sz w:val="18"/>
                <w:szCs w:val="18"/>
              </w:rPr>
              <w:t>x</w:t>
            </w:r>
          </w:p>
        </w:tc>
        <w:tc>
          <w:tcPr>
            <w:tcW w:w="377" w:type="pct"/>
            <w:gridSpan w:val="2"/>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IV kw.</w:t>
            </w:r>
          </w:p>
        </w:tc>
        <w:tc>
          <w:tcPr>
            <w:tcW w:w="326" w:type="pct"/>
            <w:tcBorders>
              <w:top w:val="single" w:sz="12" w:space="0" w:color="auto"/>
              <w:bottom w:val="single" w:sz="12" w:space="0" w:color="auto"/>
            </w:tcBorders>
            <w:vAlign w:val="center"/>
          </w:tcPr>
          <w:p w:rsidR="00491E12"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Otwarty</w:t>
            </w:r>
          </w:p>
        </w:tc>
        <w:tc>
          <w:tcPr>
            <w:tcW w:w="479" w:type="pct"/>
            <w:vAlign w:val="center"/>
          </w:tcPr>
          <w:p w:rsidR="00491E12" w:rsidRPr="00A4243D" w:rsidRDefault="00491E12" w:rsidP="00044F8D">
            <w:pPr>
              <w:jc w:val="center"/>
              <w:rPr>
                <w:rFonts w:ascii="Arial" w:hAnsi="Arial" w:cs="Arial"/>
                <w:b/>
                <w:sz w:val="18"/>
                <w:szCs w:val="18"/>
              </w:rPr>
            </w:pPr>
          </w:p>
        </w:tc>
        <w:tc>
          <w:tcPr>
            <w:tcW w:w="2640" w:type="pct"/>
            <w:gridSpan w:val="13"/>
            <w:vMerge w:val="restart"/>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40" w:type="pct"/>
            <w:gridSpan w:val="3"/>
            <w:vMerge/>
            <w:shd w:val="clear" w:color="auto" w:fill="CCFFCC"/>
            <w:vAlign w:val="center"/>
          </w:tcPr>
          <w:p w:rsidR="00491E12" w:rsidRPr="00A4243D" w:rsidRDefault="00491E12" w:rsidP="00044F8D">
            <w:pPr>
              <w:jc w:val="center"/>
              <w:rPr>
                <w:rFonts w:ascii="Arial" w:hAnsi="Arial" w:cs="Arial"/>
                <w:b/>
                <w:sz w:val="18"/>
                <w:szCs w:val="18"/>
              </w:rPr>
            </w:pP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Zamknięty</w:t>
            </w:r>
          </w:p>
        </w:tc>
        <w:tc>
          <w:tcPr>
            <w:tcW w:w="479" w:type="pct"/>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x</w:t>
            </w:r>
          </w:p>
        </w:tc>
        <w:tc>
          <w:tcPr>
            <w:tcW w:w="2640" w:type="pct"/>
            <w:gridSpan w:val="13"/>
            <w:vMerge/>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491E12" w:rsidRDefault="00491E12" w:rsidP="00044F8D">
            <w:pPr>
              <w:rPr>
                <w:rFonts w:ascii="Arial" w:hAnsi="Arial" w:cs="Arial"/>
                <w:sz w:val="18"/>
                <w:szCs w:val="18"/>
              </w:rPr>
            </w:pPr>
          </w:p>
          <w:p w:rsidR="00491E12" w:rsidRPr="00F42810" w:rsidRDefault="00491E12" w:rsidP="00044F8D">
            <w:pPr>
              <w:pStyle w:val="Tekstkomentarza"/>
              <w:rPr>
                <w:rFonts w:ascii="Arial" w:hAnsi="Arial" w:cs="Arial"/>
              </w:rPr>
            </w:pPr>
            <w:r w:rsidRPr="00F42810">
              <w:rPr>
                <w:rFonts w:ascii="Arial" w:hAnsi="Arial" w:cs="Arial"/>
              </w:rPr>
              <w:t>7 345 809 EUR</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Świadczenie usług społecznych (m.in. pomocy społecznej, wsparcia rodziny i pieczy zastępczej, opiekuńczych) w celu zwiększenia ich dostępności w tym:</w:t>
            </w:r>
          </w:p>
          <w:p w:rsidR="00491E12" w:rsidRPr="00F6148C" w:rsidRDefault="00491E12" w:rsidP="00C716BF">
            <w:pPr>
              <w:numPr>
                <w:ilvl w:val="0"/>
                <w:numId w:val="116"/>
              </w:numPr>
              <w:tabs>
                <w:tab w:val="left" w:pos="284"/>
              </w:tabs>
              <w:spacing w:before="60" w:after="60" w:line="276" w:lineRule="auto"/>
              <w:jc w:val="both"/>
              <w:rPr>
                <w:rFonts w:ascii="Arial" w:hAnsi="Arial" w:cs="Arial"/>
                <w:sz w:val="18"/>
                <w:szCs w:val="18"/>
              </w:rPr>
            </w:pPr>
            <w:r w:rsidRPr="00F6148C">
              <w:rPr>
                <w:rFonts w:ascii="Arial" w:hAnsi="Arial" w:cs="Arial"/>
                <w:sz w:val="18"/>
                <w:szCs w:val="18"/>
              </w:rPr>
              <w:t>Rozwój usług asystenckich (skierowanych do osób z niepełnosprawnościami) i opiekuńczych (skierowanych do osób niesamodzielnych)</w:t>
            </w:r>
            <w:r w:rsidRPr="00F6148C">
              <w:rPr>
                <w:rFonts w:ascii="Arial" w:hAnsi="Arial" w:cs="Arial"/>
                <w:sz w:val="18"/>
                <w:szCs w:val="18"/>
                <w:vertAlign w:val="superscript"/>
              </w:rPr>
              <w:t xml:space="preserve"> </w:t>
            </w:r>
            <w:r w:rsidRPr="00F6148C">
              <w:rPr>
                <w:rFonts w:ascii="Arial" w:hAnsi="Arial" w:cs="Arial"/>
                <w:sz w:val="18"/>
                <w:szCs w:val="18"/>
              </w:rPr>
              <w:t xml:space="preserve"> w tym: </w:t>
            </w:r>
          </w:p>
          <w:p w:rsidR="00491E12" w:rsidRPr="00497177" w:rsidRDefault="00491E12" w:rsidP="00C716BF">
            <w:pPr>
              <w:pStyle w:val="Akapitzlist"/>
              <w:numPr>
                <w:ilvl w:val="0"/>
                <w:numId w:val="72"/>
              </w:numPr>
              <w:spacing w:before="60" w:after="60" w:line="276" w:lineRule="auto"/>
              <w:jc w:val="both"/>
              <w:rPr>
                <w:rFonts w:ascii="Arial" w:hAnsi="Arial" w:cs="Arial"/>
                <w:sz w:val="18"/>
                <w:szCs w:val="18"/>
              </w:rPr>
            </w:pPr>
            <w:r w:rsidRPr="00497177">
              <w:rPr>
                <w:rFonts w:ascii="Arial" w:hAnsi="Arial" w:cs="Arial"/>
                <w:sz w:val="18"/>
                <w:szCs w:val="18"/>
              </w:rPr>
              <w:t xml:space="preserve">wsparcie działalności lub tworzenie nowych miejsc opieki w formach </w:t>
            </w:r>
            <w:proofErr w:type="spellStart"/>
            <w:r w:rsidRPr="00497177">
              <w:rPr>
                <w:rFonts w:ascii="Arial" w:hAnsi="Arial" w:cs="Arial"/>
                <w:sz w:val="18"/>
                <w:szCs w:val="18"/>
              </w:rPr>
              <w:t>zdeinstytucjonalizowanych</w:t>
            </w:r>
            <w:proofErr w:type="spellEnd"/>
            <w:r w:rsidRPr="00497177">
              <w:rPr>
                <w:rFonts w:ascii="Arial" w:hAnsi="Arial" w:cs="Arial"/>
                <w:sz w:val="18"/>
                <w:szCs w:val="18"/>
              </w:rPr>
              <w:t xml:space="preserve"> poprzez wsparcie dla usług opiekuńczych i specjalistycznych usług opiekuńczych, o których mowa w ustawie z dnia 12 marca 2004 r. o pomocy społecznej </w:t>
            </w:r>
            <w:r w:rsidRPr="00497177">
              <w:rPr>
                <w:rFonts w:ascii="Arial" w:eastAsia="Calibri" w:hAnsi="Arial" w:cs="Arial"/>
                <w:sz w:val="18"/>
                <w:szCs w:val="18"/>
                <w:lang w:eastAsia="en-US"/>
              </w:rPr>
              <w:t xml:space="preserve">oraz usług </w:t>
            </w:r>
            <w:r w:rsidRPr="00497177">
              <w:rPr>
                <w:rFonts w:ascii="Arial" w:hAnsi="Arial" w:cs="Arial"/>
                <w:sz w:val="18"/>
                <w:szCs w:val="18"/>
              </w:rPr>
              <w:t>asystenckich (wraz z działaniami mającymi na celu pozyskanie i szkolenie nowych opiekunów i asystentów);</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 xml:space="preserve">inne usługi zwiększające mobilność, autonomię i bezpieczeństwo osób niesamodzielnych (np. likwidowanie barier architektonicznych w miejscu zamieszkania, dowożenie posiłków, </w:t>
            </w:r>
            <w:r w:rsidRPr="00F6148C">
              <w:rPr>
                <w:rFonts w:ascii="Arial" w:eastAsia="Calibri" w:hAnsi="Arial" w:cs="Arial"/>
                <w:sz w:val="18"/>
                <w:szCs w:val="18"/>
                <w:lang w:eastAsia="en-US"/>
              </w:rPr>
              <w:t>przewóz osoby niesamodzielnej lub personelu sprawującego opiekę związane bezpośrednio z usługami świadczonymi osobie niesamodzielnej w ramach projektu</w:t>
            </w:r>
            <w:r w:rsidRPr="00F6148C">
              <w:rPr>
                <w:rFonts w:ascii="Arial" w:hAnsi="Arial" w:cs="Arial"/>
                <w:sz w:val="18"/>
                <w:szCs w:val="18"/>
              </w:rPr>
              <w:t>),</w:t>
            </w:r>
          </w:p>
          <w:p w:rsidR="00491E12" w:rsidRPr="00F6148C" w:rsidRDefault="00491E12" w:rsidP="00C716BF">
            <w:pPr>
              <w:numPr>
                <w:ilvl w:val="0"/>
                <w:numId w:val="72"/>
              </w:numPr>
              <w:spacing w:before="60" w:after="60" w:line="276" w:lineRule="auto"/>
              <w:ind w:left="714" w:hanging="357"/>
              <w:jc w:val="both"/>
              <w:rPr>
                <w:rFonts w:ascii="Arial" w:eastAsia="Calibri" w:hAnsi="Arial" w:cs="Arial"/>
                <w:sz w:val="18"/>
                <w:szCs w:val="18"/>
                <w:lang w:eastAsia="en-US"/>
              </w:rPr>
            </w:pPr>
            <w:r w:rsidRPr="00F6148C">
              <w:rPr>
                <w:rFonts w:ascii="Arial" w:eastAsia="Calibri" w:hAnsi="Arial" w:cs="Arial"/>
                <w:sz w:val="18"/>
                <w:szCs w:val="18"/>
                <w:lang w:eastAsia="en-US"/>
              </w:rPr>
              <w:t xml:space="preserve">wykorzystanie nowoczesnych technologii informacyjno-komunikacyjnych np. </w:t>
            </w:r>
            <w:proofErr w:type="spellStart"/>
            <w:r w:rsidRPr="00F6148C">
              <w:rPr>
                <w:rFonts w:ascii="Arial" w:eastAsia="Calibri" w:hAnsi="Arial" w:cs="Arial"/>
                <w:sz w:val="18"/>
                <w:szCs w:val="18"/>
                <w:lang w:eastAsia="en-US"/>
              </w:rPr>
              <w:t>teleopieki</w:t>
            </w:r>
            <w:proofErr w:type="spellEnd"/>
            <w:r w:rsidRPr="00F6148C">
              <w:rPr>
                <w:rFonts w:ascii="Arial" w:eastAsia="Calibri" w:hAnsi="Arial" w:cs="Arial"/>
                <w:sz w:val="18"/>
                <w:szCs w:val="18"/>
                <w:lang w:eastAsia="en-US"/>
              </w:rPr>
              <w:t xml:space="preserve">, systemów przywoławczych,  </w:t>
            </w:r>
            <w:r w:rsidRPr="00F6148C">
              <w:rPr>
                <w:rFonts w:ascii="Arial" w:hAnsi="Arial" w:cs="Arial"/>
                <w:sz w:val="18"/>
                <w:szCs w:val="18"/>
              </w:rPr>
              <w:t>systemów informacyjnych na temat dostępności usług społecznych</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eastAsia="Calibri" w:hAnsi="Arial" w:cs="Arial"/>
                <w:sz w:val="18"/>
                <w:szCs w:val="18"/>
                <w:lang w:eastAsia="en-US"/>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491E12" w:rsidRPr="00F6148C" w:rsidRDefault="00EE2A7F" w:rsidP="00C716BF">
            <w:pPr>
              <w:numPr>
                <w:ilvl w:val="0"/>
                <w:numId w:val="72"/>
              </w:numPr>
              <w:spacing w:before="60" w:after="60" w:line="276" w:lineRule="auto"/>
              <w:ind w:left="714" w:hanging="357"/>
              <w:jc w:val="both"/>
              <w:rPr>
                <w:rFonts w:ascii="Arial" w:hAnsi="Arial" w:cs="Arial"/>
                <w:sz w:val="18"/>
                <w:szCs w:val="18"/>
              </w:rPr>
            </w:pPr>
            <w:r>
              <w:rPr>
                <w:rFonts w:ascii="Arial" w:hAnsi="Arial" w:cs="Arial"/>
                <w:sz w:val="18"/>
                <w:szCs w:val="18"/>
              </w:rPr>
              <w:t>w</w:t>
            </w:r>
            <w:r w:rsidR="00491E12" w:rsidRPr="00F6148C">
              <w:rPr>
                <w:rFonts w:ascii="Arial" w:hAnsi="Arial" w:cs="Arial"/>
                <w:sz w:val="18"/>
                <w:szCs w:val="18"/>
              </w:rPr>
              <w:t xml:space="preserve">sparcie faktycznych opiekunów osób niesamodzielnych (w tym pomocników domowych, szkolenia, doradztwo, pomoc psychologiczna, opieka </w:t>
            </w:r>
            <w:proofErr w:type="spellStart"/>
            <w:r w:rsidR="00491E12" w:rsidRPr="00F6148C">
              <w:rPr>
                <w:rFonts w:ascii="Arial" w:hAnsi="Arial" w:cs="Arial"/>
                <w:sz w:val="18"/>
                <w:szCs w:val="18"/>
              </w:rPr>
              <w:t>wytchnieniowa</w:t>
            </w:r>
            <w:proofErr w:type="spellEnd"/>
            <w:r w:rsidR="00491E12" w:rsidRPr="00F6148C">
              <w:rPr>
                <w:rFonts w:ascii="Arial" w:hAnsi="Arial" w:cs="Arial"/>
                <w:sz w:val="18"/>
                <w:szCs w:val="18"/>
              </w:rPr>
              <w:t xml:space="preserve">, grupy samopomocowe, wsparcie za pośrednictwem instytucji w zakresie zdiagnozowanych potrzeb opiekunów). </w:t>
            </w: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Wsparcie w ramach projektu nie spowoduje:</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zmniejszenia dotychczasowego finansowania usług asystenckich lub opiekuńczych przez beneficjenta oraz </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zastąpienia środkami projektu dotychczasowego finansowania usług ze środków innych niż europejskie. </w:t>
            </w:r>
          </w:p>
          <w:p w:rsidR="00491E12" w:rsidRPr="00F6148C" w:rsidRDefault="00491E12" w:rsidP="00044F8D">
            <w:pPr>
              <w:tabs>
                <w:tab w:val="left" w:pos="284"/>
              </w:tabs>
              <w:spacing w:before="120" w:after="40" w:line="276" w:lineRule="auto"/>
              <w:ind w:left="720"/>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Wnioskodawcy do których skierowany jest  konkurs</w:t>
            </w:r>
          </w:p>
        </w:tc>
        <w:tc>
          <w:tcPr>
            <w:tcW w:w="3860" w:type="pct"/>
            <w:gridSpan w:val="16"/>
            <w:vAlign w:val="center"/>
          </w:tcPr>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491E12" w:rsidRPr="004D4FF7" w:rsidRDefault="00491E12" w:rsidP="005B6842">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lastRenderedPageBreak/>
              <w:t>Szczegółowy opis, zakładany cel konkursu</w:t>
            </w:r>
          </w:p>
        </w:tc>
        <w:tc>
          <w:tcPr>
            <w:tcW w:w="3860" w:type="pct"/>
            <w:gridSpan w:val="16"/>
            <w:vAlign w:val="center"/>
          </w:tcPr>
          <w:p w:rsidR="00491E12" w:rsidRDefault="00491E12" w:rsidP="00044F8D">
            <w:pPr>
              <w:jc w:val="both"/>
              <w:rPr>
                <w:rFonts w:ascii="Arial" w:hAnsi="Arial" w:cs="Arial"/>
                <w:sz w:val="18"/>
                <w:szCs w:val="18"/>
              </w:rPr>
            </w:pPr>
          </w:p>
          <w:p w:rsidR="00491E12" w:rsidRPr="007B290B" w:rsidRDefault="00491E12" w:rsidP="00044F8D">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491E12" w:rsidRPr="00192F65" w:rsidRDefault="00491E12" w:rsidP="00044F8D">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Według danych Regionalnego Ośrodka Polityki Społecznej w roku 2016 wśród osób objętych pomocą społeczną na terenie województwa odnotowano 75 728 osób żyjących w ubóstwie, 71 581 osób bezrobotnych, 36 071 osób z niepełnosprawnością, 39 100 osób długotrwale lub ciężko chorych. Z usług opiekuńczych skorzystało w 2016 roku 5 591 osób, zaś z zaopatrzenia w przedmioty ortopedyczne, środki pomocnicze i sprzęt rehabilitacyjny 7 252 osoby. Zasiłek dla opiekuna w 2016 roku pobierało 22 686 osób. </w:t>
            </w:r>
            <w:r w:rsidRPr="001F6B75">
              <w:rPr>
                <w:rFonts w:ascii="Arial" w:hAnsi="Arial" w:cs="Arial"/>
                <w:sz w:val="18"/>
                <w:szCs w:val="18"/>
              </w:rPr>
              <w:t>Dostęp do usług, w tym usług</w:t>
            </w:r>
            <w:r>
              <w:rPr>
                <w:rFonts w:ascii="Arial" w:hAnsi="Arial" w:cs="Arial"/>
                <w:sz w:val="18"/>
                <w:szCs w:val="18"/>
              </w:rPr>
              <w:t xml:space="preserve"> </w:t>
            </w:r>
            <w:r w:rsidRPr="001F6B75">
              <w:rPr>
                <w:rFonts w:ascii="Arial" w:hAnsi="Arial" w:cs="Arial"/>
                <w:sz w:val="18"/>
                <w:szCs w:val="18"/>
              </w:rPr>
              <w:t xml:space="preserve">społecznych, jest szczególnie utrudniony dla mieszkańców terenów oddalonych od miast – często są to enklawy popegeerowskie. </w:t>
            </w:r>
            <w:r>
              <w:rPr>
                <w:rFonts w:ascii="Arial" w:hAnsi="Arial" w:cs="Arial"/>
                <w:sz w:val="18"/>
                <w:szCs w:val="18"/>
              </w:rPr>
              <w:t xml:space="preserve">Z ośrodków wsparcia, w tym dziennych i środowiskowych domów samopomocy skorzystało w roku 2016 łącznie 7 293 osób, jednakże w ilości świadczonych usług widoczne jest duże zróżnicowanie terytorialne.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491E12" w:rsidRPr="001F6B75" w:rsidRDefault="00491E12" w:rsidP="00044F8D">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491E12" w:rsidRPr="00A4243D" w:rsidRDefault="00491E12" w:rsidP="00044F8D">
            <w:pPr>
              <w:ind w:left="57"/>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 xml:space="preserve">Kryteria dopuszczalności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871DC0" w:rsidRDefault="00491E12" w:rsidP="00C716BF">
            <w:pPr>
              <w:numPr>
                <w:ilvl w:val="0"/>
                <w:numId w:val="120"/>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491E12" w:rsidRPr="00291310" w:rsidRDefault="00491E12" w:rsidP="00044F8D">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491E12" w:rsidRPr="00291310" w:rsidRDefault="00491E12" w:rsidP="00044F8D">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wypełniania wniosku o dofinansowanie projektu w ramach </w:t>
            </w:r>
            <w:r w:rsidRPr="00291310">
              <w:rPr>
                <w:rFonts w:ascii="Arial" w:eastAsia="Calibri" w:hAnsi="Arial" w:cs="Arial"/>
                <w:bCs/>
                <w:sz w:val="18"/>
                <w:szCs w:val="18"/>
              </w:rPr>
              <w:t xml:space="preserve">RPO WZ 2014-2020 dla projektów w ramach Europejskiego Funduszu Społecznego. </w:t>
            </w:r>
          </w:p>
          <w:p w:rsidR="00491E12" w:rsidRPr="00A4243D" w:rsidRDefault="00491E12" w:rsidP="00044F8D">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045252" w:rsidRDefault="00491E12" w:rsidP="00C716BF">
            <w:pPr>
              <w:numPr>
                <w:ilvl w:val="0"/>
                <w:numId w:val="120"/>
              </w:numPr>
              <w:ind w:left="453" w:hanging="426"/>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Okres realizacji projektu rozpoczyna się nie później niż 8 miesięcy od daty zakończenia naboru.</w:t>
            </w:r>
          </w:p>
          <w:p w:rsidR="00491E12" w:rsidRDefault="00491E12" w:rsidP="00044F8D">
            <w:pPr>
              <w:ind w:left="453"/>
              <w:jc w:val="both"/>
              <w:rPr>
                <w:rFonts w:ascii="Arial" w:hAnsi="Arial" w:cs="Arial"/>
                <w:sz w:val="18"/>
                <w:szCs w:val="18"/>
              </w:rPr>
            </w:pPr>
            <w:r w:rsidRPr="00F855E4">
              <w:rPr>
                <w:rFonts w:ascii="Arial" w:hAnsi="Arial" w:cs="Arial"/>
                <w:sz w:val="18"/>
                <w:szCs w:val="18"/>
              </w:rPr>
              <w:t xml:space="preserve">W szczególnie uzasadnionych </w:t>
            </w:r>
            <w:r>
              <w:rPr>
                <w:rFonts w:ascii="Arial" w:hAnsi="Arial" w:cs="Arial"/>
                <w:sz w:val="18"/>
                <w:szCs w:val="18"/>
              </w:rPr>
              <w:t>przypadkach po rozstrzygnięciu konkursu</w:t>
            </w:r>
            <w:r w:rsidRPr="00F855E4">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p w:rsidR="00491E12" w:rsidRPr="00884347" w:rsidRDefault="00491E12" w:rsidP="00044F8D">
            <w:pPr>
              <w:ind w:left="453"/>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383E50"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Kryterium wprowadzono celem zagwarantowania ciągłości wsparcia  świadczonego w ramach </w:t>
            </w:r>
            <w:r w:rsidRPr="00383E50">
              <w:rPr>
                <w:rFonts w:ascii="Arial" w:hAnsi="Arial" w:cs="Arial"/>
                <w:i/>
                <w:sz w:val="18"/>
                <w:szCs w:val="18"/>
              </w:rPr>
              <w:t>Priorytetu Inwestycyjnego 9i</w:t>
            </w:r>
            <w:r>
              <w:rPr>
                <w:rFonts w:ascii="Arial" w:hAnsi="Arial" w:cs="Arial"/>
                <w:i/>
                <w:sz w:val="18"/>
                <w:szCs w:val="18"/>
              </w:rPr>
              <w:t>v</w:t>
            </w:r>
            <w:r w:rsidRPr="00383E50">
              <w:rPr>
                <w:rFonts w:ascii="Arial" w:hAnsi="Arial" w:cs="Arial"/>
                <w:i/>
                <w:sz w:val="18"/>
                <w:szCs w:val="18"/>
              </w:rPr>
              <w:t xml:space="preserve"> </w:t>
            </w:r>
            <w:r>
              <w:rPr>
                <w:rFonts w:ascii="Arial" w:eastAsia="Calibri" w:hAnsi="Arial" w:cs="Arial"/>
                <w:i/>
                <w:sz w:val="18"/>
                <w:szCs w:val="18"/>
                <w:lang w:eastAsia="en-US"/>
              </w:rPr>
              <w:t>Ułatwienie dostępu go przystępnych cenowo, trwałych oraz wysokiej jakości usług, w tym opieki zdrowotnej i usług socjalnych świadczonych w interesie ogólnym</w:t>
            </w:r>
            <w:r w:rsidRPr="00383E50">
              <w:rPr>
                <w:rFonts w:ascii="Arial" w:hAnsi="Arial" w:cs="Arial"/>
                <w:sz w:val="18"/>
                <w:szCs w:val="18"/>
              </w:rPr>
              <w:t xml:space="preserve">. </w:t>
            </w:r>
          </w:p>
          <w:p w:rsidR="00491E12" w:rsidRPr="00C26013"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Okres realizacji projektu winien być wskazany precyzyjnie i racjonalnie, stosownie do działań projektowych. </w:t>
            </w:r>
            <w:r>
              <w:rPr>
                <w:rFonts w:ascii="Arial" w:hAnsi="Arial" w:cs="Arial"/>
                <w:sz w:val="18"/>
                <w:szCs w:val="18"/>
              </w:rPr>
              <w:t>Kryterium weryfikowane będzie na podstawie treści wniosku o dofinansowanie.</w:t>
            </w:r>
          </w:p>
          <w:p w:rsidR="00491E12" w:rsidRPr="00A4243D" w:rsidRDefault="00491E12" w:rsidP="00044F8D">
            <w:pPr>
              <w:jc w:val="both"/>
              <w:rPr>
                <w:rFonts w:ascii="Arial" w:hAnsi="Arial" w:cs="Arial"/>
                <w:sz w:val="18"/>
                <w:szCs w:val="18"/>
              </w:rPr>
            </w:pPr>
            <w:r>
              <w:rPr>
                <w:rFonts w:ascii="Arial" w:hAnsi="Arial" w:cs="Arial"/>
                <w:sz w:val="18"/>
                <w:szCs w:val="18"/>
              </w:rPr>
              <w:t xml:space="preserve">Kryterium weryfikowane </w:t>
            </w:r>
            <w:r w:rsidRPr="00C26013">
              <w:rPr>
                <w:rFonts w:ascii="Arial" w:hAnsi="Arial" w:cs="Arial"/>
                <w:sz w:val="18"/>
                <w:szCs w:val="18"/>
              </w:rPr>
              <w:t>jest wyłącznie na etapie prac Komisji Oceny Projektów</w:t>
            </w:r>
            <w:r>
              <w:rPr>
                <w:rFonts w:ascii="Arial" w:hAnsi="Arial" w:cs="Arial"/>
                <w:sz w:val="18"/>
                <w:szCs w:val="18"/>
              </w:rPr>
              <w:t>.</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3B2EF3" w:rsidRDefault="00491E12" w:rsidP="00C716BF">
            <w:pPr>
              <w:pStyle w:val="Akapitzlist"/>
              <w:numPr>
                <w:ilvl w:val="0"/>
                <w:numId w:val="120"/>
              </w:numPr>
              <w:ind w:left="459" w:hanging="425"/>
              <w:jc w:val="both"/>
              <w:rPr>
                <w:rFonts w:ascii="Arial" w:hAnsi="Arial" w:cs="Arial"/>
                <w:sz w:val="18"/>
                <w:szCs w:val="18"/>
              </w:rPr>
            </w:pPr>
            <w:r w:rsidRPr="003B2EF3">
              <w:rPr>
                <w:rFonts w:ascii="Arial" w:hAnsi="Arial" w:cs="Arial"/>
                <w:sz w:val="18"/>
                <w:szCs w:val="18"/>
              </w:rPr>
              <w:t xml:space="preserve">Okres finansowania ze środków EFS w ramach danego projektu miejsc świadczenia usług opiekuńczych i asystenckich stworzonych przez danego beneficjenta trwa nie dłużej niż 36 miesięcy.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Kryterium wprowadzono celem zagwarantowania</w:t>
            </w:r>
            <w:r>
              <w:rPr>
                <w:rFonts w:ascii="Arial" w:hAnsi="Arial" w:cs="Arial"/>
                <w:sz w:val="18"/>
                <w:szCs w:val="18"/>
              </w:rPr>
              <w:t xml:space="preserve"> realizacji wsparcia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i/>
                <w:sz w:val="18"/>
                <w:szCs w:val="18"/>
              </w:rPr>
              <w:t>.</w:t>
            </w:r>
          </w:p>
          <w:p w:rsidR="00491E12" w:rsidRPr="00383E50" w:rsidRDefault="00491E12" w:rsidP="00044F8D">
            <w:pPr>
              <w:autoSpaceDE w:val="0"/>
              <w:autoSpaceDN w:val="0"/>
              <w:adjustRightInd w:val="0"/>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A4243D"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5%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491E12" w:rsidRDefault="00491E12" w:rsidP="00044F8D">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491E12" w:rsidRPr="00D83AD8" w:rsidRDefault="00491E12" w:rsidP="00044F8D">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491E12" w:rsidRDefault="00491E12" w:rsidP="00044F8D">
            <w:pPr>
              <w:jc w:val="both"/>
              <w:rPr>
                <w:rFonts w:ascii="Arial" w:hAnsi="Arial" w:cs="Arial"/>
                <w:sz w:val="18"/>
                <w:szCs w:val="18"/>
              </w:rPr>
            </w:pP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EE2A7F" w:rsidP="00C716BF">
            <w:pPr>
              <w:pStyle w:val="Akapitzlist"/>
              <w:numPr>
                <w:ilvl w:val="0"/>
                <w:numId w:val="120"/>
              </w:numPr>
              <w:ind w:left="453" w:hanging="426"/>
              <w:jc w:val="both"/>
              <w:rPr>
                <w:rFonts w:ascii="Arial" w:hAnsi="Arial" w:cs="Arial"/>
                <w:bCs/>
                <w:sz w:val="18"/>
                <w:szCs w:val="18"/>
              </w:rPr>
            </w:pPr>
            <w:r>
              <w:rPr>
                <w:rFonts w:ascii="Arial" w:hAnsi="Arial" w:cs="Arial"/>
                <w:bCs/>
                <w:sz w:val="18"/>
                <w:szCs w:val="18"/>
              </w:rPr>
              <w:t>W ramach projektu obligatoryjn</w:t>
            </w:r>
            <w:r w:rsidR="00491E12" w:rsidRPr="00497177">
              <w:rPr>
                <w:rFonts w:ascii="Arial" w:hAnsi="Arial" w:cs="Arial"/>
                <w:bCs/>
                <w:sz w:val="18"/>
                <w:szCs w:val="18"/>
              </w:rPr>
              <w:t>e jest realizowan</w:t>
            </w:r>
            <w:r>
              <w:rPr>
                <w:rFonts w:ascii="Arial" w:hAnsi="Arial" w:cs="Arial"/>
                <w:bCs/>
                <w:sz w:val="18"/>
                <w:szCs w:val="18"/>
              </w:rPr>
              <w:t>i</w:t>
            </w:r>
            <w:r w:rsidR="00491E12" w:rsidRPr="00497177">
              <w:rPr>
                <w:rFonts w:ascii="Arial" w:hAnsi="Arial" w:cs="Arial"/>
                <w:bCs/>
                <w:sz w:val="18"/>
                <w:szCs w:val="18"/>
              </w:rPr>
              <w:t xml:space="preserve">e wskazanego w typie projektu </w:t>
            </w:r>
            <w:r w:rsidR="00491E12" w:rsidRPr="00497177">
              <w:rPr>
                <w:rFonts w:ascii="Arial" w:hAnsi="Arial" w:cs="Arial"/>
                <w:sz w:val="18"/>
                <w:szCs w:val="18"/>
              </w:rPr>
              <w:t xml:space="preserve">wsparcia działalności lub tworzenia nowych miejsc opieki w formach </w:t>
            </w:r>
            <w:proofErr w:type="spellStart"/>
            <w:r w:rsidR="00491E12" w:rsidRPr="00497177">
              <w:rPr>
                <w:rFonts w:ascii="Arial" w:hAnsi="Arial" w:cs="Arial"/>
                <w:sz w:val="18"/>
                <w:szCs w:val="18"/>
              </w:rPr>
              <w:t>zdeinstytucjonalizowanych</w:t>
            </w:r>
            <w:proofErr w:type="spellEnd"/>
            <w:r w:rsidR="00491E12" w:rsidRPr="00497177">
              <w:rPr>
                <w:rFonts w:ascii="Arial" w:hAnsi="Arial" w:cs="Arial"/>
                <w:sz w:val="18"/>
                <w:szCs w:val="18"/>
              </w:rPr>
              <w:t xml:space="preserve"> poprzez wsparcie dla usług opiekuńczych i specjalistycznych usług opiekuńczych, o których mowa w </w:t>
            </w:r>
            <w:r w:rsidR="00491E12" w:rsidRPr="00497177">
              <w:rPr>
                <w:rFonts w:ascii="Arial" w:hAnsi="Arial" w:cs="Arial"/>
                <w:i/>
                <w:sz w:val="18"/>
                <w:szCs w:val="18"/>
              </w:rPr>
              <w:t xml:space="preserve">ustawie z dnia 12 marca 2004 r. o pomocy społecznej </w:t>
            </w:r>
            <w:r w:rsidR="00491E12" w:rsidRPr="00497177">
              <w:rPr>
                <w:rFonts w:ascii="Arial" w:eastAsia="Calibri" w:hAnsi="Arial" w:cs="Arial"/>
                <w:sz w:val="18"/>
                <w:szCs w:val="18"/>
                <w:lang w:eastAsia="en-US"/>
              </w:rPr>
              <w:t xml:space="preserve">oraz usług </w:t>
            </w:r>
            <w:r w:rsidR="00491E12" w:rsidRPr="00497177">
              <w:rPr>
                <w:rFonts w:ascii="Arial" w:hAnsi="Arial" w:cs="Arial"/>
                <w:sz w:val="18"/>
                <w:szCs w:val="18"/>
              </w:rPr>
              <w:t>asystenckich (wraz z działaniami mającymi na celu pozyskanie i szkolenie nowych opiekunów i asystentów).</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491E12" w:rsidRPr="00A4243D" w:rsidRDefault="00491E12" w:rsidP="00044F8D">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491E12" w:rsidP="00C716BF">
            <w:pPr>
              <w:pStyle w:val="Akapitzlist"/>
              <w:numPr>
                <w:ilvl w:val="0"/>
                <w:numId w:val="120"/>
              </w:numPr>
              <w:spacing w:before="40" w:after="40"/>
              <w:ind w:left="453" w:hanging="426"/>
              <w:contextualSpacing/>
              <w:jc w:val="both"/>
              <w:rPr>
                <w:rFonts w:ascii="Arial" w:hAnsi="Arial" w:cs="Arial"/>
                <w:bCs/>
                <w:sz w:val="16"/>
                <w:szCs w:val="16"/>
              </w:rPr>
            </w:pPr>
            <w:r w:rsidRPr="00497177">
              <w:rPr>
                <w:rFonts w:ascii="Arial" w:hAnsi="Arial" w:cs="Arial"/>
                <w:sz w:val="18"/>
                <w:szCs w:val="18"/>
              </w:rPr>
              <w:t xml:space="preserve">Projekt przewiduje zwiększenie liczby miejsc świadczenia usług opiekuńczych i/lub asystenckich w społeczności lokalnej oraz liczby osób objętych usługami opiekuńczymi i/lub asystenckimi w społeczności lokalnej  przez dany podmiot  w stosunku do danych z roku 2018 r.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B7559" w:rsidRDefault="00491E12" w:rsidP="00044F8D">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w:t>
            </w:r>
            <w:proofErr w:type="spellStart"/>
            <w:r>
              <w:rPr>
                <w:rFonts w:ascii="Arial" w:hAnsi="Arial" w:cs="Arial"/>
                <w:sz w:val="18"/>
                <w:szCs w:val="18"/>
              </w:rPr>
              <w:t>deinstytucjonalizację</w:t>
            </w:r>
            <w:proofErr w:type="spellEnd"/>
            <w:r>
              <w:rPr>
                <w:rFonts w:ascii="Arial" w:hAnsi="Arial" w:cs="Arial"/>
                <w:sz w:val="18"/>
                <w:szCs w:val="18"/>
              </w:rPr>
              <w:t xml:space="preserve"> usług społecznych poprzez wzrost liczby miejsc świadczonych usług w społeczności lokalnej oraz osób nimi objętych. </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 jednak nie krótszy niż 2 lata od momentu zakończenia realizacji projektu.</w:t>
            </w:r>
          </w:p>
          <w:p w:rsidR="00491E12" w:rsidRPr="00AB7559" w:rsidRDefault="00491E12" w:rsidP="00044F8D">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tcBorders>
              <w:bottom w:val="single" w:sz="4" w:space="0" w:color="auto"/>
            </w:tcBorders>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491E12" w:rsidRDefault="00491E12" w:rsidP="00044F8D">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FFFFFF" w:themeFill="background1"/>
            <w:vAlign w:val="center"/>
          </w:tcPr>
          <w:p w:rsidR="00491E12" w:rsidRPr="00225537" w:rsidRDefault="00491E12" w:rsidP="00C716BF">
            <w:pPr>
              <w:numPr>
                <w:ilvl w:val="0"/>
                <w:numId w:val="120"/>
              </w:numPr>
              <w:ind w:left="453" w:hanging="426"/>
              <w:jc w:val="both"/>
              <w:rPr>
                <w:rFonts w:ascii="Arial" w:hAnsi="Arial" w:cs="Arial"/>
                <w:sz w:val="18"/>
                <w:szCs w:val="18"/>
              </w:rPr>
            </w:pPr>
            <w:r w:rsidRPr="00225537">
              <w:rPr>
                <w:rFonts w:ascii="Arial" w:hAnsi="Arial" w:cs="Arial"/>
                <w:sz w:val="18"/>
                <w:szCs w:val="18"/>
              </w:rPr>
              <w:t xml:space="preserve">Pierwszeństwo w dostępie do usług asystenckich i opiekuńczych mają osoby, których dochód nie przekracza 150% właściwego kryterium dochodowego (na osobę samotnie gospodarującą lub na osobę w rodzinie).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18" w:type="pc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491E12" w:rsidRPr="00225537" w:rsidRDefault="00491E12" w:rsidP="00044F8D">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o najtrudniej sytuacji finansowej. </w:t>
            </w:r>
          </w:p>
          <w:p w:rsidR="00491E12" w:rsidRPr="00323129" w:rsidRDefault="00491E12" w:rsidP="00044F8D">
            <w:pPr>
              <w:jc w:val="both"/>
              <w:rPr>
                <w:rFonts w:ascii="Arial" w:hAnsi="Arial" w:cs="Arial"/>
                <w:sz w:val="18"/>
                <w:szCs w:val="18"/>
                <w:highlight w:val="yellow"/>
              </w:rPr>
            </w:pPr>
            <w:r w:rsidRPr="00225537">
              <w:rPr>
                <w:rFonts w:ascii="Arial" w:hAnsi="Arial" w:cs="Arial"/>
                <w:sz w:val="18"/>
                <w:szCs w:val="18"/>
              </w:rPr>
              <w:t>Kryterium weryfikowane będzie na podstawie treści wniosku o dofinansowanie.</w:t>
            </w:r>
          </w:p>
        </w:tc>
        <w:tc>
          <w:tcPr>
            <w:tcW w:w="858" w:type="pct"/>
            <w:gridSpan w:val="5"/>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98" w:type="pct"/>
            <w:gridSpan w:val="3"/>
            <w:shd w:val="clear" w:color="auto" w:fill="FFFFFF" w:themeFill="background1"/>
            <w:vAlign w:val="center"/>
          </w:tcPr>
          <w:p w:rsidR="00491E12" w:rsidRPr="00A4243D" w:rsidRDefault="00491E12" w:rsidP="00044F8D">
            <w:pPr>
              <w:ind w:left="-250" w:firstLine="250"/>
              <w:jc w:val="cente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CCFFCC"/>
            <w:vAlign w:val="center"/>
          </w:tcPr>
          <w:p w:rsidR="00491E12" w:rsidRPr="00EE2A7F" w:rsidRDefault="00491E12" w:rsidP="00044F8D">
            <w:pPr>
              <w:jc w:val="center"/>
              <w:rPr>
                <w:rFonts w:ascii="Arial" w:hAnsi="Arial" w:cs="Arial"/>
                <w:b/>
                <w:sz w:val="18"/>
                <w:szCs w:val="18"/>
              </w:rPr>
            </w:pPr>
            <w:r w:rsidRPr="00EE2A7F">
              <w:rPr>
                <w:rFonts w:ascii="Arial" w:hAnsi="Arial" w:cs="Arial"/>
                <w:b/>
                <w:sz w:val="18"/>
                <w:szCs w:val="18"/>
              </w:rPr>
              <w:t>Kryteria premiujące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0E357D" w:rsidRDefault="00491E12" w:rsidP="00C716BF">
            <w:pPr>
              <w:pStyle w:val="Akapitzlist"/>
              <w:numPr>
                <w:ilvl w:val="6"/>
                <w:numId w:val="117"/>
              </w:numPr>
              <w:tabs>
                <w:tab w:val="clear" w:pos="2520"/>
                <w:tab w:val="num" w:pos="394"/>
              </w:tabs>
              <w:ind w:hanging="2520"/>
              <w:jc w:val="both"/>
              <w:rPr>
                <w:rFonts w:ascii="Arial" w:hAnsi="Arial" w:cs="Arial"/>
                <w:sz w:val="18"/>
                <w:szCs w:val="18"/>
              </w:rPr>
            </w:pPr>
            <w:r w:rsidRPr="000E357D">
              <w:rPr>
                <w:rFonts w:ascii="Arial" w:hAnsi="Arial" w:cs="Arial"/>
                <w:sz w:val="18"/>
                <w:szCs w:val="18"/>
              </w:rPr>
              <w:t>Projekt realizowany jest w partnerstwie pomiędzy:</w:t>
            </w:r>
          </w:p>
          <w:p w:rsidR="00491E12" w:rsidRDefault="00491E12" w:rsidP="00C716BF">
            <w:pPr>
              <w:pStyle w:val="Akapitzlist"/>
              <w:numPr>
                <w:ilvl w:val="0"/>
                <w:numId w:val="119"/>
              </w:numPr>
              <w:jc w:val="both"/>
              <w:rPr>
                <w:rFonts w:ascii="Arial" w:hAnsi="Arial" w:cs="Arial"/>
                <w:sz w:val="18"/>
                <w:szCs w:val="18"/>
              </w:rPr>
            </w:pPr>
            <w:r w:rsidRPr="00497177">
              <w:rPr>
                <w:rFonts w:ascii="Arial" w:hAnsi="Arial" w:cs="Arial"/>
                <w:sz w:val="18"/>
                <w:szCs w:val="18"/>
              </w:rPr>
              <w:t>powiatem(-</w:t>
            </w:r>
            <w:proofErr w:type="spellStart"/>
            <w:r w:rsidRPr="00497177">
              <w:rPr>
                <w:rFonts w:ascii="Arial" w:hAnsi="Arial" w:cs="Arial"/>
                <w:sz w:val="18"/>
                <w:szCs w:val="18"/>
              </w:rPr>
              <w:t>ami</w:t>
            </w:r>
            <w:proofErr w:type="spellEnd"/>
            <w:r w:rsidRPr="00497177">
              <w:rPr>
                <w:rFonts w:ascii="Arial" w:hAnsi="Arial" w:cs="Arial"/>
                <w:sz w:val="18"/>
                <w:szCs w:val="18"/>
              </w:rPr>
              <w:t>)/miastem(-</w:t>
            </w:r>
            <w:proofErr w:type="spellStart"/>
            <w:r w:rsidRPr="00497177">
              <w:rPr>
                <w:rFonts w:ascii="Arial" w:hAnsi="Arial" w:cs="Arial"/>
                <w:sz w:val="18"/>
                <w:szCs w:val="18"/>
              </w:rPr>
              <w:t>ami</w:t>
            </w:r>
            <w:proofErr w:type="spellEnd"/>
            <w:r w:rsidRPr="00497177">
              <w:rPr>
                <w:rFonts w:ascii="Arial" w:hAnsi="Arial" w:cs="Arial"/>
                <w:sz w:val="18"/>
                <w:szCs w:val="18"/>
              </w:rPr>
              <w:t>) na prawach powiatu (PCPR)</w:t>
            </w:r>
            <w:r>
              <w:rPr>
                <w:rFonts w:ascii="Arial" w:hAnsi="Arial" w:cs="Arial"/>
                <w:sz w:val="18"/>
                <w:szCs w:val="18"/>
              </w:rPr>
              <w:t xml:space="preserve"> oraz</w:t>
            </w:r>
          </w:p>
          <w:p w:rsidR="00491E12"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gminą/gminami wchodzącą/wchodzącymi w skład danego powiatu (OPS z tego powiatu) oraz</w:t>
            </w:r>
          </w:p>
          <w:p w:rsidR="00491E12" w:rsidRPr="00E94CF5"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podmiotem/podmiotami ekonomii społecznej.</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30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491E12" w:rsidRDefault="00491E12" w:rsidP="00044F8D">
            <w:pPr>
              <w:jc w:val="both"/>
              <w:rPr>
                <w:rFonts w:ascii="Arial" w:hAnsi="Arial" w:cs="Arial"/>
                <w:sz w:val="18"/>
                <w:szCs w:val="18"/>
              </w:rPr>
            </w:pPr>
            <w:r>
              <w:rPr>
                <w:rFonts w:ascii="Arial" w:hAnsi="Arial" w:cs="Arial"/>
                <w:sz w:val="18"/>
                <w:szCs w:val="18"/>
              </w:rPr>
              <w:t>Ponadto, celem kryterium jest zabezpieczenie usług społecznych na jak największym obszarze terytorialnym regionu.</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497177" w:rsidRDefault="00491E12" w:rsidP="00C716BF">
            <w:pPr>
              <w:pStyle w:val="Akapitzlist"/>
              <w:numPr>
                <w:ilvl w:val="6"/>
                <w:numId w:val="117"/>
              </w:numPr>
              <w:tabs>
                <w:tab w:val="clear" w:pos="2520"/>
              </w:tabs>
              <w:ind w:left="458" w:hanging="458"/>
              <w:jc w:val="both"/>
              <w:rPr>
                <w:rFonts w:ascii="Arial" w:hAnsi="Arial" w:cs="Arial"/>
                <w:sz w:val="18"/>
                <w:szCs w:val="18"/>
              </w:rPr>
            </w:pPr>
            <w:r w:rsidRPr="00497177">
              <w:rPr>
                <w:rFonts w:ascii="Arial" w:hAnsi="Arial" w:cs="Arial"/>
                <w:sz w:val="18"/>
                <w:szCs w:val="18"/>
              </w:rPr>
              <w:t xml:space="preserve">W projekcie założono realizację wskazanego w typie projektu wsparcia faktycznych opiekunów osób niesamodzielnych (w tym pomocników domowych, szkolenia, doradztwo, pomoc psychologiczna, opieka </w:t>
            </w:r>
            <w:proofErr w:type="spellStart"/>
            <w:r w:rsidRPr="00497177">
              <w:rPr>
                <w:rFonts w:ascii="Arial" w:hAnsi="Arial" w:cs="Arial"/>
                <w:sz w:val="18"/>
                <w:szCs w:val="18"/>
              </w:rPr>
              <w:t>wytchnieniowa</w:t>
            </w:r>
            <w:proofErr w:type="spellEnd"/>
            <w:r w:rsidRPr="00497177">
              <w:rPr>
                <w:rFonts w:ascii="Arial" w:hAnsi="Arial" w:cs="Arial"/>
                <w:sz w:val="18"/>
                <w:szCs w:val="18"/>
              </w:rPr>
              <w:t>, grupy samopomocowe, wsparcie za pośrednictwem instytucji w zakresie zdiagnozowanych potrzeb opiekunów).</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5</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Celem kryterium jest zapewnienie kompleksowej odpowiedzi na potrzeby społeczne w zakresie opieki nad osobami niesamodzielnymi także poprzez wsparcie opiekunów faktycznych, w szczególności w zakresie opieki </w:t>
            </w:r>
            <w:proofErr w:type="spellStart"/>
            <w:r>
              <w:rPr>
                <w:rFonts w:ascii="Arial" w:hAnsi="Arial" w:cs="Arial"/>
                <w:sz w:val="18"/>
                <w:szCs w:val="18"/>
              </w:rPr>
              <w:t>wytchnieniowej</w:t>
            </w:r>
            <w:proofErr w:type="spellEnd"/>
            <w:r>
              <w:rPr>
                <w:rFonts w:ascii="Arial" w:hAnsi="Arial" w:cs="Arial"/>
                <w:sz w:val="18"/>
                <w:szCs w:val="18"/>
              </w:rPr>
              <w:t>.</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50"/>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Default="00491E12" w:rsidP="00C716BF">
            <w:pPr>
              <w:pStyle w:val="Akapitzlist"/>
              <w:numPr>
                <w:ilvl w:val="6"/>
                <w:numId w:val="117"/>
              </w:numPr>
              <w:tabs>
                <w:tab w:val="clear" w:pos="2520"/>
                <w:tab w:val="num" w:pos="545"/>
              </w:tabs>
              <w:ind w:left="545" w:hanging="425"/>
              <w:jc w:val="both"/>
              <w:rPr>
                <w:rFonts w:ascii="Arial" w:hAnsi="Arial" w:cs="Arial"/>
                <w:sz w:val="18"/>
                <w:szCs w:val="18"/>
              </w:rPr>
            </w:pPr>
            <w:r w:rsidRPr="00497177">
              <w:rPr>
                <w:rFonts w:ascii="Arial" w:hAnsi="Arial" w:cs="Arial"/>
                <w:sz w:val="18"/>
                <w:szCs w:val="18"/>
              </w:rPr>
              <w:t xml:space="preserve">Projekt przewiduje wsparcie </w:t>
            </w:r>
            <w:r>
              <w:rPr>
                <w:rFonts w:ascii="Arial" w:hAnsi="Arial" w:cs="Arial"/>
                <w:sz w:val="18"/>
                <w:szCs w:val="18"/>
              </w:rPr>
              <w:t>dla mieszkańców obszarów, dla których wskaźnik deprywacji lokalnej, jest wyższy  lub równy wartości 100 i są to obszary następujących powiatów:</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świdwińskiego;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drawskiego;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białogardzkiego;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s</w:t>
            </w:r>
            <w:r w:rsidR="005170AF">
              <w:rPr>
                <w:rFonts w:ascii="Arial" w:hAnsi="Arial" w:cs="Arial"/>
                <w:sz w:val="18"/>
                <w:szCs w:val="18"/>
              </w:rPr>
              <w:t>zczecineckiego</w:t>
            </w:r>
            <w:r w:rsidRPr="00AC33E7">
              <w:rPr>
                <w:rFonts w:ascii="Arial" w:hAnsi="Arial" w:cs="Arial"/>
                <w:sz w:val="18"/>
                <w:szCs w:val="18"/>
              </w:rPr>
              <w:t xml:space="preserve">; </w:t>
            </w:r>
          </w:p>
          <w:p w:rsidR="00491E12" w:rsidRPr="00E94CF5" w:rsidRDefault="00491E12" w:rsidP="00C716BF">
            <w:pPr>
              <w:pStyle w:val="Akapitzlist"/>
              <w:numPr>
                <w:ilvl w:val="0"/>
                <w:numId w:val="118"/>
              </w:numPr>
              <w:ind w:left="885"/>
              <w:jc w:val="both"/>
              <w:rPr>
                <w:rFonts w:ascii="Arial" w:hAnsi="Arial" w:cs="Arial"/>
                <w:sz w:val="18"/>
                <w:szCs w:val="18"/>
              </w:rPr>
            </w:pPr>
            <w:r>
              <w:rPr>
                <w:rFonts w:ascii="Arial" w:hAnsi="Arial" w:cs="Arial"/>
                <w:sz w:val="18"/>
                <w:szCs w:val="18"/>
              </w:rPr>
              <w:t>łobeskiego.</w:t>
            </w:r>
          </w:p>
          <w:p w:rsidR="00491E12" w:rsidRPr="002C1B8E" w:rsidRDefault="00491E12" w:rsidP="00044F8D">
            <w:pPr>
              <w:jc w:val="both"/>
              <w:rPr>
                <w:rFonts w:ascii="Arial" w:hAnsi="Arial" w:cs="Arial"/>
                <w:sz w:val="18"/>
                <w:szCs w:val="18"/>
              </w:rPr>
            </w:pPr>
            <w:r>
              <w:rPr>
                <w:rFonts w:ascii="Arial" w:hAnsi="Arial" w:cs="Arial"/>
                <w:sz w:val="18"/>
                <w:szCs w:val="18"/>
              </w:rPr>
              <w:t>W przypadku realizacji projektów partnerskich na więcej niż jednym obszarze punkty sumują się.</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Na obszarze województwa zachodniopomorskiego obserwowane jest duże zróżnicowanie liczby osób korzystających z pomocy społecznej. Wskaźnik deprywacji lokalnej (WSL), liczony jako liczba osób korzystających z pomocy społecznej w przeliczeniu na 1000 mieszkańców. W podziale na powiaty wskaźnik ten waha się od wartości 28 do 157. Średnia dla województwa to wartość 67 (na podstawie danych ROPS). Kryterium ma na celu premiowanie projektów realizowanych na obszarach w którym to ww. wskaźnik ma najwyższą wartość a tym samym sytuacja w regionie jest tym obszarze najgorsza w skali województwa. Punkty przydzielono 5 powiatom o najwyższym poziomie WSL na terenie województwa tj. większym lub równym wartości 100 - co oznacza, iż minimum 100 osób na 1000 mieszkańców danych powiatów korzysta z pomocy społecznej.</w:t>
            </w:r>
          </w:p>
          <w:p w:rsidR="00491E12" w:rsidRDefault="00491E12" w:rsidP="00044F8D">
            <w:pPr>
              <w:pStyle w:val="Akapitzlist"/>
              <w:ind w:left="0"/>
              <w:jc w:val="both"/>
              <w:rPr>
                <w:rFonts w:ascii="Arial" w:hAnsi="Arial" w:cs="Arial"/>
                <w:sz w:val="18"/>
                <w:szCs w:val="18"/>
              </w:rPr>
            </w:pPr>
            <w:r>
              <w:rPr>
                <w:rFonts w:ascii="Arial" w:hAnsi="Arial" w:cs="Arial"/>
                <w:sz w:val="18"/>
                <w:szCs w:val="18"/>
              </w:rPr>
              <w:t>Kryterium weryfikowane będzie na podstawie treści wniosku o dofinansowanie.</w:t>
            </w:r>
          </w:p>
          <w:p w:rsidR="00491E12"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3140DA" w:rsidRDefault="00491E12" w:rsidP="00C716BF">
            <w:pPr>
              <w:pStyle w:val="Akapitzlist"/>
              <w:numPr>
                <w:ilvl w:val="6"/>
                <w:numId w:val="117"/>
              </w:numPr>
              <w:tabs>
                <w:tab w:val="clear" w:pos="2520"/>
              </w:tabs>
              <w:ind w:left="111" w:firstLine="0"/>
              <w:jc w:val="both"/>
              <w:rPr>
                <w:rFonts w:eastAsiaTheme="minorHAnsi"/>
                <w:sz w:val="24"/>
              </w:rPr>
            </w:pPr>
            <w:r w:rsidRPr="003140DA">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jc w:val="cente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7E53CB" w:rsidRDefault="00491E12" w:rsidP="00044F8D">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491E12" w:rsidRPr="009303C1"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lastRenderedPageBreak/>
              <w:t>Kwalifikowalność wydatków</w:t>
            </w:r>
          </w:p>
        </w:tc>
        <w:tc>
          <w:tcPr>
            <w:tcW w:w="3860" w:type="pct"/>
            <w:gridSpan w:val="16"/>
            <w:shd w:val="clear" w:color="auto" w:fill="auto"/>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Wskaźnik realizujący ramy wykonania</w:t>
            </w:r>
          </w:p>
          <w:p w:rsidR="00491E12" w:rsidRPr="00A4243D" w:rsidRDefault="00491E12" w:rsidP="00044F8D">
            <w:pPr>
              <w:jc w:val="center"/>
              <w:rPr>
                <w:rFonts w:ascii="Arial" w:hAnsi="Arial" w:cs="Arial"/>
                <w:sz w:val="18"/>
                <w:szCs w:val="18"/>
              </w:rPr>
            </w:pPr>
            <w:r w:rsidRPr="00A4243D">
              <w:rPr>
                <w:rFonts w:ascii="Arial" w:hAnsi="Arial" w:cs="Arial"/>
                <w:sz w:val="18"/>
                <w:szCs w:val="18"/>
              </w:rPr>
              <w:t>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491E12" w:rsidRPr="00A4243D" w:rsidRDefault="00491E12" w:rsidP="00044F8D">
            <w:pPr>
              <w:jc w:val="center"/>
              <w:rPr>
                <w:rFonts w:ascii="Arial" w:hAnsi="Arial" w:cs="Arial"/>
                <w:sz w:val="18"/>
                <w:szCs w:val="18"/>
              </w:rPr>
            </w:pPr>
          </w:p>
        </w:tc>
        <w:tc>
          <w:tcPr>
            <w:tcW w:w="742" w:type="pct"/>
            <w:gridSpan w:val="2"/>
            <w:vMerge/>
            <w:shd w:val="clear" w:color="auto" w:fill="CCFFCC"/>
            <w:vAlign w:val="center"/>
          </w:tcPr>
          <w:p w:rsidR="00491E12" w:rsidRPr="00A4243D" w:rsidRDefault="00491E12" w:rsidP="00044F8D">
            <w:pPr>
              <w:jc w:val="center"/>
              <w:rPr>
                <w:rFonts w:ascii="Arial" w:hAnsi="Arial" w:cs="Arial"/>
                <w:color w:val="FF0000"/>
                <w:sz w:val="18"/>
                <w:szCs w:val="18"/>
              </w:rPr>
            </w:pPr>
          </w:p>
        </w:tc>
        <w:tc>
          <w:tcPr>
            <w:tcW w:w="971"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491E12" w:rsidRPr="00A4243D" w:rsidRDefault="00491E12" w:rsidP="00044F8D">
            <w:pPr>
              <w:jc w:val="center"/>
              <w:rPr>
                <w:rFonts w:ascii="Arial" w:hAnsi="Arial" w:cs="Arial"/>
                <w:color w:val="FF0000"/>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społecznym objętych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usługami społecznymi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świadczonymi w interesie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ogólnym w programie </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w programie miejsc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świadczenia usług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społecznych istniejących </w:t>
            </w:r>
          </w:p>
          <w:p w:rsidR="00491E12" w:rsidRPr="00AD0EE9" w:rsidRDefault="00491E12" w:rsidP="00044F8D">
            <w:pPr>
              <w:rPr>
                <w:rFonts w:ascii="Arial" w:hAnsi="Arial" w:cs="Arial"/>
                <w:i/>
                <w:sz w:val="18"/>
                <w:szCs w:val="18"/>
              </w:rPr>
            </w:pPr>
            <w:r w:rsidRPr="00AD0EE9">
              <w:rPr>
                <w:rFonts w:ascii="Arial" w:hAnsi="Arial" w:cs="Arial"/>
                <w:i/>
                <w:sz w:val="18"/>
                <w:szCs w:val="18"/>
              </w:rPr>
              <w:t>po zakończeniu projektu</w:t>
            </w:r>
          </w:p>
          <w:p w:rsidR="00491E12" w:rsidRPr="00AD0EE9" w:rsidRDefault="00491E12" w:rsidP="00044F8D">
            <w:pPr>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491E12" w:rsidRPr="00D90C0F"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201</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T</w:t>
            </w:r>
          </w:p>
        </w:tc>
      </w:tr>
    </w:tbl>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Plan działania na rok 2020</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683C3D" w:rsidP="00784EFF">
            <w:pPr>
              <w:jc w:val="center"/>
              <w:rPr>
                <w:rFonts w:ascii="Arial" w:hAnsi="Arial" w:cs="Arial"/>
                <w:sz w:val="18"/>
                <w:szCs w:val="18"/>
              </w:rPr>
            </w:pPr>
            <w:hyperlink r:id="rId43" w:history="1">
              <w:r w:rsidR="00CE3CAB" w:rsidRPr="003B6C68">
                <w:rPr>
                  <w:rStyle w:val="Hipercze"/>
                  <w:rFonts w:ascii="Arial" w:hAnsi="Arial" w:cs="Arial"/>
                  <w:sz w:val="18"/>
                  <w:szCs w:val="18"/>
                </w:rPr>
                <w:t>sekretariat@wup.pl</w:t>
              </w:r>
            </w:hyperlink>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26008" w:rsidRDefault="00326008" w:rsidP="00784EF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326008" w:rsidRPr="005045D8" w:rsidRDefault="00326008" w:rsidP="00784EFF">
            <w:pPr>
              <w:jc w:val="center"/>
              <w:rPr>
                <w:rFonts w:ascii="Arial" w:hAnsi="Arial" w:cs="Arial"/>
                <w:sz w:val="18"/>
                <w:szCs w:val="18"/>
              </w:rPr>
            </w:pPr>
            <w:r w:rsidRPr="005045D8">
              <w:rPr>
                <w:rFonts w:ascii="Arial" w:hAnsi="Arial" w:cs="Arial"/>
                <w:sz w:val="18"/>
                <w:szCs w:val="18"/>
              </w:rPr>
              <w:t>Tel. 91 4256166</w:t>
            </w:r>
          </w:p>
          <w:p w:rsidR="00326008" w:rsidRPr="007F1263" w:rsidRDefault="00326008" w:rsidP="00784EFF">
            <w:pPr>
              <w:jc w:val="center"/>
              <w:rPr>
                <w:rFonts w:ascii="Arial" w:hAnsi="Arial" w:cs="Arial"/>
                <w:sz w:val="18"/>
                <w:szCs w:val="18"/>
              </w:rPr>
            </w:pPr>
            <w:r w:rsidRPr="005045D8">
              <w:rPr>
                <w:rFonts w:ascii="Arial" w:hAnsi="Arial" w:cs="Arial"/>
                <w:sz w:val="18"/>
                <w:szCs w:val="18"/>
              </w:rPr>
              <w:t xml:space="preserve">e-mail: </w:t>
            </w:r>
            <w:hyperlink r:id="rId44" w:history="1">
              <w:r w:rsidR="00CE3CAB" w:rsidRPr="003B6C68">
                <w:rPr>
                  <w:rStyle w:val="Hipercze"/>
                  <w:rFonts w:ascii="Arial" w:hAnsi="Arial" w:cs="Arial"/>
                  <w:sz w:val="18"/>
                  <w:szCs w:val="18"/>
                </w:rPr>
                <w:t>milena_stefanska@wup.pl</w:t>
              </w:r>
            </w:hyperlink>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7E53CB">
            <w:pPr>
              <w:spacing w:line="276" w:lineRule="auto"/>
              <w:jc w:val="both"/>
              <w:outlineLvl w:val="1"/>
              <w:rPr>
                <w:rFonts w:ascii="Arial" w:hAnsi="Arial" w:cs="Arial"/>
                <w:b/>
                <w:sz w:val="20"/>
                <w:szCs w:val="20"/>
              </w:rPr>
            </w:pPr>
            <w:bookmarkStart w:id="64" w:name="_Toc1120827"/>
            <w:bookmarkStart w:id="65" w:name="_Toc59174353"/>
            <w:r w:rsidRPr="007E53CB">
              <w:rPr>
                <w:rFonts w:ascii="Arial" w:hAnsi="Arial" w:cs="Arial"/>
                <w:b/>
                <w:sz w:val="20"/>
                <w:szCs w:val="20"/>
              </w:rPr>
              <w:t>7.6 Wsparcie rozwoju usług społecznych świadczonych w interesie ogólnym – typ 2</w:t>
            </w:r>
            <w:bookmarkEnd w:id="64"/>
            <w:bookmarkEnd w:id="65"/>
          </w:p>
        </w:tc>
      </w:tr>
    </w:tbl>
    <w:p w:rsidR="00326008" w:rsidRPr="002F5CA4" w:rsidRDefault="00326008"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8"/>
        <w:gridCol w:w="439"/>
        <w:gridCol w:w="324"/>
        <w:gridCol w:w="1467"/>
        <w:gridCol w:w="949"/>
        <w:gridCol w:w="911"/>
        <w:gridCol w:w="71"/>
        <w:gridCol w:w="660"/>
        <w:gridCol w:w="318"/>
        <w:gridCol w:w="747"/>
        <w:gridCol w:w="272"/>
        <w:gridCol w:w="194"/>
        <w:gridCol w:w="512"/>
        <w:gridCol w:w="243"/>
        <w:gridCol w:w="270"/>
        <w:gridCol w:w="412"/>
        <w:gridCol w:w="481"/>
      </w:tblGrid>
      <w:tr w:rsidR="00326008" w:rsidRPr="002F5CA4" w:rsidTr="00784EFF">
        <w:trPr>
          <w:trHeight w:val="218"/>
        </w:trPr>
        <w:tc>
          <w:tcPr>
            <w:tcW w:w="705" w:type="pct"/>
            <w:tcBorders>
              <w:top w:val="single" w:sz="12" w:space="0" w:color="auto"/>
              <w:bottom w:val="single" w:sz="12" w:space="0" w:color="auto"/>
            </w:tcBorders>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367"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IV kw.</w:t>
            </w:r>
          </w:p>
        </w:tc>
        <w:tc>
          <w:tcPr>
            <w:tcW w:w="251" w:type="pct"/>
            <w:tcBorders>
              <w:top w:val="single" w:sz="12" w:space="0" w:color="auto"/>
              <w:bottom w:val="single" w:sz="12" w:space="0" w:color="auto"/>
            </w:tcBorders>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01" w:type="pct"/>
            <w:gridSpan w:val="3"/>
            <w:vMerge w:val="restart"/>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Typ konkursu</w:t>
            </w: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Otwarty</w:t>
            </w:r>
          </w:p>
        </w:tc>
        <w:tc>
          <w:tcPr>
            <w:tcW w:w="493" w:type="pct"/>
            <w:vAlign w:val="center"/>
          </w:tcPr>
          <w:p w:rsidR="00326008" w:rsidRPr="002F5CA4" w:rsidRDefault="00326008" w:rsidP="00784EFF">
            <w:pPr>
              <w:jc w:val="center"/>
              <w:rPr>
                <w:rFonts w:ascii="Arial" w:hAnsi="Arial" w:cs="Arial"/>
                <w:b/>
                <w:sz w:val="18"/>
                <w:szCs w:val="18"/>
              </w:rPr>
            </w:pPr>
          </w:p>
        </w:tc>
        <w:tc>
          <w:tcPr>
            <w:tcW w:w="2644" w:type="pct"/>
            <w:gridSpan w:val="12"/>
            <w:vMerge w:val="restart"/>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01" w:type="pct"/>
            <w:gridSpan w:val="3"/>
            <w:vMerge/>
            <w:shd w:val="clear" w:color="auto" w:fill="CCFFCC"/>
            <w:vAlign w:val="center"/>
          </w:tcPr>
          <w:p w:rsidR="00326008" w:rsidRPr="002F5CA4" w:rsidRDefault="00326008" w:rsidP="00784EFF">
            <w:pPr>
              <w:jc w:val="center"/>
              <w:rPr>
                <w:rFonts w:ascii="Arial" w:hAnsi="Arial" w:cs="Arial"/>
                <w:b/>
                <w:sz w:val="18"/>
                <w:szCs w:val="18"/>
              </w:rPr>
            </w:pP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Zamknięty</w:t>
            </w:r>
          </w:p>
        </w:tc>
        <w:tc>
          <w:tcPr>
            <w:tcW w:w="493" w:type="pct"/>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2644" w:type="pct"/>
            <w:gridSpan w:val="12"/>
            <w:vMerge/>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Planowana alokacja</w:t>
            </w:r>
          </w:p>
        </w:tc>
        <w:tc>
          <w:tcPr>
            <w:tcW w:w="3899" w:type="pct"/>
            <w:gridSpan w:val="14"/>
            <w:vAlign w:val="center"/>
          </w:tcPr>
          <w:p w:rsidR="00326008" w:rsidRPr="00E85E15" w:rsidRDefault="00326008" w:rsidP="00784EFF">
            <w:pPr>
              <w:rPr>
                <w:rFonts w:ascii="Arial" w:hAnsi="Arial" w:cs="Arial"/>
                <w:sz w:val="18"/>
                <w:szCs w:val="18"/>
              </w:rPr>
            </w:pPr>
            <w:r w:rsidRPr="00E85E15">
              <w:rPr>
                <w:rFonts w:ascii="Arial" w:hAnsi="Arial" w:cs="Arial"/>
                <w:sz w:val="18"/>
                <w:szCs w:val="18"/>
              </w:rPr>
              <w:t>3 382 127 EURO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Typy projektów   przewidziane do realizacji w ramach konkursu</w:t>
            </w:r>
          </w:p>
        </w:tc>
        <w:tc>
          <w:tcPr>
            <w:tcW w:w="3899" w:type="pct"/>
            <w:gridSpan w:val="14"/>
            <w:vAlign w:val="center"/>
          </w:tcPr>
          <w:p w:rsidR="00326008" w:rsidRPr="002F5CA4" w:rsidRDefault="00326008" w:rsidP="00784EFF">
            <w:pPr>
              <w:spacing w:before="60" w:after="60"/>
              <w:rPr>
                <w:rFonts w:ascii="Arial" w:hAnsi="Arial" w:cs="Arial"/>
                <w:sz w:val="18"/>
                <w:szCs w:val="18"/>
              </w:rPr>
            </w:pPr>
            <w:r w:rsidRPr="002F5CA4">
              <w:rPr>
                <w:rFonts w:ascii="Arial" w:hAnsi="Arial" w:cs="Arial"/>
                <w:sz w:val="18"/>
                <w:szCs w:val="18"/>
              </w:rPr>
              <w:t>Świadczenie usług społecznych (m.in. pomocy społecznej, wsparcia rodziny i pieczy zastępczej, opiekuńczych) w celu zwiększenia ich dostępności w tym:</w:t>
            </w:r>
          </w:p>
          <w:p w:rsidR="00326008" w:rsidRPr="002F5CA4" w:rsidRDefault="00326008" w:rsidP="00C716BF">
            <w:pPr>
              <w:numPr>
                <w:ilvl w:val="0"/>
                <w:numId w:val="75"/>
              </w:numPr>
              <w:autoSpaceDE w:val="0"/>
              <w:autoSpaceDN w:val="0"/>
              <w:spacing w:before="60" w:after="60" w:line="276" w:lineRule="auto"/>
              <w:ind w:left="316" w:hanging="284"/>
              <w:jc w:val="both"/>
              <w:rPr>
                <w:rFonts w:ascii="Arial" w:hAnsi="Arial" w:cs="Arial"/>
                <w:sz w:val="18"/>
                <w:szCs w:val="18"/>
              </w:rPr>
            </w:pPr>
            <w:r w:rsidRPr="002F5CA4">
              <w:rPr>
                <w:rFonts w:ascii="Arial" w:hAnsi="Arial" w:cs="Arial"/>
                <w:sz w:val="18"/>
                <w:szCs w:val="18"/>
              </w:rPr>
              <w:t>Rozwój usług wspierania rodziny i pieczy zastępczej w tym:</w:t>
            </w:r>
          </w:p>
          <w:p w:rsidR="00326008" w:rsidRPr="002F5CA4" w:rsidRDefault="00326008" w:rsidP="00C716BF">
            <w:pPr>
              <w:numPr>
                <w:ilvl w:val="0"/>
                <w:numId w:val="72"/>
              </w:numPr>
              <w:autoSpaceDE w:val="0"/>
              <w:autoSpaceDN w:val="0"/>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profilaktyczne mające na celu ograniczyć umieszczanie dzieci w pieczy zastępczej, </w:t>
            </w:r>
          </w:p>
          <w:p w:rsidR="00326008" w:rsidRPr="00881FD9"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w:t>
            </w:r>
            <w:r w:rsidRPr="00881FD9">
              <w:rPr>
                <w:rFonts w:ascii="Arial" w:hAnsi="Arial" w:cs="Arial"/>
                <w:sz w:val="18"/>
                <w:szCs w:val="18"/>
              </w:rPr>
              <w:t xml:space="preserve">typu </w:t>
            </w:r>
            <w:proofErr w:type="spellStart"/>
            <w:r w:rsidRPr="00881FD9">
              <w:rPr>
                <w:rFonts w:ascii="Arial" w:hAnsi="Arial" w:cs="Arial"/>
                <w:sz w:val="18"/>
                <w:szCs w:val="18"/>
              </w:rPr>
              <w:t>specjalistyczno</w:t>
            </w:r>
            <w:proofErr w:type="spellEnd"/>
            <w:r w:rsidRPr="00881FD9">
              <w:rPr>
                <w:rFonts w:ascii="Arial" w:hAnsi="Arial" w:cs="Arial"/>
                <w:sz w:val="18"/>
                <w:szCs w:val="18"/>
              </w:rPr>
              <w:t xml:space="preserve"> – terapeutycznego lub interwencyjnego do 14 osób; </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kompleksowe wsparcie w procesie usamodzielniania się wychowanków rodzin zastępczych lub placówek opiekuńczo – wychowawczych lub wychowanków rodzinnych domów dziecka, w tym m.in.:</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w:t>
            </w:r>
            <w:proofErr w:type="spellStart"/>
            <w:r w:rsidRPr="002F5CA4">
              <w:rPr>
                <w:rFonts w:ascii="Arial" w:hAnsi="Arial" w:cs="Arial"/>
                <w:sz w:val="18"/>
                <w:szCs w:val="18"/>
              </w:rPr>
              <w:t>socjalno</w:t>
            </w:r>
            <w:proofErr w:type="spellEnd"/>
            <w:r w:rsidRPr="002F5CA4">
              <w:rPr>
                <w:rFonts w:ascii="Arial" w:hAnsi="Arial" w:cs="Arial"/>
                <w:sz w:val="18"/>
                <w:szCs w:val="18"/>
              </w:rPr>
              <w:t xml:space="preserve"> - bytowej (koszty utrzymania się ponoszone przez podopiecznych w ramach treningu samodzielności) – pomoc ta może być finansowana wyłącznie w formie wkładu własnego do projektu;</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usługi aktywnej integracji o charakterze zawodowym w systemie edukacji </w:t>
            </w:r>
            <w:proofErr w:type="spellStart"/>
            <w:r w:rsidRPr="002F5CA4">
              <w:rPr>
                <w:rFonts w:ascii="Arial" w:hAnsi="Arial" w:cs="Arial"/>
                <w:sz w:val="18"/>
                <w:szCs w:val="18"/>
              </w:rPr>
              <w:t>pozaformalnej</w:t>
            </w:r>
            <w:proofErr w:type="spellEnd"/>
            <w:r w:rsidRPr="002F5CA4">
              <w:rPr>
                <w:rFonts w:ascii="Arial" w:hAnsi="Arial" w:cs="Arial"/>
                <w:sz w:val="18"/>
                <w:szCs w:val="18"/>
              </w:rPr>
              <w:t xml:space="preserve"> i nieformalnej;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budowanie kompetencji </w:t>
            </w:r>
            <w:proofErr w:type="spellStart"/>
            <w:r w:rsidRPr="002F5CA4">
              <w:rPr>
                <w:rFonts w:ascii="Arial" w:hAnsi="Arial" w:cs="Arial"/>
                <w:sz w:val="18"/>
                <w:szCs w:val="18"/>
              </w:rPr>
              <w:t>społeczno</w:t>
            </w:r>
            <w:proofErr w:type="spellEnd"/>
            <w:r w:rsidRPr="002F5CA4">
              <w:rPr>
                <w:rFonts w:ascii="Arial" w:hAnsi="Arial" w:cs="Arial"/>
                <w:sz w:val="18"/>
                <w:szCs w:val="18"/>
              </w:rPr>
              <w:t xml:space="preserve"> - kulturowych w naturalnym otwartym środowisku (udział w wydarzeniach kulturalnych, sportowych, edukacyjnych w formie stacjonarnej lub wyjazdowej);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kursy, szkolenia, </w:t>
            </w:r>
            <w:proofErr w:type="spellStart"/>
            <w:r w:rsidRPr="002F5CA4">
              <w:rPr>
                <w:rFonts w:ascii="Arial" w:hAnsi="Arial" w:cs="Arial"/>
                <w:sz w:val="18"/>
                <w:szCs w:val="18"/>
              </w:rPr>
              <w:t>superwizje</w:t>
            </w:r>
            <w:proofErr w:type="spellEnd"/>
            <w:r w:rsidRPr="002F5CA4">
              <w:rPr>
                <w:rFonts w:ascii="Arial" w:hAnsi="Arial" w:cs="Arial"/>
                <w:sz w:val="18"/>
                <w:szCs w:val="18"/>
              </w:rPr>
              <w:t>, konsultacje, trening facylitacji, mediacje, coaching dla trenerów i opiekunów dla osób usamodzielnianych.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lastRenderedPageBreak/>
              <w:t xml:space="preserve">rozwój poradnictwa rodzinnego i specjalistycznego poradnictwa rodzinnego  (w tym m.in. </w:t>
            </w:r>
            <w:proofErr w:type="spellStart"/>
            <w:r w:rsidRPr="002F5CA4">
              <w:rPr>
                <w:rFonts w:ascii="Arial" w:hAnsi="Arial" w:cs="Arial"/>
                <w:sz w:val="18"/>
                <w:szCs w:val="18"/>
              </w:rPr>
              <w:t>superwizja</w:t>
            </w:r>
            <w:proofErr w:type="spellEnd"/>
            <w:r w:rsidRPr="002F5CA4">
              <w:rPr>
                <w:rFonts w:ascii="Arial" w:hAnsi="Arial" w:cs="Arial"/>
                <w:sz w:val="18"/>
                <w:szCs w:val="18"/>
              </w:rPr>
              <w:t xml:space="preserve">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p>
          <w:p w:rsidR="00326008" w:rsidRPr="002F5CA4" w:rsidRDefault="00326008" w:rsidP="00784EFF">
            <w:pPr>
              <w:tabs>
                <w:tab w:val="left" w:pos="284"/>
              </w:tabs>
              <w:spacing w:before="120" w:after="40" w:line="276" w:lineRule="auto"/>
              <w:ind w:left="720"/>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lastRenderedPageBreak/>
              <w:t xml:space="preserve">Wnioskodawcy do których skierowany </w:t>
            </w:r>
            <w:r w:rsidR="007E53CB" w:rsidRPr="002F5CA4">
              <w:rPr>
                <w:rFonts w:ascii="Arial" w:hAnsi="Arial" w:cs="Arial"/>
                <w:sz w:val="18"/>
                <w:szCs w:val="18"/>
              </w:rPr>
              <w:t>jest konkurs</w:t>
            </w:r>
          </w:p>
        </w:tc>
        <w:tc>
          <w:tcPr>
            <w:tcW w:w="3899" w:type="pct"/>
            <w:gridSpan w:val="14"/>
            <w:vAlign w:val="center"/>
          </w:tcPr>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jednostki samorządu terytorialnego i ich jednostki organizacyjne,</w:t>
            </w:r>
          </w:p>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organizacje pozarządowe i podmioty ekonomii społecznej prowadzące działalność statutową lub gospodarczą w obszarze usług społecznych użyteczności publicznej,</w:t>
            </w:r>
          </w:p>
          <w:p w:rsidR="00326008" w:rsidRPr="002F5CA4" w:rsidRDefault="00326008" w:rsidP="00326008">
            <w:pPr>
              <w:numPr>
                <w:ilvl w:val="0"/>
                <w:numId w:val="20"/>
              </w:numPr>
              <w:ind w:left="714" w:hanging="357"/>
              <w:jc w:val="both"/>
              <w:rPr>
                <w:rFonts w:ascii="Arial" w:hAnsi="Arial" w:cs="Arial"/>
                <w:sz w:val="18"/>
                <w:szCs w:val="18"/>
              </w:rPr>
            </w:pPr>
            <w:r w:rsidRPr="002F5CA4">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2F5CA4">
              <w:rPr>
                <w:color w:val="000000"/>
              </w:rPr>
              <w:t>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Szczegółowy opis, zakładany cel konkursu</w:t>
            </w:r>
          </w:p>
        </w:tc>
        <w:tc>
          <w:tcPr>
            <w:tcW w:w="3899" w:type="pct"/>
            <w:gridSpan w:val="14"/>
            <w:vAlign w:val="center"/>
          </w:tcPr>
          <w:p w:rsidR="00326008" w:rsidRDefault="00326008" w:rsidP="00784EFF">
            <w:pPr>
              <w:jc w:val="both"/>
              <w:rPr>
                <w:rFonts w:ascii="Arial" w:hAnsi="Arial" w:cs="Arial"/>
                <w:color w:val="000000"/>
                <w:sz w:val="18"/>
                <w:szCs w:val="18"/>
              </w:rPr>
            </w:pPr>
            <w:r>
              <w:rPr>
                <w:rFonts w:ascii="Arial" w:hAnsi="Arial" w:cs="Arial"/>
                <w:color w:val="000000"/>
                <w:sz w:val="18"/>
                <w:szCs w:val="18"/>
              </w:rPr>
              <w:t xml:space="preserve">Dane statystyczne jednoznacznie wskazują, że rodzina w województwie zachodniopomorskim potrzebuje wsparcia. Wg Rocznika demograficznego 2019 w województwie </w:t>
            </w:r>
            <w:r w:rsidRPr="00C258B7">
              <w:rPr>
                <w:rFonts w:ascii="Arial" w:hAnsi="Arial" w:cs="Arial"/>
                <w:color w:val="000000"/>
                <w:sz w:val="18"/>
                <w:szCs w:val="18"/>
              </w:rPr>
              <w:t xml:space="preserve">zachodniopomorskim w </w:t>
            </w:r>
            <w:r w:rsidRPr="007A7AF8">
              <w:rPr>
                <w:rFonts w:ascii="Arial" w:hAnsi="Arial" w:cs="Arial"/>
                <w:color w:val="000000"/>
                <w:sz w:val="18"/>
                <w:szCs w:val="18"/>
              </w:rPr>
              <w:t>roku 2018</w:t>
            </w:r>
            <w:r w:rsidRPr="00C258B7">
              <w:rPr>
                <w:rFonts w:ascii="Arial" w:hAnsi="Arial" w:cs="Arial"/>
                <w:color w:val="000000"/>
                <w:sz w:val="18"/>
                <w:szCs w:val="18"/>
              </w:rPr>
              <w:t xml:space="preserve"> orzeczono </w:t>
            </w:r>
            <w:r w:rsidRPr="007A7AF8">
              <w:rPr>
                <w:rFonts w:ascii="Arial" w:hAnsi="Arial" w:cs="Arial"/>
                <w:color w:val="000000"/>
                <w:sz w:val="18"/>
                <w:szCs w:val="18"/>
              </w:rPr>
              <w:t>3268</w:t>
            </w:r>
            <w:r w:rsidRPr="00C258B7">
              <w:rPr>
                <w:rFonts w:ascii="Arial" w:hAnsi="Arial" w:cs="Arial"/>
                <w:color w:val="000000"/>
                <w:sz w:val="18"/>
                <w:szCs w:val="18"/>
              </w:rPr>
              <w:t xml:space="preserve"> rozwodów</w:t>
            </w:r>
            <w:r>
              <w:rPr>
                <w:rFonts w:ascii="Arial" w:hAnsi="Arial" w:cs="Arial"/>
                <w:color w:val="000000"/>
                <w:sz w:val="18"/>
                <w:szCs w:val="18"/>
              </w:rPr>
              <w:t xml:space="preserve">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w:t>
            </w:r>
            <w:r w:rsidRPr="009B553F">
              <w:rPr>
                <w:rFonts w:ascii="Arial" w:hAnsi="Arial" w:cs="Arial"/>
                <w:i/>
                <w:color w:val="000000"/>
                <w:sz w:val="18"/>
                <w:szCs w:val="18"/>
              </w:rPr>
              <w:t>Program dla rodziny</w:t>
            </w:r>
            <w:r>
              <w:rPr>
                <w:rFonts w:ascii="Arial" w:hAnsi="Arial" w:cs="Arial"/>
                <w:color w:val="000000"/>
                <w:sz w:val="18"/>
                <w:szCs w:val="18"/>
              </w:rPr>
              <w:t xml:space="preserve">. Działania planowane do objęcia wsparciem w ramach przedmiotowego konkursu wpisują się w założenia programu wojewódzkiego i odpowiadają na zdiagnozowane w nim potrzeby.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w:t>
            </w:r>
            <w:r>
              <w:rPr>
                <w:rFonts w:ascii="Arial" w:hAnsi="Arial" w:cs="Arial"/>
                <w:color w:val="000000"/>
                <w:sz w:val="18"/>
                <w:szCs w:val="18"/>
              </w:rPr>
              <w:t xml:space="preserve">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326008" w:rsidRDefault="00326008" w:rsidP="00784EFF">
            <w:pPr>
              <w:jc w:val="both"/>
              <w:rPr>
                <w:rFonts w:ascii="Arial" w:hAnsi="Arial" w:cs="Arial"/>
                <w:color w:val="000000"/>
                <w:sz w:val="18"/>
                <w:szCs w:val="18"/>
              </w:rPr>
            </w:pPr>
            <w:r>
              <w:rPr>
                <w:rFonts w:ascii="Arial" w:hAnsi="Arial" w:cs="Arial"/>
                <w:color w:val="000000"/>
                <w:sz w:val="18"/>
                <w:szCs w:val="18"/>
              </w:rPr>
              <w:t>Zatem w</w:t>
            </w:r>
            <w:r w:rsidRPr="00114D3B">
              <w:rPr>
                <w:rFonts w:ascii="Arial" w:hAnsi="Arial" w:cs="Arial"/>
                <w:color w:val="000000"/>
                <w:sz w:val="18"/>
                <w:szCs w:val="18"/>
              </w:rPr>
              <w:t xml:space="preserve">sparcie dla rodzin, </w:t>
            </w:r>
            <w:r>
              <w:rPr>
                <w:rFonts w:ascii="Arial" w:hAnsi="Arial" w:cs="Arial"/>
                <w:color w:val="000000"/>
                <w:sz w:val="18"/>
                <w:szCs w:val="18"/>
              </w:rPr>
              <w:t>mające</w:t>
            </w:r>
            <w:r w:rsidRPr="00114D3B">
              <w:rPr>
                <w:rFonts w:ascii="Arial" w:hAnsi="Arial" w:cs="Arial"/>
                <w:color w:val="000000"/>
                <w:sz w:val="18"/>
                <w:szCs w:val="18"/>
              </w:rPr>
              <w:t xml:space="preserve"> na celu uniknięcie umieszczenia dzieci w pieczy zastępczej</w:t>
            </w:r>
            <w:r>
              <w:rPr>
                <w:rFonts w:ascii="Arial" w:hAnsi="Arial" w:cs="Arial"/>
                <w:color w:val="000000"/>
                <w:sz w:val="18"/>
                <w:szCs w:val="18"/>
              </w:rPr>
              <w:t>,</w:t>
            </w:r>
            <w:r w:rsidRPr="00114D3B">
              <w:rPr>
                <w:rFonts w:ascii="Arial" w:hAnsi="Arial" w:cs="Arial"/>
                <w:color w:val="000000"/>
                <w:sz w:val="18"/>
                <w:szCs w:val="18"/>
              </w:rPr>
              <w:t xml:space="preserve"> umożliwienie powrotu dziecka do rodziny</w:t>
            </w:r>
            <w:r>
              <w:rPr>
                <w:rFonts w:ascii="Arial" w:hAnsi="Arial" w:cs="Arial"/>
                <w:color w:val="000000"/>
                <w:sz w:val="18"/>
                <w:szCs w:val="18"/>
              </w:rPr>
              <w:t xml:space="preserve"> jest jednym z priorytetów regionalnej polityki społecznej</w:t>
            </w:r>
            <w:r w:rsidRPr="00114D3B">
              <w:rPr>
                <w:rFonts w:ascii="Arial" w:hAnsi="Arial" w:cs="Arial"/>
                <w:color w:val="000000"/>
                <w:sz w:val="18"/>
                <w:szCs w:val="18"/>
              </w:rPr>
              <w:t xml:space="preserve">.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Jednocześnie</w:t>
            </w:r>
            <w:r>
              <w:rPr>
                <w:rFonts w:ascii="Arial" w:hAnsi="Arial" w:cs="Arial"/>
                <w:color w:val="000000"/>
                <w:sz w:val="18"/>
                <w:szCs w:val="18"/>
              </w:rPr>
              <w:t xml:space="preserve"> przewidziane są także do realizacji</w:t>
            </w:r>
            <w:r w:rsidRPr="00114D3B">
              <w:rPr>
                <w:rFonts w:ascii="Arial" w:hAnsi="Arial" w:cs="Arial"/>
                <w:color w:val="000000"/>
                <w:sz w:val="18"/>
                <w:szCs w:val="18"/>
              </w:rPr>
              <w:t xml:space="preserve"> działania wsp</w:t>
            </w:r>
            <w:r>
              <w:rPr>
                <w:rFonts w:ascii="Arial" w:hAnsi="Arial" w:cs="Arial"/>
                <w:color w:val="000000"/>
                <w:sz w:val="18"/>
                <w:szCs w:val="18"/>
              </w:rPr>
              <w:t>ie</w:t>
            </w:r>
            <w:r w:rsidRPr="00114D3B">
              <w:rPr>
                <w:rFonts w:ascii="Arial" w:hAnsi="Arial" w:cs="Arial"/>
                <w:color w:val="000000"/>
                <w:sz w:val="18"/>
                <w:szCs w:val="18"/>
              </w:rPr>
              <w:t>r</w:t>
            </w:r>
            <w:r>
              <w:rPr>
                <w:rFonts w:ascii="Arial" w:hAnsi="Arial" w:cs="Arial"/>
                <w:color w:val="000000"/>
                <w:sz w:val="18"/>
                <w:szCs w:val="18"/>
              </w:rPr>
              <w:t>ające</w:t>
            </w:r>
            <w:r w:rsidRPr="00114D3B">
              <w:rPr>
                <w:rFonts w:ascii="Arial" w:hAnsi="Arial" w:cs="Arial"/>
                <w:color w:val="000000"/>
                <w:sz w:val="18"/>
                <w:szCs w:val="18"/>
              </w:rPr>
              <w:t xml:space="preserv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326008" w:rsidRPr="002F5CA4" w:rsidRDefault="00326008" w:rsidP="00784EFF">
            <w:pPr>
              <w:jc w:val="both"/>
              <w:rPr>
                <w:rFonts w:ascii="Arial" w:hAnsi="Arial" w:cs="Arial"/>
                <w:color w:val="000000"/>
                <w:sz w:val="18"/>
                <w:szCs w:val="18"/>
              </w:rPr>
            </w:pPr>
            <w:r>
              <w:rPr>
                <w:rFonts w:ascii="Arial" w:hAnsi="Arial" w:cs="Arial"/>
                <w:color w:val="000000"/>
                <w:sz w:val="18"/>
                <w:szCs w:val="18"/>
              </w:rPr>
              <w:t xml:space="preserve">Wsparcie rodziny i pieczy zastępczej połączone będzie ze świadczeniem  </w:t>
            </w:r>
            <w:r w:rsidRPr="004F1453">
              <w:rPr>
                <w:rFonts w:ascii="Arial" w:hAnsi="Arial" w:cs="Arial"/>
                <w:color w:val="000000"/>
                <w:sz w:val="18"/>
                <w:szCs w:val="18"/>
              </w:rPr>
              <w:t>usług w</w:t>
            </w:r>
            <w:r>
              <w:rPr>
                <w:rFonts w:ascii="Arial" w:hAnsi="Arial" w:cs="Arial"/>
                <w:color w:val="000000"/>
                <w:sz w:val="18"/>
                <w:szCs w:val="18"/>
              </w:rPr>
              <w:t xml:space="preserve"> zakresie </w:t>
            </w:r>
            <w:r w:rsidRPr="004F1453">
              <w:rPr>
                <w:rFonts w:ascii="Arial" w:hAnsi="Arial" w:cs="Arial"/>
                <w:color w:val="000000"/>
                <w:sz w:val="18"/>
                <w:szCs w:val="18"/>
              </w:rPr>
              <w:t xml:space="preserve"> mieszka</w:t>
            </w:r>
            <w:r>
              <w:rPr>
                <w:rFonts w:ascii="Arial" w:hAnsi="Arial" w:cs="Arial"/>
                <w:color w:val="000000"/>
                <w:sz w:val="18"/>
                <w:szCs w:val="18"/>
              </w:rPr>
              <w:t xml:space="preserve">ń </w:t>
            </w:r>
            <w:r w:rsidRPr="004F1453">
              <w:rPr>
                <w:rFonts w:ascii="Arial" w:hAnsi="Arial" w:cs="Arial"/>
                <w:color w:val="000000"/>
                <w:sz w:val="18"/>
                <w:szCs w:val="18"/>
              </w:rPr>
              <w:t>wspomaganych</w:t>
            </w:r>
            <w:r>
              <w:rPr>
                <w:rFonts w:ascii="Arial" w:hAnsi="Arial" w:cs="Arial"/>
                <w:color w:val="000000"/>
                <w:sz w:val="18"/>
                <w:szCs w:val="18"/>
              </w:rPr>
              <w:t xml:space="preserve">, </w:t>
            </w:r>
            <w:r w:rsidRPr="004F1453">
              <w:rPr>
                <w:rFonts w:ascii="Arial" w:hAnsi="Arial" w:cs="Arial"/>
                <w:color w:val="000000"/>
                <w:sz w:val="18"/>
                <w:szCs w:val="18"/>
              </w:rPr>
              <w:t xml:space="preserve">usług </w:t>
            </w:r>
            <w:r>
              <w:rPr>
                <w:rFonts w:ascii="Arial" w:hAnsi="Arial" w:cs="Arial"/>
                <w:color w:val="000000"/>
                <w:sz w:val="18"/>
                <w:szCs w:val="18"/>
              </w:rPr>
              <w:t xml:space="preserve">z zakresu </w:t>
            </w:r>
            <w:r w:rsidRPr="004F1453">
              <w:rPr>
                <w:rFonts w:ascii="Arial" w:hAnsi="Arial" w:cs="Arial"/>
                <w:color w:val="000000"/>
                <w:sz w:val="18"/>
                <w:szCs w:val="18"/>
              </w:rPr>
              <w:t>poradnictwa prawnego, specjalistycznego poradnictwa rodzinnego</w:t>
            </w:r>
            <w:r>
              <w:rPr>
                <w:rFonts w:ascii="Arial" w:hAnsi="Arial" w:cs="Arial"/>
                <w:color w:val="000000"/>
                <w:sz w:val="18"/>
                <w:szCs w:val="18"/>
              </w:rPr>
              <w:t>.</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Specyficzne dla konkursu kryteria wyboru projektów. </w:t>
            </w: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Kryteria dopuszczalności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784EFF">
            <w:pPr>
              <w:spacing w:before="40" w:after="40"/>
              <w:contextualSpacing/>
              <w:jc w:val="both"/>
              <w:rPr>
                <w:rFonts w:ascii="Arial" w:hAnsi="Arial" w:cs="Arial"/>
                <w:sz w:val="18"/>
                <w:szCs w:val="18"/>
              </w:rPr>
            </w:pPr>
            <w:r w:rsidRPr="002F5CA4">
              <w:rPr>
                <w:rFonts w:ascii="Arial" w:hAnsi="Arial" w:cs="Arial"/>
                <w:sz w:val="18"/>
                <w:szCs w:val="18"/>
              </w:rPr>
              <w:t>1. 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326008" w:rsidRPr="002F5CA4" w:rsidRDefault="00326008" w:rsidP="00784EFF">
            <w:pPr>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stwarza możliwość objęcia wsparciem większej liczby potencjalnych projektodawców, a także wyboru najlepszych projektów, które odpowiadają na potrzeby regionu.</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Projekty złożone w odpowiedzi na konkurs będą miały charakter kompleksowy w odniesieniu do problemu występującego w danym obszarze, a możliwym do rozwiązania przez danego Projektodawc</w:t>
            </w:r>
            <w:r>
              <w:rPr>
                <w:rFonts w:ascii="Arial" w:hAnsi="Arial" w:cs="Arial"/>
                <w:sz w:val="18"/>
                <w:szCs w:val="18"/>
              </w:rPr>
              <w:t>ę</w:t>
            </w:r>
            <w:r w:rsidRPr="002F5CA4">
              <w:rPr>
                <w:rFonts w:ascii="Arial" w:hAnsi="Arial" w:cs="Arial"/>
                <w:sz w:val="18"/>
                <w:szCs w:val="18"/>
              </w:rPr>
              <w:t>.</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odnosi się wyłącznie do występowania danego podmiotu w charakterze Projektodawcy, a nie partnera.</w:t>
            </w:r>
          </w:p>
          <w:p w:rsidR="00326008" w:rsidRPr="002F5CA4" w:rsidRDefault="00326008" w:rsidP="00784EFF">
            <w:pPr>
              <w:autoSpaceDE w:val="0"/>
              <w:autoSpaceDN w:val="0"/>
              <w:adjustRightInd w:val="0"/>
              <w:jc w:val="both"/>
              <w:rPr>
                <w:rFonts w:ascii="Arial" w:eastAsia="Calibri" w:hAnsi="Arial" w:cs="Arial"/>
                <w:bCs/>
                <w:sz w:val="18"/>
                <w:szCs w:val="18"/>
              </w:rPr>
            </w:pPr>
            <w:r w:rsidRPr="002F5CA4">
              <w:rPr>
                <w:rFonts w:ascii="Arial" w:hAnsi="Arial" w:cs="Arial"/>
                <w:sz w:val="18"/>
                <w:szCs w:val="18"/>
              </w:rPr>
              <w:t xml:space="preserve">Projektodawca definiowany jest jako Wnioskodawca w rozumieniu  Instrukcji wypełniania wniosku o dofinansowanie projektu w ramach </w:t>
            </w:r>
            <w:r w:rsidRPr="002F5CA4">
              <w:rPr>
                <w:rFonts w:ascii="Arial" w:eastAsia="Calibri" w:hAnsi="Arial" w:cs="Arial"/>
                <w:bCs/>
                <w:sz w:val="18"/>
                <w:szCs w:val="18"/>
              </w:rPr>
              <w:t xml:space="preserve">RPO WZ 2014-2020 dla projektów w ramach Europejskiego Funduszu Społecznego. </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C716BF">
            <w:pPr>
              <w:numPr>
                <w:ilvl w:val="0"/>
                <w:numId w:val="226"/>
              </w:numPr>
              <w:jc w:val="both"/>
              <w:rPr>
                <w:rFonts w:ascii="Myriad Pro" w:hAnsi="Myriad Pro"/>
                <w:sz w:val="20"/>
                <w:szCs w:val="20"/>
              </w:rPr>
            </w:pPr>
            <w:r w:rsidRPr="002F5CA4">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6"/>
              </w:numPr>
              <w:autoSpaceDE w:val="0"/>
              <w:autoSpaceDN w:val="0"/>
              <w:jc w:val="both"/>
              <w:rPr>
                <w:rFonts w:ascii="Arial" w:hAnsi="Arial" w:cs="Arial"/>
                <w:sz w:val="18"/>
                <w:szCs w:val="18"/>
              </w:rPr>
            </w:pPr>
            <w:r w:rsidRPr="002F5CA4">
              <w:rPr>
                <w:rFonts w:ascii="Arial" w:hAnsi="Arial" w:cs="Arial"/>
                <w:sz w:val="18"/>
                <w:szCs w:val="18"/>
              </w:rPr>
              <w:t>Projektodawca</w:t>
            </w:r>
            <w:r w:rsidRPr="002F5CA4" w:rsidDel="00094346">
              <w:rPr>
                <w:rFonts w:ascii="Arial" w:hAnsi="Arial" w:cs="Arial"/>
                <w:sz w:val="18"/>
                <w:szCs w:val="18"/>
              </w:rPr>
              <w:t xml:space="preserve"> wniesie wkład własn</w:t>
            </w:r>
            <w:r w:rsidRPr="002F5CA4">
              <w:rPr>
                <w:rFonts w:ascii="Arial" w:hAnsi="Arial" w:cs="Arial"/>
                <w:sz w:val="18"/>
                <w:szCs w:val="18"/>
              </w:rPr>
              <w:t>y</w:t>
            </w:r>
            <w:r w:rsidRPr="002F5CA4" w:rsidDel="00094346">
              <w:rPr>
                <w:rFonts w:ascii="Arial" w:hAnsi="Arial" w:cs="Arial"/>
                <w:sz w:val="18"/>
                <w:szCs w:val="18"/>
              </w:rPr>
              <w:t xml:space="preserve"> w wysokości </w:t>
            </w:r>
            <w:r>
              <w:rPr>
                <w:rFonts w:ascii="Arial" w:hAnsi="Arial" w:cs="Arial"/>
                <w:sz w:val="18"/>
                <w:szCs w:val="18"/>
              </w:rPr>
              <w:t>nie mniejszej niż 10</w:t>
            </w:r>
            <w:r w:rsidRPr="002F5CA4">
              <w:rPr>
                <w:rFonts w:ascii="Arial" w:hAnsi="Arial" w:cs="Arial"/>
                <w:sz w:val="18"/>
                <w:szCs w:val="18"/>
              </w:rPr>
              <w:t>% wartości projektu, zgodnie z zapisami zawartymi w Szczegółowym Opisie Osi Priorytetowych Regionalnego Programu Operacyjnego Województwa Zachodniopomorskiego 2014 - 2020.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wprowadzono celem zaangażowania potencjału tak społecznego jak i finansowego projektodawcy/partnera </w:t>
            </w:r>
            <w:r w:rsidRPr="002F5CA4">
              <w:rPr>
                <w:rFonts w:ascii="Arial" w:hAnsi="Arial" w:cs="Arial"/>
                <w:sz w:val="18"/>
                <w:szCs w:val="18"/>
              </w:rPr>
              <w:br/>
              <w:t xml:space="preserve">na rzecz budowania trwałych efektów </w:t>
            </w:r>
            <w:r w:rsidRPr="002F5CA4">
              <w:rPr>
                <w:rFonts w:ascii="Arial" w:hAnsi="Arial" w:cs="Arial"/>
                <w:sz w:val="18"/>
                <w:szCs w:val="18"/>
              </w:rPr>
              <w:br/>
              <w:t>w poszczególnych obszarach interwencji EFS poprzez zwiększenie partycypacji projektodawcy/partnera w budżecie projektu EFS w ramach wkładu własnego.</w:t>
            </w:r>
          </w:p>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Partycypacja projektodawcy/partnera </w:t>
            </w:r>
            <w:r w:rsidRPr="002F5CA4">
              <w:rPr>
                <w:rFonts w:ascii="Arial" w:hAnsi="Arial" w:cs="Arial"/>
                <w:sz w:val="18"/>
                <w:szCs w:val="18"/>
              </w:rPr>
              <w:br/>
              <w:t xml:space="preserve">w finansowaniu projektu zwiększy </w:t>
            </w:r>
            <w:r w:rsidRPr="002F5CA4">
              <w:rPr>
                <w:rFonts w:ascii="Arial" w:hAnsi="Arial" w:cs="Arial"/>
                <w:sz w:val="18"/>
                <w:szCs w:val="18"/>
              </w:rPr>
              <w:br/>
              <w:t xml:space="preserve">ich odpowiedzialność o jakość realizowanych działań jak również pozwoli na zapewnienie większej trwałości działań finansowanych </w:t>
            </w:r>
            <w:r w:rsidRPr="002F5CA4">
              <w:rPr>
                <w:rFonts w:ascii="Arial" w:hAnsi="Arial" w:cs="Arial"/>
                <w:sz w:val="18"/>
                <w:szCs w:val="18"/>
              </w:rPr>
              <w:br/>
              <w:t>z EFS.</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D41C8" w:rsidRDefault="00326008" w:rsidP="00784EFF">
            <w:pPr>
              <w:pStyle w:val="Tekstkomentarza"/>
              <w:rPr>
                <w:rFonts w:ascii="Arial" w:hAnsi="Arial" w:cs="Arial"/>
                <w:sz w:val="18"/>
                <w:szCs w:val="18"/>
              </w:rPr>
            </w:pPr>
            <w:r>
              <w:rPr>
                <w:rFonts w:ascii="Arial" w:hAnsi="Arial" w:cs="Arial"/>
                <w:sz w:val="18"/>
                <w:szCs w:val="18"/>
              </w:rPr>
              <w:t xml:space="preserve">4. </w:t>
            </w:r>
            <w:r w:rsidRPr="002F5CA4">
              <w:rPr>
                <w:rFonts w:ascii="Arial" w:hAnsi="Arial" w:cs="Arial"/>
                <w:sz w:val="18"/>
                <w:szCs w:val="18"/>
              </w:rPr>
              <w:t>W projekcie obejmującym działania prowadzące do powstania rodzinnych form pieczy zastępczej obligatoryjnie realizowany jest typ operacji</w:t>
            </w:r>
            <w:r>
              <w:rPr>
                <w:rFonts w:ascii="Arial" w:hAnsi="Arial" w:cs="Arial"/>
                <w:sz w:val="18"/>
                <w:szCs w:val="18"/>
              </w:rPr>
              <w:t xml:space="preserve">: </w:t>
            </w: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r>
              <w:rPr>
                <w:rFonts w:ascii="Arial" w:hAnsi="Arial" w:cs="Arial"/>
                <w:sz w:val="18"/>
                <w:szCs w:val="18"/>
              </w:rPr>
              <w:t>,</w:t>
            </w:r>
            <w:r w:rsidR="006B0123">
              <w:rPr>
                <w:rFonts w:ascii="Arial" w:hAnsi="Arial" w:cs="Arial"/>
                <w:sz w:val="18"/>
                <w:szCs w:val="18"/>
              </w:rPr>
              <w:t xml:space="preserve"> </w:t>
            </w:r>
            <w:r w:rsidRPr="007D41C8">
              <w:rPr>
                <w:rFonts w:ascii="Arial" w:hAnsi="Arial" w:cs="Arial"/>
                <w:sz w:val="18"/>
                <w:szCs w:val="18"/>
              </w:rPr>
              <w:t>w zakresie niezbędnym do tworzenia rodzinnych form pieczy</w:t>
            </w:r>
            <w:r w:rsidR="006B0123">
              <w:rPr>
                <w:rFonts w:ascii="Arial" w:hAnsi="Arial" w:cs="Arial"/>
                <w:sz w:val="18"/>
                <w:szCs w:val="18"/>
              </w:rPr>
              <w:t>.</w:t>
            </w:r>
            <w:r w:rsidRPr="007D41C8">
              <w:rPr>
                <w:rFonts w:ascii="Arial" w:hAnsi="Arial" w:cs="Arial"/>
                <w:sz w:val="18"/>
                <w:szCs w:val="18"/>
              </w:rPr>
              <w:t xml:space="preserve">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bCs/>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powstawania rodzinnych form pieczy zastępczej.</w:t>
            </w:r>
          </w:p>
          <w:p w:rsidR="00326008" w:rsidRPr="002F5CA4" w:rsidRDefault="00326008" w:rsidP="00784EFF">
            <w:pPr>
              <w:jc w:val="both"/>
              <w:rPr>
                <w:rFonts w:ascii="Arial" w:hAnsi="Arial" w:cs="Arial"/>
                <w:bCs/>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B150C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5. </w:t>
            </w:r>
            <w:r w:rsidRPr="002F5CA4">
              <w:rPr>
                <w:rFonts w:ascii="Arial" w:hAnsi="Arial" w:cs="Arial"/>
                <w:sz w:val="18"/>
                <w:szCs w:val="18"/>
              </w:rPr>
              <w:t>Typ</w:t>
            </w:r>
            <w:r>
              <w:rPr>
                <w:rFonts w:ascii="Arial" w:hAnsi="Arial" w:cs="Arial"/>
                <w:sz w:val="18"/>
                <w:szCs w:val="18"/>
              </w:rPr>
              <w:t>y</w:t>
            </w:r>
            <w:r w:rsidRPr="002F5CA4">
              <w:rPr>
                <w:rFonts w:ascii="Arial" w:hAnsi="Arial" w:cs="Arial"/>
                <w:sz w:val="18"/>
                <w:szCs w:val="18"/>
              </w:rPr>
              <w:t xml:space="preserve"> operacji</w:t>
            </w:r>
            <w:r>
              <w:rPr>
                <w:rFonts w:ascii="Arial" w:hAnsi="Arial" w:cs="Arial"/>
                <w:sz w:val="18"/>
                <w:szCs w:val="18"/>
              </w:rPr>
              <w:t>:</w:t>
            </w:r>
            <w:r w:rsidRPr="002F0DB9">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działania profilaktyczne mające na celu ograniczyć umieszczanie dzieci w pieczy zastępczej</w:t>
            </w:r>
            <w:r>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r>
              <w:rPr>
                <w:rFonts w:ascii="Arial" w:hAnsi="Arial" w:cs="Arial"/>
                <w:sz w:val="18"/>
                <w:szCs w:val="18"/>
              </w:rPr>
              <w:t xml:space="preserve">, </w:t>
            </w:r>
          </w:p>
          <w:p w:rsidR="00326008" w:rsidRPr="002F5CA4"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 xml:space="preserve">rozwój poradnictwa rodzinnego i specjalistycznego poradnictwa rodzinnego  (w tym m.in. </w:t>
            </w:r>
            <w:proofErr w:type="spellStart"/>
            <w:r w:rsidRPr="002F5CA4">
              <w:rPr>
                <w:rFonts w:ascii="Arial" w:hAnsi="Arial" w:cs="Arial"/>
                <w:sz w:val="18"/>
                <w:szCs w:val="18"/>
              </w:rPr>
              <w:t>superwizja</w:t>
            </w:r>
            <w:proofErr w:type="spellEnd"/>
            <w:r w:rsidRPr="002F5CA4">
              <w:rPr>
                <w:rFonts w:ascii="Arial" w:hAnsi="Arial" w:cs="Arial"/>
                <w:sz w:val="18"/>
                <w:szCs w:val="18"/>
              </w:rPr>
              <w:t xml:space="preserve">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6B0123" w:rsidRDefault="00326008" w:rsidP="006B0123">
            <w:pPr>
              <w:pStyle w:val="Tekstkomentarza"/>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r w:rsidR="006B0123">
              <w:rPr>
                <w:rFonts w:ascii="Arial" w:hAnsi="Arial" w:cs="Arial"/>
                <w:sz w:val="18"/>
                <w:szCs w:val="18"/>
              </w:rPr>
              <w:t xml:space="preserve"> </w:t>
            </w:r>
            <w:r w:rsidRPr="002F5CA4">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działań prewencyjnych i wspomagających rodziny w procesie wychowania.</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contextualSpacing/>
              <w:jc w:val="both"/>
              <w:rPr>
                <w:rFonts w:ascii="Arial" w:hAnsi="Arial" w:cs="Arial"/>
                <w:sz w:val="18"/>
                <w:szCs w:val="18"/>
              </w:rPr>
            </w:pPr>
            <w:r w:rsidRPr="002F5CA4">
              <w:rPr>
                <w:rFonts w:ascii="Arial" w:hAnsi="Arial" w:cs="Arial"/>
                <w:sz w:val="18"/>
                <w:szCs w:val="18"/>
              </w:rPr>
              <w:t xml:space="preserve">W przypadku wsparcia udzielanego na tworzenie nowych miejsc w placówkach  wsparcia dziennego i mieszkań wspomaganych, projektodawca zobowiązany jest </w:t>
            </w:r>
            <w:r w:rsidRPr="002F5CA4">
              <w:rPr>
                <w:rFonts w:ascii="Arial" w:hAnsi="Arial" w:cs="Arial"/>
                <w:sz w:val="18"/>
                <w:szCs w:val="18"/>
              </w:rPr>
              <w:br/>
              <w:t>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Wprowadzenie kryterium wynika z konieczności zapewnienia koncentracji wsparcia oraz zachowania trwałości projektu.</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34646B">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jc w:val="both"/>
              <w:rPr>
                <w:rFonts w:ascii="Arial" w:hAnsi="Arial" w:cs="Arial"/>
                <w:sz w:val="18"/>
                <w:szCs w:val="18"/>
              </w:rPr>
            </w:pPr>
            <w:r w:rsidRPr="002F5CA4">
              <w:rPr>
                <w:rFonts w:ascii="Arial" w:hAnsi="Arial" w:cs="Arial"/>
                <w:sz w:val="18"/>
                <w:szCs w:val="18"/>
              </w:rPr>
              <w:t>Tworzenie mieszkań wspomaganych możliwe jest tylko jako element kompleksowego wsparcia w procesie usamodzielniania się wychowanków rodzin zastępczych lub placówek opiekuńczo – wychowawczych lub wychowanków rodzinnych domów dziecka.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Tworzenie mieszkań wspomaganych przewidziano w ramach typu projektu nr 3, zatem celem zapewnienia demarkacji wsparcia, a także kompleksowości</w:t>
            </w:r>
            <w:r>
              <w:rPr>
                <w:rFonts w:ascii="Arial" w:hAnsi="Arial" w:cs="Arial"/>
                <w:sz w:val="18"/>
                <w:szCs w:val="18"/>
              </w:rPr>
              <w:t>,</w:t>
            </w:r>
            <w:r w:rsidRPr="002F5CA4">
              <w:rPr>
                <w:rFonts w:ascii="Arial" w:hAnsi="Arial" w:cs="Arial"/>
                <w:sz w:val="18"/>
                <w:szCs w:val="18"/>
              </w:rPr>
              <w:t xml:space="preserve"> tworzenie mieszkań wspomaganych i miejsc w mieszkaniach wspomaganych w ramach 2 typu projektów możliwe będzie jedynie jako element kompleksowych projektów ukierunkowanych na usamodzielnianie wychowanków.</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FE4B9D" w:rsidRDefault="00326008" w:rsidP="00C716BF">
            <w:pPr>
              <w:pStyle w:val="Akapitzlist"/>
              <w:numPr>
                <w:ilvl w:val="0"/>
                <w:numId w:val="227"/>
              </w:numPr>
              <w:autoSpaceDE/>
              <w:autoSpaceDN/>
              <w:contextualSpacing/>
              <w:rPr>
                <w:rFonts w:ascii="Arial" w:hAnsi="Arial" w:cs="Arial"/>
                <w:sz w:val="18"/>
                <w:szCs w:val="18"/>
              </w:rPr>
            </w:pPr>
            <w:r>
              <w:rPr>
                <w:rFonts w:ascii="Arial" w:hAnsi="Arial" w:cs="Arial"/>
                <w:sz w:val="18"/>
                <w:szCs w:val="18"/>
              </w:rPr>
              <w:t>Koszty bezpośrednie projektu są/nie są rozliczane w całości kwotami ryczałtowymi określonymi przez beneficjenta.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Default="00326008" w:rsidP="00784EFF">
            <w:pPr>
              <w:jc w:val="both"/>
              <w:rPr>
                <w:rFonts w:ascii="Arial" w:hAnsi="Arial" w:cs="Arial"/>
                <w:sz w:val="18"/>
                <w:szCs w:val="18"/>
              </w:rPr>
            </w:pPr>
            <w:r>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Pr>
                <w:rStyle w:val="Odwoanieprzypisudolnego"/>
                <w:rFonts w:ascii="Arial" w:hAnsi="Arial" w:cs="Arial"/>
                <w:sz w:val="18"/>
                <w:szCs w:val="18"/>
              </w:rPr>
              <w:footnoteReference w:id="15"/>
            </w:r>
            <w:r>
              <w:rPr>
                <w:rFonts w:ascii="Arial" w:hAnsi="Arial" w:cs="Arial"/>
                <w:sz w:val="18"/>
                <w:szCs w:val="18"/>
              </w:rPr>
              <w:t xml:space="preserve"> i musi być stosowana dla wszystkich projektów składanych w ramach danego naboru</w:t>
            </w:r>
            <w:r>
              <w:rPr>
                <w:rStyle w:val="Odwoanieprzypisudolnego"/>
                <w:rFonts w:ascii="Arial" w:hAnsi="Arial" w:cs="Arial"/>
                <w:sz w:val="18"/>
                <w:szCs w:val="18"/>
              </w:rPr>
              <w:footnoteReference w:id="16"/>
            </w:r>
            <w:r>
              <w:rPr>
                <w:rFonts w:ascii="Arial" w:hAnsi="Arial" w:cs="Arial"/>
                <w:sz w:val="18"/>
                <w:szCs w:val="18"/>
              </w:rPr>
              <w:t>.</w:t>
            </w:r>
          </w:p>
          <w:p w:rsidR="00326008" w:rsidRDefault="00326008" w:rsidP="00784EFF">
            <w:pPr>
              <w:jc w:val="both"/>
              <w:rPr>
                <w:rFonts w:ascii="Arial" w:hAnsi="Arial" w:cs="Arial"/>
                <w:sz w:val="18"/>
                <w:szCs w:val="18"/>
              </w:rPr>
            </w:pPr>
            <w:r>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26008" w:rsidRDefault="00326008" w:rsidP="00784EFF">
            <w:pPr>
              <w:jc w:val="both"/>
              <w:rPr>
                <w:rFonts w:ascii="Arial" w:hAnsi="Arial" w:cs="Arial"/>
                <w:sz w:val="18"/>
                <w:szCs w:val="18"/>
              </w:rPr>
            </w:pPr>
            <w:r>
              <w:rPr>
                <w:rFonts w:ascii="Arial" w:hAnsi="Arial" w:cs="Arial"/>
                <w:sz w:val="18"/>
                <w:szCs w:val="18"/>
              </w:rPr>
              <w:t>a)</w:t>
            </w:r>
            <w:r>
              <w:rPr>
                <w:rFonts w:ascii="Arial" w:hAnsi="Arial" w:cs="Arial"/>
                <w:sz w:val="18"/>
                <w:szCs w:val="18"/>
              </w:rPr>
              <w:tab/>
              <w:t>wybór wariantu są – dla naborów, w których wartość dofinansowania projektu nie może przekroczyć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b)</w:t>
            </w:r>
            <w:r>
              <w:rPr>
                <w:rFonts w:ascii="Arial" w:hAnsi="Arial" w:cs="Arial"/>
                <w:sz w:val="18"/>
                <w:szCs w:val="18"/>
              </w:rPr>
              <w:tab/>
              <w:t>wybór wariantu nie są – dla naborów, w których wartość dofinansowania projektu musi być wyższa od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Kryterium ma za zadanie określenie dopuszczalnych wartości i metod rozliczania projektów składanych w odpowiedzi na konkurs.</w:t>
            </w:r>
          </w:p>
          <w:p w:rsidR="00326008" w:rsidRPr="00264053" w:rsidRDefault="00326008" w:rsidP="00784EFF">
            <w:pPr>
              <w:autoSpaceDE w:val="0"/>
              <w:autoSpaceDN w:val="0"/>
              <w:adjustRightInd w:val="0"/>
              <w:rPr>
                <w:rFonts w:ascii="Arial" w:hAnsi="Arial" w:cs="Arial"/>
                <w:b/>
                <w:sz w:val="18"/>
                <w:szCs w:val="18"/>
              </w:rPr>
            </w:pPr>
            <w:r w:rsidRPr="00264053">
              <w:rPr>
                <w:rFonts w:ascii="Arial" w:hAnsi="Arial" w:cs="Arial"/>
                <w:sz w:val="18"/>
                <w:szCs w:val="18"/>
              </w:rPr>
              <w:t>Kryterium będzie weryfikowane na etapie KOP</w:t>
            </w:r>
            <w:r>
              <w:rPr>
                <w:rFonts w:ascii="Arial" w:hAnsi="Arial" w:cs="Arial"/>
                <w:sz w:val="18"/>
                <w:szCs w:val="18"/>
              </w:rPr>
              <w:t>.</w:t>
            </w:r>
            <w:r w:rsidRPr="00EF46E4">
              <w:rPr>
                <w:rFonts w:ascii="Arial" w:hAnsi="Arial" w:cs="Arial"/>
                <w:sz w:val="18"/>
                <w:szCs w:val="18"/>
              </w:rPr>
              <w:t xml:space="preserve"> </w:t>
            </w:r>
          </w:p>
          <w:p w:rsidR="00326008" w:rsidRDefault="00326008" w:rsidP="00784EFF">
            <w:pPr>
              <w:rPr>
                <w:rFonts w:ascii="Arial" w:hAnsi="Arial" w:cs="Arial"/>
                <w:sz w:val="18"/>
                <w:szCs w:val="18"/>
              </w:rPr>
            </w:pPr>
          </w:p>
          <w:p w:rsidR="00326008" w:rsidRDefault="00326008" w:rsidP="00784EFF">
            <w:r>
              <w:rPr>
                <w:rFonts w:ascii="Arial" w:hAnsi="Arial" w:cs="Arial"/>
                <w:sz w:val="18"/>
                <w:szCs w:val="18"/>
              </w:rPr>
              <w:t>Kryterium zostanie zweryfikowane na podstawie treści wniosku o dofinansowanie.</w:t>
            </w:r>
            <w:r>
              <w:t xml:space="preserve"> </w:t>
            </w:r>
          </w:p>
          <w:p w:rsidR="00326008" w:rsidRDefault="00326008" w:rsidP="00784EFF">
            <w:pPr>
              <w:rPr>
                <w:rFonts w:ascii="Arial" w:hAnsi="Arial" w:cs="Arial"/>
                <w:sz w:val="18"/>
                <w:szCs w:val="18"/>
              </w:rPr>
            </w:pP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A7AF8" w:rsidRDefault="00326008" w:rsidP="00C716BF">
            <w:pPr>
              <w:pStyle w:val="Akapitzlist"/>
              <w:numPr>
                <w:ilvl w:val="0"/>
                <w:numId w:val="227"/>
              </w:numPr>
              <w:autoSpaceDE/>
              <w:autoSpaceDN/>
              <w:contextualSpacing/>
              <w:rPr>
                <w:rFonts w:ascii="Arial" w:hAnsi="Arial" w:cs="Arial"/>
                <w:sz w:val="18"/>
                <w:szCs w:val="18"/>
              </w:rPr>
            </w:pPr>
            <w:r w:rsidRPr="007A7AF8">
              <w:rPr>
                <w:rFonts w:ascii="Arial" w:hAnsi="Arial" w:cs="Arial"/>
                <w:sz w:val="18"/>
                <w:szCs w:val="18"/>
              </w:rPr>
              <w:t>Projekt trwa nie dłużej niż do 30 czerwca 2023 r.</w:t>
            </w:r>
          </w:p>
          <w:p w:rsidR="00326008" w:rsidRPr="007A7AF8" w:rsidRDefault="00326008" w:rsidP="00784EFF">
            <w:pPr>
              <w:pStyle w:val="Akapitzlist"/>
              <w:ind w:left="387"/>
              <w:rPr>
                <w:rFonts w:ascii="Arial" w:hAnsi="Arial" w:cs="Arial"/>
                <w:sz w:val="18"/>
                <w:szCs w:val="18"/>
              </w:rPr>
            </w:pPr>
            <w:r w:rsidRPr="000A657F">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Pr="000A657F" w:rsidRDefault="00326008" w:rsidP="00784EFF">
            <w:pPr>
              <w:jc w:val="both"/>
              <w:rPr>
                <w:rFonts w:ascii="Arial" w:hAnsi="Arial" w:cs="Arial"/>
                <w:sz w:val="18"/>
                <w:szCs w:val="18"/>
              </w:rPr>
            </w:pPr>
            <w:r w:rsidRPr="000A657F">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326008" w:rsidRDefault="00326008" w:rsidP="00784EFF">
            <w:pPr>
              <w:jc w:val="both"/>
              <w:rPr>
                <w:rFonts w:ascii="Arial" w:hAnsi="Arial" w:cs="Arial"/>
                <w:sz w:val="18"/>
                <w:szCs w:val="18"/>
              </w:rPr>
            </w:pPr>
            <w:r w:rsidRPr="000A657F">
              <w:rPr>
                <w:rFonts w:ascii="Arial" w:hAnsi="Arial" w:cs="Arial"/>
                <w:sz w:val="18"/>
                <w:szCs w:val="18"/>
              </w:rPr>
              <w:t>Kryterium będzie weryfikowane na podstawie treści wniosku o dofinansowanie projektu oraz harmonogramu.</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Kryteria premiujące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adjustRightInd w:val="0"/>
              <w:ind w:left="246" w:hanging="246"/>
              <w:jc w:val="both"/>
              <w:rPr>
                <w:rFonts w:ascii="Arial" w:hAnsi="Arial" w:cs="Arial"/>
                <w:sz w:val="18"/>
                <w:szCs w:val="18"/>
              </w:rPr>
            </w:pPr>
            <w:r w:rsidRPr="002F5CA4">
              <w:rPr>
                <w:rFonts w:ascii="Arial" w:hAnsi="Arial" w:cs="Arial"/>
                <w:sz w:val="18"/>
                <w:szCs w:val="18"/>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ma na celu skierowanie wsparcia do osób w szczególnie trudnej sytuacji </w:t>
            </w:r>
            <w:r w:rsidRPr="002F5CA4">
              <w:rPr>
                <w:rFonts w:ascii="Arial" w:hAnsi="Arial" w:cs="Arial"/>
                <w:sz w:val="18"/>
                <w:szCs w:val="18"/>
              </w:rPr>
              <w:br/>
              <w:t xml:space="preserve">na rynku pracy. Pozwoli to również </w:t>
            </w:r>
            <w:r w:rsidRPr="002F5CA4">
              <w:rPr>
                <w:rFonts w:ascii="Arial" w:hAnsi="Arial" w:cs="Arial"/>
                <w:sz w:val="18"/>
                <w:szCs w:val="18"/>
              </w:rPr>
              <w:br/>
              <w:t>na wyrównywanie szans osób, które znajdują się z założenia w gorszej sytuacji, choćby ze względu na dostęp do oferowanego wsparcia.</w:t>
            </w:r>
          </w:p>
          <w:p w:rsidR="00326008" w:rsidRPr="002F5CA4" w:rsidRDefault="00326008" w:rsidP="00784EFF">
            <w:pPr>
              <w:spacing w:line="276" w:lineRule="auto"/>
              <w:jc w:val="both"/>
              <w:rPr>
                <w:rFonts w:ascii="Arial" w:hAnsi="Arial" w:cs="Arial"/>
                <w:bCs/>
                <w:sz w:val="18"/>
                <w:szCs w:val="18"/>
              </w:rPr>
            </w:pPr>
            <w:r w:rsidRPr="002F5CA4">
              <w:rPr>
                <w:rFonts w:ascii="Arial" w:hAnsi="Arial" w:cs="Arial"/>
                <w:bCs/>
                <w:sz w:val="18"/>
                <w:szCs w:val="18"/>
              </w:rPr>
              <w:t xml:space="preserve">Wykaz programów rewitalizacji gmin województwa zachodniopomorskiego znajduje się stronie internetowej RPO WZ pod adresem: </w:t>
            </w:r>
          </w:p>
          <w:p w:rsidR="00326008" w:rsidRPr="002F5CA4" w:rsidRDefault="00326008" w:rsidP="00784EFF">
            <w:pPr>
              <w:jc w:val="both"/>
              <w:rPr>
                <w:rFonts w:ascii="Arial" w:hAnsi="Arial" w:cs="Arial"/>
                <w:sz w:val="18"/>
                <w:szCs w:val="18"/>
              </w:rPr>
            </w:pPr>
            <w:r w:rsidRPr="002F5CA4">
              <w:rPr>
                <w:rFonts w:ascii="Arial" w:hAnsi="Arial" w:cs="Arial"/>
                <w:sz w:val="18"/>
                <w:szCs w:val="18"/>
              </w:rPr>
              <w:t>http://www.rpo.wzp.pl/node/1745/wykaz-programow-rewitalizacji-gmin-wojewodztwa-zachodniopomorskiego.</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 i ww. wykazu.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246" w:hanging="246"/>
              <w:jc w:val="both"/>
              <w:rPr>
                <w:rFonts w:ascii="Arial" w:hAnsi="Arial" w:cs="Arial"/>
                <w:sz w:val="18"/>
                <w:szCs w:val="18"/>
              </w:rPr>
            </w:pPr>
            <w:r w:rsidRPr="002F5CA4">
              <w:rPr>
                <w:rFonts w:ascii="Arial" w:hAnsi="Arial" w:cs="Arial"/>
                <w:sz w:val="18"/>
                <w:szCs w:val="18"/>
              </w:rPr>
              <w:t>Projekt realizowany jest na terenie:</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2 powiatów- 10 punktów,</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lub</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5 powiatów- 30 punktów.</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10/30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nil"/>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xml:space="preserve">Kryterium zapewni koncentrację wsparcia </w:t>
            </w:r>
            <w:r w:rsidRPr="002F5CA4">
              <w:rPr>
                <w:rFonts w:ascii="Arial" w:hAnsi="Arial" w:cs="Arial"/>
                <w:sz w:val="18"/>
                <w:szCs w:val="18"/>
              </w:rPr>
              <w:br/>
              <w:t>w większych obszarach, co pozwoli na systemowe rozwiązanie problemu świadczenia usług społecznych. Doprowadzi również do</w:t>
            </w:r>
            <w:r>
              <w:rPr>
                <w:rFonts w:ascii="Arial" w:hAnsi="Arial" w:cs="Arial"/>
                <w:sz w:val="18"/>
                <w:szCs w:val="18"/>
              </w:rPr>
              <w:t xml:space="preserve"> zwiększenia </w:t>
            </w:r>
            <w:r w:rsidRPr="002F5CA4">
              <w:rPr>
                <w:rFonts w:ascii="Arial" w:hAnsi="Arial" w:cs="Arial"/>
                <w:sz w:val="18"/>
                <w:szCs w:val="18"/>
              </w:rPr>
              <w:t xml:space="preserve">  zasięgu oddziaływania usług </w:t>
            </w:r>
            <w:r>
              <w:rPr>
                <w:rFonts w:ascii="Arial" w:hAnsi="Arial" w:cs="Arial"/>
                <w:sz w:val="18"/>
                <w:szCs w:val="18"/>
              </w:rPr>
              <w:t xml:space="preserve">objętych </w:t>
            </w:r>
            <w:proofErr w:type="spellStart"/>
            <w:r w:rsidRPr="002F5CA4">
              <w:rPr>
                <w:rFonts w:ascii="Arial" w:hAnsi="Arial" w:cs="Arial"/>
                <w:sz w:val="18"/>
                <w:szCs w:val="18"/>
              </w:rPr>
              <w:t>deinstytucjonalizacj</w:t>
            </w:r>
            <w:r>
              <w:rPr>
                <w:rFonts w:ascii="Arial" w:hAnsi="Arial" w:cs="Arial"/>
                <w:sz w:val="18"/>
                <w:szCs w:val="18"/>
              </w:rPr>
              <w:t>ą</w:t>
            </w:r>
            <w:proofErr w:type="spellEnd"/>
            <w:r w:rsidRPr="002F5CA4">
              <w:rPr>
                <w:rFonts w:ascii="Arial" w:hAnsi="Arial" w:cs="Arial"/>
                <w:sz w:val="18"/>
                <w:szCs w:val="18"/>
              </w:rPr>
              <w:t>.</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Kryterium zostanie zweryfikowanie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tcBorders>
              <w:top w:val="nil"/>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323" w:hanging="323"/>
              <w:jc w:val="both"/>
              <w:rPr>
                <w:rFonts w:ascii="Arial" w:hAnsi="Arial" w:cs="Arial"/>
                <w:sz w:val="18"/>
                <w:szCs w:val="18"/>
              </w:rPr>
            </w:pPr>
            <w:r w:rsidRPr="002F5CA4">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województwa zachodniopomorskiego.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uznaje się za spełnione, w przypadku gdy Wnioskodawcą jest  podmiot, którego status prawny wynika z właściwych ustaw.</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996669" w:rsidRDefault="00326008" w:rsidP="00784EFF">
            <w:pPr>
              <w:contextualSpacing/>
              <w:jc w:val="both"/>
              <w:rPr>
                <w:rFonts w:ascii="Arial" w:hAnsi="Arial" w:cs="Arial"/>
                <w:sz w:val="18"/>
                <w:szCs w:val="18"/>
              </w:rPr>
            </w:pPr>
            <w:r>
              <w:rPr>
                <w:rFonts w:ascii="Arial" w:hAnsi="Arial" w:cs="Arial"/>
                <w:sz w:val="18"/>
                <w:szCs w:val="18"/>
              </w:rPr>
              <w:t>4.</w:t>
            </w:r>
            <w:r>
              <w:t xml:space="preserve"> </w:t>
            </w:r>
            <w:r w:rsidRPr="00996669">
              <w:rPr>
                <w:rFonts w:ascii="Arial" w:hAnsi="Arial" w:cs="Arial"/>
                <w:sz w:val="18"/>
                <w:szCs w:val="18"/>
              </w:rPr>
              <w:t xml:space="preserve">W ramach usług pieczy zastępczej, dla projektów realizujących typ operacji:  </w:t>
            </w:r>
          </w:p>
          <w:p w:rsidR="00326008" w:rsidRPr="00996669" w:rsidRDefault="00326008" w:rsidP="00784EFF">
            <w:pPr>
              <w:contextualSpacing/>
              <w:jc w:val="both"/>
              <w:rPr>
                <w:rFonts w:ascii="Arial" w:hAnsi="Arial" w:cs="Arial"/>
                <w:sz w:val="18"/>
                <w:szCs w:val="18"/>
              </w:rPr>
            </w:pPr>
            <w:r w:rsidRPr="00996669">
              <w:rPr>
                <w:rFonts w:ascii="Arial" w:hAnsi="Arial" w:cs="Arial"/>
                <w:sz w:val="18"/>
                <w:szCs w:val="18"/>
              </w:rPr>
              <w:t xml:space="preserve">- 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w:t>
            </w:r>
            <w:proofErr w:type="spellStart"/>
            <w:r w:rsidRPr="00996669">
              <w:rPr>
                <w:rFonts w:ascii="Arial" w:hAnsi="Arial" w:cs="Arial"/>
                <w:sz w:val="18"/>
                <w:szCs w:val="18"/>
              </w:rPr>
              <w:t>specjalistyczno</w:t>
            </w:r>
            <w:proofErr w:type="spellEnd"/>
            <w:r w:rsidRPr="00996669">
              <w:rPr>
                <w:rFonts w:ascii="Arial" w:hAnsi="Arial" w:cs="Arial"/>
                <w:sz w:val="18"/>
                <w:szCs w:val="18"/>
              </w:rPr>
              <w:t xml:space="preserve"> – terapeutycznego lub interwencyjnego do 14 osób,</w:t>
            </w:r>
          </w:p>
          <w:p w:rsidR="00326008" w:rsidRPr="002F5CA4" w:rsidRDefault="00326008" w:rsidP="00784EFF">
            <w:pPr>
              <w:contextualSpacing/>
              <w:jc w:val="both"/>
              <w:rPr>
                <w:rFonts w:ascii="Arial" w:hAnsi="Arial" w:cs="Arial"/>
                <w:sz w:val="18"/>
                <w:szCs w:val="18"/>
              </w:rPr>
            </w:pPr>
            <w:r w:rsidRPr="00996669">
              <w:rPr>
                <w:rFonts w:ascii="Arial" w:hAnsi="Arial" w:cs="Arial"/>
                <w:sz w:val="18"/>
                <w:szCs w:val="18"/>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326008" w:rsidRPr="006A4C0C" w:rsidRDefault="00326008" w:rsidP="00784EFF">
            <w:pPr>
              <w:jc w:val="center"/>
              <w:rPr>
                <w:rFonts w:ascii="Arial" w:hAnsi="Arial" w:cs="Arial"/>
                <w:b/>
                <w:sz w:val="18"/>
                <w:szCs w:val="18"/>
              </w:rPr>
            </w:pPr>
            <w:r w:rsidRPr="006A4C0C">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Pr>
                <w:rFonts w:ascii="Arial" w:hAnsi="Arial" w:cs="Arial"/>
                <w:sz w:val="18"/>
                <w:szCs w:val="18"/>
              </w:rPr>
              <w:t>10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039" w:type="pct"/>
            <w:gridSpan w:val="7"/>
            <w:shd w:val="clear" w:color="auto" w:fill="auto"/>
            <w:vAlign w:val="center"/>
          </w:tcPr>
          <w:p w:rsidR="00326008" w:rsidRDefault="00326008" w:rsidP="00784EFF">
            <w:pPr>
              <w:contextualSpacing/>
              <w:jc w:val="both"/>
              <w:rPr>
                <w:rFonts w:ascii="Arial" w:hAnsi="Arial" w:cs="Arial"/>
                <w:sz w:val="18"/>
                <w:szCs w:val="18"/>
              </w:rPr>
            </w:pPr>
            <w:r>
              <w:rPr>
                <w:rFonts w:ascii="Arial" w:hAnsi="Arial" w:cs="Arial"/>
                <w:sz w:val="18"/>
                <w:szCs w:val="18"/>
              </w:rPr>
              <w:t>Kryterium ma na celu skoncentrowanie wsparcia dla rozwoju rodzinnych form pieczy zastępczej, które z uwagi na sposób organizacji i funkcjonowania, stanowią najbardziej przyjazne dla dzieci środowisko  życia i rozwoju.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Kryterium zostanie </w:t>
            </w:r>
            <w:r>
              <w:rPr>
                <w:rFonts w:ascii="Arial" w:hAnsi="Arial" w:cs="Arial"/>
                <w:sz w:val="18"/>
                <w:szCs w:val="18"/>
              </w:rPr>
              <w:t>zweryfikowan</w:t>
            </w:r>
            <w:r w:rsidRPr="002F5CA4">
              <w:rPr>
                <w:rFonts w:ascii="Arial" w:hAnsi="Arial" w:cs="Arial"/>
                <w:sz w:val="18"/>
                <w:szCs w:val="18"/>
              </w:rPr>
              <w:t>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top w:val="single" w:sz="4" w:space="0" w:color="auto"/>
            </w:tcBorders>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Kwalifikowalność wydatków</w:t>
            </w:r>
          </w:p>
        </w:tc>
        <w:tc>
          <w:tcPr>
            <w:tcW w:w="3899" w:type="pct"/>
            <w:gridSpan w:val="14"/>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 xml:space="preserve">Zgodnie z </w:t>
            </w:r>
            <w:r w:rsidRPr="002F5CA4">
              <w:rPr>
                <w:rFonts w:ascii="Arial" w:hAnsi="Arial" w:cs="Arial"/>
                <w:bCs/>
                <w:i/>
                <w:sz w:val="18"/>
                <w:szCs w:val="18"/>
              </w:rPr>
              <w:t>Wytycznymi w zakresie kwalifikowalno</w:t>
            </w:r>
            <w:r w:rsidRPr="002F5CA4">
              <w:rPr>
                <w:rFonts w:ascii="Arial" w:hAnsi="Arial" w:cs="Arial"/>
                <w:i/>
                <w:sz w:val="18"/>
                <w:szCs w:val="18"/>
              </w:rPr>
              <w:t>ś</w:t>
            </w:r>
            <w:r w:rsidRPr="002F5CA4">
              <w:rPr>
                <w:rFonts w:ascii="Arial" w:hAnsi="Arial" w:cs="Arial"/>
                <w:bCs/>
                <w:i/>
                <w:sz w:val="18"/>
                <w:szCs w:val="18"/>
              </w:rPr>
              <w:t>ci wydatków w ramach Europejskiego Funduszu Rozwoju Regionalnego, Europejskiego Funduszu Społecznego oraz Funduszu Spójno</w:t>
            </w:r>
            <w:r w:rsidRPr="002F5CA4">
              <w:rPr>
                <w:rFonts w:ascii="Arial" w:hAnsi="Arial" w:cs="Arial"/>
                <w:i/>
                <w:sz w:val="18"/>
                <w:szCs w:val="18"/>
              </w:rPr>
              <w:t>ś</w:t>
            </w:r>
            <w:r w:rsidRPr="002F5CA4">
              <w:rPr>
                <w:rFonts w:ascii="Arial" w:hAnsi="Arial" w:cs="Arial"/>
                <w:bCs/>
                <w:i/>
                <w:sz w:val="18"/>
                <w:szCs w:val="18"/>
              </w:rPr>
              <w:t>ci na lata 2014-2020.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Wskaźniki produktu i rezultatu planowane do osiągnięcia w ramach konkursu</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Nazwa wskaźnika</w:t>
            </w:r>
          </w:p>
        </w:tc>
        <w:tc>
          <w:tcPr>
            <w:tcW w:w="762" w:type="pct"/>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Jednostka</w:t>
            </w:r>
          </w:p>
        </w:tc>
        <w:tc>
          <w:tcPr>
            <w:tcW w:w="2039" w:type="pct"/>
            <w:gridSpan w:val="7"/>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 wskaźnika planowana do osiągnięcia w ramach konkursu w podziale na lata</w:t>
            </w:r>
          </w:p>
        </w:tc>
        <w:tc>
          <w:tcPr>
            <w:tcW w:w="1098" w:type="pct"/>
            <w:gridSpan w:val="6"/>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Wskaźnik realizujący ramy wykonania</w:t>
            </w:r>
          </w:p>
          <w:p w:rsidR="00326008" w:rsidRPr="002F5CA4" w:rsidRDefault="00326008" w:rsidP="00784EFF">
            <w:pPr>
              <w:jc w:val="center"/>
              <w:rPr>
                <w:rFonts w:ascii="Arial" w:hAnsi="Arial" w:cs="Arial"/>
                <w:sz w:val="18"/>
                <w:szCs w:val="18"/>
              </w:rPr>
            </w:pPr>
            <w:r w:rsidRPr="002F5CA4">
              <w:rPr>
                <w:rFonts w:ascii="Arial" w:hAnsi="Arial" w:cs="Arial"/>
                <w:sz w:val="18"/>
                <w:szCs w:val="18"/>
              </w:rPr>
              <w:t>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shd w:val="clear" w:color="auto" w:fill="CCFFCC"/>
            <w:vAlign w:val="center"/>
          </w:tcPr>
          <w:p w:rsidR="00326008" w:rsidRPr="002F5CA4" w:rsidRDefault="00326008" w:rsidP="00784EFF">
            <w:pPr>
              <w:jc w:val="center"/>
              <w:rPr>
                <w:rFonts w:ascii="Arial" w:hAnsi="Arial" w:cs="Arial"/>
                <w:sz w:val="18"/>
                <w:szCs w:val="18"/>
              </w:rPr>
            </w:pPr>
          </w:p>
        </w:tc>
        <w:tc>
          <w:tcPr>
            <w:tcW w:w="762" w:type="pct"/>
            <w:vMerge/>
            <w:shd w:val="clear" w:color="auto" w:fill="CCFFCC"/>
            <w:vAlign w:val="center"/>
          </w:tcPr>
          <w:p w:rsidR="00326008" w:rsidRPr="002F5CA4" w:rsidRDefault="00326008" w:rsidP="00784EFF">
            <w:pPr>
              <w:jc w:val="center"/>
              <w:rPr>
                <w:rFonts w:ascii="Arial" w:hAnsi="Arial" w:cs="Arial"/>
                <w:color w:val="FF0000"/>
                <w:sz w:val="18"/>
                <w:szCs w:val="18"/>
              </w:rPr>
            </w:pPr>
          </w:p>
        </w:tc>
        <w:tc>
          <w:tcPr>
            <w:tcW w:w="1003"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Rok</w:t>
            </w:r>
          </w:p>
        </w:tc>
        <w:tc>
          <w:tcPr>
            <w:tcW w:w="1036"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w:t>
            </w:r>
          </w:p>
        </w:tc>
        <w:tc>
          <w:tcPr>
            <w:tcW w:w="1098" w:type="pct"/>
            <w:gridSpan w:val="6"/>
            <w:vMerge/>
            <w:shd w:val="clear" w:color="auto" w:fill="CCFFCC"/>
            <w:vAlign w:val="center"/>
          </w:tcPr>
          <w:p w:rsidR="00326008" w:rsidRPr="002F5CA4" w:rsidRDefault="00326008" w:rsidP="00784EFF">
            <w:pPr>
              <w:jc w:val="center"/>
              <w:rPr>
                <w:rFonts w:ascii="Arial" w:hAnsi="Arial" w:cs="Arial"/>
                <w:color w:val="FF0000"/>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osób zagrożonych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ubóstwem lub wykluczeniem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społecznym objętych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usługami społecznymi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świadczonymi w interesie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ogólnym w programie </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20</w:t>
            </w:r>
            <w:r>
              <w:rPr>
                <w:rFonts w:ascii="Arial" w:hAnsi="Arial" w:cs="Arial"/>
                <w:i/>
                <w:sz w:val="18"/>
                <w:szCs w:val="18"/>
              </w:rPr>
              <w:t>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wspartych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programie miejsc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świadczenia usług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społecznych istniejących </w:t>
            </w:r>
          </w:p>
          <w:p w:rsidR="00326008" w:rsidRPr="002F5CA4" w:rsidRDefault="00326008" w:rsidP="00784EFF">
            <w:pPr>
              <w:rPr>
                <w:rFonts w:ascii="Arial" w:hAnsi="Arial" w:cs="Arial"/>
                <w:i/>
                <w:sz w:val="18"/>
                <w:szCs w:val="18"/>
              </w:rPr>
            </w:pPr>
            <w:r w:rsidRPr="002F5CA4">
              <w:rPr>
                <w:rFonts w:ascii="Arial" w:hAnsi="Arial" w:cs="Arial"/>
                <w:i/>
                <w:sz w:val="18"/>
                <w:szCs w:val="18"/>
              </w:rPr>
              <w:t>po zakończeniu projektu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[sztuki]</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1 039</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tabs>
                <w:tab w:val="left" w:pos="570"/>
                <w:tab w:val="left" w:pos="720"/>
                <w:tab w:val="left" w:pos="1215"/>
              </w:tabs>
              <w:autoSpaceDE w:val="0"/>
              <w:autoSpaceDN w:val="0"/>
              <w:ind w:left="188" w:hanging="188"/>
              <w:rPr>
                <w:rFonts w:ascii="Arial" w:hAnsi="Arial" w:cs="Arial"/>
                <w:i/>
                <w:sz w:val="18"/>
                <w:szCs w:val="18"/>
              </w:rPr>
            </w:pPr>
            <w:r w:rsidRPr="002F5CA4">
              <w:rPr>
                <w:rFonts w:ascii="Arial" w:hAnsi="Arial" w:cs="Arial"/>
                <w:i/>
                <w:iCs/>
                <w:sz w:val="18"/>
                <w:szCs w:val="18"/>
              </w:rPr>
              <w:t>Liczba osób zagrożonych ubóstwem lub wykluczeniem społecznym objętych wsparciem w programie</w:t>
            </w: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46" w:hanging="46"/>
              <w:rPr>
                <w:rFonts w:ascii="Arial" w:hAnsi="Arial" w:cs="Arial"/>
                <w:i/>
                <w:sz w:val="18"/>
                <w:szCs w:val="18"/>
              </w:rPr>
            </w:pPr>
            <w:r w:rsidRPr="002F5CA4">
              <w:rPr>
                <w:rFonts w:ascii="Arial" w:hAnsi="Arial" w:cs="Arial"/>
                <w:i/>
                <w:sz w:val="18"/>
                <w:szCs w:val="18"/>
              </w:rPr>
              <w:lastRenderedPageBreak/>
              <w:t xml:space="preserve">Liczba osób zagrożonych ubóstwem lub wykluczeniem społecznym poszukujących pracy,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uczestniczących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kształceniu lub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szkoleniu,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zdobywających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kwalifikacje, pracujących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(łącznie z prowadzącymi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działalność na własny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rachunek) po </w:t>
            </w:r>
          </w:p>
          <w:p w:rsidR="00326008" w:rsidRPr="002F5CA4" w:rsidRDefault="00326008" w:rsidP="00784EFF">
            <w:pPr>
              <w:rPr>
                <w:rFonts w:ascii="Arial" w:hAnsi="Arial" w:cs="Arial"/>
                <w:i/>
                <w:sz w:val="18"/>
                <w:szCs w:val="18"/>
              </w:rPr>
            </w:pPr>
            <w:r w:rsidRPr="002F5CA4">
              <w:rPr>
                <w:rFonts w:ascii="Arial" w:hAnsi="Arial" w:cs="Arial"/>
                <w:i/>
                <w:sz w:val="18"/>
                <w:szCs w:val="18"/>
              </w:rPr>
              <w:t>opuszczeniu programu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30%</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bl>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683C3D" w:rsidP="00A47379">
            <w:pPr>
              <w:jc w:val="center"/>
              <w:rPr>
                <w:rFonts w:ascii="Arial" w:hAnsi="Arial" w:cs="Arial"/>
                <w:sz w:val="18"/>
                <w:szCs w:val="18"/>
              </w:rPr>
            </w:pPr>
            <w:hyperlink r:id="rId45" w:history="1">
              <w:r w:rsidR="00CE3CAB" w:rsidRPr="003B6C68">
                <w:rPr>
                  <w:rStyle w:val="Hipercze"/>
                  <w:rFonts w:ascii="Arial" w:hAnsi="Arial" w:cs="Arial"/>
                  <w:sz w:val="18"/>
                  <w:szCs w:val="18"/>
                </w:rPr>
                <w:t>sekretariat@wup.pl</w:t>
              </w:r>
            </w:hyperlink>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 xml:space="preserve">e-mail: </w:t>
            </w:r>
            <w:hyperlink r:id="rId46" w:history="1">
              <w:r w:rsidR="00CE3CAB" w:rsidRPr="003B6C68">
                <w:rPr>
                  <w:rStyle w:val="Hipercze"/>
                  <w:rFonts w:ascii="Arial" w:hAnsi="Arial" w:cs="Arial"/>
                  <w:sz w:val="18"/>
                  <w:szCs w:val="18"/>
                </w:rPr>
                <w:t>marta_baranowska@wup.pl</w:t>
              </w:r>
            </w:hyperlink>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6B0123">
            <w:pPr>
              <w:pStyle w:val="Nagwek2"/>
              <w:jc w:val="both"/>
              <w:rPr>
                <w:sz w:val="24"/>
                <w:szCs w:val="24"/>
              </w:rPr>
            </w:pPr>
            <w:bookmarkStart w:id="66" w:name="_Toc59174354"/>
            <w:r w:rsidRPr="006B0123">
              <w:rPr>
                <w:sz w:val="20"/>
                <w:szCs w:val="20"/>
              </w:rPr>
              <w:t>7.6 Wsparcie rozwoju usług społecznych św</w:t>
            </w:r>
            <w:r w:rsidR="00C04456" w:rsidRPr="006B0123">
              <w:rPr>
                <w:sz w:val="20"/>
                <w:szCs w:val="20"/>
              </w:rPr>
              <w:t xml:space="preserve">iadczonych w interesie ogólnym </w:t>
            </w:r>
            <w:r w:rsidRPr="006B0123">
              <w:rPr>
                <w:sz w:val="20"/>
                <w:szCs w:val="20"/>
              </w:rPr>
              <w:t>– typ 3</w:t>
            </w:r>
            <w:bookmarkEnd w:id="66"/>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w:t>
            </w: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w:t>
            </w:r>
            <w:r w:rsidRPr="005C5919">
              <w:rPr>
                <w:rFonts w:ascii="Arial" w:hAnsi="Arial" w:cs="Arial"/>
                <w:sz w:val="18"/>
                <w:szCs w:val="18"/>
              </w:rPr>
              <w:lastRenderedPageBreak/>
              <w:t xml:space="preserve">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lastRenderedPageBreak/>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w:t>
            </w:r>
            <w:proofErr w:type="spellStart"/>
            <w:r w:rsidRPr="005C5919">
              <w:rPr>
                <w:rFonts w:ascii="Arial" w:hAnsi="Arial" w:cs="Arial"/>
                <w:sz w:val="18"/>
                <w:szCs w:val="18"/>
              </w:rPr>
              <w:t>deinstytucjonalizację</w:t>
            </w:r>
            <w:proofErr w:type="spellEnd"/>
            <w:r w:rsidRPr="005C5919">
              <w:rPr>
                <w:rFonts w:ascii="Arial" w:hAnsi="Arial" w:cs="Arial"/>
                <w:sz w:val="18"/>
                <w:szCs w:val="18"/>
              </w:rPr>
              <w:t xml:space="preserve">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Realizacja projektów na obszarze rewitalizowanym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Kwalifikowalność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683C3D" w:rsidP="007F51AA">
            <w:pPr>
              <w:jc w:val="center"/>
              <w:rPr>
                <w:rFonts w:ascii="Arial" w:hAnsi="Arial" w:cs="Arial"/>
                <w:sz w:val="18"/>
                <w:szCs w:val="18"/>
              </w:rPr>
            </w:pPr>
            <w:hyperlink r:id="rId47" w:history="1">
              <w:r w:rsidR="00CE3CAB" w:rsidRPr="003B6C68">
                <w:rPr>
                  <w:rStyle w:val="Hipercze"/>
                  <w:rFonts w:ascii="Arial" w:hAnsi="Arial" w:cs="Arial"/>
                  <w:sz w:val="18"/>
                  <w:szCs w:val="18"/>
                </w:rPr>
                <w:t>sekretariat@wup.pl</w:t>
              </w:r>
            </w:hyperlink>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 xml:space="preserve">e-mail: </w:t>
            </w:r>
            <w:hyperlink r:id="rId48" w:history="1">
              <w:r w:rsidR="00CE3CAB" w:rsidRPr="003B6C68">
                <w:rPr>
                  <w:rStyle w:val="Hipercze"/>
                  <w:rFonts w:ascii="Arial" w:hAnsi="Arial" w:cs="Arial"/>
                  <w:sz w:val="18"/>
                  <w:szCs w:val="18"/>
                </w:rPr>
                <w:t>milena_stefanska@wup.pl</w:t>
              </w:r>
            </w:hyperlink>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67" w:name="_Toc59174355"/>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67"/>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działalności lub tworzenie nowych miejsc opieki w formach </w:t>
            </w:r>
            <w:proofErr w:type="spellStart"/>
            <w:r w:rsidRPr="00B34CAE">
              <w:rPr>
                <w:rFonts w:ascii="Arial" w:hAnsi="Arial" w:cs="Arial"/>
                <w:sz w:val="18"/>
                <w:szCs w:val="18"/>
              </w:rPr>
              <w:t>zdeinstytucjonalizowanych</w:t>
            </w:r>
            <w:proofErr w:type="spellEnd"/>
            <w:r w:rsidRPr="00B34CAE">
              <w:rPr>
                <w:rFonts w:ascii="Arial" w:hAnsi="Arial" w:cs="Arial"/>
                <w:sz w:val="18"/>
                <w:szCs w:val="18"/>
              </w:rPr>
              <w:t xml:space="preserve">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wykorzystanie nowoczesnych technologii informacyjno-komunikacyjnych np. </w:t>
            </w:r>
            <w:proofErr w:type="spellStart"/>
            <w:r w:rsidRPr="00B34CAE">
              <w:rPr>
                <w:rFonts w:ascii="Arial" w:hAnsi="Arial" w:cs="Arial"/>
                <w:sz w:val="18"/>
                <w:szCs w:val="18"/>
              </w:rPr>
              <w:t>teleopieki</w:t>
            </w:r>
            <w:proofErr w:type="spellEnd"/>
            <w:r w:rsidRPr="00B34CAE">
              <w:rPr>
                <w:rFonts w:ascii="Arial" w:hAnsi="Arial" w:cs="Arial"/>
                <w:sz w:val="18"/>
                <w:szCs w:val="18"/>
              </w:rPr>
              <w:t>,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 xml:space="preserve">faktycznych opiekunów osób  potrzebujących wsparcia w codziennym funkcjonowaniu (w tym pomocników domowych, szkolenia, doradztwo, doradztwo grupowe, pomoc psychologiczna, opieka </w:t>
            </w:r>
            <w:proofErr w:type="spellStart"/>
            <w:r w:rsidRPr="00B34CAE">
              <w:rPr>
                <w:rFonts w:ascii="Arial" w:hAnsi="Arial" w:cs="Arial"/>
                <w:sz w:val="18"/>
                <w:szCs w:val="18"/>
              </w:rPr>
              <w:t>wytchnieniowa</w:t>
            </w:r>
            <w:proofErr w:type="spellEnd"/>
            <w:r w:rsidRPr="00B34CAE">
              <w:rPr>
                <w:rFonts w:ascii="Arial" w:hAnsi="Arial" w:cs="Arial"/>
                <w:sz w:val="18"/>
                <w:szCs w:val="18"/>
              </w:rPr>
              <w:t>,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doradczo-informacyjno- edukacyjne  w ramach współpracy </w:t>
            </w:r>
            <w:r w:rsidRPr="00B34CAE">
              <w:rPr>
                <w:rFonts w:ascii="Arial" w:hAnsi="Arial" w:cs="Arial"/>
                <w:sz w:val="18"/>
                <w:szCs w:val="18"/>
              </w:rPr>
              <w:lastRenderedPageBreak/>
              <w:t xml:space="preserve">międzysektorowej dotyczące  opieki  nad osobami wymagającymi wsparcia  w  codziennym  funkcjonowaniu oraz ich otoczenia (szczególnie jednostki pomocy i </w:t>
            </w:r>
            <w:proofErr w:type="spellStart"/>
            <w:r w:rsidRPr="00B34CAE">
              <w:rPr>
                <w:rFonts w:ascii="Arial" w:hAnsi="Arial" w:cs="Arial"/>
                <w:sz w:val="18"/>
                <w:szCs w:val="18"/>
              </w:rPr>
              <w:t>ntegracji</w:t>
            </w:r>
            <w:proofErr w:type="spellEnd"/>
            <w:r w:rsidRPr="00B34CAE">
              <w:rPr>
                <w:rFonts w:ascii="Arial" w:hAnsi="Arial" w:cs="Arial"/>
                <w:sz w:val="18"/>
                <w:szCs w:val="18"/>
              </w:rPr>
              <w:t xml:space="preserve">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-Wsparcie pracodawców </w:t>
            </w:r>
            <w:proofErr w:type="spellStart"/>
            <w:r w:rsidRPr="00B34CAE">
              <w:rPr>
                <w:rFonts w:ascii="Arial" w:hAnsi="Arial" w:cs="Arial"/>
                <w:sz w:val="18"/>
                <w:szCs w:val="18"/>
              </w:rPr>
              <w:t>zarudniających</w:t>
            </w:r>
            <w:proofErr w:type="spellEnd"/>
            <w:r w:rsidRPr="00B34CAE">
              <w:rPr>
                <w:rFonts w:ascii="Arial" w:hAnsi="Arial" w:cs="Arial"/>
                <w:sz w:val="18"/>
                <w:szCs w:val="18"/>
              </w:rPr>
              <w:t xml:space="preserve">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Pomoc specjalistyczna dla rodzin, w których funkcjonują osoby z zaburzeniami psychicznymi i z niepełnosprawnościami (w tym pomoc psychologiczna i oferta </w:t>
            </w:r>
            <w:proofErr w:type="spellStart"/>
            <w:r w:rsidRPr="00B34CAE">
              <w:rPr>
                <w:rFonts w:ascii="Arial" w:hAnsi="Arial" w:cs="Arial"/>
                <w:sz w:val="18"/>
                <w:szCs w:val="18"/>
              </w:rPr>
              <w:t>diagnostyczno</w:t>
            </w:r>
            <w:proofErr w:type="spellEnd"/>
            <w:r w:rsidRPr="00B34CAE">
              <w:rPr>
                <w:rFonts w:ascii="Arial" w:hAnsi="Arial" w:cs="Arial"/>
                <w:sz w:val="18"/>
                <w:szCs w:val="18"/>
              </w:rPr>
              <w:t xml:space="preserve">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 xml:space="preserve">Organizacja usług opiekuńczych przez jednostki samorządu terytorialnego np. w formule </w:t>
            </w:r>
            <w:proofErr w:type="spellStart"/>
            <w:r w:rsidRPr="0075314F">
              <w:rPr>
                <w:rFonts w:ascii="Arial" w:hAnsi="Arial" w:cs="Arial"/>
                <w:sz w:val="18"/>
                <w:szCs w:val="18"/>
              </w:rPr>
              <w:t>regrantingu</w:t>
            </w:r>
            <w:proofErr w:type="spellEnd"/>
            <w:r w:rsidRPr="0075314F">
              <w:rPr>
                <w:rFonts w:ascii="Arial" w:hAnsi="Arial" w:cs="Arial"/>
                <w:sz w:val="18"/>
                <w:szCs w:val="18"/>
              </w:rPr>
              <w:t>;</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w:t>
            </w:r>
            <w:r w:rsidRPr="0075314F">
              <w:rPr>
                <w:rFonts w:ascii="Arial" w:hAnsi="Arial" w:cs="Arial"/>
                <w:sz w:val="18"/>
                <w:szCs w:val="18"/>
              </w:rPr>
              <w:lastRenderedPageBreak/>
              <w:t xml:space="preserve">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9F615B" w:rsidRDefault="00940100" w:rsidP="009F615B">
            <w:pPr>
              <w:numPr>
                <w:ilvl w:val="0"/>
                <w:numId w:val="238"/>
              </w:numPr>
              <w:spacing w:before="120" w:after="40"/>
              <w:rPr>
                <w:rFonts w:ascii="Arial" w:hAnsi="Arial" w:cs="Arial"/>
                <w:color w:val="000000"/>
                <w:sz w:val="18"/>
                <w:szCs w:val="18"/>
              </w:rPr>
            </w:pPr>
            <w:r>
              <w:rPr>
                <w:rFonts w:ascii="Arial" w:hAnsi="Arial" w:cs="Arial"/>
                <w:sz w:val="18"/>
                <w:szCs w:val="18"/>
              </w:rPr>
              <w:lastRenderedPageBreak/>
              <w:t xml:space="preserve">ŻĆ </w:t>
            </w:r>
            <w:r w:rsidR="00756D89" w:rsidRPr="006D7F1D">
              <w:rPr>
                <w:rFonts w:ascii="Arial" w:hAnsi="Arial" w:cs="Arial"/>
                <w:sz w:val="18"/>
                <w:szCs w:val="18"/>
              </w:rPr>
              <w:t>Liczba osób zagrożonych ubóstwem lub wykluczeniem społecznym objętych usługami społecznymi świadczonymi w interesie ogólnym w programie</w:t>
            </w:r>
            <w:r w:rsidR="00756D89"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9F615B" w:rsidRDefault="009F615B">
            <w:pPr>
              <w:pStyle w:val="Akapitzlist"/>
              <w:numPr>
                <w:ilvl w:val="0"/>
                <w:numId w:val="238"/>
              </w:numPr>
              <w:jc w:val="center"/>
              <w:rPr>
                <w:rFonts w:ascii="Arial" w:hAnsi="Arial" w:cs="Arial"/>
                <w:i/>
                <w:color w:val="BFBFBF" w:themeColor="background1" w:themeShade="BF"/>
                <w:sz w:val="18"/>
                <w:szCs w:val="18"/>
              </w:rPr>
              <w:pPrChange w:id="68" w:author="kholubczat" w:date="2020-09-17T14:07:00Z">
                <w:pPr>
                  <w:pStyle w:val="Akapitzlist"/>
                  <w:numPr>
                    <w:numId w:val="241"/>
                  </w:numPr>
                  <w:ind w:left="720" w:hanging="360"/>
                  <w:jc w:val="center"/>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9F615B" w:rsidRDefault="009F615B">
            <w:pPr>
              <w:pStyle w:val="Akapitzlist"/>
              <w:numPr>
                <w:ilvl w:val="0"/>
                <w:numId w:val="238"/>
              </w:numPr>
              <w:spacing w:before="60" w:after="60"/>
              <w:rPr>
                <w:rFonts w:ascii="Arial" w:hAnsi="Arial" w:cs="Arial"/>
                <w:sz w:val="18"/>
                <w:szCs w:val="18"/>
              </w:rPr>
              <w:pPrChange w:id="69" w:author="kholubczat" w:date="2020-09-17T14:07:00Z">
                <w:pPr>
                  <w:pStyle w:val="Akapitzlist"/>
                  <w:numPr>
                    <w:numId w:val="241"/>
                  </w:numPr>
                  <w:spacing w:before="60" w:after="60"/>
                  <w:ind w:left="720" w:hanging="360"/>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9F615B" w:rsidRDefault="009F615B">
            <w:pPr>
              <w:pStyle w:val="Akapitzlist"/>
              <w:numPr>
                <w:ilvl w:val="0"/>
                <w:numId w:val="238"/>
              </w:numPr>
              <w:spacing w:before="60" w:after="60"/>
              <w:rPr>
                <w:rFonts w:ascii="Arial" w:hAnsi="Arial" w:cs="Arial"/>
                <w:sz w:val="18"/>
                <w:szCs w:val="18"/>
              </w:rPr>
              <w:pPrChange w:id="70" w:author="kholubczat" w:date="2020-09-17T14:07:00Z">
                <w:pPr>
                  <w:pStyle w:val="Akapitzlist"/>
                  <w:numPr>
                    <w:numId w:val="241"/>
                  </w:numPr>
                  <w:spacing w:before="60" w:after="60"/>
                  <w:ind w:left="720" w:hanging="360"/>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9F615B" w:rsidRDefault="009F615B">
            <w:pPr>
              <w:pStyle w:val="Akapitzlist"/>
              <w:numPr>
                <w:ilvl w:val="0"/>
                <w:numId w:val="238"/>
              </w:numPr>
              <w:spacing w:before="60" w:after="60"/>
              <w:rPr>
                <w:rFonts w:ascii="Arial" w:hAnsi="Arial" w:cs="Arial"/>
                <w:sz w:val="18"/>
                <w:szCs w:val="18"/>
              </w:rPr>
              <w:pPrChange w:id="71"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9F615B" w:rsidRDefault="009F615B">
            <w:pPr>
              <w:pStyle w:val="Akapitzlist"/>
              <w:numPr>
                <w:ilvl w:val="0"/>
                <w:numId w:val="238"/>
              </w:numPr>
              <w:spacing w:before="60" w:after="60"/>
              <w:rPr>
                <w:rFonts w:ascii="Arial" w:hAnsi="Arial" w:cs="Arial"/>
                <w:sz w:val="18"/>
                <w:szCs w:val="18"/>
              </w:rPr>
              <w:pPrChange w:id="72"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9F615B" w:rsidRDefault="009F615B">
            <w:pPr>
              <w:pStyle w:val="Akapitzlist"/>
              <w:numPr>
                <w:ilvl w:val="0"/>
                <w:numId w:val="238"/>
              </w:numPr>
              <w:spacing w:before="60" w:after="60"/>
              <w:rPr>
                <w:rFonts w:ascii="Arial" w:hAnsi="Arial" w:cs="Arial"/>
                <w:sz w:val="18"/>
                <w:szCs w:val="18"/>
              </w:rPr>
              <w:pPrChange w:id="73"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9F615B" w:rsidRDefault="009F615B">
            <w:pPr>
              <w:pStyle w:val="Akapitzlist"/>
              <w:numPr>
                <w:ilvl w:val="0"/>
                <w:numId w:val="238"/>
              </w:numPr>
              <w:spacing w:before="60" w:after="60"/>
              <w:rPr>
                <w:rFonts w:ascii="Arial" w:hAnsi="Arial" w:cs="Arial"/>
                <w:sz w:val="18"/>
                <w:szCs w:val="18"/>
              </w:rPr>
              <w:pPrChange w:id="74"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w:t>
            </w:r>
            <w:r w:rsidRPr="006D7F1D">
              <w:rPr>
                <w:rFonts w:ascii="Arial" w:hAnsi="Arial" w:cs="Arial"/>
                <w:color w:val="000000"/>
                <w:sz w:val="18"/>
                <w:szCs w:val="18"/>
              </w:rPr>
              <w:lastRenderedPageBreak/>
              <w:t xml:space="preserve">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lastRenderedPageBreak/>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lastRenderedPageBreak/>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lastRenderedPageBreak/>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lastRenderedPageBreak/>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formach </w:t>
            </w:r>
            <w:proofErr w:type="spellStart"/>
            <w:r w:rsidRPr="003B0284">
              <w:rPr>
                <w:rFonts w:ascii="Arial" w:eastAsiaTheme="minorHAnsi" w:hAnsi="Arial" w:cs="Arial"/>
                <w:sz w:val="18"/>
                <w:szCs w:val="18"/>
                <w:lang w:eastAsia="en-US"/>
              </w:rPr>
              <w:t>zdeinstytucjonalizowanych</w:t>
            </w:r>
            <w:proofErr w:type="spellEnd"/>
            <w:r w:rsidRPr="003B0284">
              <w:rPr>
                <w:rFonts w:ascii="Arial" w:eastAsiaTheme="minorHAnsi" w:hAnsi="Arial" w:cs="Arial"/>
                <w:sz w:val="18"/>
                <w:szCs w:val="18"/>
                <w:lang w:eastAsia="en-US"/>
              </w:rPr>
              <w:t xml:space="preserve">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9F615B" w:rsidRDefault="00756D89" w:rsidP="009F615B">
            <w:pPr>
              <w:pStyle w:val="Akapitzlist"/>
              <w:numPr>
                <w:ilvl w:val="0"/>
                <w:numId w:val="239"/>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t>
            </w:r>
            <w:proofErr w:type="spellStart"/>
            <w:r w:rsidRPr="003B0284">
              <w:rPr>
                <w:rFonts w:ascii="Arial" w:eastAsiaTheme="minorHAnsi" w:hAnsi="Arial" w:cs="Arial"/>
                <w:sz w:val="18"/>
                <w:szCs w:val="18"/>
                <w:lang w:eastAsia="en-US"/>
              </w:rPr>
              <w:t>wytchnieniową</w:t>
            </w:r>
            <w:proofErr w:type="spellEnd"/>
            <w:r w:rsidRPr="003B0284">
              <w:rPr>
                <w:rFonts w:ascii="Arial" w:eastAsiaTheme="minorHAnsi" w:hAnsi="Arial" w:cs="Arial"/>
                <w:sz w:val="18"/>
                <w:szCs w:val="18"/>
                <w:lang w:eastAsia="en-US"/>
              </w:rPr>
              <w:t>,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49"/>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683C3D" w:rsidP="000322DB">
            <w:pPr>
              <w:jc w:val="center"/>
              <w:rPr>
                <w:rFonts w:ascii="Arial" w:hAnsi="Arial" w:cs="Arial"/>
                <w:sz w:val="18"/>
                <w:szCs w:val="18"/>
              </w:rPr>
            </w:pPr>
            <w:hyperlink r:id="rId50" w:history="1">
              <w:r w:rsidR="00CE3CAB" w:rsidRPr="003B6C68">
                <w:rPr>
                  <w:rStyle w:val="Hipercze"/>
                  <w:rFonts w:ascii="Arial" w:hAnsi="Arial" w:cs="Arial"/>
                  <w:sz w:val="18"/>
                  <w:szCs w:val="18"/>
                </w:rPr>
                <w:t>sekretariat@wup.pl</w:t>
              </w:r>
            </w:hyperlink>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 xml:space="preserve">e-mail: </w:t>
            </w:r>
            <w:hyperlink r:id="rId51" w:history="1">
              <w:r w:rsidR="00CE3CAB" w:rsidRPr="003B6C68">
                <w:rPr>
                  <w:rStyle w:val="Hipercze"/>
                  <w:rFonts w:ascii="Arial" w:hAnsi="Arial" w:cs="Arial"/>
                  <w:sz w:val="18"/>
                  <w:szCs w:val="18"/>
                </w:rPr>
                <w:t>milena_stefanska@wup.pl</w:t>
              </w:r>
            </w:hyperlink>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75" w:name="_Toc59174356"/>
            <w:r w:rsidRPr="005C163A">
              <w:rPr>
                <w:b/>
                <w:sz w:val="20"/>
                <w:szCs w:val="20"/>
              </w:rPr>
              <w:t>7.6 Wsparcie rozwoju usług społecznych świadczonych w interesie ogólnym</w:t>
            </w:r>
            <w:r w:rsidR="005C163A">
              <w:rPr>
                <w:b/>
                <w:sz w:val="20"/>
                <w:szCs w:val="20"/>
              </w:rPr>
              <w:t xml:space="preserve"> – typ 4</w:t>
            </w:r>
            <w:bookmarkEnd w:id="75"/>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9F615B" w:rsidRDefault="000322DB" w:rsidP="009F615B">
            <w:pPr>
              <w:pStyle w:val="Akapitzlist"/>
              <w:numPr>
                <w:ilvl w:val="0"/>
                <w:numId w:val="25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9F615B" w:rsidRDefault="000322DB" w:rsidP="009F615B">
            <w:pPr>
              <w:pStyle w:val="Akapitzlist"/>
              <w:numPr>
                <w:ilvl w:val="0"/>
                <w:numId w:val="257"/>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7"/>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sz w:val="18"/>
                <w:szCs w:val="18"/>
              </w:rPr>
              <w:t xml:space="preserve">Liczba osób zagrożonych ubóstwem lub wykluczeniem </w:t>
            </w:r>
            <w:r w:rsidRPr="006D7F1D">
              <w:rPr>
                <w:rFonts w:ascii="Arial" w:hAnsi="Arial" w:cs="Arial"/>
                <w:sz w:val="18"/>
                <w:szCs w:val="18"/>
              </w:rPr>
              <w:lastRenderedPageBreak/>
              <w:t>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lastRenderedPageBreak/>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9F615B" w:rsidRDefault="009F615B">
            <w:pPr>
              <w:pStyle w:val="Akapitzlist"/>
              <w:numPr>
                <w:ilvl w:val="0"/>
                <w:numId w:val="260"/>
              </w:numPr>
              <w:jc w:val="center"/>
              <w:rPr>
                <w:rFonts w:ascii="Arial" w:hAnsi="Arial" w:cs="Arial"/>
                <w:i/>
                <w:color w:val="BFBFBF" w:themeColor="background1" w:themeShade="BF"/>
                <w:sz w:val="18"/>
                <w:szCs w:val="18"/>
              </w:rPr>
              <w:pPrChange w:id="76" w:author="kholubczat" w:date="2020-09-17T14:07:00Z">
                <w:pPr>
                  <w:pStyle w:val="Akapitzlist"/>
                  <w:numPr>
                    <w:numId w:val="269"/>
                  </w:numPr>
                  <w:ind w:left="720" w:hanging="360"/>
                  <w:jc w:val="center"/>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9F615B" w:rsidRDefault="009F615B">
            <w:pPr>
              <w:pStyle w:val="Akapitzlist"/>
              <w:numPr>
                <w:ilvl w:val="0"/>
                <w:numId w:val="260"/>
              </w:numPr>
              <w:spacing w:before="60" w:after="60"/>
              <w:rPr>
                <w:rFonts w:ascii="Arial" w:hAnsi="Arial" w:cs="Arial"/>
                <w:sz w:val="18"/>
                <w:szCs w:val="18"/>
              </w:rPr>
              <w:pPrChange w:id="77"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9F615B" w:rsidRDefault="009F615B">
            <w:pPr>
              <w:pStyle w:val="Akapitzlist"/>
              <w:numPr>
                <w:ilvl w:val="0"/>
                <w:numId w:val="260"/>
              </w:numPr>
              <w:spacing w:before="60" w:after="60"/>
              <w:rPr>
                <w:rFonts w:ascii="Arial" w:hAnsi="Arial" w:cs="Arial"/>
                <w:sz w:val="18"/>
                <w:szCs w:val="18"/>
              </w:rPr>
              <w:pPrChange w:id="78"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9F615B" w:rsidRDefault="009F615B">
            <w:pPr>
              <w:pStyle w:val="Akapitzlist"/>
              <w:numPr>
                <w:ilvl w:val="0"/>
                <w:numId w:val="260"/>
              </w:numPr>
              <w:spacing w:before="60" w:after="60"/>
              <w:rPr>
                <w:rFonts w:ascii="Arial" w:hAnsi="Arial" w:cs="Arial"/>
                <w:sz w:val="18"/>
                <w:szCs w:val="18"/>
              </w:rPr>
              <w:pPrChange w:id="79"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9F615B" w:rsidRDefault="000322DB" w:rsidP="009F615B">
            <w:pPr>
              <w:pStyle w:val="Akapitzlist"/>
              <w:numPr>
                <w:ilvl w:val="0"/>
                <w:numId w:val="260"/>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9F615B" w:rsidRDefault="009F615B">
            <w:pPr>
              <w:pStyle w:val="Akapitzlist"/>
              <w:numPr>
                <w:ilvl w:val="0"/>
                <w:numId w:val="260"/>
              </w:numPr>
              <w:spacing w:before="60" w:after="60"/>
              <w:rPr>
                <w:rFonts w:ascii="Arial" w:hAnsi="Arial" w:cs="Arial"/>
                <w:sz w:val="18"/>
                <w:szCs w:val="18"/>
              </w:rPr>
              <w:pPrChange w:id="80"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9F615B" w:rsidRDefault="009F615B">
            <w:pPr>
              <w:pStyle w:val="Akapitzlist"/>
              <w:numPr>
                <w:ilvl w:val="0"/>
                <w:numId w:val="260"/>
              </w:numPr>
              <w:spacing w:before="60" w:after="60"/>
              <w:rPr>
                <w:rFonts w:ascii="Arial" w:hAnsi="Arial" w:cs="Arial"/>
                <w:sz w:val="18"/>
                <w:szCs w:val="18"/>
              </w:rPr>
              <w:pPrChange w:id="81"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9F615B" w:rsidRDefault="009F615B">
            <w:pPr>
              <w:pStyle w:val="Akapitzlist"/>
              <w:numPr>
                <w:ilvl w:val="0"/>
                <w:numId w:val="260"/>
              </w:numPr>
              <w:spacing w:before="60" w:after="60"/>
              <w:rPr>
                <w:rFonts w:ascii="Arial" w:hAnsi="Arial" w:cs="Arial"/>
                <w:sz w:val="18"/>
                <w:szCs w:val="18"/>
              </w:rPr>
              <w:pPrChange w:id="82"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pStyle w:val="Akapitzlist"/>
              <w:numPr>
                <w:ilvl w:val="0"/>
                <w:numId w:val="258"/>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9F615B" w:rsidRDefault="009F615B">
            <w:pPr>
              <w:numPr>
                <w:ilvl w:val="0"/>
                <w:numId w:val="256"/>
              </w:numPr>
              <w:spacing w:before="120" w:after="40"/>
              <w:rPr>
                <w:rFonts w:ascii="Arial" w:hAnsi="Arial" w:cs="Arial"/>
                <w:color w:val="000000"/>
                <w:sz w:val="18"/>
                <w:szCs w:val="18"/>
              </w:rPr>
              <w:pPrChange w:id="83"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9F615B" w:rsidRDefault="009F615B">
            <w:pPr>
              <w:numPr>
                <w:ilvl w:val="0"/>
                <w:numId w:val="256"/>
              </w:numPr>
              <w:spacing w:before="120" w:after="40"/>
              <w:rPr>
                <w:rFonts w:ascii="Arial" w:hAnsi="Arial" w:cs="Arial"/>
                <w:color w:val="000000"/>
                <w:sz w:val="18"/>
                <w:szCs w:val="18"/>
              </w:rPr>
              <w:pPrChange w:id="84"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9F615B" w:rsidRDefault="009F615B">
            <w:pPr>
              <w:numPr>
                <w:ilvl w:val="0"/>
                <w:numId w:val="256"/>
              </w:numPr>
              <w:spacing w:before="120" w:after="40"/>
              <w:rPr>
                <w:rFonts w:ascii="Arial" w:hAnsi="Arial" w:cs="Arial"/>
                <w:color w:val="000000"/>
                <w:sz w:val="18"/>
                <w:szCs w:val="18"/>
              </w:rPr>
              <w:pPrChange w:id="85"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color w:val="000000"/>
                <w:sz w:val="18"/>
                <w:szCs w:val="18"/>
              </w:rPr>
              <w:lastRenderedPageBreak/>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86"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87"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88"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89"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90"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91"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92"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93"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9F615B" w:rsidRDefault="009F615B">
            <w:pPr>
              <w:numPr>
                <w:ilvl w:val="0"/>
                <w:numId w:val="256"/>
              </w:numPr>
              <w:spacing w:before="120" w:after="40"/>
              <w:rPr>
                <w:color w:val="000000"/>
                <w:highlight w:val="yellow"/>
              </w:rPr>
              <w:pPrChange w:id="94"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Default="000322D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0322DB">
      <w:pPr>
        <w:rPr>
          <w:rFonts w:ascii="Arial" w:hAnsi="Arial" w:cs="Arial"/>
          <w:b/>
        </w:rPr>
      </w:pPr>
    </w:p>
    <w:p w:rsidR="00CE3CAB" w:rsidRDefault="00CE3CAB" w:rsidP="00CE3CAB">
      <w:pPr>
        <w:jc w:val="center"/>
        <w:rPr>
          <w:rFonts w:ascii="Arial" w:hAnsi="Arial" w:cs="Arial"/>
          <w:b/>
          <w:sz w:val="40"/>
          <w:szCs w:val="40"/>
        </w:rPr>
      </w:pPr>
      <w:r>
        <w:rPr>
          <w:rFonts w:ascii="Arial" w:hAnsi="Arial" w:cs="Arial"/>
          <w:b/>
          <w:sz w:val="40"/>
          <w:szCs w:val="40"/>
        </w:rPr>
        <w:lastRenderedPageBreak/>
        <w:t>Plan działania na rok 2020</w:t>
      </w:r>
    </w:p>
    <w:p w:rsidR="00CE3CAB" w:rsidRDefault="00CE3CAB" w:rsidP="00CE3CAB">
      <w:pPr>
        <w:jc w:val="center"/>
        <w:rPr>
          <w:rFonts w:ascii="Arial" w:hAnsi="Arial" w:cs="Arial"/>
          <w:b/>
          <w:sz w:val="12"/>
          <w:szCs w:val="12"/>
        </w:rPr>
      </w:pPr>
    </w:p>
    <w:p w:rsidR="00CE3CAB" w:rsidRDefault="00CE3CAB" w:rsidP="00CE3CA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CE3CAB" w:rsidRDefault="00CE3CAB" w:rsidP="00CE3CA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84"/>
        <w:gridCol w:w="738"/>
        <w:gridCol w:w="1777"/>
        <w:gridCol w:w="1419"/>
        <w:gridCol w:w="766"/>
        <w:gridCol w:w="1920"/>
      </w:tblGrid>
      <w:tr w:rsidR="00CE3CAB" w:rsidTr="00B1023B">
        <w:trPr>
          <w:trHeight w:val="362"/>
        </w:trPr>
        <w:tc>
          <w:tcPr>
            <w:tcW w:w="9606" w:type="dxa"/>
            <w:gridSpan w:val="6"/>
            <w:shd w:val="clear" w:color="auto" w:fill="D9D9D9"/>
            <w:vAlign w:val="center"/>
          </w:tcPr>
          <w:p w:rsidR="00CE3CAB" w:rsidRDefault="00CE3CAB" w:rsidP="00B1023B">
            <w:pPr>
              <w:jc w:val="center"/>
              <w:rPr>
                <w:rFonts w:ascii="Arial" w:hAnsi="Arial" w:cs="Arial"/>
                <w:b/>
                <w:sz w:val="18"/>
                <w:szCs w:val="18"/>
              </w:rPr>
            </w:pPr>
            <w:r>
              <w:rPr>
                <w:rFonts w:ascii="Arial" w:hAnsi="Arial" w:cs="Arial"/>
                <w:b/>
                <w:sz w:val="18"/>
                <w:szCs w:val="18"/>
              </w:rPr>
              <w:t>INFORMACJE O INSTYTUCJI POŚREDNICZĄCEJ</w:t>
            </w:r>
          </w:p>
        </w:tc>
      </w:tr>
      <w:tr w:rsidR="00CE3CAB" w:rsidTr="00B1023B">
        <w:trPr>
          <w:trHeight w:val="511"/>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VII Włączenie społeczne</w:t>
            </w:r>
          </w:p>
        </w:tc>
      </w:tr>
      <w:tr w:rsidR="00CE3CAB" w:rsidTr="00B1023B">
        <w:trPr>
          <w:trHeight w:val="519"/>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CE3CAB" w:rsidRDefault="00CE3CAB" w:rsidP="00B1023B">
            <w:pPr>
              <w:jc w:val="center"/>
              <w:rPr>
                <w:rFonts w:ascii="Arial" w:hAnsi="Arial" w:cs="Arial"/>
                <w:sz w:val="18"/>
                <w:szCs w:val="18"/>
              </w:rPr>
            </w:pPr>
            <w:r>
              <w:rPr>
                <w:rFonts w:ascii="Arial" w:hAnsi="Arial" w:cs="Arial"/>
                <w:sz w:val="18"/>
                <w:szCs w:val="18"/>
              </w:rPr>
              <w:t>Wojewódzki Urząd Pracy w Szczecinie</w:t>
            </w:r>
          </w:p>
        </w:tc>
      </w:tr>
      <w:tr w:rsidR="00CE3CAB" w:rsidTr="00B1023B">
        <w:trPr>
          <w:trHeight w:val="348"/>
        </w:trPr>
        <w:tc>
          <w:tcPr>
            <w:tcW w:w="2985" w:type="dxa"/>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CE3CAB" w:rsidRDefault="00CE3CAB" w:rsidP="00B1023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CE3CAB" w:rsidTr="00B1023B">
        <w:trPr>
          <w:trHeight w:val="358"/>
        </w:trPr>
        <w:tc>
          <w:tcPr>
            <w:tcW w:w="2985"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CE3CAB" w:rsidRPr="0094098C" w:rsidRDefault="00CE3CAB" w:rsidP="00B1023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CE3CAB" w:rsidRDefault="00B1023B" w:rsidP="00B1023B">
            <w:pPr>
              <w:jc w:val="center"/>
              <w:rPr>
                <w:rFonts w:ascii="Arial" w:hAnsi="Arial" w:cs="Arial"/>
                <w:b/>
                <w:sz w:val="18"/>
                <w:szCs w:val="18"/>
              </w:rPr>
            </w:pPr>
            <w:r w:rsidRPr="00017EEA">
              <w:rPr>
                <w:rFonts w:ascii="Arial" w:hAnsi="Arial" w:cs="Arial"/>
                <w:sz w:val="20"/>
                <w:szCs w:val="20"/>
              </w:rPr>
              <w:t>42 56 1</w:t>
            </w:r>
            <w:r>
              <w:rPr>
                <w:rFonts w:ascii="Arial" w:hAnsi="Arial" w:cs="Arial"/>
                <w:sz w:val="20"/>
                <w:szCs w:val="20"/>
              </w:rPr>
              <w:t>66</w:t>
            </w:r>
          </w:p>
        </w:tc>
        <w:tc>
          <w:tcPr>
            <w:tcW w:w="1419" w:type="dxa"/>
            <w:tcBorders>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CE3CAB" w:rsidRDefault="00CE3CAB" w:rsidP="00B1023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CE3CAB" w:rsidRDefault="00B1023B" w:rsidP="00B1023B">
            <w:pPr>
              <w:jc w:val="center"/>
              <w:rPr>
                <w:rFonts w:ascii="Arial" w:hAnsi="Arial" w:cs="Arial"/>
                <w:sz w:val="18"/>
                <w:szCs w:val="18"/>
              </w:rPr>
            </w:pPr>
            <w:r w:rsidRPr="00017EEA">
              <w:rPr>
                <w:rFonts w:ascii="Arial" w:hAnsi="Arial" w:cs="Arial"/>
                <w:sz w:val="20"/>
                <w:szCs w:val="20"/>
              </w:rPr>
              <w:t>42 56 103</w:t>
            </w:r>
          </w:p>
        </w:tc>
      </w:tr>
      <w:tr w:rsidR="00CE3CAB" w:rsidTr="00B1023B">
        <w:trPr>
          <w:trHeight w:val="354"/>
        </w:trPr>
        <w:tc>
          <w:tcPr>
            <w:tcW w:w="2985" w:type="dxa"/>
            <w:tcBorders>
              <w:top w:val="single" w:sz="2" w:space="0" w:color="auto"/>
              <w:bottom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CE3CAB" w:rsidRDefault="00B1023B" w:rsidP="00B1023B">
            <w:pPr>
              <w:jc w:val="center"/>
              <w:rPr>
                <w:rFonts w:ascii="Arial" w:hAnsi="Arial" w:cs="Arial"/>
                <w:sz w:val="18"/>
                <w:szCs w:val="18"/>
              </w:rPr>
            </w:pPr>
            <w:r>
              <w:rPr>
                <w:rFonts w:ascii="Arial" w:hAnsi="Arial" w:cs="Arial"/>
                <w:sz w:val="20"/>
                <w:szCs w:val="20"/>
              </w:rPr>
              <w:t>marta_lisowska</w:t>
            </w:r>
            <w:r w:rsidRPr="00017EEA">
              <w:rPr>
                <w:rFonts w:ascii="Arial" w:hAnsi="Arial" w:cs="Arial"/>
                <w:sz w:val="20"/>
                <w:szCs w:val="20"/>
              </w:rPr>
              <w:t>@wup.pl</w:t>
            </w:r>
          </w:p>
        </w:tc>
      </w:tr>
      <w:tr w:rsidR="00CE3CAB" w:rsidRPr="008A588A" w:rsidTr="00B1023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CE3CAB" w:rsidRDefault="00CE3CAB" w:rsidP="00B1023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CE3CAB" w:rsidRPr="00EC70B9" w:rsidRDefault="00B1023B" w:rsidP="00B1023B">
            <w:pPr>
              <w:jc w:val="center"/>
              <w:rPr>
                <w:rFonts w:ascii="Arial" w:hAnsi="Arial" w:cs="Arial"/>
                <w:sz w:val="18"/>
                <w:szCs w:val="18"/>
              </w:rPr>
            </w:pPr>
            <w:r>
              <w:rPr>
                <w:rFonts w:ascii="Arial" w:hAnsi="Arial" w:cs="Arial"/>
                <w:sz w:val="20"/>
                <w:szCs w:val="20"/>
              </w:rPr>
              <w:t>Marta Lisowska</w:t>
            </w:r>
          </w:p>
        </w:tc>
      </w:tr>
    </w:tbl>
    <w:p w:rsidR="00CE3CAB" w:rsidRPr="00EC70B9" w:rsidRDefault="00CE3CAB" w:rsidP="00CE3CAB">
      <w:pPr>
        <w:rPr>
          <w:rFonts w:ascii="Arial" w:hAnsi="Arial" w:cs="Arial"/>
          <w:b/>
        </w:rPr>
      </w:pPr>
      <w:r w:rsidRPr="00EC70B9">
        <w:rPr>
          <w:rFonts w:ascii="Arial" w:hAnsi="Arial" w:cs="Arial"/>
          <w:b/>
        </w:rPr>
        <w:br w:type="column"/>
      </w:r>
    </w:p>
    <w:p w:rsidR="00CE3CAB" w:rsidRPr="00CE6F01" w:rsidRDefault="00CE3CAB" w:rsidP="000322D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B1023B" w:rsidTr="00B1023B">
        <w:trPr>
          <w:trHeight w:val="362"/>
        </w:trPr>
        <w:tc>
          <w:tcPr>
            <w:tcW w:w="9889" w:type="dxa"/>
            <w:shd w:val="clear" w:color="auto" w:fill="E77B39"/>
            <w:vAlign w:val="center"/>
          </w:tcPr>
          <w:p w:rsidR="00B1023B" w:rsidRPr="00823433" w:rsidRDefault="00B1023B" w:rsidP="00823433">
            <w:pPr>
              <w:jc w:val="center"/>
              <w:rPr>
                <w:rFonts w:ascii="Arial" w:hAnsi="Arial" w:cs="Arial"/>
                <w:b/>
                <w:sz w:val="20"/>
                <w:szCs w:val="20"/>
              </w:rPr>
            </w:pPr>
            <w:r w:rsidRPr="00823433">
              <w:rPr>
                <w:rFonts w:ascii="Arial" w:hAnsi="Arial" w:cs="Arial"/>
                <w:b/>
                <w:sz w:val="20"/>
                <w:szCs w:val="20"/>
              </w:rPr>
              <w:t>KARTA DZIAŁANIA</w:t>
            </w:r>
          </w:p>
          <w:p w:rsidR="00B1023B" w:rsidRPr="00823433" w:rsidRDefault="00B1023B" w:rsidP="00823433">
            <w:pPr>
              <w:pStyle w:val="Nagwek2"/>
            </w:pPr>
            <w:bookmarkStart w:id="95" w:name="_Toc59174357"/>
            <w:r w:rsidRPr="00823433">
              <w:rPr>
                <w:b/>
                <w:sz w:val="20"/>
                <w:szCs w:val="20"/>
              </w:rPr>
              <w:t>7.6 Wsparcie rozwoju usług społecznych świadczonych w interesie ogólnym – typ 5</w:t>
            </w:r>
            <w:bookmarkEnd w:id="95"/>
          </w:p>
        </w:tc>
      </w:tr>
    </w:tbl>
    <w:p w:rsidR="00B1023B" w:rsidDel="00B1023B" w:rsidRDefault="00B1023B" w:rsidP="00756D89">
      <w:pPr>
        <w:rPr>
          <w:del w:id="96" w:author="Sims" w:date="2020-12-16T14:50:00Z"/>
          <w:rFonts w:ascii="Arial" w:hAnsi="Arial" w:cs="Arial"/>
          <w:b/>
        </w:rPr>
      </w:pPr>
    </w:p>
    <w:p w:rsidR="00B1023B" w:rsidRDefault="00B1023B" w:rsidP="00B1023B">
      <w:pPr>
        <w:rPr>
          <w:rFonts w:ascii="Arial" w:hAnsi="Arial" w:cs="Arial"/>
        </w:rPr>
      </w:pPr>
    </w:p>
    <w:tbl>
      <w:tblPr>
        <w:tblW w:w="9878"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1462"/>
        <w:gridCol w:w="558"/>
        <w:gridCol w:w="435"/>
        <w:gridCol w:w="1656"/>
        <w:gridCol w:w="1559"/>
        <w:gridCol w:w="1134"/>
      </w:tblGrid>
      <w:tr w:rsidR="00B1023B" w:rsidRPr="00017EEA" w:rsidTr="00B1023B">
        <w:trPr>
          <w:trHeight w:val="362"/>
        </w:trPr>
        <w:tc>
          <w:tcPr>
            <w:tcW w:w="9878" w:type="dxa"/>
            <w:gridSpan w:val="8"/>
            <w:tcBorders>
              <w:top w:val="single" w:sz="1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B1023B" w:rsidRPr="00017EEA" w:rsidTr="00B1023B">
        <w:trPr>
          <w:trHeight w:val="54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Planowany tytuł projektu</w:t>
            </w:r>
          </w:p>
        </w:tc>
        <w:tc>
          <w:tcPr>
            <w:tcW w:w="7383" w:type="dxa"/>
            <w:gridSpan w:val="7"/>
            <w:tcBorders>
              <w:top w:val="single" w:sz="2" w:space="0" w:color="auto"/>
            </w:tcBorders>
          </w:tcPr>
          <w:p w:rsidR="00B1023B" w:rsidRPr="00017EEA" w:rsidRDefault="00B1023B" w:rsidP="00B1023B">
            <w:pPr>
              <w:jc w:val="both"/>
              <w:rPr>
                <w:rFonts w:ascii="Arial" w:hAnsi="Arial" w:cs="Arial"/>
                <w:b/>
                <w:sz w:val="20"/>
                <w:szCs w:val="20"/>
              </w:rPr>
            </w:pPr>
          </w:p>
          <w:p w:rsidR="00B1023B" w:rsidRPr="00017EEA" w:rsidRDefault="00B1023B" w:rsidP="00B1023B">
            <w:pPr>
              <w:jc w:val="both"/>
              <w:rPr>
                <w:rFonts w:ascii="Arial" w:hAnsi="Arial" w:cs="Arial"/>
                <w:b/>
                <w:sz w:val="20"/>
                <w:szCs w:val="20"/>
              </w:rPr>
            </w:pPr>
            <w:r w:rsidRPr="00017EEA">
              <w:rPr>
                <w:rFonts w:ascii="Arial" w:hAnsi="Arial" w:cs="Arial"/>
                <w:b/>
                <w:sz w:val="20"/>
                <w:szCs w:val="20"/>
              </w:rPr>
              <w:t>Nie dotyczy.</w:t>
            </w:r>
          </w:p>
        </w:tc>
      </w:tr>
      <w:tr w:rsidR="00B1023B" w:rsidRPr="00017EEA" w:rsidTr="00B1023B">
        <w:trPr>
          <w:trHeight w:val="1167"/>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383" w:type="dxa"/>
            <w:gridSpan w:val="7"/>
            <w:tcBorders>
              <w:top w:val="single" w:sz="2" w:space="0" w:color="auto"/>
            </w:tcBorders>
          </w:tcPr>
          <w:p w:rsidR="00B1023B" w:rsidRPr="005D7376" w:rsidRDefault="00B1023B" w:rsidP="00B1023B">
            <w:pPr>
              <w:jc w:val="both"/>
              <w:rPr>
                <w:rFonts w:ascii="Arial" w:hAnsi="Arial" w:cs="Arial"/>
                <w:sz w:val="20"/>
                <w:szCs w:val="20"/>
              </w:rPr>
            </w:pPr>
            <w:r w:rsidRPr="005D7376">
              <w:rPr>
                <w:rFonts w:ascii="Arial" w:hAnsi="Arial" w:cs="Arial"/>
                <w:sz w:val="20"/>
                <w:szCs w:val="20"/>
              </w:rPr>
              <w:t xml:space="preserve">Zwiększenie dostępności usług społecznych w szczególności usług środowiskowych, opiekuńczych oraz usług wsparcia rodziny i pieczy zastępczej dla osób zagrożonych ubóstwem i/lub wykluczeniem społecznym. </w:t>
            </w:r>
          </w:p>
        </w:tc>
      </w:tr>
      <w:tr w:rsidR="00B1023B" w:rsidRPr="00017EEA" w:rsidTr="00B1023B">
        <w:trPr>
          <w:trHeight w:val="234"/>
        </w:trPr>
        <w:tc>
          <w:tcPr>
            <w:tcW w:w="2495" w:type="dxa"/>
            <w:tcBorders>
              <w:top w:val="single" w:sz="2" w:space="0" w:color="auto"/>
            </w:tcBorders>
            <w:shd w:val="clear" w:color="auto" w:fill="FFCC99"/>
            <w:vAlign w:val="center"/>
          </w:tcPr>
          <w:p w:rsidR="00B1023B" w:rsidRPr="00CF4BF5" w:rsidRDefault="00B1023B" w:rsidP="00B1023B">
            <w:pPr>
              <w:jc w:val="both"/>
              <w:rPr>
                <w:rFonts w:ascii="Arial" w:hAnsi="Arial" w:cs="Arial"/>
                <w:sz w:val="20"/>
                <w:szCs w:val="20"/>
              </w:rPr>
            </w:pPr>
            <w:r w:rsidRPr="00CF4BF5">
              <w:rPr>
                <w:rFonts w:ascii="Arial" w:hAnsi="Arial" w:cs="Arial"/>
                <w:sz w:val="20"/>
                <w:szCs w:val="20"/>
              </w:rPr>
              <w:t>Typ/typy projektów przewidziane do realizacji w ramach projektu</w:t>
            </w:r>
          </w:p>
        </w:tc>
        <w:tc>
          <w:tcPr>
            <w:tcW w:w="7383" w:type="dxa"/>
            <w:gridSpan w:val="7"/>
            <w:tcBorders>
              <w:top w:val="single" w:sz="2" w:space="0" w:color="auto"/>
            </w:tcBorders>
          </w:tcPr>
          <w:p w:rsidR="00B1023B" w:rsidRPr="00CF4BF5" w:rsidRDefault="00B1023B" w:rsidP="00B1023B">
            <w:pPr>
              <w:rPr>
                <w:rFonts w:ascii="Arial" w:hAnsi="Arial" w:cs="Arial"/>
                <w:sz w:val="20"/>
                <w:szCs w:val="20"/>
              </w:rPr>
            </w:pPr>
            <w:r w:rsidRPr="00CF4BF5">
              <w:rPr>
                <w:rFonts w:ascii="Arial" w:hAnsi="Arial" w:cs="Arial"/>
                <w:sz w:val="20"/>
                <w:szCs w:val="20"/>
              </w:rPr>
              <w:t>Walka z wykluczeniem transportowym poprzez realizację projektu pilotażowego „Transport na życzenie” zakładającego finansowanie wydatków związanych ze świadczeniem usług transportowych  w zakresie:</w:t>
            </w:r>
          </w:p>
          <w:p w:rsidR="00B1023B" w:rsidRPr="00CF4BF5" w:rsidRDefault="00B1023B" w:rsidP="00B1023B">
            <w:pPr>
              <w:pStyle w:val="Akapitzlist"/>
              <w:numPr>
                <w:ilvl w:val="0"/>
                <w:numId w:val="294"/>
              </w:numPr>
              <w:ind w:left="329" w:hanging="283"/>
              <w:rPr>
                <w:rFonts w:ascii="Arial" w:hAnsi="Arial" w:cs="Arial"/>
                <w:sz w:val="24"/>
                <w:szCs w:val="20"/>
              </w:rPr>
            </w:pPr>
            <w:r w:rsidRPr="00CF4BF5">
              <w:rPr>
                <w:rFonts w:ascii="Arial" w:hAnsi="Arial" w:cs="Arial"/>
                <w:szCs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B1023B" w:rsidRPr="00CF4BF5" w:rsidRDefault="00B1023B" w:rsidP="00B1023B">
            <w:pPr>
              <w:pStyle w:val="Akapitzlist"/>
              <w:numPr>
                <w:ilvl w:val="0"/>
                <w:numId w:val="294"/>
              </w:numPr>
              <w:ind w:left="329" w:hanging="283"/>
              <w:rPr>
                <w:rFonts w:ascii="Arial" w:hAnsi="Arial" w:cs="Arial"/>
                <w:szCs w:val="20"/>
              </w:rPr>
            </w:pPr>
            <w:r w:rsidRPr="00CF4BF5">
              <w:rPr>
                <w:rFonts w:ascii="Arial" w:hAnsi="Arial" w:cs="Arial"/>
                <w:szCs w:val="20"/>
              </w:rPr>
              <w:t xml:space="preserve"> wydatki związane z uruchomieniem dyspozytorni (w szczególności zakup lub leasing sprzętu komputerowego, oprogramowania, </w:t>
            </w:r>
            <w:proofErr w:type="spellStart"/>
            <w:r w:rsidRPr="00CF4BF5">
              <w:rPr>
                <w:rFonts w:ascii="Arial" w:hAnsi="Arial" w:cs="Arial"/>
                <w:szCs w:val="20"/>
              </w:rPr>
              <w:t>gps</w:t>
            </w:r>
            <w:proofErr w:type="spellEnd"/>
            <w:r w:rsidRPr="00CF4BF5">
              <w:rPr>
                <w:rFonts w:ascii="Arial" w:hAnsi="Arial" w:cs="Arial"/>
                <w:szCs w:val="20"/>
              </w:rPr>
              <w:t>, remont/adaptacja  pomieszczenia przeznaczonego na dyspozytornię, koszty zatrudnienia dyspozytora oraz wyposażenia jego stanowiska pracy).</w:t>
            </w:r>
          </w:p>
          <w:p w:rsidR="00B1023B" w:rsidRPr="00CF4BF5" w:rsidRDefault="00B1023B" w:rsidP="00B1023B">
            <w:pPr>
              <w:tabs>
                <w:tab w:val="left" w:pos="284"/>
              </w:tabs>
              <w:ind w:left="720"/>
              <w:jc w:val="both"/>
              <w:rPr>
                <w:rFonts w:ascii="Arial" w:hAnsi="Arial" w:cs="Arial"/>
                <w:szCs w:val="20"/>
              </w:rPr>
            </w:pPr>
          </w:p>
        </w:tc>
      </w:tr>
      <w:tr w:rsidR="00B1023B" w:rsidRPr="00017EEA" w:rsidTr="00B1023B">
        <w:trPr>
          <w:trHeight w:val="519"/>
        </w:trPr>
        <w:tc>
          <w:tcPr>
            <w:tcW w:w="2495" w:type="dxa"/>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Beneficjent pozakonkursowy</w:t>
            </w:r>
          </w:p>
        </w:tc>
        <w:tc>
          <w:tcPr>
            <w:tcW w:w="7383" w:type="dxa"/>
            <w:gridSpan w:val="7"/>
            <w:vAlign w:val="center"/>
          </w:tcPr>
          <w:p w:rsidR="00B1023B" w:rsidRPr="00A11616" w:rsidRDefault="00B1023B" w:rsidP="00B1023B">
            <w:pPr>
              <w:spacing w:before="60" w:after="60"/>
              <w:rPr>
                <w:rFonts w:ascii="Arial" w:hAnsi="Arial" w:cs="Arial"/>
                <w:color w:val="000000"/>
                <w:sz w:val="20"/>
                <w:szCs w:val="20"/>
              </w:rPr>
            </w:pPr>
            <w:r w:rsidRPr="003111C1">
              <w:rPr>
                <w:rFonts w:ascii="Arial" w:hAnsi="Arial" w:cs="Arial"/>
                <w:sz w:val="20"/>
                <w:szCs w:val="20"/>
              </w:rPr>
              <w:t>Gmina Golczewo, Gmina Międzyzdroje, Gmina Sławoborze, Gmina Węgorzyno, G</w:t>
            </w:r>
            <w:r>
              <w:rPr>
                <w:rFonts w:ascii="Arial" w:hAnsi="Arial" w:cs="Arial"/>
                <w:sz w:val="20"/>
                <w:szCs w:val="20"/>
              </w:rPr>
              <w:t>mina Wierzchowo, Gmina Wolin,</w:t>
            </w:r>
            <w:r w:rsidRPr="00A11616">
              <w:rPr>
                <w:rFonts w:ascii="Arial" w:hAnsi="Arial" w:cs="Arial"/>
                <w:color w:val="000000"/>
                <w:sz w:val="20"/>
                <w:szCs w:val="20"/>
              </w:rPr>
              <w:t xml:space="preserve"> Powiat Kamieński, Powiat Łobeski, Powiat Drawski, Powiat Świdwiński</w:t>
            </w:r>
            <w:r w:rsidRPr="003111C1">
              <w:rPr>
                <w:rFonts w:ascii="Arial" w:hAnsi="Arial" w:cs="Arial"/>
                <w:sz w:val="20"/>
                <w:szCs w:val="20"/>
              </w:rPr>
              <w:t>.</w:t>
            </w:r>
          </w:p>
        </w:tc>
      </w:tr>
      <w:tr w:rsidR="00B1023B" w:rsidRPr="00017EEA" w:rsidTr="00B1023B">
        <w:trPr>
          <w:trHeight w:val="572"/>
        </w:trPr>
        <w:tc>
          <w:tcPr>
            <w:tcW w:w="2495" w:type="dxa"/>
            <w:tcBorders>
              <w:top w:val="single" w:sz="2" w:space="0" w:color="auto"/>
              <w:bottom w:val="single" w:sz="2" w:space="0" w:color="auto"/>
            </w:tcBorders>
            <w:shd w:val="clear" w:color="auto" w:fill="FFCC99"/>
            <w:vAlign w:val="center"/>
          </w:tcPr>
          <w:p w:rsidR="00B1023B" w:rsidRPr="00DF26BB" w:rsidRDefault="00B1023B" w:rsidP="00B1023B">
            <w:pPr>
              <w:jc w:val="both"/>
              <w:rPr>
                <w:rFonts w:ascii="Arial" w:hAnsi="Arial" w:cs="Arial"/>
                <w:sz w:val="20"/>
                <w:szCs w:val="20"/>
              </w:rPr>
            </w:pPr>
            <w:r w:rsidRPr="00DF26BB">
              <w:rPr>
                <w:rFonts w:ascii="Arial" w:hAnsi="Arial" w:cs="Arial"/>
                <w:sz w:val="20"/>
                <w:szCs w:val="20"/>
              </w:rPr>
              <w:t>Okres realizacji projektu</w:t>
            </w:r>
          </w:p>
        </w:tc>
        <w:tc>
          <w:tcPr>
            <w:tcW w:w="7383" w:type="dxa"/>
            <w:gridSpan w:val="7"/>
            <w:tcBorders>
              <w:top w:val="single" w:sz="2" w:space="0" w:color="auto"/>
            </w:tcBorders>
            <w:vAlign w:val="center"/>
          </w:tcPr>
          <w:p w:rsidR="00B1023B" w:rsidRPr="00DF26BB" w:rsidRDefault="00B1023B" w:rsidP="00B1023B">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w:t>
            </w:r>
            <w:r>
              <w:rPr>
                <w:rFonts w:ascii="Arial" w:hAnsi="Arial" w:cs="Arial"/>
                <w:b/>
                <w:sz w:val="20"/>
                <w:szCs w:val="20"/>
              </w:rPr>
              <w:t xml:space="preserve">2 </w:t>
            </w:r>
            <w:r w:rsidRPr="00A11616">
              <w:rPr>
                <w:rFonts w:ascii="Arial" w:hAnsi="Arial" w:cs="Arial"/>
                <w:sz w:val="20"/>
                <w:szCs w:val="20"/>
              </w:rPr>
              <w:t>(</w:t>
            </w:r>
            <w:r w:rsidRPr="00CF4BF5">
              <w:rPr>
                <w:rFonts w:ascii="Arial" w:hAnsi="Arial" w:cs="Arial"/>
                <w:sz w:val="20"/>
                <w:szCs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tym zakresie.</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Kwota planowanych wydatków w projekcie</w:t>
            </w:r>
          </w:p>
        </w:tc>
      </w:tr>
      <w:tr w:rsidR="00B1023B" w:rsidRPr="00017EEA" w:rsidTr="00B1023B">
        <w:trPr>
          <w:trHeight w:val="618"/>
        </w:trPr>
        <w:tc>
          <w:tcPr>
            <w:tcW w:w="509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Pr>
                <w:rFonts w:ascii="Arial" w:hAnsi="Arial" w:cs="Arial"/>
                <w:sz w:val="20"/>
                <w:szCs w:val="20"/>
              </w:rPr>
              <w:t>w latach 2021-2022</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c>
          <w:tcPr>
            <w:tcW w:w="4784" w:type="dxa"/>
            <w:gridSpan w:val="4"/>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ogółem w projekcie</w:t>
            </w:r>
          </w:p>
          <w:p w:rsidR="00B1023B" w:rsidRPr="00017EEA" w:rsidRDefault="00B1023B" w:rsidP="00B1023B">
            <w:pPr>
              <w:jc w:val="both"/>
              <w:rPr>
                <w:rFonts w:ascii="Arial" w:hAnsi="Arial" w:cs="Arial"/>
                <w:sz w:val="20"/>
                <w:szCs w:val="20"/>
              </w:rPr>
            </w:pPr>
            <w:r w:rsidRPr="00017EEA">
              <w:rPr>
                <w:rFonts w:ascii="Arial" w:hAnsi="Arial" w:cs="Arial"/>
                <w:b/>
                <w:sz w:val="20"/>
                <w:szCs w:val="20"/>
              </w:rPr>
              <w:t>(w tym krajowy wkład publiczny)</w:t>
            </w:r>
          </w:p>
        </w:tc>
      </w:tr>
      <w:tr w:rsidR="00B1023B" w:rsidRPr="00017EEA" w:rsidTr="00B1023B">
        <w:trPr>
          <w:trHeight w:val="481"/>
        </w:trPr>
        <w:tc>
          <w:tcPr>
            <w:tcW w:w="509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c>
          <w:tcPr>
            <w:tcW w:w="4784" w:type="dxa"/>
            <w:gridSpan w:val="4"/>
            <w:tcBorders>
              <w:top w:val="single" w:sz="2" w:space="0" w:color="auto"/>
              <w:bottom w:val="single" w:sz="2" w:space="0" w:color="auto"/>
            </w:tcBorders>
            <w:shd w:val="clear" w:color="auto" w:fill="FFFFFF"/>
            <w:vAlign w:val="center"/>
          </w:tcPr>
          <w:p w:rsidR="00B1023B" w:rsidRPr="00017EEA" w:rsidRDefault="00B1023B" w:rsidP="00B1023B">
            <w:pPr>
              <w:jc w:val="both"/>
              <w:rPr>
                <w:rFonts w:ascii="Arial" w:hAnsi="Arial" w:cs="Arial"/>
                <w:b/>
                <w:sz w:val="20"/>
                <w:szCs w:val="20"/>
              </w:rPr>
            </w:pPr>
            <w:r>
              <w:rPr>
                <w:rFonts w:ascii="Arial" w:hAnsi="Arial" w:cs="Arial"/>
                <w:b/>
                <w:sz w:val="20"/>
                <w:szCs w:val="20"/>
              </w:rPr>
              <w:t>5 000 000,00 PLN</w:t>
            </w:r>
          </w:p>
        </w:tc>
      </w:tr>
      <w:tr w:rsidR="00B1023B" w:rsidRPr="00017EEA" w:rsidTr="00B1023B">
        <w:trPr>
          <w:trHeight w:val="618"/>
        </w:trPr>
        <w:tc>
          <w:tcPr>
            <w:tcW w:w="9878" w:type="dxa"/>
            <w:gridSpan w:val="8"/>
            <w:tcBorders>
              <w:top w:val="single" w:sz="2" w:space="0" w:color="auto"/>
              <w:bottom w:val="single" w:sz="2" w:space="0" w:color="auto"/>
            </w:tcBorders>
            <w:shd w:val="clear" w:color="auto" w:fill="FFCC99"/>
            <w:vAlign w:val="center"/>
          </w:tcPr>
          <w:p w:rsidR="00B1023B" w:rsidRPr="00017EEA" w:rsidRDefault="00B1023B" w:rsidP="00B1023B">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B1023B" w:rsidRPr="00017EEA" w:rsidTr="00B1023B">
        <w:trPr>
          <w:trHeight w:val="478"/>
        </w:trPr>
        <w:tc>
          <w:tcPr>
            <w:tcW w:w="3074" w:type="dxa"/>
            <w:gridSpan w:val="2"/>
            <w:vMerge w:val="restart"/>
            <w:tcBorders>
              <w:top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Nazwa wskaźnika</w:t>
            </w:r>
          </w:p>
        </w:tc>
        <w:tc>
          <w:tcPr>
            <w:tcW w:w="1462" w:type="dxa"/>
            <w:vMerge w:val="restart"/>
            <w:tcBorders>
              <w:top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Wskaźnik realizujący ramy wykonania</w:t>
            </w:r>
          </w:p>
          <w:p w:rsidR="00B1023B" w:rsidRPr="00017EEA" w:rsidRDefault="00B1023B" w:rsidP="00B1023B">
            <w:pPr>
              <w:jc w:val="both"/>
              <w:rPr>
                <w:rFonts w:ascii="Arial" w:hAnsi="Arial" w:cs="Arial"/>
                <w:sz w:val="20"/>
                <w:szCs w:val="20"/>
              </w:rPr>
            </w:pPr>
            <w:r w:rsidRPr="00017EEA">
              <w:rPr>
                <w:rFonts w:ascii="Arial" w:hAnsi="Arial" w:cs="Arial"/>
                <w:sz w:val="20"/>
                <w:szCs w:val="20"/>
              </w:rPr>
              <w:t>T/N</w:t>
            </w:r>
          </w:p>
        </w:tc>
      </w:tr>
      <w:tr w:rsidR="00B1023B" w:rsidRPr="00017EEA" w:rsidTr="00B1023B">
        <w:trPr>
          <w:trHeight w:val="478"/>
        </w:trPr>
        <w:tc>
          <w:tcPr>
            <w:tcW w:w="3074" w:type="dxa"/>
            <w:gridSpan w:val="2"/>
            <w:vMerge/>
            <w:tcBorders>
              <w:bottom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462" w:type="dxa"/>
            <w:vMerge/>
            <w:tcBorders>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993" w:type="dxa"/>
            <w:gridSpan w:val="2"/>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r w:rsidRPr="00017EEA">
              <w:rPr>
                <w:rFonts w:ascii="Arial" w:hAnsi="Arial" w:cs="Arial"/>
                <w:sz w:val="20"/>
                <w:szCs w:val="20"/>
              </w:rPr>
              <w:t>Wartość</w:t>
            </w:r>
          </w:p>
        </w:tc>
        <w:tc>
          <w:tcPr>
            <w:tcW w:w="1559"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c>
          <w:tcPr>
            <w:tcW w:w="1134" w:type="dxa"/>
            <w:vMerge/>
            <w:tcBorders>
              <w:top w:val="single" w:sz="2" w:space="0" w:color="auto"/>
              <w:left w:val="single" w:sz="2" w:space="0" w:color="auto"/>
              <w:bottom w:val="single" w:sz="2" w:space="0" w:color="auto"/>
              <w:right w:val="single" w:sz="2" w:space="0" w:color="auto"/>
            </w:tcBorders>
            <w:shd w:val="clear" w:color="auto" w:fill="FFCC99"/>
            <w:vAlign w:val="center"/>
          </w:tcPr>
          <w:p w:rsidR="00B1023B" w:rsidRPr="00017EEA" w:rsidRDefault="00B1023B" w:rsidP="00B1023B">
            <w:pPr>
              <w:jc w:val="both"/>
              <w:rPr>
                <w:rFonts w:ascii="Arial" w:hAnsi="Arial" w:cs="Arial"/>
                <w:sz w:val="20"/>
                <w:szCs w:val="20"/>
              </w:rPr>
            </w:pPr>
          </w:p>
        </w:tc>
      </w:tr>
      <w:tr w:rsidR="00B1023B" w:rsidRPr="00017EEA" w:rsidTr="00B1023B">
        <w:trPr>
          <w:trHeight w:val="518"/>
        </w:trPr>
        <w:tc>
          <w:tcPr>
            <w:tcW w:w="3074" w:type="dxa"/>
            <w:gridSpan w:val="2"/>
            <w:vMerge w:val="restart"/>
            <w:tcBorders>
              <w:top w:val="single" w:sz="6" w:space="0" w:color="auto"/>
            </w:tcBorders>
            <w:vAlign w:val="center"/>
          </w:tcPr>
          <w:p w:rsidR="00B1023B" w:rsidRPr="008502B5" w:rsidRDefault="00B1023B" w:rsidP="00B1023B">
            <w:pPr>
              <w:jc w:val="both"/>
              <w:rPr>
                <w:rFonts w:ascii="Arial" w:hAnsi="Arial" w:cs="Arial"/>
                <w:i/>
                <w:sz w:val="20"/>
                <w:szCs w:val="20"/>
              </w:rPr>
            </w:pPr>
            <w:r w:rsidRPr="008502B5">
              <w:rPr>
                <w:rFonts w:ascii="Arial" w:hAnsi="Arial" w:cs="Arial"/>
                <w:i/>
                <w:sz w:val="20"/>
                <w:szCs w:val="20"/>
              </w:rPr>
              <w:t xml:space="preserve">Liczba </w:t>
            </w:r>
            <w:r>
              <w:rPr>
                <w:rFonts w:ascii="Arial" w:hAnsi="Arial" w:cs="Arial"/>
                <w:i/>
                <w:sz w:val="20"/>
                <w:szCs w:val="20"/>
              </w:rPr>
              <w:t>gmin</w:t>
            </w:r>
            <w:r w:rsidRPr="008502B5">
              <w:rPr>
                <w:rFonts w:ascii="Arial" w:hAnsi="Arial" w:cs="Arial"/>
                <w:i/>
                <w:sz w:val="20"/>
                <w:szCs w:val="20"/>
              </w:rPr>
              <w:t xml:space="preserve"> objętych wsparciem w zakresie </w:t>
            </w:r>
            <w:r>
              <w:rPr>
                <w:rFonts w:ascii="Arial" w:hAnsi="Arial" w:cs="Arial"/>
                <w:i/>
                <w:sz w:val="20"/>
                <w:szCs w:val="20"/>
              </w:rPr>
              <w:t xml:space="preserve">testowania poprawiania dostępności transportowej dla osób zagrożonych wykluczeniem transportowym </w:t>
            </w:r>
            <w:r w:rsidRPr="008502B5">
              <w:rPr>
                <w:rFonts w:ascii="Arial" w:hAnsi="Arial" w:cs="Arial"/>
                <w:i/>
                <w:sz w:val="20"/>
                <w:szCs w:val="20"/>
              </w:rPr>
              <w:t>[podmioty].</w:t>
            </w:r>
          </w:p>
        </w:tc>
        <w:tc>
          <w:tcPr>
            <w:tcW w:w="1462" w:type="dxa"/>
            <w:vMerge w:val="restart"/>
            <w:tcBorders>
              <w:top w:val="single" w:sz="6" w:space="0" w:color="auto"/>
            </w:tcBorders>
            <w:shd w:val="clear" w:color="auto" w:fill="FFFFFF"/>
            <w:vAlign w:val="center"/>
          </w:tcPr>
          <w:p w:rsidR="00B1023B" w:rsidRPr="00017EEA" w:rsidRDefault="00B1023B" w:rsidP="00B1023B">
            <w:pPr>
              <w:jc w:val="center"/>
              <w:rPr>
                <w:rFonts w:ascii="Arial" w:hAnsi="Arial" w:cs="Arial"/>
                <w:i/>
                <w:color w:val="D9D9D9"/>
                <w:sz w:val="20"/>
                <w:szCs w:val="20"/>
              </w:rPr>
            </w:pPr>
            <w:r w:rsidRPr="00017EEA">
              <w:rPr>
                <w:rFonts w:ascii="Arial" w:hAnsi="Arial" w:cs="Arial"/>
                <w:i/>
                <w:sz w:val="20"/>
                <w:szCs w:val="20"/>
              </w:rPr>
              <w:t>[</w:t>
            </w:r>
            <w:r>
              <w:rPr>
                <w:rFonts w:ascii="Arial" w:hAnsi="Arial" w:cs="Arial"/>
                <w:i/>
                <w:sz w:val="20"/>
                <w:szCs w:val="20"/>
              </w:rPr>
              <w:t>podmioty</w:t>
            </w:r>
            <w:r w:rsidRPr="00017EEA">
              <w:rPr>
                <w:rFonts w:ascii="Arial" w:hAnsi="Arial" w:cs="Arial"/>
                <w:i/>
                <w:sz w:val="20"/>
                <w:szCs w:val="20"/>
              </w:rPr>
              <w:t>]</w:t>
            </w:r>
          </w:p>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jc w:val="center"/>
              <w:rPr>
                <w:rFonts w:ascii="Arial" w:hAnsi="Arial" w:cs="Arial"/>
                <w:i/>
                <w:sz w:val="20"/>
                <w:szCs w:val="20"/>
              </w:rPr>
            </w:pPr>
            <w:r>
              <w:rPr>
                <w:rFonts w:ascii="Arial" w:hAnsi="Arial" w:cs="Arial"/>
                <w:i/>
                <w:sz w:val="20"/>
                <w:szCs w:val="20"/>
              </w:rPr>
              <w:t>2021</w:t>
            </w:r>
          </w:p>
        </w:tc>
        <w:tc>
          <w:tcPr>
            <w:tcW w:w="1656" w:type="dxa"/>
            <w:tcBorders>
              <w:top w:val="single" w:sz="2" w:space="0" w:color="auto"/>
            </w:tcBorders>
            <w:vAlign w:val="center"/>
          </w:tcPr>
          <w:p w:rsidR="00B1023B" w:rsidRPr="00017EEA" w:rsidRDefault="00B1023B" w:rsidP="00B1023B">
            <w:pPr>
              <w:rPr>
                <w:rFonts w:ascii="Arial" w:hAnsi="Arial" w:cs="Arial"/>
                <w:i/>
                <w:sz w:val="20"/>
                <w:szCs w:val="20"/>
              </w:rPr>
            </w:pPr>
          </w:p>
        </w:tc>
        <w:tc>
          <w:tcPr>
            <w:tcW w:w="1559" w:type="dxa"/>
            <w:vMerge w:val="restart"/>
            <w:tcBorders>
              <w:top w:val="single" w:sz="2" w:space="0" w:color="auto"/>
            </w:tcBorders>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val="restart"/>
            <w:tcBorders>
              <w:top w:val="single" w:sz="2" w:space="0" w:color="auto"/>
            </w:tcBorders>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trHeight w:val="517"/>
        </w:trPr>
        <w:tc>
          <w:tcPr>
            <w:tcW w:w="3074" w:type="dxa"/>
            <w:gridSpan w:val="2"/>
            <w:vMerge/>
            <w:vAlign w:val="center"/>
          </w:tcPr>
          <w:p w:rsidR="00B1023B" w:rsidRPr="008502B5" w:rsidRDefault="00B1023B" w:rsidP="00B1023B">
            <w:pPr>
              <w:jc w:val="both"/>
              <w:rPr>
                <w:rFonts w:ascii="Arial" w:hAnsi="Arial" w:cs="Arial"/>
                <w:i/>
                <w:sz w:val="20"/>
                <w:szCs w:val="20"/>
              </w:rPr>
            </w:pPr>
          </w:p>
        </w:tc>
        <w:tc>
          <w:tcPr>
            <w:tcW w:w="1462" w:type="dxa"/>
            <w:vMerge/>
            <w:shd w:val="clear" w:color="auto" w:fill="FFFFFF"/>
            <w:vAlign w:val="center"/>
          </w:tcPr>
          <w:p w:rsidR="00B1023B" w:rsidRPr="00017EEA" w:rsidRDefault="00B1023B" w:rsidP="00B1023B">
            <w:pPr>
              <w:jc w:val="center"/>
              <w:rPr>
                <w:rFonts w:ascii="Arial" w:hAnsi="Arial" w:cs="Arial"/>
                <w:i/>
                <w:sz w:val="20"/>
                <w:szCs w:val="20"/>
              </w:rPr>
            </w:pPr>
          </w:p>
        </w:tc>
        <w:tc>
          <w:tcPr>
            <w:tcW w:w="993" w:type="dxa"/>
            <w:gridSpan w:val="2"/>
            <w:tcBorders>
              <w:top w:val="single" w:sz="2" w:space="0" w:color="auto"/>
              <w:bottom w:val="single" w:sz="2" w:space="0" w:color="auto"/>
            </w:tcBorders>
            <w:vAlign w:val="center"/>
          </w:tcPr>
          <w:p w:rsidR="00B1023B" w:rsidRDefault="00B1023B" w:rsidP="00B1023B">
            <w:pPr>
              <w:ind w:left="-108" w:right="-108"/>
              <w:jc w:val="center"/>
              <w:rPr>
                <w:rFonts w:ascii="Arial" w:hAnsi="Arial" w:cs="Arial"/>
                <w:i/>
                <w:sz w:val="20"/>
                <w:szCs w:val="20"/>
              </w:rPr>
            </w:pPr>
            <w:r>
              <w:rPr>
                <w:rFonts w:ascii="Arial" w:hAnsi="Arial" w:cs="Arial"/>
                <w:i/>
                <w:sz w:val="20"/>
                <w:szCs w:val="20"/>
              </w:rPr>
              <w:t>2022</w:t>
            </w:r>
          </w:p>
          <w:p w:rsidR="00B1023B" w:rsidRDefault="00B1023B" w:rsidP="00B1023B">
            <w:pPr>
              <w:jc w:val="center"/>
              <w:rPr>
                <w:rFonts w:ascii="Arial" w:hAnsi="Arial" w:cs="Arial"/>
                <w:i/>
                <w:sz w:val="20"/>
                <w:szCs w:val="20"/>
              </w:rPr>
            </w:pPr>
          </w:p>
        </w:tc>
        <w:tc>
          <w:tcPr>
            <w:tcW w:w="1656" w:type="dxa"/>
            <w:tcBorders>
              <w:bottom w:val="single" w:sz="2" w:space="0" w:color="auto"/>
            </w:tcBorders>
            <w:vAlign w:val="center"/>
          </w:tcPr>
          <w:p w:rsidR="00B1023B" w:rsidRPr="00017EEA" w:rsidRDefault="00B1023B" w:rsidP="00B1023B">
            <w:pPr>
              <w:rPr>
                <w:rFonts w:ascii="Arial" w:hAnsi="Arial" w:cs="Arial"/>
                <w:i/>
                <w:sz w:val="20"/>
                <w:szCs w:val="20"/>
              </w:rPr>
            </w:pPr>
          </w:p>
        </w:tc>
        <w:tc>
          <w:tcPr>
            <w:tcW w:w="1559" w:type="dxa"/>
            <w:vMerge/>
            <w:shd w:val="clear" w:color="auto" w:fill="FFFFFF"/>
            <w:vAlign w:val="center"/>
          </w:tcPr>
          <w:p w:rsidR="00B1023B" w:rsidRPr="00017EEA" w:rsidRDefault="00B1023B" w:rsidP="00B1023B">
            <w:pPr>
              <w:ind w:left="-108"/>
              <w:jc w:val="center"/>
              <w:rPr>
                <w:rFonts w:ascii="Arial" w:hAnsi="Arial" w:cs="Arial"/>
                <w:i/>
                <w:sz w:val="20"/>
                <w:szCs w:val="20"/>
              </w:rPr>
            </w:pPr>
          </w:p>
        </w:tc>
        <w:tc>
          <w:tcPr>
            <w:tcW w:w="1134" w:type="dxa"/>
            <w:vMerge/>
            <w:shd w:val="clear" w:color="auto" w:fill="FFFFFF"/>
            <w:vAlign w:val="center"/>
          </w:tcPr>
          <w:p w:rsidR="00B1023B" w:rsidRDefault="00B1023B" w:rsidP="00B1023B">
            <w:pPr>
              <w:ind w:left="-108"/>
              <w:jc w:val="center"/>
              <w:rPr>
                <w:rFonts w:ascii="Arial" w:hAnsi="Arial" w:cs="Arial"/>
                <w:sz w:val="20"/>
                <w:szCs w:val="20"/>
              </w:rPr>
            </w:pPr>
          </w:p>
        </w:tc>
      </w:tr>
      <w:tr w:rsidR="00B1023B" w:rsidRPr="00017EEA" w:rsidTr="00B1023B">
        <w:trPr>
          <w:cantSplit/>
          <w:trHeight w:val="348"/>
        </w:trPr>
        <w:tc>
          <w:tcPr>
            <w:tcW w:w="3074" w:type="dxa"/>
            <w:gridSpan w:val="2"/>
            <w:vMerge w:val="restart"/>
            <w:tcBorders>
              <w:top w:val="single" w:sz="2" w:space="0" w:color="auto"/>
            </w:tcBorders>
            <w:shd w:val="clear" w:color="auto" w:fill="FFCC99"/>
            <w:vAlign w:val="center"/>
          </w:tcPr>
          <w:p w:rsidR="00B1023B" w:rsidRPr="00A92450" w:rsidRDefault="00B1023B" w:rsidP="00B1023B">
            <w:pPr>
              <w:jc w:val="both"/>
              <w:rPr>
                <w:rFonts w:ascii="Arial" w:hAnsi="Arial" w:cs="Arial"/>
                <w:sz w:val="20"/>
                <w:szCs w:val="20"/>
              </w:rPr>
            </w:pPr>
            <w:r w:rsidRPr="00A92450">
              <w:rPr>
                <w:rFonts w:ascii="Arial" w:hAnsi="Arial" w:cs="Arial"/>
                <w:sz w:val="20"/>
                <w:szCs w:val="20"/>
              </w:rPr>
              <w:lastRenderedPageBreak/>
              <w:t>Szczegółowe kryteria wyboru projektów</w:t>
            </w:r>
          </w:p>
        </w:tc>
        <w:tc>
          <w:tcPr>
            <w:tcW w:w="6804" w:type="dxa"/>
            <w:gridSpan w:val="6"/>
            <w:tcBorders>
              <w:top w:val="single" w:sz="2" w:space="0" w:color="auto"/>
              <w:bottom w:val="single" w:sz="2" w:space="0" w:color="auto"/>
            </w:tcBorders>
            <w:shd w:val="clear" w:color="auto" w:fill="FFCC99"/>
          </w:tcPr>
          <w:p w:rsidR="00B1023B" w:rsidRPr="00A92450" w:rsidRDefault="00B1023B" w:rsidP="00B1023B">
            <w:pPr>
              <w:ind w:left="720"/>
              <w:jc w:val="both"/>
              <w:rPr>
                <w:rFonts w:ascii="Arial" w:hAnsi="Arial" w:cs="Arial"/>
                <w:b/>
                <w:sz w:val="20"/>
                <w:szCs w:val="20"/>
              </w:rPr>
            </w:pPr>
          </w:p>
        </w:tc>
      </w:tr>
      <w:tr w:rsidR="00B1023B" w:rsidRPr="00017EEA" w:rsidTr="00B1023B">
        <w:trPr>
          <w:cantSplit/>
          <w:trHeight w:val="354"/>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tcBorders>
              <w:top w:val="single" w:sz="2" w:space="0" w:color="auto"/>
            </w:tcBorders>
            <w:vAlign w:val="center"/>
          </w:tcPr>
          <w:p w:rsidR="00B1023B" w:rsidRDefault="00B1023B" w:rsidP="001C228B">
            <w:pPr>
              <w:numPr>
                <w:ilvl w:val="3"/>
                <w:numId w:val="305"/>
              </w:numPr>
              <w:ind w:left="34" w:firstLine="0"/>
              <w:jc w:val="both"/>
              <w:rPr>
                <w:rFonts w:ascii="Arial" w:hAnsi="Arial" w:cs="Arial"/>
                <w:sz w:val="20"/>
                <w:szCs w:val="20"/>
              </w:rPr>
            </w:pPr>
            <w:r w:rsidRPr="00FA41D1">
              <w:rPr>
                <w:rFonts w:ascii="Arial" w:hAnsi="Arial" w:cs="Arial"/>
                <w:sz w:val="20"/>
                <w:szCs w:val="20"/>
              </w:rPr>
              <w:t>Projektodawca</w:t>
            </w:r>
            <w:r w:rsidRPr="00FA41D1">
              <w:rPr>
                <w:rFonts w:ascii="Arial" w:hAnsi="Arial" w:cs="Arial"/>
                <w:bCs/>
                <w:sz w:val="20"/>
                <w:szCs w:val="20"/>
              </w:rPr>
              <w:t xml:space="preserve"> składa nie więcej niż jeden wniosek o dofinansowanie projektu</w:t>
            </w:r>
            <w:r>
              <w:rPr>
                <w:rFonts w:ascii="Arial" w:hAnsi="Arial" w:cs="Arial"/>
                <w:bCs/>
                <w:sz w:val="20"/>
                <w:szCs w:val="20"/>
              </w:rPr>
              <w:t xml:space="preserve"> w ramach naboru</w:t>
            </w:r>
            <w:r w:rsidRPr="00FA41D1">
              <w:rPr>
                <w:rFonts w:ascii="Arial" w:hAnsi="Arial" w:cs="Arial"/>
                <w:bCs/>
                <w:sz w:val="20"/>
                <w:szCs w:val="20"/>
              </w:rPr>
              <w:t xml:space="preserve"> </w:t>
            </w:r>
            <w:r w:rsidRPr="00FA41D1">
              <w:rPr>
                <w:rFonts w:ascii="Arial" w:hAnsi="Arial" w:cs="Arial"/>
                <w:sz w:val="20"/>
                <w:szCs w:val="20"/>
                <w:lang w:eastAsia="en-US"/>
              </w:rPr>
              <w:t>na jedną lini</w:t>
            </w:r>
            <w:r>
              <w:rPr>
                <w:rFonts w:ascii="Arial" w:hAnsi="Arial" w:cs="Arial"/>
                <w:sz w:val="20"/>
                <w:szCs w:val="20"/>
                <w:lang w:eastAsia="en-US"/>
              </w:rPr>
              <w:t>ę</w:t>
            </w:r>
            <w:r w:rsidRPr="00FA41D1">
              <w:rPr>
                <w:rFonts w:ascii="Arial" w:hAnsi="Arial" w:cs="Arial"/>
                <w:sz w:val="20"/>
                <w:szCs w:val="20"/>
                <w:lang w:eastAsia="en-US"/>
              </w:rPr>
              <w:t xml:space="preserve"> pilotażową wskazaną w </w:t>
            </w:r>
            <w:r w:rsidRPr="00FA41D1">
              <w:rPr>
                <w:rFonts w:ascii="Arial" w:hAnsi="Arial" w:cs="Arial"/>
                <w:sz w:val="20"/>
                <w:szCs w:val="20"/>
              </w:rPr>
              <w:t xml:space="preserve">Raporcie </w:t>
            </w:r>
            <w:proofErr w:type="spellStart"/>
            <w:r w:rsidRPr="00FA41D1">
              <w:rPr>
                <w:rFonts w:ascii="Arial" w:hAnsi="Arial" w:cs="Arial"/>
                <w:sz w:val="20"/>
                <w:szCs w:val="20"/>
              </w:rPr>
              <w:t>Catching</w:t>
            </w:r>
            <w:proofErr w:type="spellEnd"/>
            <w:r w:rsidRPr="00FA41D1">
              <w:rPr>
                <w:rFonts w:ascii="Arial" w:hAnsi="Arial" w:cs="Arial"/>
                <w:sz w:val="20"/>
                <w:szCs w:val="20"/>
              </w:rPr>
              <w:t xml:space="preserve"> </w:t>
            </w:r>
            <w:proofErr w:type="spellStart"/>
            <w:r w:rsidRPr="00FA41D1">
              <w:rPr>
                <w:rFonts w:ascii="Arial" w:hAnsi="Arial" w:cs="Arial"/>
                <w:sz w:val="20"/>
                <w:szCs w:val="20"/>
              </w:rPr>
              <w:t>Up</w:t>
            </w:r>
            <w:proofErr w:type="spellEnd"/>
            <w:r w:rsidRPr="00FA41D1">
              <w:rPr>
                <w:rFonts w:ascii="Arial" w:hAnsi="Arial" w:cs="Arial"/>
                <w:sz w:val="20"/>
                <w:szCs w:val="20"/>
              </w:rPr>
              <w:t xml:space="preserve"> Regions 3 Transport na obszarach wiejskich w Województwie Zachodniopomorskim</w:t>
            </w:r>
            <w:r>
              <w:rPr>
                <w:rFonts w:ascii="Arial" w:hAnsi="Arial" w:cs="Arial"/>
                <w:sz w:val="20"/>
                <w:szCs w:val="20"/>
              </w:rPr>
              <w:t xml:space="preserve"> tj.:</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dla o</w:t>
            </w:r>
            <w:r w:rsidRPr="00EA12E8">
              <w:rPr>
                <w:rFonts w:ascii="Arial" w:hAnsi="Arial" w:cs="Arial"/>
                <w:szCs w:val="20"/>
              </w:rPr>
              <w:t>dcinka Lubin</w:t>
            </w:r>
            <w:r>
              <w:rPr>
                <w:rFonts w:ascii="Arial" w:hAnsi="Arial" w:cs="Arial"/>
                <w:szCs w:val="20"/>
              </w:rPr>
              <w:t>;</w:t>
            </w:r>
          </w:p>
          <w:p w:rsidR="00B1023B" w:rsidRPr="00EA12E8"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EA12E8">
              <w:rPr>
                <w:rFonts w:ascii="Arial" w:hAnsi="Arial" w:cs="Arial"/>
                <w:szCs w:val="20"/>
              </w:rPr>
              <w:t xml:space="preserve">odcinka </w:t>
            </w:r>
            <w:r>
              <w:rPr>
                <w:rFonts w:ascii="Arial" w:hAnsi="Arial" w:cs="Arial"/>
                <w:szCs w:val="20"/>
              </w:rPr>
              <w:t>Wolin;</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w:t>
            </w:r>
            <w:r>
              <w:rPr>
                <w:rFonts w:ascii="Arial" w:hAnsi="Arial" w:cs="Arial"/>
                <w:szCs w:val="20"/>
              </w:rPr>
              <w:t>ie;</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a odcinka Wierzchowo</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la odcinka Sławoborze.</w:t>
            </w:r>
          </w:p>
          <w:p w:rsidR="00B1023B" w:rsidRPr="00D02894" w:rsidRDefault="00B1023B" w:rsidP="00B1023B">
            <w:pPr>
              <w:ind w:left="317"/>
              <w:jc w:val="both"/>
              <w:rPr>
                <w:rFonts w:ascii="Arial" w:hAnsi="Arial" w:cs="Arial"/>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A11616" w:rsidRDefault="00B1023B" w:rsidP="001C228B">
            <w:pPr>
              <w:pStyle w:val="Akapitzlist"/>
              <w:numPr>
                <w:ilvl w:val="3"/>
                <w:numId w:val="305"/>
              </w:numPr>
              <w:ind w:left="360"/>
              <w:jc w:val="both"/>
              <w:rPr>
                <w:rFonts w:ascii="Arial" w:hAnsi="Arial" w:cs="Arial"/>
                <w:bCs/>
                <w:sz w:val="18"/>
                <w:szCs w:val="18"/>
                <w:lang w:eastAsia="en-US"/>
              </w:rPr>
            </w:pPr>
            <w:r w:rsidRPr="00A11616">
              <w:rPr>
                <w:rFonts w:ascii="Arial" w:hAnsi="Arial" w:cs="Arial"/>
                <w:bCs/>
                <w:sz w:val="18"/>
                <w:szCs w:val="18"/>
                <w:lang w:eastAsia="en-US"/>
              </w:rPr>
              <w:t xml:space="preserve">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w:t>
            </w:r>
            <w:proofErr w:type="spellStart"/>
            <w:r w:rsidRPr="00A11616">
              <w:rPr>
                <w:rFonts w:ascii="Arial" w:hAnsi="Arial" w:cs="Arial"/>
                <w:bCs/>
                <w:sz w:val="18"/>
                <w:szCs w:val="18"/>
                <w:lang w:eastAsia="en-US"/>
              </w:rPr>
              <w:t>Catching</w:t>
            </w:r>
            <w:proofErr w:type="spellEnd"/>
            <w:r w:rsidRPr="00A11616">
              <w:rPr>
                <w:rFonts w:ascii="Arial" w:hAnsi="Arial" w:cs="Arial"/>
                <w:bCs/>
                <w:sz w:val="18"/>
                <w:szCs w:val="18"/>
                <w:lang w:eastAsia="en-US"/>
              </w:rPr>
              <w:t xml:space="preserve"> </w:t>
            </w:r>
            <w:proofErr w:type="spellStart"/>
            <w:r w:rsidRPr="00A11616">
              <w:rPr>
                <w:rFonts w:ascii="Arial" w:hAnsi="Arial" w:cs="Arial"/>
                <w:bCs/>
                <w:sz w:val="18"/>
                <w:szCs w:val="18"/>
                <w:lang w:eastAsia="en-US"/>
              </w:rPr>
              <w:t>Up</w:t>
            </w:r>
            <w:proofErr w:type="spellEnd"/>
            <w:r w:rsidRPr="00A11616">
              <w:rPr>
                <w:rFonts w:ascii="Arial" w:hAnsi="Arial" w:cs="Arial"/>
                <w:bCs/>
                <w:sz w:val="18"/>
                <w:szCs w:val="18"/>
                <w:lang w:eastAsia="en-US"/>
              </w:rPr>
              <w:t xml:space="preserve"> Regions 3 Transport na obszarach wiejskich w Województwie Zachodniopomorskim.</w:t>
            </w:r>
          </w:p>
          <w:p w:rsidR="00B1023B" w:rsidRPr="00D02894" w:rsidRDefault="00B1023B" w:rsidP="00B1023B">
            <w:pPr>
              <w:jc w:val="both"/>
              <w:rPr>
                <w:rFonts w:ascii="Arial" w:hAnsi="Arial" w:cs="Arial"/>
                <w:bCs/>
                <w:sz w:val="20"/>
                <w:szCs w:val="20"/>
              </w:rPr>
            </w:pPr>
          </w:p>
        </w:tc>
      </w:tr>
      <w:tr w:rsidR="00B1023B" w:rsidRPr="00017EEA" w:rsidTr="00B1023B">
        <w:trPr>
          <w:cantSplit/>
          <w:trHeight w:val="355"/>
        </w:trPr>
        <w:tc>
          <w:tcPr>
            <w:tcW w:w="3074" w:type="dxa"/>
            <w:gridSpan w:val="2"/>
            <w:vMerge/>
            <w:shd w:val="clear" w:color="auto" w:fill="D9D9D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rPr>
            </w:pPr>
            <w:r w:rsidRPr="00B97055">
              <w:rPr>
                <w:rFonts w:ascii="Arial" w:hAnsi="Arial" w:cs="Arial"/>
                <w:szCs w:val="20"/>
                <w:lang w:eastAsia="en-US"/>
              </w:rPr>
              <w:t xml:space="preserve">Maksymalna wartość dofinansowania projektu </w:t>
            </w:r>
            <w:r w:rsidRPr="008502B5">
              <w:rPr>
                <w:rFonts w:ascii="Arial" w:hAnsi="Arial" w:cs="Arial"/>
                <w:szCs w:val="20"/>
                <w:lang w:eastAsia="en-US"/>
              </w:rPr>
              <w:t>wynosi 100</w:t>
            </w:r>
            <w:r>
              <w:rPr>
                <w:rFonts w:ascii="Arial" w:hAnsi="Arial" w:cs="Arial"/>
                <w:szCs w:val="20"/>
                <w:lang w:eastAsia="en-US"/>
              </w:rPr>
              <w:t> </w:t>
            </w:r>
            <w:r w:rsidRPr="008502B5">
              <w:rPr>
                <w:rFonts w:ascii="Arial" w:hAnsi="Arial" w:cs="Arial"/>
                <w:szCs w:val="20"/>
                <w:lang w:eastAsia="en-US"/>
              </w:rPr>
              <w:t>000</w:t>
            </w:r>
            <w:r>
              <w:rPr>
                <w:rFonts w:ascii="Arial" w:hAnsi="Arial" w:cs="Arial"/>
                <w:szCs w:val="20"/>
                <w:lang w:eastAsia="en-US"/>
              </w:rPr>
              <w:t xml:space="preserve"> EUR</w:t>
            </w:r>
            <w:r w:rsidRPr="008502B5">
              <w:rPr>
                <w:rFonts w:ascii="Arial" w:hAnsi="Arial" w:cs="Arial"/>
                <w:szCs w:val="20"/>
                <w:lang w:eastAsia="en-US"/>
              </w:rPr>
              <w:t xml:space="preserve"> (</w:t>
            </w:r>
            <w:r>
              <w:rPr>
                <w:rFonts w:ascii="Arial" w:hAnsi="Arial" w:cs="Arial"/>
                <w:szCs w:val="20"/>
              </w:rPr>
              <w:t>d</w:t>
            </w:r>
            <w:r w:rsidRPr="008502B5">
              <w:rPr>
                <w:rFonts w:ascii="Arial" w:hAnsi="Arial" w:cs="Arial"/>
                <w:szCs w:val="20"/>
              </w:rPr>
              <w:t>o przeliczenia ww. kwoty na PLN należy stosować miesięczny obrachunkowy kurs wymiany stosowany przez KE (kurs opublikowany w:http://ec.europa.eu/budget/contracts_grants/info_contracts/inforeuro/index_en.cfm) aktualny na dzień ogłoszenia naboru.</w:t>
            </w:r>
            <w:r>
              <w:rPr>
                <w:rFonts w:ascii="Arial" w:hAnsi="Arial" w:cs="Arial"/>
                <w:i/>
                <w:szCs w:val="20"/>
              </w:rPr>
              <w:t xml:space="preserve"> </w:t>
            </w:r>
            <w:r>
              <w:rPr>
                <w:rFonts w:ascii="Arial" w:eastAsia="MyriadPro-Regular" w:hAnsi="Arial" w:cs="Arial"/>
                <w:szCs w:val="20"/>
              </w:rPr>
              <w:t xml:space="preserve">Koszty bezpośrednie projektu </w:t>
            </w:r>
            <w:r w:rsidRPr="00A11616">
              <w:rPr>
                <w:rFonts w:ascii="Arial" w:eastAsia="MyriadPro-Regular" w:hAnsi="Arial" w:cs="Arial"/>
                <w:szCs w:val="20"/>
              </w:rPr>
              <w:t>są</w:t>
            </w:r>
            <w:r w:rsidRPr="003111C1">
              <w:rPr>
                <w:rFonts w:ascii="Arial" w:eastAsia="MyriadPro-Regular" w:hAnsi="Arial" w:cs="Arial"/>
                <w:szCs w:val="20"/>
              </w:rPr>
              <w:t xml:space="preserve"> </w:t>
            </w:r>
            <w:r>
              <w:rPr>
                <w:rFonts w:ascii="Arial" w:eastAsia="MyriadPro-Regular" w:hAnsi="Arial" w:cs="Arial"/>
                <w:szCs w:val="20"/>
              </w:rPr>
              <w:t>rozliczane w całości kwotami ryczałtowymi określonymi przez Beneficjenta.</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CF4BF5" w:rsidRDefault="00B1023B" w:rsidP="00CF4BF5">
            <w:pPr>
              <w:numPr>
                <w:ilvl w:val="3"/>
                <w:numId w:val="305"/>
              </w:numPr>
              <w:ind w:left="317"/>
              <w:jc w:val="both"/>
              <w:rPr>
                <w:rFonts w:ascii="Arial" w:hAnsi="Arial" w:cs="Arial"/>
                <w:sz w:val="20"/>
                <w:szCs w:val="20"/>
              </w:rPr>
            </w:pPr>
            <w:r w:rsidRPr="00B97055">
              <w:rPr>
                <w:rFonts w:ascii="Arial" w:hAnsi="Arial" w:cs="Arial"/>
                <w:bCs/>
                <w:sz w:val="20"/>
                <w:szCs w:val="20"/>
              </w:rPr>
              <w:t xml:space="preserve">Grupę docelową projektu stanowią gminy z terenu województwa zachodniopomorskiego doświadczające wykluczenia transportowego wskazane </w:t>
            </w:r>
            <w:r w:rsidRPr="00AD7B1A">
              <w:rPr>
                <w:rFonts w:ascii="Arial" w:hAnsi="Arial" w:cs="Arial"/>
                <w:sz w:val="20"/>
                <w:szCs w:val="20"/>
                <w:lang w:eastAsia="en-US"/>
              </w:rPr>
              <w:t xml:space="preserve">w </w:t>
            </w:r>
            <w:r w:rsidRPr="00AD7B1A">
              <w:rPr>
                <w:rFonts w:ascii="Arial" w:hAnsi="Arial" w:cs="Arial"/>
                <w:sz w:val="20"/>
                <w:szCs w:val="20"/>
              </w:rPr>
              <w:t xml:space="preserve">Raporcie </w:t>
            </w:r>
            <w:proofErr w:type="spellStart"/>
            <w:r w:rsidRPr="00AD7B1A">
              <w:rPr>
                <w:rFonts w:ascii="Arial" w:hAnsi="Arial" w:cs="Arial"/>
                <w:sz w:val="20"/>
                <w:szCs w:val="20"/>
              </w:rPr>
              <w:t>Catching</w:t>
            </w:r>
            <w:proofErr w:type="spellEnd"/>
            <w:r w:rsidRPr="00AD7B1A">
              <w:rPr>
                <w:rFonts w:ascii="Arial" w:hAnsi="Arial" w:cs="Arial"/>
                <w:sz w:val="20"/>
                <w:szCs w:val="20"/>
              </w:rPr>
              <w:t xml:space="preserve"> </w:t>
            </w:r>
            <w:proofErr w:type="spellStart"/>
            <w:r w:rsidRPr="00AD7B1A">
              <w:rPr>
                <w:rFonts w:ascii="Arial" w:hAnsi="Arial" w:cs="Arial"/>
                <w:sz w:val="20"/>
                <w:szCs w:val="20"/>
              </w:rPr>
              <w:t>Up</w:t>
            </w:r>
            <w:proofErr w:type="spellEnd"/>
            <w:r w:rsidRPr="00AD7B1A">
              <w:rPr>
                <w:rFonts w:ascii="Arial" w:hAnsi="Arial" w:cs="Arial"/>
                <w:sz w:val="20"/>
                <w:szCs w:val="20"/>
              </w:rPr>
              <w:t xml:space="preserve"> Regions 3 Transport na obszarach wiejskich w Województwie Zachodniopomorskim. </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DB6E0C" w:rsidRDefault="00B1023B" w:rsidP="001C228B">
            <w:pPr>
              <w:pStyle w:val="Akapitzlist"/>
              <w:numPr>
                <w:ilvl w:val="3"/>
                <w:numId w:val="305"/>
              </w:numPr>
              <w:spacing w:line="256" w:lineRule="auto"/>
              <w:ind w:left="360"/>
              <w:jc w:val="both"/>
              <w:rPr>
                <w:rFonts w:ascii="Arial" w:hAnsi="Arial" w:cs="Arial"/>
                <w:color w:val="000000" w:themeColor="text1"/>
                <w:szCs w:val="20"/>
                <w:lang w:eastAsia="en-US"/>
              </w:rPr>
            </w:pPr>
            <w:r w:rsidRPr="00DB6E0C">
              <w:rPr>
                <w:rFonts w:ascii="Arial" w:hAnsi="Arial" w:cs="Arial"/>
                <w:color w:val="000000" w:themeColor="text1"/>
                <w:szCs w:val="20"/>
              </w:rPr>
              <w:t>Projekt zakłada utworzenie dyspozytorni obsługującej dofinansowane linie pilotażowe na terenie danego powiatu. W przypadku gdy dyspozytornia na terenie powiatu została już utworzona/planowana jest do utworzenia w ramach innego projektu w przedmiotowym naborze, za kwalifikowalne koszty w ramach projektu uznane mogą zostać koszty dyspozytorni związane jedynie z rozszerzeniem jej działalności lub koszty jej tworzenia/funkcjonowania powinny zostać rozdzielone proporcjonalnie w poszczególnych projektach.</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W ramach projektu zostanie wyłoniony min. jeden operator obsługujący transport na życzenie.</w:t>
            </w:r>
          </w:p>
        </w:tc>
      </w:tr>
      <w:tr w:rsidR="00B1023B" w:rsidRPr="00017EEA" w:rsidTr="00B1023B">
        <w:trPr>
          <w:cantSplit/>
          <w:trHeight w:val="355"/>
        </w:trPr>
        <w:tc>
          <w:tcPr>
            <w:tcW w:w="3074" w:type="dxa"/>
            <w:gridSpan w:val="2"/>
            <w:vMerge/>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Pr="008502B5" w:rsidRDefault="00B1023B" w:rsidP="001C228B">
            <w:pPr>
              <w:pStyle w:val="Akapitzlist"/>
              <w:numPr>
                <w:ilvl w:val="3"/>
                <w:numId w:val="305"/>
              </w:numPr>
              <w:spacing w:line="256" w:lineRule="auto"/>
              <w:ind w:left="360"/>
              <w:jc w:val="both"/>
              <w:rPr>
                <w:rFonts w:ascii="Arial" w:hAnsi="Arial" w:cs="Arial"/>
                <w:szCs w:val="20"/>
              </w:rPr>
            </w:pPr>
            <w:r w:rsidRPr="008502B5">
              <w:rPr>
                <w:rFonts w:ascii="Arial" w:hAnsi="Arial" w:cs="Arial"/>
                <w:szCs w:val="20"/>
                <w:lang w:eastAsia="en-US"/>
              </w:rPr>
              <w:t xml:space="preserve">Okres </w:t>
            </w:r>
            <w:r w:rsidRPr="008502B5">
              <w:rPr>
                <w:rFonts w:ascii="Arial" w:hAnsi="Arial" w:cs="Arial"/>
                <w:szCs w:val="20"/>
              </w:rPr>
              <w:t xml:space="preserve">realizacji </w:t>
            </w:r>
            <w:r w:rsidRPr="00CA157C">
              <w:rPr>
                <w:rFonts w:ascii="Arial" w:hAnsi="Arial" w:cs="Arial"/>
                <w:szCs w:val="20"/>
              </w:rPr>
              <w:t>projektu trwa minimum 12 miesięcy</w:t>
            </w:r>
            <w:r>
              <w:rPr>
                <w:rFonts w:ascii="Arial" w:hAnsi="Arial" w:cs="Arial"/>
                <w:szCs w:val="20"/>
              </w:rPr>
              <w:t>,</w:t>
            </w:r>
            <w:r w:rsidRPr="00CA157C">
              <w:rPr>
                <w:rFonts w:ascii="Arial" w:hAnsi="Arial" w:cs="Arial"/>
                <w:szCs w:val="20"/>
              </w:rPr>
              <w:t xml:space="preserve"> a data jego zakończenia</w:t>
            </w:r>
            <w:r>
              <w:rPr>
                <w:rFonts w:ascii="Arial" w:hAnsi="Arial" w:cs="Arial"/>
                <w:szCs w:val="20"/>
              </w:rPr>
              <w:t xml:space="preserve"> </w:t>
            </w:r>
            <w:r w:rsidRPr="008502B5">
              <w:rPr>
                <w:rFonts w:ascii="Arial" w:hAnsi="Arial" w:cs="Arial"/>
                <w:szCs w:val="20"/>
              </w:rPr>
              <w:t>nie przekracza 31.12.2022r.</w:t>
            </w:r>
          </w:p>
          <w:p w:rsidR="00B1023B" w:rsidRDefault="00B1023B" w:rsidP="00B1023B">
            <w:pPr>
              <w:pStyle w:val="Akapitzlist"/>
              <w:spacing w:line="276" w:lineRule="auto"/>
              <w:ind w:left="360"/>
              <w:jc w:val="both"/>
              <w:rPr>
                <w:rFonts w:ascii="Arial" w:hAnsi="Arial" w:cs="Arial"/>
                <w:szCs w:val="20"/>
                <w:lang w:eastAsia="en-US"/>
              </w:rPr>
            </w:pPr>
            <w:r w:rsidRPr="008502B5">
              <w:rPr>
                <w:rFonts w:ascii="Arial" w:hAnsi="Arial" w:cs="Arial"/>
                <w:szCs w:val="20"/>
              </w:rPr>
              <w:t>Na podstawie art. 45 ust. 3 ustawy z dnia 11 lipca 2014 r. o zasadach realizacji programów w zakresie polityki spójności finansowanych w perspektywie finansowej 2014–2020 (Dz. U. z 2018 r. poz. 1431)</w:t>
            </w:r>
            <w:r>
              <w:rPr>
                <w:rFonts w:ascii="Arial" w:hAnsi="Arial" w:cs="Arial"/>
                <w:szCs w:val="20"/>
              </w:rPr>
              <w:t xml:space="preserve">. </w:t>
            </w:r>
            <w:r w:rsidRPr="00CA157C">
              <w:rPr>
                <w:rFonts w:ascii="Arial" w:hAnsi="Arial" w:cs="Arial"/>
                <w:szCs w:val="20"/>
              </w:rPr>
              <w:t>N</w:t>
            </w:r>
            <w:r w:rsidRPr="00B97055">
              <w:rPr>
                <w:rFonts w:ascii="Arial" w:hAnsi="Arial" w:cs="Arial"/>
                <w:szCs w:val="20"/>
              </w:rPr>
              <w:t>a etapie realizacji projektu, na wniosek lub za zgodą IP, dopuszcza się możliwość odstępstwa w zakresie warunku zakończenia projektu do 31.12.2022 roku.</w:t>
            </w:r>
          </w:p>
        </w:tc>
      </w:tr>
      <w:tr w:rsidR="00B1023B" w:rsidRPr="00017EEA" w:rsidTr="00B1023B">
        <w:trPr>
          <w:cantSplit/>
          <w:trHeight w:val="355"/>
        </w:trPr>
        <w:tc>
          <w:tcPr>
            <w:tcW w:w="3074" w:type="dxa"/>
            <w:gridSpan w:val="2"/>
            <w:shd w:val="clear" w:color="auto" w:fill="FFCC99"/>
            <w:vAlign w:val="center"/>
          </w:tcPr>
          <w:p w:rsidR="00B1023B" w:rsidRPr="00A92450" w:rsidRDefault="00B1023B" w:rsidP="00B1023B">
            <w:pPr>
              <w:jc w:val="both"/>
              <w:rPr>
                <w:rFonts w:ascii="Arial" w:hAnsi="Arial" w:cs="Arial"/>
                <w:b/>
                <w:sz w:val="20"/>
                <w:szCs w:val="20"/>
              </w:rPr>
            </w:pPr>
          </w:p>
        </w:tc>
        <w:tc>
          <w:tcPr>
            <w:tcW w:w="6804" w:type="dxa"/>
            <w:gridSpan w:val="6"/>
            <w:vAlign w:val="center"/>
          </w:tcPr>
          <w:p w:rsidR="00B1023B" w:rsidRDefault="00B1023B" w:rsidP="001C228B">
            <w:pPr>
              <w:pStyle w:val="Akapitzlist"/>
              <w:numPr>
                <w:ilvl w:val="3"/>
                <w:numId w:val="305"/>
              </w:numPr>
              <w:spacing w:line="256" w:lineRule="auto"/>
              <w:ind w:left="360"/>
              <w:jc w:val="both"/>
              <w:rPr>
                <w:rFonts w:ascii="Arial" w:hAnsi="Arial" w:cs="Arial"/>
                <w:szCs w:val="20"/>
                <w:lang w:eastAsia="en-US"/>
              </w:rPr>
            </w:pPr>
            <w:r>
              <w:rPr>
                <w:rFonts w:ascii="Arial" w:hAnsi="Arial" w:cs="Arial"/>
                <w:szCs w:val="20"/>
                <w:lang w:eastAsia="en-US"/>
              </w:rPr>
              <w:t>Projekt realizowany jest w partnerstwie pomiędzy następującymi podmiotami:</w:t>
            </w:r>
          </w:p>
          <w:p w:rsidR="00B1023B"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w:t>
            </w:r>
            <w:r>
              <w:rPr>
                <w:rFonts w:ascii="Arial" w:hAnsi="Arial" w:cs="Arial"/>
                <w:szCs w:val="20"/>
              </w:rPr>
              <w:t>a</w:t>
            </w:r>
            <w:r w:rsidRPr="008502B5">
              <w:rPr>
                <w:rFonts w:ascii="Arial" w:hAnsi="Arial" w:cs="Arial"/>
                <w:szCs w:val="20"/>
              </w:rPr>
              <w:t xml:space="preserve"> Wysoka Kamieńska</w:t>
            </w:r>
            <w:r>
              <w:rPr>
                <w:rFonts w:ascii="Arial" w:hAnsi="Arial" w:cs="Arial"/>
                <w:szCs w:val="20"/>
              </w:rPr>
              <w:t xml:space="preserve"> - </w:t>
            </w:r>
            <w:r w:rsidRPr="00103F3C">
              <w:rPr>
                <w:rFonts w:ascii="Arial" w:hAnsi="Arial" w:cs="Arial"/>
                <w:szCs w:val="20"/>
              </w:rPr>
              <w:t>Gmina Golczewo</w:t>
            </w:r>
            <w:r>
              <w:rPr>
                <w:rFonts w:ascii="Arial" w:hAnsi="Arial" w:cs="Arial"/>
                <w:szCs w:val="20"/>
              </w:rPr>
              <w:t>/Powiat Kamieńsk i/lub;</w:t>
            </w:r>
          </w:p>
          <w:p w:rsidR="00B1023B"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Lubin</w:t>
            </w:r>
            <w:r>
              <w:rPr>
                <w:rFonts w:ascii="Arial" w:hAnsi="Arial" w:cs="Arial"/>
                <w:szCs w:val="20"/>
              </w:rPr>
              <w:t xml:space="preserve"> - </w:t>
            </w:r>
            <w:r w:rsidRPr="00B97055">
              <w:rPr>
                <w:rFonts w:ascii="Arial" w:hAnsi="Arial" w:cs="Arial"/>
                <w:szCs w:val="20"/>
              </w:rPr>
              <w:t xml:space="preserve"> </w:t>
            </w:r>
            <w:r w:rsidRPr="00103F3C">
              <w:rPr>
                <w:rFonts w:ascii="Arial" w:hAnsi="Arial" w:cs="Arial"/>
                <w:szCs w:val="20"/>
              </w:rPr>
              <w:t>Gmina Międzyzdroje</w:t>
            </w:r>
            <w:r>
              <w:rPr>
                <w:rFonts w:ascii="Arial" w:hAnsi="Arial" w:cs="Arial"/>
                <w:szCs w:val="20"/>
              </w:rPr>
              <w:t>/Powiat Kamieński i/lub;</w:t>
            </w:r>
          </w:p>
          <w:p w:rsidR="00B1023B" w:rsidRPr="00B97055" w:rsidRDefault="00B1023B" w:rsidP="00B1023B">
            <w:pPr>
              <w:pStyle w:val="Akapitzlist"/>
              <w:numPr>
                <w:ilvl w:val="0"/>
                <w:numId w:val="293"/>
              </w:numPr>
              <w:ind w:left="743"/>
              <w:jc w:val="both"/>
              <w:rPr>
                <w:rFonts w:ascii="Arial" w:hAnsi="Arial" w:cs="Arial"/>
                <w:szCs w:val="20"/>
              </w:rPr>
            </w:pPr>
            <w:r>
              <w:rPr>
                <w:rFonts w:ascii="Arial" w:hAnsi="Arial" w:cs="Arial"/>
                <w:szCs w:val="20"/>
              </w:rPr>
              <w:t xml:space="preserve">dla </w:t>
            </w:r>
            <w:r w:rsidRPr="00B97055">
              <w:rPr>
                <w:rFonts w:ascii="Arial" w:hAnsi="Arial" w:cs="Arial"/>
                <w:szCs w:val="20"/>
              </w:rPr>
              <w:t>odcinka Wolin – Gmina Wolin/ Powiat Kamieński;</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w:t>
            </w:r>
            <w:r w:rsidRPr="008502B5">
              <w:rPr>
                <w:rFonts w:ascii="Arial" w:hAnsi="Arial" w:cs="Arial"/>
                <w:szCs w:val="20"/>
              </w:rPr>
              <w:t>la odcinka Runowo Pomorskie –</w:t>
            </w:r>
            <w:r w:rsidRPr="001E4670">
              <w:rPr>
                <w:rFonts w:ascii="Arial" w:hAnsi="Arial" w:cs="Arial"/>
                <w:szCs w:val="20"/>
              </w:rPr>
              <w:t xml:space="preserve"> </w:t>
            </w:r>
            <w:r>
              <w:rPr>
                <w:rFonts w:ascii="Arial" w:hAnsi="Arial" w:cs="Arial"/>
                <w:szCs w:val="20"/>
              </w:rPr>
              <w:t>Gmina Węgorzyno/</w:t>
            </w:r>
            <w:r w:rsidRPr="001E4670">
              <w:rPr>
                <w:rFonts w:ascii="Arial" w:hAnsi="Arial" w:cs="Arial"/>
                <w:szCs w:val="20"/>
              </w:rPr>
              <w:t>Powiat Łobeski</w:t>
            </w:r>
            <w:r>
              <w:rPr>
                <w:rFonts w:ascii="Arial" w:hAnsi="Arial" w:cs="Arial"/>
                <w:szCs w:val="20"/>
              </w:rPr>
              <w:t>;</w:t>
            </w:r>
          </w:p>
          <w:p w:rsidR="00B1023B" w:rsidRPr="008502B5" w:rsidRDefault="00B1023B" w:rsidP="00B1023B">
            <w:pPr>
              <w:pStyle w:val="Akapitzlist"/>
              <w:numPr>
                <w:ilvl w:val="0"/>
                <w:numId w:val="293"/>
              </w:numPr>
              <w:ind w:left="743"/>
              <w:jc w:val="both"/>
              <w:rPr>
                <w:rFonts w:ascii="Arial" w:hAnsi="Arial" w:cs="Arial"/>
                <w:szCs w:val="20"/>
              </w:rPr>
            </w:pPr>
            <w:r w:rsidRPr="001E4670">
              <w:rPr>
                <w:rFonts w:ascii="Arial" w:hAnsi="Arial" w:cs="Arial"/>
                <w:szCs w:val="20"/>
              </w:rPr>
              <w:t>dl</w:t>
            </w:r>
            <w:r w:rsidRPr="008502B5">
              <w:rPr>
                <w:rFonts w:ascii="Arial" w:hAnsi="Arial" w:cs="Arial"/>
                <w:szCs w:val="20"/>
              </w:rPr>
              <w:t xml:space="preserve">a odcinka Wierzchowo – </w:t>
            </w:r>
            <w:r w:rsidRPr="001E4670">
              <w:rPr>
                <w:rFonts w:ascii="Arial" w:hAnsi="Arial" w:cs="Arial"/>
                <w:szCs w:val="20"/>
              </w:rPr>
              <w:t>Gmina Wierzchowo</w:t>
            </w:r>
            <w:r>
              <w:rPr>
                <w:rFonts w:ascii="Arial" w:hAnsi="Arial" w:cs="Arial"/>
                <w:szCs w:val="20"/>
              </w:rPr>
              <w:t>/</w:t>
            </w:r>
            <w:r w:rsidRPr="008502B5">
              <w:rPr>
                <w:rFonts w:ascii="Arial" w:hAnsi="Arial" w:cs="Arial"/>
                <w:szCs w:val="20"/>
              </w:rPr>
              <w:t>P</w:t>
            </w:r>
            <w:r w:rsidRPr="001E4670">
              <w:rPr>
                <w:rFonts w:ascii="Arial" w:hAnsi="Arial" w:cs="Arial"/>
                <w:szCs w:val="20"/>
              </w:rPr>
              <w:t>owiat Drawski</w:t>
            </w:r>
            <w:r>
              <w:rPr>
                <w:rFonts w:ascii="Arial" w:hAnsi="Arial" w:cs="Arial"/>
                <w:szCs w:val="20"/>
              </w:rPr>
              <w:t>;</w:t>
            </w:r>
          </w:p>
          <w:p w:rsidR="00B1023B" w:rsidRPr="00CF4BF5" w:rsidRDefault="00B1023B" w:rsidP="00CF4BF5">
            <w:pPr>
              <w:pStyle w:val="Akapitzlist"/>
              <w:numPr>
                <w:ilvl w:val="0"/>
                <w:numId w:val="293"/>
              </w:numPr>
              <w:ind w:left="743"/>
              <w:jc w:val="both"/>
              <w:rPr>
                <w:rFonts w:ascii="Arial" w:hAnsi="Arial" w:cs="Arial"/>
                <w:szCs w:val="20"/>
              </w:rPr>
            </w:pPr>
            <w:r w:rsidRPr="001E4670">
              <w:rPr>
                <w:rFonts w:ascii="Arial" w:hAnsi="Arial" w:cs="Arial"/>
                <w:szCs w:val="20"/>
              </w:rPr>
              <w:t>d</w:t>
            </w:r>
            <w:r>
              <w:rPr>
                <w:rFonts w:ascii="Arial" w:hAnsi="Arial" w:cs="Arial"/>
                <w:szCs w:val="20"/>
              </w:rPr>
              <w:t xml:space="preserve">la odcinka Sławoborze </w:t>
            </w:r>
            <w:r w:rsidRPr="008502B5">
              <w:rPr>
                <w:rFonts w:ascii="Arial" w:hAnsi="Arial" w:cs="Arial"/>
                <w:szCs w:val="20"/>
              </w:rPr>
              <w:t xml:space="preserve">– </w:t>
            </w:r>
            <w:r w:rsidRPr="001E4670">
              <w:rPr>
                <w:rFonts w:ascii="Arial" w:hAnsi="Arial" w:cs="Arial"/>
                <w:szCs w:val="20"/>
              </w:rPr>
              <w:t>Gmina Sławoborze</w:t>
            </w:r>
            <w:r>
              <w:rPr>
                <w:rFonts w:ascii="Arial" w:hAnsi="Arial" w:cs="Arial"/>
                <w:szCs w:val="20"/>
              </w:rPr>
              <w:t>/P</w:t>
            </w:r>
            <w:r w:rsidRPr="008502B5">
              <w:rPr>
                <w:rFonts w:ascii="Arial" w:hAnsi="Arial" w:cs="Arial"/>
                <w:szCs w:val="20"/>
              </w:rPr>
              <w:t>owi</w:t>
            </w:r>
            <w:r>
              <w:rPr>
                <w:rFonts w:ascii="Arial" w:hAnsi="Arial" w:cs="Arial"/>
                <w:szCs w:val="20"/>
              </w:rPr>
              <w:t>at Świdwiński</w:t>
            </w:r>
            <w:r w:rsidRPr="001E4670">
              <w:rPr>
                <w:rFonts w:ascii="Arial" w:hAnsi="Arial" w:cs="Arial"/>
                <w:szCs w:val="20"/>
              </w:rPr>
              <w:t>.</w:t>
            </w:r>
          </w:p>
        </w:tc>
      </w:tr>
    </w:tbl>
    <w:p w:rsidR="00B1023B" w:rsidRDefault="00B1023B" w:rsidP="00B1023B">
      <w:pPr>
        <w:rPr>
          <w:rFonts w:ascii="Arial" w:hAnsi="Arial" w:cs="Arial"/>
        </w:rPr>
      </w:pPr>
    </w:p>
    <w:p w:rsidR="00B1023B" w:rsidRDefault="00B1023B" w:rsidP="00B1023B">
      <w:pPr>
        <w:rPr>
          <w:rFonts w:ascii="Arial" w:hAnsi="Arial" w:cs="Arial"/>
        </w:rPr>
      </w:pPr>
    </w:p>
    <w:p w:rsidR="000322DB" w:rsidRPr="00B1023B" w:rsidRDefault="000322DB" w:rsidP="00B1023B">
      <w:pPr>
        <w:rPr>
          <w:rFonts w:ascii="Arial" w:hAnsi="Arial" w:cs="Arial"/>
        </w:rPr>
        <w:sectPr w:rsidR="000322DB" w:rsidRPr="00B1023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4A179D" w:rsidRDefault="004A179D" w:rsidP="004A179D">
      <w:pPr>
        <w:jc w:val="center"/>
        <w:rPr>
          <w:rFonts w:ascii="Arial" w:hAnsi="Arial" w:cs="Arial"/>
          <w:b/>
          <w:sz w:val="40"/>
          <w:szCs w:val="40"/>
        </w:rPr>
      </w:pPr>
    </w:p>
    <w:p w:rsidR="004A179D" w:rsidRDefault="004A179D" w:rsidP="004A179D">
      <w:pPr>
        <w:jc w:val="center"/>
        <w:rPr>
          <w:rFonts w:ascii="Arial" w:hAnsi="Arial" w:cs="Arial"/>
          <w:b/>
          <w:sz w:val="40"/>
          <w:szCs w:val="4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683C3D" w:rsidP="0065652F">
            <w:pPr>
              <w:jc w:val="center"/>
              <w:rPr>
                <w:rFonts w:ascii="Arial" w:hAnsi="Arial" w:cs="Arial"/>
                <w:sz w:val="18"/>
                <w:szCs w:val="18"/>
              </w:rPr>
            </w:pPr>
            <w:hyperlink r:id="rId52" w:history="1">
              <w:r w:rsidR="00CE3CAB" w:rsidRPr="003B6C68">
                <w:rPr>
                  <w:rStyle w:val="Hipercze"/>
                  <w:rFonts w:ascii="Arial" w:hAnsi="Arial" w:cs="Arial"/>
                  <w:sz w:val="18"/>
                  <w:szCs w:val="18"/>
                </w:rPr>
                <w:t>sekretariat@wup.pl</w:t>
              </w:r>
            </w:hyperlink>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4256 166</w:t>
            </w:r>
          </w:p>
          <w:p w:rsidR="004A179D" w:rsidRPr="00432A51" w:rsidRDefault="00683C3D" w:rsidP="0065652F">
            <w:pPr>
              <w:jc w:val="center"/>
              <w:rPr>
                <w:rFonts w:ascii="Arial" w:hAnsi="Arial" w:cs="Arial"/>
                <w:sz w:val="18"/>
                <w:szCs w:val="18"/>
              </w:rPr>
            </w:pPr>
            <w:hyperlink r:id="rId53" w:history="1">
              <w:r w:rsidR="00CE3CAB" w:rsidRPr="003B6C68">
                <w:rPr>
                  <w:rStyle w:val="Hipercze"/>
                  <w:rFonts w:ascii="Arial" w:hAnsi="Arial" w:cs="Arial"/>
                  <w:sz w:val="20"/>
                  <w:szCs w:val="20"/>
                </w:rPr>
                <w:t>milena_stefanska@wup.pl</w:t>
              </w:r>
            </w:hyperlink>
          </w:p>
        </w:tc>
      </w:tr>
    </w:tbl>
    <w:p w:rsidR="004A179D" w:rsidRPr="00432A51" w:rsidRDefault="004A179D" w:rsidP="004A179D">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30"/>
      </w:tblGrid>
      <w:tr w:rsidR="004A179D" w:rsidRPr="00A15227" w:rsidTr="0065652F">
        <w:trPr>
          <w:trHeight w:val="362"/>
        </w:trPr>
        <w:tc>
          <w:tcPr>
            <w:tcW w:w="9730" w:type="dxa"/>
            <w:shd w:val="clear" w:color="auto" w:fill="E77B39"/>
            <w:vAlign w:val="center"/>
          </w:tcPr>
          <w:p w:rsidR="004A179D" w:rsidRPr="00D66A18" w:rsidRDefault="004A179D" w:rsidP="0065652F">
            <w:pPr>
              <w:spacing w:line="276" w:lineRule="auto"/>
              <w:jc w:val="center"/>
              <w:rPr>
                <w:rFonts w:ascii="Arial" w:hAnsi="Arial" w:cs="Arial"/>
                <w:b/>
                <w:sz w:val="20"/>
                <w:szCs w:val="20"/>
              </w:rPr>
            </w:pPr>
            <w:bookmarkStart w:id="97" w:name="_Toc515016059"/>
            <w:bookmarkStart w:id="98" w:name="_Toc515018265"/>
            <w:r w:rsidRPr="00D66A18">
              <w:rPr>
                <w:rFonts w:ascii="Arial" w:hAnsi="Arial" w:cs="Arial"/>
                <w:b/>
                <w:sz w:val="20"/>
                <w:szCs w:val="20"/>
              </w:rPr>
              <w:t>KARTA DZIAŁANIA</w:t>
            </w:r>
            <w:bookmarkEnd w:id="97"/>
            <w:bookmarkEnd w:id="98"/>
          </w:p>
          <w:p w:rsidR="004A179D" w:rsidRPr="00A15227" w:rsidRDefault="004A179D" w:rsidP="0065652F">
            <w:pPr>
              <w:pStyle w:val="Nagwek2"/>
              <w:jc w:val="both"/>
            </w:pPr>
            <w:bookmarkStart w:id="99" w:name="_Toc59174358"/>
            <w:r w:rsidRPr="00D66A18">
              <w:rPr>
                <w:b/>
                <w:sz w:val="20"/>
                <w:szCs w:val="20"/>
              </w:rPr>
              <w:t>7.7 Wdrożenie programów wczesnego wykrywania wad rozwojowych i rehabilitacji dzieci z niepełnosprawnościami oraz zagrożonych niepełnosprawnością</w:t>
            </w:r>
            <w:bookmarkEnd w:id="99"/>
          </w:p>
        </w:tc>
      </w:tr>
    </w:tbl>
    <w:p w:rsidR="004A179D" w:rsidRDefault="004A179D" w:rsidP="004A179D">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CE3CAB"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8"/>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prowadzenie działań </w:t>
            </w:r>
            <w:proofErr w:type="spellStart"/>
            <w:r w:rsidRPr="009073CE">
              <w:rPr>
                <w:rFonts w:ascii="Arial" w:hAnsi="Arial" w:cs="Arial"/>
                <w:sz w:val="18"/>
                <w:szCs w:val="18"/>
              </w:rPr>
              <w:t>informacyjno</w:t>
            </w:r>
            <w:proofErr w:type="spellEnd"/>
            <w:r w:rsidRPr="009073CE">
              <w:rPr>
                <w:rFonts w:ascii="Arial" w:hAnsi="Arial" w:cs="Arial"/>
                <w:sz w:val="18"/>
                <w:szCs w:val="18"/>
              </w:rPr>
              <w:t xml:space="preserve"> - promocyjnych mających na celu wdrożenie Regionalnego Programu Zdrowotnego</w:t>
            </w:r>
          </w:p>
          <w:p w:rsidR="004A179D" w:rsidRPr="009073CE" w:rsidRDefault="004A179D" w:rsidP="0065652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Pr="003B4393"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4A179D" w:rsidRPr="003B4393" w:rsidRDefault="004A179D" w:rsidP="0065652F">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4A179D" w:rsidRDefault="004A179D" w:rsidP="0065652F">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4A179D" w:rsidRDefault="004A179D" w:rsidP="0065652F">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4A179D" w:rsidRDefault="004A179D" w:rsidP="0065652F">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(Dz.U.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lastRenderedPageBreak/>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38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93250" w:rsidRDefault="004A179D" w:rsidP="0065652F">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4A179D" w:rsidRPr="00347702"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4A179D" w:rsidRPr="007C32A4" w:rsidRDefault="004A179D" w:rsidP="0065652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4A179D" w:rsidRDefault="004A179D" w:rsidP="0065652F">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4A179D" w:rsidRDefault="004A179D" w:rsidP="0065652F">
            <w:pPr>
              <w:pStyle w:val="Akapitzlist"/>
              <w:spacing w:before="40" w:after="40"/>
              <w:ind w:left="720"/>
            </w:pPr>
          </w:p>
          <w:p w:rsidR="004A179D" w:rsidRPr="00306BC7" w:rsidRDefault="004A179D" w:rsidP="0065652F">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06BC7" w:rsidRDefault="004A179D" w:rsidP="0065652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4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szczecineckiego: 3640.</w:t>
            </w:r>
          </w:p>
          <w:p w:rsidR="004A179D" w:rsidRPr="00985932" w:rsidRDefault="004A179D" w:rsidP="0065652F">
            <w:pPr>
              <w:rPr>
                <w:rFonts w:ascii="Arial" w:hAnsi="Arial" w:cs="Arial"/>
                <w:sz w:val="18"/>
                <w:szCs w:val="18"/>
              </w:rPr>
            </w:pPr>
          </w:p>
          <w:p w:rsidR="004A179D" w:rsidRPr="00EA662A"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9"/>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0"/>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spacing w:after="200" w:line="276" w:lineRule="auto"/>
        <w:contextualSpacing/>
        <w:jc w:val="both"/>
        <w:rPr>
          <w:rFonts w:ascii="Arial" w:hAnsi="Arial" w:cs="Arial"/>
          <w:sz w:val="20"/>
          <w:szCs w:val="20"/>
        </w:rPr>
      </w:pPr>
    </w:p>
    <w:p w:rsidR="004A179D" w:rsidRPr="00CE6F01" w:rsidRDefault="004A179D" w:rsidP="004A179D">
      <w:pPr>
        <w:spacing w:after="200" w:line="276" w:lineRule="auto"/>
        <w:contextualSpacing/>
        <w:jc w:val="both"/>
        <w:rPr>
          <w:b/>
        </w:rPr>
      </w:pPr>
    </w:p>
    <w:p w:rsidR="004A179D" w:rsidRDefault="004A179D" w:rsidP="004A179D">
      <w:pPr>
        <w:jc w:val="both"/>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lastRenderedPageBreak/>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5"/>
        <w:gridCol w:w="761"/>
        <w:gridCol w:w="1809"/>
        <w:gridCol w:w="1419"/>
        <w:gridCol w:w="788"/>
        <w:gridCol w:w="1952"/>
      </w:tblGrid>
      <w:tr w:rsidR="004A179D" w:rsidRPr="00432A51" w:rsidTr="0065652F">
        <w:trPr>
          <w:trHeight w:val="362"/>
        </w:trPr>
        <w:tc>
          <w:tcPr>
            <w:tcW w:w="10315" w:type="dxa"/>
            <w:gridSpan w:val="6"/>
            <w:shd w:val="clear" w:color="auto" w:fill="D9D9D9"/>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65652F">
        <w:trPr>
          <w:trHeight w:val="511"/>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65652F">
        <w:trPr>
          <w:trHeight w:val="519"/>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65652F">
        <w:trPr>
          <w:trHeight w:val="348"/>
        </w:trPr>
        <w:tc>
          <w:tcPr>
            <w:tcW w:w="3034" w:type="dxa"/>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65652F">
        <w:trPr>
          <w:trHeight w:val="358"/>
        </w:trPr>
        <w:tc>
          <w:tcPr>
            <w:tcW w:w="3034" w:type="dxa"/>
            <w:tcBorders>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65652F">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42 56 103</w:t>
            </w:r>
          </w:p>
        </w:tc>
      </w:tr>
      <w:tr w:rsidR="004A179D" w:rsidRPr="00432A51" w:rsidTr="0065652F">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65652F">
            <w:pPr>
              <w:jc w:val="center"/>
              <w:rPr>
                <w:rFonts w:ascii="Arial" w:hAnsi="Arial" w:cs="Arial"/>
                <w:sz w:val="18"/>
                <w:szCs w:val="18"/>
              </w:rPr>
            </w:pPr>
            <w:r w:rsidRPr="00432A51">
              <w:rPr>
                <w:rFonts w:ascii="Arial" w:hAnsi="Arial" w:cs="Arial"/>
                <w:sz w:val="18"/>
                <w:szCs w:val="18"/>
              </w:rPr>
              <w:t>sekretariat@wup.pl</w:t>
            </w:r>
          </w:p>
        </w:tc>
      </w:tr>
      <w:tr w:rsidR="004A179D" w:rsidRPr="00432A51" w:rsidTr="0065652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65652F">
            <w:pPr>
              <w:jc w:val="center"/>
              <w:rPr>
                <w:rFonts w:ascii="Arial" w:hAnsi="Arial" w:cs="Arial"/>
                <w:sz w:val="20"/>
                <w:szCs w:val="20"/>
              </w:rPr>
            </w:pPr>
            <w:r>
              <w:rPr>
                <w:rFonts w:ascii="Arial" w:hAnsi="Arial" w:cs="Arial"/>
                <w:sz w:val="20"/>
                <w:szCs w:val="20"/>
              </w:rPr>
              <w:t xml:space="preserve">Milena Stefańska - </w:t>
            </w:r>
            <w:proofErr w:type="spellStart"/>
            <w:r>
              <w:rPr>
                <w:rFonts w:ascii="Arial" w:hAnsi="Arial" w:cs="Arial"/>
                <w:sz w:val="20"/>
                <w:szCs w:val="20"/>
              </w:rPr>
              <w:t>Naporowska</w:t>
            </w:r>
            <w:proofErr w:type="spellEnd"/>
          </w:p>
          <w:p w:rsidR="004A179D" w:rsidRPr="00432A51" w:rsidRDefault="004A179D" w:rsidP="0065652F">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4A179D" w:rsidRPr="00432A51" w:rsidRDefault="004A179D" w:rsidP="0065652F">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tbl>
      <w:tblPr>
        <w:tblStyle w:val="Tabela-Siatka"/>
        <w:tblW w:w="9781" w:type="dxa"/>
        <w:tblInd w:w="-459" w:type="dxa"/>
        <w:tblLook w:val="04A0" w:firstRow="1" w:lastRow="0" w:firstColumn="1" w:lastColumn="0" w:noHBand="0" w:noVBand="1"/>
      </w:tblPr>
      <w:tblGrid>
        <w:gridCol w:w="9781"/>
      </w:tblGrid>
      <w:tr w:rsidR="004A179D" w:rsidRPr="00306BC7" w:rsidTr="0065652F">
        <w:trPr>
          <w:trHeight w:val="1137"/>
        </w:trPr>
        <w:tc>
          <w:tcPr>
            <w:tcW w:w="9781" w:type="dxa"/>
            <w:shd w:val="clear" w:color="auto" w:fill="E36C0A" w:themeFill="accent6" w:themeFillShade="BF"/>
          </w:tcPr>
          <w:p w:rsidR="004A179D" w:rsidRPr="007311ED" w:rsidRDefault="004A179D" w:rsidP="0065652F">
            <w:pPr>
              <w:jc w:val="center"/>
              <w:rPr>
                <w:rFonts w:ascii="Arial" w:hAnsi="Arial" w:cs="Arial"/>
                <w:b/>
                <w:sz w:val="20"/>
                <w:szCs w:val="20"/>
              </w:rPr>
            </w:pPr>
            <w:r w:rsidRPr="007311ED">
              <w:rPr>
                <w:rFonts w:ascii="Arial" w:hAnsi="Arial" w:cs="Arial"/>
                <w:b/>
                <w:sz w:val="20"/>
                <w:szCs w:val="20"/>
              </w:rPr>
              <w:t>KARTA DZIAŁANIA</w:t>
            </w:r>
          </w:p>
          <w:p w:rsidR="004A179D" w:rsidRPr="007311ED" w:rsidRDefault="004A179D" w:rsidP="0065652F">
            <w:pPr>
              <w:jc w:val="both"/>
              <w:rPr>
                <w:rFonts w:ascii="Arial" w:hAnsi="Arial" w:cs="Arial"/>
                <w:b/>
                <w:sz w:val="20"/>
                <w:szCs w:val="20"/>
              </w:rPr>
            </w:pPr>
          </w:p>
          <w:p w:rsidR="004A179D" w:rsidRPr="00306BC7" w:rsidRDefault="004A179D" w:rsidP="0065652F">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4A179D" w:rsidRDefault="004A179D" w:rsidP="004A179D">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65652F">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65652F">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r>
      <w:tr w:rsidR="004A179D" w:rsidRPr="00432A51" w:rsidTr="0065652F">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65652F">
            <w:pPr>
              <w:jc w:val="both"/>
              <w:rPr>
                <w:rFonts w:ascii="Arial" w:hAnsi="Arial" w:cs="Arial"/>
                <w:b/>
                <w:sz w:val="18"/>
                <w:szCs w:val="18"/>
              </w:rPr>
            </w:pPr>
          </w:p>
        </w:tc>
      </w:tr>
      <w:tr w:rsidR="004A179D" w:rsidRPr="00432A51" w:rsidTr="0065652F">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65652F">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4A179D" w:rsidRPr="00432A51" w:rsidTr="0065652F">
        <w:trPr>
          <w:trHeight w:val="261"/>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65652F">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65652F">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21"/>
            </w:r>
            <w:r w:rsidRPr="009073CE">
              <w:rPr>
                <w:rFonts w:ascii="Arial" w:hAnsi="Arial" w:cs="Arial"/>
                <w:sz w:val="18"/>
                <w:szCs w:val="18"/>
              </w:rPr>
              <w:t>,</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65652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prowadzenie działań </w:t>
            </w:r>
            <w:proofErr w:type="spellStart"/>
            <w:r w:rsidRPr="009073CE">
              <w:rPr>
                <w:rFonts w:ascii="Arial" w:hAnsi="Arial" w:cs="Arial"/>
                <w:sz w:val="18"/>
                <w:szCs w:val="18"/>
              </w:rPr>
              <w:t>informacyjno</w:t>
            </w:r>
            <w:proofErr w:type="spellEnd"/>
            <w:r w:rsidRPr="009073CE">
              <w:rPr>
                <w:rFonts w:ascii="Arial" w:hAnsi="Arial" w:cs="Arial"/>
                <w:sz w:val="18"/>
                <w:szCs w:val="18"/>
              </w:rPr>
              <w:t xml:space="preserve"> - promocyjnych mających na celu wdrożenie Regionalnego Programu Zdrowotnego</w:t>
            </w:r>
          </w:p>
          <w:p w:rsidR="004A179D" w:rsidRPr="009073CE" w:rsidRDefault="004A179D" w:rsidP="0065652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zwiększona liczba bezpłatnych godzin wysokospecjalistycznej terapii dla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65652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65652F">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65652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65652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65652F">
        <w:trPr>
          <w:trHeight w:val="258"/>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Default="004A179D" w:rsidP="0065652F">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Pr="003B4393" w:rsidRDefault="004A179D" w:rsidP="0065652F">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4A179D" w:rsidRDefault="004A179D" w:rsidP="0065652F">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w:t>
            </w:r>
            <w:proofErr w:type="spellStart"/>
            <w:r w:rsidRPr="003B4393">
              <w:rPr>
                <w:rFonts w:ascii="Arial" w:hAnsi="Arial" w:cs="Arial"/>
                <w:sz w:val="18"/>
                <w:szCs w:val="18"/>
              </w:rPr>
              <w:t>niedodiagnozowaniu</w:t>
            </w:r>
            <w:proofErr w:type="spellEnd"/>
            <w:r w:rsidRPr="003B4393">
              <w:rPr>
                <w:rFonts w:ascii="Arial" w:hAnsi="Arial" w:cs="Arial"/>
                <w:sz w:val="18"/>
                <w:szCs w:val="18"/>
              </w:rPr>
              <w:t xml:space="preserve">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4A179D" w:rsidRDefault="004A179D" w:rsidP="0065652F">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4A179D" w:rsidRPr="00E91D87" w:rsidRDefault="004A179D" w:rsidP="0065652F">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65652F">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Specyficzne dla </w:t>
            </w:r>
            <w:r w:rsidRPr="00432A51">
              <w:rPr>
                <w:rFonts w:ascii="Arial" w:hAnsi="Arial" w:cs="Arial"/>
                <w:sz w:val="18"/>
                <w:szCs w:val="18"/>
              </w:rPr>
              <w:lastRenderedPageBreak/>
              <w:t>konkursu kryteria wyboru projektów</w:t>
            </w:r>
          </w:p>
        </w:tc>
        <w:tc>
          <w:tcPr>
            <w:tcW w:w="4145" w:type="pct"/>
            <w:gridSpan w:val="16"/>
            <w:shd w:val="clear" w:color="auto" w:fill="CCFFCC"/>
            <w:vAlign w:val="center"/>
          </w:tcPr>
          <w:p w:rsidR="004A179D" w:rsidRPr="003B4393" w:rsidRDefault="004A179D" w:rsidP="0065652F">
            <w:pPr>
              <w:jc w:val="center"/>
              <w:rPr>
                <w:rFonts w:ascii="Arial" w:hAnsi="Arial" w:cs="Arial"/>
                <w:b/>
                <w:sz w:val="18"/>
                <w:szCs w:val="18"/>
              </w:rPr>
            </w:pPr>
            <w:r w:rsidRPr="003B4393">
              <w:rPr>
                <w:rFonts w:ascii="Arial" w:hAnsi="Arial" w:cs="Arial"/>
                <w:b/>
                <w:sz w:val="18"/>
                <w:szCs w:val="18"/>
              </w:rPr>
              <w:lastRenderedPageBreak/>
              <w:t>Kryteria dopuszczalności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65652F">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65652F">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65652F">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65652F">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65652F">
        <w:trPr>
          <w:cantSplit/>
          <w:trHeight w:val="20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5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65652F">
        <w:trPr>
          <w:cantSplit/>
          <w:trHeight w:val="1405"/>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65652F">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65652F">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BA3DEB" w:rsidRDefault="004A179D" w:rsidP="0065652F">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4A179D" w:rsidRDefault="004A179D" w:rsidP="0065652F">
            <w:pPr>
              <w:pStyle w:val="Bezodstpw"/>
              <w:numPr>
                <w:ilvl w:val="0"/>
                <w:numId w:val="182"/>
              </w:numPr>
              <w:spacing w:line="240" w:lineRule="auto"/>
              <w:ind w:left="402"/>
              <w:jc w:val="left"/>
              <w:outlineLvl w:val="9"/>
            </w:pPr>
            <w:r w:rsidRPr="00347702">
              <w:t>dla subregionu szczecińskiego – 3225844 zł</w:t>
            </w:r>
          </w:p>
          <w:p w:rsidR="004A179D" w:rsidRDefault="004A179D" w:rsidP="0065652F">
            <w:pPr>
              <w:pStyle w:val="Bezodstpw"/>
              <w:numPr>
                <w:ilvl w:val="0"/>
                <w:numId w:val="182"/>
              </w:numPr>
              <w:spacing w:line="240" w:lineRule="auto"/>
              <w:ind w:left="402"/>
              <w:jc w:val="left"/>
              <w:outlineLvl w:val="9"/>
            </w:pPr>
            <w:r w:rsidRPr="00347702">
              <w:t>dla subregionu koszalińskiego – 1679574 zł</w:t>
            </w:r>
          </w:p>
          <w:p w:rsidR="004A179D" w:rsidRDefault="004A179D" w:rsidP="0065652F">
            <w:pPr>
              <w:pStyle w:val="Bezodstpw"/>
              <w:numPr>
                <w:ilvl w:val="0"/>
                <w:numId w:val="182"/>
              </w:numPr>
              <w:spacing w:line="240" w:lineRule="auto"/>
              <w:ind w:left="402"/>
              <w:jc w:val="left"/>
              <w:outlineLvl w:val="9"/>
            </w:pPr>
            <w:r w:rsidRPr="00347702">
              <w:t>dla subregionu stargardzkiego – 1759253 zł</w:t>
            </w:r>
          </w:p>
          <w:p w:rsidR="004A179D" w:rsidRPr="00347702" w:rsidRDefault="004A179D" w:rsidP="0065652F">
            <w:pPr>
              <w:pStyle w:val="Bezodstpw"/>
              <w:numPr>
                <w:ilvl w:val="0"/>
                <w:numId w:val="182"/>
              </w:numPr>
              <w:spacing w:line="240" w:lineRule="auto"/>
              <w:ind w:left="402"/>
              <w:jc w:val="left"/>
              <w:outlineLvl w:val="9"/>
            </w:pPr>
            <w:r w:rsidRPr="00347702">
              <w:t>dla subregionu szczecineckiego - 1315329 zł.</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65652F">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65652F">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65652F">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65652F">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65652F">
            <w:pPr>
              <w:jc w:val="both"/>
              <w:rPr>
                <w:rFonts w:ascii="Arial" w:hAnsi="Arial" w:cs="Arial"/>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65652F">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65652F">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E32231" w:rsidRDefault="004A179D" w:rsidP="0065652F">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4A179D" w:rsidRDefault="004A179D" w:rsidP="0065652F">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 xml:space="preserve">pielęgniarki POZ, pielęgniarki środowiska nauczania i wychowania, higienistki szkolne, lekarze okuliści, </w:t>
            </w:r>
            <w:proofErr w:type="spellStart"/>
            <w:r w:rsidRPr="00911949">
              <w:rPr>
                <w:rFonts w:ascii="Arial" w:hAnsi="Arial" w:cs="Arial"/>
                <w:sz w:val="18"/>
                <w:szCs w:val="18"/>
              </w:rPr>
              <w:t>ortoptyści</w:t>
            </w:r>
            <w:proofErr w:type="spellEnd"/>
            <w:r w:rsidRPr="00911949">
              <w:rPr>
                <w:rFonts w:ascii="Arial" w:hAnsi="Arial" w:cs="Arial"/>
                <w:sz w:val="18"/>
                <w:szCs w:val="18"/>
              </w:rPr>
              <w:t>.</w:t>
            </w:r>
          </w:p>
          <w:p w:rsidR="004A179D" w:rsidRDefault="004A179D" w:rsidP="0065652F">
            <w:pPr>
              <w:spacing w:before="40" w:after="40"/>
              <w:jc w:val="both"/>
              <w:rPr>
                <w:rFonts w:ascii="Arial" w:hAnsi="Arial" w:cs="Arial"/>
                <w:sz w:val="18"/>
                <w:szCs w:val="18"/>
              </w:rPr>
            </w:pPr>
          </w:p>
          <w:p w:rsidR="004A179D" w:rsidRPr="003B4393" w:rsidRDefault="004A179D" w:rsidP="0065652F">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65652F">
            <w:pPr>
              <w:spacing w:before="40" w:after="40"/>
              <w:rPr>
                <w:rFonts w:ascii="Arial" w:hAnsi="Arial" w:cs="Arial"/>
                <w:szCs w:val="20"/>
              </w:rPr>
            </w:pPr>
            <w:r w:rsidRPr="00432A51">
              <w:rPr>
                <w:rFonts w:ascii="Arial" w:hAnsi="Arial" w:cs="Arial"/>
                <w:sz w:val="18"/>
                <w:szCs w:val="18"/>
              </w:rPr>
              <w:t>1</w:t>
            </w:r>
          </w:p>
        </w:tc>
      </w:tr>
      <w:tr w:rsidR="004A179D" w:rsidRPr="00432A51" w:rsidTr="0065652F">
        <w:trPr>
          <w:cantSplit/>
          <w:trHeight w:val="133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65652F">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65652F">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65652F">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65652F">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65652F">
            <w:pPr>
              <w:spacing w:before="40" w:after="40"/>
              <w:rPr>
                <w:rFonts w:ascii="Arial" w:hAnsi="Arial" w:cs="Arial"/>
                <w:sz w:val="18"/>
                <w:szCs w:val="18"/>
              </w:rPr>
            </w:pPr>
            <w:r>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E32231" w:rsidRDefault="004A179D" w:rsidP="0065652F">
            <w:pPr>
              <w:pStyle w:val="Akapitzlist"/>
              <w:spacing w:before="40" w:after="40"/>
              <w:ind w:left="402"/>
              <w:jc w:val="both"/>
              <w:rPr>
                <w:rFonts w:ascii="Arial" w:hAnsi="Arial" w:cs="Arial"/>
                <w:sz w:val="18"/>
                <w:szCs w:val="18"/>
              </w:rPr>
            </w:pPr>
          </w:p>
          <w:p w:rsidR="004A179D" w:rsidRPr="003B4393" w:rsidRDefault="004A179D" w:rsidP="0065652F">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02"/>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862E90">
              <w:rPr>
                <w:rFonts w:ascii="Arial" w:hAnsi="Arial" w:cs="Arial"/>
                <w:sz w:val="18"/>
                <w:szCs w:val="18"/>
              </w:rPr>
              <w:t>1</w:t>
            </w:r>
          </w:p>
        </w:tc>
      </w:tr>
      <w:tr w:rsidR="004A179D" w:rsidRPr="00432A51" w:rsidTr="0065652F">
        <w:trPr>
          <w:cantSplit/>
          <w:trHeight w:val="2676"/>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65652F">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65652F">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65652F">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65652F">
            <w:pPr>
              <w:rPr>
                <w:rFonts w:ascii="Arial" w:hAnsi="Arial" w:cs="Arial"/>
                <w:sz w:val="18"/>
                <w:szCs w:val="18"/>
              </w:rPr>
            </w:pPr>
            <w:r w:rsidRPr="00985932">
              <w:rPr>
                <w:rFonts w:ascii="Arial" w:hAnsi="Arial" w:cs="Arial"/>
                <w:sz w:val="18"/>
                <w:szCs w:val="18"/>
              </w:rPr>
              <w:t xml:space="preserve">  - dla subregionu szczecineckiego: 3640.</w:t>
            </w:r>
          </w:p>
          <w:p w:rsidR="004A179D" w:rsidRPr="00985932" w:rsidRDefault="004A179D" w:rsidP="0065652F">
            <w:pPr>
              <w:rPr>
                <w:rFonts w:ascii="Arial" w:hAnsi="Arial" w:cs="Arial"/>
                <w:sz w:val="18"/>
                <w:szCs w:val="18"/>
              </w:rPr>
            </w:pPr>
          </w:p>
          <w:p w:rsidR="004A179D" w:rsidRPr="00D730C6" w:rsidRDefault="004A179D" w:rsidP="0065652F">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65652F">
        <w:trPr>
          <w:cantSplit/>
          <w:trHeight w:val="267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rPr>
                <w:rFonts w:ascii="Arial" w:hAnsi="Arial" w:cs="Arial"/>
                <w:sz w:val="18"/>
                <w:szCs w:val="18"/>
              </w:rPr>
            </w:pPr>
          </w:p>
          <w:p w:rsidR="004A179D" w:rsidRPr="003B4393" w:rsidRDefault="004A179D" w:rsidP="0065652F">
            <w:pPr>
              <w:rPr>
                <w:rFonts w:ascii="Arial" w:hAnsi="Arial" w:cs="Arial"/>
                <w:sz w:val="18"/>
                <w:szCs w:val="18"/>
              </w:rPr>
            </w:pPr>
          </w:p>
        </w:tc>
        <w:tc>
          <w:tcPr>
            <w:tcW w:w="1732" w:type="pct"/>
            <w:gridSpan w:val="7"/>
            <w:tcBorders>
              <w:top w:val="single" w:sz="6" w:space="0" w:color="auto"/>
            </w:tcBorders>
            <w:vAlign w:val="center"/>
          </w:tcPr>
          <w:p w:rsidR="004A179D" w:rsidRDefault="004A179D" w:rsidP="0065652F">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694"/>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65652F">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65652F">
        <w:trPr>
          <w:cantSplit/>
          <w:trHeight w:val="1120"/>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65652F">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8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65652F">
        <w:trPr>
          <w:cantSplit/>
          <w:trHeight w:val="352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87"/>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65652F">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65652F">
        <w:trPr>
          <w:cantSplit/>
          <w:trHeight w:val="1609"/>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65652F">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Height w:val="5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65652F">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4A179D" w:rsidRPr="00432A51" w:rsidRDefault="004A179D" w:rsidP="0065652F">
            <w:pPr>
              <w:jc w:val="both"/>
              <w:rPr>
                <w:rFonts w:ascii="Arial" w:hAnsi="Arial" w:cs="Arial"/>
                <w:sz w:val="18"/>
                <w:szCs w:val="18"/>
              </w:rPr>
            </w:pPr>
          </w:p>
        </w:tc>
      </w:tr>
      <w:tr w:rsidR="004A179D" w:rsidRPr="00432A51" w:rsidTr="0065652F">
        <w:trPr>
          <w:cantSplit/>
          <w:trHeight w:val="126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65652F">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65652F">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22"/>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3"/>
            </w:r>
            <w:r w:rsidRPr="00B94FB4">
              <w:rPr>
                <w:rFonts w:ascii="Arial" w:hAnsi="Arial" w:cs="Arial"/>
                <w:sz w:val="18"/>
                <w:szCs w:val="18"/>
              </w:rPr>
              <w:t>.</w:t>
            </w:r>
          </w:p>
          <w:p w:rsidR="004A179D" w:rsidRPr="00B94FB4" w:rsidRDefault="004A179D" w:rsidP="0065652F">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65652F">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65652F">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65652F">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65652F">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65652F">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65652F">
        <w:trPr>
          <w:cantSplit/>
          <w:trHeight w:val="601"/>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65652F">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65652F">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65652F">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65652F">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65652F">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65652F">
            <w:pPr>
              <w:jc w:val="both"/>
              <w:rPr>
                <w:rFonts w:ascii="Arial" w:hAnsi="Arial" w:cs="Arial"/>
                <w:sz w:val="18"/>
                <w:szCs w:val="18"/>
              </w:rPr>
            </w:pPr>
          </w:p>
          <w:p w:rsidR="004A179D" w:rsidRPr="003B4393" w:rsidRDefault="004A179D" w:rsidP="0065652F">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vMerge w:val="restart"/>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65652F">
            <w:pPr>
              <w:jc w:val="both"/>
              <w:rPr>
                <w:rFonts w:ascii="Arial" w:hAnsi="Arial" w:cs="Arial"/>
                <w:b/>
                <w:sz w:val="18"/>
                <w:szCs w:val="18"/>
              </w:rPr>
            </w:pPr>
            <w:r w:rsidRPr="00450EF7">
              <w:rPr>
                <w:rFonts w:ascii="Arial" w:hAnsi="Arial" w:cs="Arial"/>
                <w:b/>
                <w:sz w:val="18"/>
                <w:szCs w:val="18"/>
              </w:rPr>
              <w:t>10</w:t>
            </w:r>
          </w:p>
        </w:tc>
      </w:tr>
      <w:tr w:rsidR="004A179D" w:rsidRPr="00432A51" w:rsidTr="0065652F">
        <w:trPr>
          <w:cantSplit/>
        </w:trPr>
        <w:tc>
          <w:tcPr>
            <w:tcW w:w="855" w:type="pct"/>
            <w:gridSpan w:val="2"/>
            <w:vMerge/>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65652F">
            <w:pPr>
              <w:pStyle w:val="Default"/>
              <w:spacing w:before="20" w:after="20"/>
              <w:jc w:val="both"/>
              <w:rPr>
                <w:rFonts w:ascii="Arial" w:hAnsi="Arial" w:cs="Arial"/>
                <w:color w:val="auto"/>
                <w:sz w:val="18"/>
                <w:szCs w:val="18"/>
              </w:rPr>
            </w:pP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65652F">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65652F">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5</w:t>
            </w:r>
          </w:p>
        </w:tc>
      </w:tr>
      <w:tr w:rsidR="004A179D" w:rsidRPr="00432A51" w:rsidTr="0065652F">
        <w:trPr>
          <w:cantSplit/>
        </w:trPr>
        <w:tc>
          <w:tcPr>
            <w:tcW w:w="855" w:type="pct"/>
            <w:gridSpan w:val="2"/>
            <w:shd w:val="clear" w:color="auto" w:fill="CCFFCC"/>
            <w:vAlign w:val="center"/>
          </w:tcPr>
          <w:p w:rsidR="004A179D" w:rsidRPr="00432A51" w:rsidRDefault="004A179D" w:rsidP="0065652F">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65652F">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65652F">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1</w:t>
            </w:r>
          </w:p>
        </w:tc>
      </w:tr>
      <w:tr w:rsidR="004A179D" w:rsidRPr="00432A51" w:rsidTr="0065652F">
        <w:trPr>
          <w:cantSplit/>
        </w:trPr>
        <w:tc>
          <w:tcPr>
            <w:tcW w:w="855" w:type="pct"/>
            <w:gridSpan w:val="2"/>
            <w:tcBorders>
              <w:bottom w:val="single" w:sz="6" w:space="0" w:color="auto"/>
            </w:tcBorders>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65652F">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65652F">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65652F">
            <w:pPr>
              <w:jc w:val="both"/>
              <w:rPr>
                <w:rFonts w:ascii="Arial" w:hAnsi="Arial" w:cs="Arial"/>
                <w:sz w:val="18"/>
                <w:szCs w:val="18"/>
              </w:rPr>
            </w:pPr>
            <w:r w:rsidRPr="00432A51">
              <w:rPr>
                <w:rFonts w:ascii="Arial" w:hAnsi="Arial" w:cs="Arial"/>
                <w:sz w:val="18"/>
                <w:szCs w:val="18"/>
              </w:rPr>
              <w:t>T/N</w:t>
            </w:r>
          </w:p>
        </w:tc>
      </w:tr>
      <w:tr w:rsidR="004A179D" w:rsidRPr="00432A51" w:rsidTr="0065652F">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65652F">
            <w:pPr>
              <w:jc w:val="both"/>
              <w:rPr>
                <w:rFonts w:ascii="Arial" w:hAnsi="Arial" w:cs="Arial"/>
                <w:color w:val="FF0000"/>
                <w:sz w:val="18"/>
                <w:szCs w:val="18"/>
              </w:rPr>
            </w:pPr>
          </w:p>
        </w:tc>
      </w:tr>
      <w:tr w:rsidR="004A179D" w:rsidRPr="00432A51" w:rsidTr="0065652F">
        <w:trPr>
          <w:cantSplit/>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N</w:t>
            </w:r>
          </w:p>
        </w:tc>
      </w:tr>
      <w:tr w:rsidR="004A179D" w:rsidTr="0065652F">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65652F">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65652F">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65652F">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65652F">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756D89" w:rsidRDefault="00756D89" w:rsidP="00756D89">
      <w:pPr>
        <w:rPr>
          <w:b/>
        </w:rPr>
      </w:pPr>
    </w:p>
    <w:p w:rsidR="00756D89" w:rsidRDefault="00756D89" w:rsidP="00756D89">
      <w:pPr>
        <w:rPr>
          <w:b/>
        </w:rPr>
      </w:pPr>
    </w:p>
    <w:p w:rsidR="00CF4BF5" w:rsidRDefault="00CF4BF5" w:rsidP="00CF4BF5">
      <w:pPr>
        <w:jc w:val="center"/>
        <w:rPr>
          <w:rFonts w:ascii="Arial" w:hAnsi="Arial" w:cs="Arial"/>
          <w:b/>
          <w:sz w:val="40"/>
          <w:szCs w:val="40"/>
        </w:rPr>
      </w:pPr>
    </w:p>
    <w:p w:rsidR="00CF4BF5" w:rsidRPr="00432A51" w:rsidRDefault="00CF4BF5" w:rsidP="00CF4BF5">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CF4BF5" w:rsidRPr="00432A51" w:rsidRDefault="00CF4BF5" w:rsidP="00CF4BF5">
      <w:pPr>
        <w:jc w:val="center"/>
        <w:rPr>
          <w:rFonts w:ascii="Arial" w:hAnsi="Arial" w:cs="Arial"/>
          <w:b/>
          <w:sz w:val="12"/>
          <w:szCs w:val="12"/>
        </w:rPr>
      </w:pPr>
    </w:p>
    <w:p w:rsidR="00CF4BF5" w:rsidRPr="00432A51" w:rsidRDefault="00CF4BF5" w:rsidP="00CF4BF5">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CF4BF5" w:rsidRPr="00432A51" w:rsidRDefault="00CF4BF5" w:rsidP="00CF4BF5">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CF4BF5" w:rsidRPr="00432A51" w:rsidTr="00D909E1">
        <w:trPr>
          <w:trHeight w:val="362"/>
        </w:trPr>
        <w:tc>
          <w:tcPr>
            <w:tcW w:w="10315" w:type="dxa"/>
            <w:gridSpan w:val="6"/>
            <w:shd w:val="clear" w:color="auto" w:fill="D9D9D9"/>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CF4BF5" w:rsidRPr="00432A51" w:rsidTr="00D909E1">
        <w:trPr>
          <w:trHeight w:val="511"/>
        </w:trPr>
        <w:tc>
          <w:tcPr>
            <w:tcW w:w="3034" w:type="dxa"/>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CF4BF5" w:rsidRPr="00432A51" w:rsidRDefault="00CF4BF5" w:rsidP="00D909E1">
            <w:pPr>
              <w:jc w:val="center"/>
              <w:rPr>
                <w:rFonts w:ascii="Arial" w:hAnsi="Arial" w:cs="Arial"/>
                <w:sz w:val="18"/>
                <w:szCs w:val="18"/>
              </w:rPr>
            </w:pPr>
            <w:r w:rsidRPr="00432A51">
              <w:rPr>
                <w:rFonts w:ascii="Arial" w:hAnsi="Arial" w:cs="Arial"/>
                <w:sz w:val="20"/>
                <w:szCs w:val="20"/>
              </w:rPr>
              <w:t>VII Włączenie społeczne</w:t>
            </w:r>
          </w:p>
        </w:tc>
      </w:tr>
      <w:tr w:rsidR="00CF4BF5" w:rsidRPr="00432A51" w:rsidTr="00D909E1">
        <w:trPr>
          <w:trHeight w:val="519"/>
        </w:trPr>
        <w:tc>
          <w:tcPr>
            <w:tcW w:w="3034" w:type="dxa"/>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Wojewódzki Urząd Pracy w Szczecinie</w:t>
            </w:r>
          </w:p>
        </w:tc>
      </w:tr>
      <w:tr w:rsidR="00CF4BF5" w:rsidRPr="00432A51" w:rsidTr="00D909E1">
        <w:trPr>
          <w:trHeight w:val="348"/>
        </w:trPr>
        <w:tc>
          <w:tcPr>
            <w:tcW w:w="3034" w:type="dxa"/>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CF4BF5" w:rsidRPr="00432A51" w:rsidTr="00D909E1">
        <w:trPr>
          <w:trHeight w:val="358"/>
        </w:trPr>
        <w:tc>
          <w:tcPr>
            <w:tcW w:w="3034" w:type="dxa"/>
            <w:tcBorders>
              <w:bottom w:val="single" w:sz="2" w:space="0" w:color="auto"/>
            </w:tcBorders>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CF4BF5" w:rsidRPr="00432A51" w:rsidRDefault="00CF4BF5" w:rsidP="00D909E1">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CF4BF5" w:rsidRPr="00432A51" w:rsidRDefault="00CF4BF5" w:rsidP="00D909E1">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42 56 103</w:t>
            </w:r>
          </w:p>
        </w:tc>
      </w:tr>
      <w:tr w:rsidR="00CF4BF5" w:rsidRPr="00432A51" w:rsidTr="00D909E1">
        <w:trPr>
          <w:trHeight w:val="354"/>
        </w:trPr>
        <w:tc>
          <w:tcPr>
            <w:tcW w:w="3034" w:type="dxa"/>
            <w:tcBorders>
              <w:top w:val="single" w:sz="2" w:space="0" w:color="auto"/>
              <w:bottom w:val="single" w:sz="2" w:space="0" w:color="auto"/>
            </w:tcBorders>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CF4BF5" w:rsidRPr="00432A51" w:rsidRDefault="00CF4BF5" w:rsidP="00D909E1">
            <w:pPr>
              <w:jc w:val="center"/>
              <w:rPr>
                <w:rFonts w:ascii="Arial" w:hAnsi="Arial" w:cs="Arial"/>
                <w:sz w:val="18"/>
                <w:szCs w:val="18"/>
              </w:rPr>
            </w:pPr>
            <w:r w:rsidRPr="00432A51">
              <w:rPr>
                <w:rFonts w:ascii="Arial" w:hAnsi="Arial" w:cs="Arial"/>
                <w:sz w:val="18"/>
                <w:szCs w:val="18"/>
              </w:rPr>
              <w:t>sekretariat@wup.pl</w:t>
            </w:r>
          </w:p>
        </w:tc>
      </w:tr>
      <w:tr w:rsidR="00CF4BF5" w:rsidRPr="00432A51" w:rsidTr="00D909E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CF4BF5" w:rsidRDefault="00CF4BF5" w:rsidP="00D909E1">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CF4BF5" w:rsidRDefault="00CF4BF5" w:rsidP="00D909E1">
            <w:pPr>
              <w:jc w:val="center"/>
              <w:rPr>
                <w:rFonts w:ascii="Arial" w:hAnsi="Arial" w:cs="Arial"/>
                <w:sz w:val="20"/>
                <w:szCs w:val="20"/>
              </w:rPr>
            </w:pPr>
          </w:p>
          <w:p w:rsidR="00CF4BF5" w:rsidRPr="00432A51" w:rsidRDefault="00CF4BF5" w:rsidP="00D909E1">
            <w:pPr>
              <w:jc w:val="center"/>
              <w:rPr>
                <w:rFonts w:ascii="Arial" w:hAnsi="Arial" w:cs="Arial"/>
                <w:sz w:val="20"/>
                <w:szCs w:val="20"/>
              </w:rPr>
            </w:pPr>
            <w:r w:rsidRPr="00432A51">
              <w:rPr>
                <w:rFonts w:ascii="Arial" w:hAnsi="Arial" w:cs="Arial"/>
                <w:sz w:val="20"/>
                <w:szCs w:val="20"/>
              </w:rPr>
              <w:t>tel. 91 4256 166</w:t>
            </w:r>
          </w:p>
          <w:p w:rsidR="00CF4BF5" w:rsidRPr="00432A51" w:rsidRDefault="00CF4BF5" w:rsidP="00D909E1">
            <w:pPr>
              <w:jc w:val="center"/>
              <w:rPr>
                <w:rFonts w:ascii="Arial" w:hAnsi="Arial" w:cs="Arial"/>
                <w:sz w:val="18"/>
                <w:szCs w:val="18"/>
              </w:rPr>
            </w:pPr>
          </w:p>
        </w:tc>
      </w:tr>
    </w:tbl>
    <w:p w:rsidR="00CF4BF5" w:rsidRPr="00432A51" w:rsidRDefault="00CF4BF5" w:rsidP="00CF4BF5">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CF4BF5" w:rsidRPr="00A15227" w:rsidTr="00D909E1">
        <w:trPr>
          <w:trHeight w:val="362"/>
        </w:trPr>
        <w:tc>
          <w:tcPr>
            <w:tcW w:w="9450" w:type="dxa"/>
            <w:shd w:val="clear" w:color="auto" w:fill="E77B39"/>
            <w:vAlign w:val="center"/>
          </w:tcPr>
          <w:p w:rsidR="00CF4BF5" w:rsidRPr="00D66A18" w:rsidRDefault="00CF4BF5" w:rsidP="00D909E1">
            <w:pPr>
              <w:spacing w:line="276" w:lineRule="auto"/>
              <w:jc w:val="center"/>
              <w:rPr>
                <w:rFonts w:ascii="Arial" w:hAnsi="Arial" w:cs="Arial"/>
                <w:b/>
                <w:sz w:val="20"/>
                <w:szCs w:val="20"/>
              </w:rPr>
            </w:pPr>
            <w:r w:rsidRPr="00D66A18">
              <w:rPr>
                <w:rFonts w:ascii="Arial" w:hAnsi="Arial" w:cs="Arial"/>
                <w:b/>
                <w:sz w:val="20"/>
                <w:szCs w:val="20"/>
              </w:rPr>
              <w:t>KARTA DZIAŁANIA</w:t>
            </w:r>
          </w:p>
          <w:p w:rsidR="00CF4BF5" w:rsidRPr="00A15227" w:rsidRDefault="00CF4BF5" w:rsidP="00D909E1">
            <w:pPr>
              <w:pStyle w:val="Nagwek2"/>
              <w:jc w:val="center"/>
            </w:pPr>
            <w:bookmarkStart w:id="100" w:name="_Toc59174360"/>
            <w:r w:rsidRPr="00D66A18">
              <w:rPr>
                <w:b/>
                <w:sz w:val="20"/>
                <w:szCs w:val="20"/>
              </w:rPr>
              <w:t>7.7 Wdrożenie programów wczesnego wykrywania wad rozwojowych i rehabilitacji dzieci z niepełnosprawnościami oraz zagrożonych niepełnosprawnością</w:t>
            </w:r>
            <w:r>
              <w:rPr>
                <w:b/>
                <w:sz w:val="20"/>
                <w:szCs w:val="20"/>
              </w:rPr>
              <w:t xml:space="preserve"> oraz </w:t>
            </w:r>
            <w:r w:rsidRPr="00BC478E">
              <w:rPr>
                <w:rFonts w:cs="Times New Roman"/>
                <w:b/>
              </w:rPr>
              <w:t>przedsięwzięć związanych z walką i zapobieganiem  COVID-19</w:t>
            </w:r>
            <w:bookmarkEnd w:id="100"/>
          </w:p>
        </w:tc>
      </w:tr>
    </w:tbl>
    <w:p w:rsidR="00CF4BF5" w:rsidRPr="00432A51" w:rsidRDefault="00CF4BF5" w:rsidP="00CF4BF5">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CF4BF5" w:rsidRPr="00432A51" w:rsidTr="00D909E1">
        <w:trPr>
          <w:trHeight w:val="218"/>
        </w:trPr>
        <w:tc>
          <w:tcPr>
            <w:tcW w:w="680" w:type="pct"/>
            <w:tcBorders>
              <w:top w:val="single" w:sz="12" w:space="0" w:color="auto"/>
              <w:bottom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CF4BF5" w:rsidRPr="00432A51" w:rsidRDefault="00CF4BF5" w:rsidP="00D909E1">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CF4BF5" w:rsidRPr="00432A51" w:rsidRDefault="00CF4BF5" w:rsidP="00D909E1">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CF4BF5" w:rsidRPr="00432A51" w:rsidRDefault="00CF4BF5" w:rsidP="00D909E1">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CF4BF5" w:rsidRPr="00432A51" w:rsidRDefault="00CF4BF5" w:rsidP="00D909E1">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CF4BF5" w:rsidRPr="00432A51" w:rsidRDefault="00CF4BF5" w:rsidP="00D909E1">
            <w:pPr>
              <w:jc w:val="both"/>
              <w:rPr>
                <w:rFonts w:ascii="Arial" w:hAnsi="Arial" w:cs="Arial"/>
                <w:b/>
                <w:sz w:val="18"/>
                <w:szCs w:val="18"/>
              </w:rPr>
            </w:pPr>
            <w:r>
              <w:rPr>
                <w:rFonts w:ascii="Arial" w:hAnsi="Arial" w:cs="Arial"/>
                <w:b/>
                <w:sz w:val="18"/>
                <w:szCs w:val="18"/>
              </w:rPr>
              <w:t>x</w:t>
            </w:r>
          </w:p>
        </w:tc>
      </w:tr>
      <w:tr w:rsidR="00CF4BF5" w:rsidRPr="00432A51" w:rsidTr="00D909E1">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D909E1">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p>
        </w:tc>
      </w:tr>
      <w:tr w:rsidR="00CF4BF5" w:rsidRPr="00432A51" w:rsidTr="00D909E1">
        <w:trPr>
          <w:cantSplit/>
          <w:trHeight w:val="581"/>
        </w:trPr>
        <w:tc>
          <w:tcPr>
            <w:tcW w:w="858" w:type="pct"/>
            <w:gridSpan w:val="2"/>
            <w:vMerge/>
            <w:tcBorders>
              <w:bottom w:val="single" w:sz="12" w:space="0" w:color="auto"/>
              <w:righ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CF4BF5" w:rsidRPr="00432A51" w:rsidRDefault="00CF4BF5" w:rsidP="00D909E1">
            <w:pPr>
              <w:jc w:val="both"/>
              <w:rPr>
                <w:rFonts w:ascii="Arial" w:hAnsi="Arial" w:cs="Arial"/>
                <w:b/>
                <w:sz w:val="18"/>
                <w:szCs w:val="18"/>
              </w:rPr>
            </w:pPr>
          </w:p>
        </w:tc>
      </w:tr>
      <w:tr w:rsidR="00CF4BF5" w:rsidRPr="00432A51" w:rsidTr="00D909E1">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CF4BF5" w:rsidRPr="003B4393" w:rsidRDefault="00CF4BF5" w:rsidP="00D909E1">
            <w:pPr>
              <w:ind w:left="57"/>
              <w:jc w:val="both"/>
              <w:rPr>
                <w:rFonts w:ascii="Arial" w:hAnsi="Arial" w:cs="Arial"/>
                <w:b/>
                <w:sz w:val="18"/>
                <w:szCs w:val="18"/>
              </w:rPr>
            </w:pPr>
            <w:r w:rsidRPr="00377252">
              <w:rPr>
                <w:rFonts w:ascii="Arial" w:hAnsi="Arial" w:cs="Arial"/>
                <w:b/>
                <w:sz w:val="18"/>
                <w:szCs w:val="18"/>
              </w:rPr>
              <w:t>7 557 362,00</w:t>
            </w:r>
            <w:r>
              <w:rPr>
                <w:rFonts w:ascii="Arial" w:hAnsi="Arial" w:cs="Arial"/>
                <w:b/>
                <w:sz w:val="18"/>
                <w:szCs w:val="18"/>
              </w:rPr>
              <w:t xml:space="preserve"> </w:t>
            </w:r>
            <w:r w:rsidRPr="003B4393">
              <w:rPr>
                <w:rFonts w:ascii="Arial" w:hAnsi="Arial" w:cs="Arial"/>
                <w:b/>
                <w:sz w:val="18"/>
                <w:szCs w:val="18"/>
              </w:rPr>
              <w:t>zł (EFS)</w:t>
            </w:r>
          </w:p>
        </w:tc>
      </w:tr>
      <w:tr w:rsidR="00CF4BF5" w:rsidRPr="00432A51" w:rsidTr="00D909E1">
        <w:trPr>
          <w:trHeight w:val="261"/>
        </w:trPr>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CF4BF5" w:rsidRDefault="00CF4BF5" w:rsidP="00660A5F">
            <w:pPr>
              <w:pStyle w:val="Akapitzlist"/>
              <w:numPr>
                <w:ilvl w:val="0"/>
                <w:numId w:val="307"/>
              </w:numPr>
              <w:spacing w:before="60" w:after="60"/>
            </w:pPr>
            <w:r w:rsidRPr="00660A5F">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c) wad postawy poprzez realizację wsparcia m.in. w zakresie:</w:t>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 profilaktyki i korekcji wad postawy,</w:t>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 szkoleń dla personelu medycznego,</w:t>
            </w:r>
          </w:p>
          <w:p w:rsidR="00CF4BF5" w:rsidRDefault="00CF4BF5" w:rsidP="00D909E1">
            <w:pPr>
              <w:spacing w:before="60" w:after="60"/>
              <w:ind w:left="714"/>
              <w:rPr>
                <w:rFonts w:ascii="Arial" w:hAnsi="Arial" w:cs="Arial"/>
                <w:sz w:val="18"/>
                <w:szCs w:val="18"/>
              </w:rPr>
            </w:pPr>
            <w:r w:rsidRPr="0042209B">
              <w:rPr>
                <w:rFonts w:ascii="Arial" w:hAnsi="Arial" w:cs="Arial"/>
                <w:sz w:val="18"/>
                <w:szCs w:val="18"/>
              </w:rPr>
              <w:t xml:space="preserve">- działań </w:t>
            </w:r>
            <w:proofErr w:type="spellStart"/>
            <w:r w:rsidRPr="0042209B">
              <w:rPr>
                <w:rFonts w:ascii="Arial" w:hAnsi="Arial" w:cs="Arial"/>
                <w:sz w:val="18"/>
                <w:szCs w:val="18"/>
              </w:rPr>
              <w:t>informacyjno</w:t>
            </w:r>
            <w:proofErr w:type="spellEnd"/>
            <w:r w:rsidRPr="0042209B">
              <w:rPr>
                <w:rFonts w:ascii="Arial" w:hAnsi="Arial" w:cs="Arial"/>
                <w:sz w:val="18"/>
                <w:szCs w:val="18"/>
              </w:rPr>
              <w:t xml:space="preserve"> – edukacyjnych dla uczniów i rodziców/opiekunów,</w:t>
            </w:r>
          </w:p>
          <w:p w:rsidR="00CF4BF5" w:rsidRPr="0042209B" w:rsidRDefault="00CF4BF5" w:rsidP="00D909E1">
            <w:pPr>
              <w:spacing w:before="60" w:after="60"/>
              <w:ind w:left="714"/>
              <w:rPr>
                <w:rFonts w:ascii="Arial" w:hAnsi="Arial" w:cs="Arial"/>
                <w:sz w:val="18"/>
                <w:szCs w:val="18"/>
              </w:rPr>
            </w:pPr>
            <w:r>
              <w:rPr>
                <w:rFonts w:ascii="Arial" w:hAnsi="Arial" w:cs="Arial"/>
                <w:sz w:val="18"/>
                <w:szCs w:val="18"/>
              </w:rPr>
              <w:t>- prowadzenie działań informacyjno-promocyjnych mających na celu wdrożenie Regionalnego Programu Zdrowotnego</w:t>
            </w:r>
            <w:r>
              <w:rPr>
                <w:rStyle w:val="Odwoanieprzypisudolnego"/>
                <w:rFonts w:ascii="Arial" w:hAnsi="Arial" w:cs="Arial"/>
                <w:sz w:val="18"/>
                <w:szCs w:val="18"/>
              </w:rPr>
              <w:footnoteReference w:id="24"/>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 zapewnienie dojazdu niezbędnego dla realizacji usługi zdrowotnej dla danej osoby oraz jej opiekuna z miejsca zamieszkania do miejsca wykonywania usługi zdrowotnej i z powrotem,</w:t>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 zapewnienia opieki nad osobą potrzebującą wsparcia w codziennym funkcjonowaniu w czasie korzystania ze wsparcia przez uczestnika projektu</w:t>
            </w:r>
          </w:p>
          <w:p w:rsidR="00CF4BF5" w:rsidRPr="0042209B" w:rsidRDefault="00CF4BF5" w:rsidP="00D909E1">
            <w:pPr>
              <w:spacing w:before="60" w:after="60"/>
              <w:ind w:left="714"/>
              <w:rPr>
                <w:rFonts w:ascii="Arial" w:hAnsi="Arial" w:cs="Arial"/>
                <w:sz w:val="18"/>
                <w:szCs w:val="18"/>
              </w:rPr>
            </w:pPr>
            <w:r w:rsidRPr="0042209B">
              <w:rPr>
                <w:rFonts w:ascii="Arial" w:hAnsi="Arial" w:cs="Arial"/>
                <w:sz w:val="18"/>
                <w:szCs w:val="18"/>
              </w:rPr>
              <w:t>- zakup sprzętu medycznego oraz rehabilitacyjnego koniecznych do realizacji zadań wynikających z realizowanego Regionalnego Programu Zdrowotnego.</w:t>
            </w:r>
          </w:p>
          <w:p w:rsidR="00CF4BF5" w:rsidRPr="001D310C" w:rsidRDefault="00CF4BF5" w:rsidP="00D909E1">
            <w:pPr>
              <w:spacing w:before="60" w:after="60"/>
              <w:ind w:left="357"/>
              <w:rPr>
                <w:rFonts w:ascii="Arial" w:hAnsi="Arial" w:cs="Arial"/>
                <w:sz w:val="18"/>
                <w:szCs w:val="18"/>
              </w:rPr>
            </w:pPr>
          </w:p>
          <w:p w:rsidR="00CF4BF5" w:rsidRPr="003B4393" w:rsidRDefault="00CF4BF5" w:rsidP="00D909E1">
            <w:pPr>
              <w:spacing w:before="60" w:after="60"/>
              <w:rPr>
                <w:rFonts w:ascii="Arial" w:hAnsi="Arial" w:cs="Arial"/>
                <w:szCs w:val="20"/>
              </w:rPr>
            </w:pPr>
          </w:p>
        </w:tc>
      </w:tr>
      <w:tr w:rsidR="00CF4BF5" w:rsidRPr="00432A51" w:rsidTr="00D909E1">
        <w:trPr>
          <w:trHeight w:val="258"/>
        </w:trPr>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CF4BF5" w:rsidRPr="003B4393" w:rsidRDefault="00CF4BF5" w:rsidP="00D909E1">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CF4BF5" w:rsidRPr="003B4393" w:rsidRDefault="00CF4BF5" w:rsidP="00D909E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CF4BF5" w:rsidRPr="003B4393" w:rsidRDefault="00CF4BF5" w:rsidP="00D909E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CF4BF5" w:rsidRPr="003B4393" w:rsidRDefault="00CF4BF5" w:rsidP="00D909E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CF4BF5" w:rsidRPr="00432A51" w:rsidTr="00D909E1">
        <w:trPr>
          <w:trHeight w:val="258"/>
        </w:trPr>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CF4BF5" w:rsidRDefault="00CF4BF5" w:rsidP="00D909E1">
            <w:pPr>
              <w:jc w:val="both"/>
              <w:rPr>
                <w:rFonts w:ascii="Arial" w:hAnsi="Arial" w:cs="Arial"/>
                <w:sz w:val="18"/>
                <w:szCs w:val="18"/>
              </w:rPr>
            </w:pPr>
            <w:r w:rsidRPr="00334858">
              <w:rPr>
                <w:rFonts w:ascii="Arial" w:hAnsi="Arial" w:cs="Arial"/>
                <w:sz w:val="18"/>
                <w:szCs w:val="18"/>
              </w:rPr>
              <w:t>Wady postawy należą do najczęściej występujących pro</w:t>
            </w:r>
            <w:r>
              <w:rPr>
                <w:rFonts w:ascii="Arial" w:hAnsi="Arial" w:cs="Arial"/>
                <w:sz w:val="18"/>
                <w:szCs w:val="18"/>
              </w:rPr>
              <w:t xml:space="preserve">blemów zdrowotnych wśród dzieci </w:t>
            </w:r>
            <w:r w:rsidRPr="00334858">
              <w:rPr>
                <w:rFonts w:ascii="Arial" w:hAnsi="Arial" w:cs="Arial"/>
                <w:sz w:val="18"/>
                <w:szCs w:val="18"/>
              </w:rPr>
              <w:t>w wieku szkolnym. Poprawna postawa ciała wspomaga prawidłowy rozwój psychoruchowy</w:t>
            </w:r>
            <w:r>
              <w:rPr>
                <w:rFonts w:ascii="Arial" w:hAnsi="Arial" w:cs="Arial"/>
                <w:sz w:val="18"/>
                <w:szCs w:val="18"/>
              </w:rPr>
              <w:t xml:space="preserve"> </w:t>
            </w:r>
            <w:r w:rsidRPr="00334858">
              <w:rPr>
                <w:rFonts w:ascii="Arial" w:hAnsi="Arial" w:cs="Arial"/>
                <w:sz w:val="18"/>
                <w:szCs w:val="18"/>
              </w:rPr>
              <w:t xml:space="preserve">dziecka, ułatwia samodzielne poruszanie się oraz naukę, a </w:t>
            </w:r>
            <w:r>
              <w:rPr>
                <w:rFonts w:ascii="Arial" w:hAnsi="Arial" w:cs="Arial"/>
                <w:sz w:val="18"/>
                <w:szCs w:val="18"/>
              </w:rPr>
              <w:t xml:space="preserve">także ma wpływ na jakość życia. </w:t>
            </w:r>
            <w:r w:rsidRPr="00334858">
              <w:rPr>
                <w:rFonts w:ascii="Arial" w:hAnsi="Arial" w:cs="Arial"/>
                <w:sz w:val="18"/>
                <w:szCs w:val="18"/>
              </w:rPr>
              <w:t>Najwięcej wad postawy powstaje w wieku szkolnym, na kt</w:t>
            </w:r>
            <w:r>
              <w:rPr>
                <w:rFonts w:ascii="Arial" w:hAnsi="Arial" w:cs="Arial"/>
                <w:sz w:val="18"/>
                <w:szCs w:val="18"/>
              </w:rPr>
              <w:t xml:space="preserve">óry przypadają krytyczne okresy </w:t>
            </w:r>
            <w:proofErr w:type="spellStart"/>
            <w:r w:rsidRPr="00334858">
              <w:rPr>
                <w:rFonts w:ascii="Arial" w:hAnsi="Arial" w:cs="Arial"/>
                <w:sz w:val="18"/>
                <w:szCs w:val="18"/>
              </w:rPr>
              <w:t>posturogenezy</w:t>
            </w:r>
            <w:proofErr w:type="spellEnd"/>
            <w:r w:rsidRPr="00334858">
              <w:rPr>
                <w:rFonts w:ascii="Arial" w:hAnsi="Arial" w:cs="Arial"/>
                <w:sz w:val="18"/>
                <w:szCs w:val="18"/>
              </w:rPr>
              <w:t>. Pierwszy okres krytyczny występuje w w</w:t>
            </w:r>
            <w:r>
              <w:rPr>
                <w:rFonts w:ascii="Arial" w:hAnsi="Arial" w:cs="Arial"/>
                <w:sz w:val="18"/>
                <w:szCs w:val="18"/>
              </w:rPr>
              <w:t xml:space="preserve">ieku 6-7 lat. Można stwierdzić, </w:t>
            </w:r>
            <w:r w:rsidRPr="00334858">
              <w:rPr>
                <w:rFonts w:ascii="Arial" w:hAnsi="Arial" w:cs="Arial"/>
                <w:sz w:val="18"/>
                <w:szCs w:val="18"/>
              </w:rPr>
              <w:t xml:space="preserve">iż niekorzystne zmiany w postawie mogą być </w:t>
            </w:r>
            <w:r>
              <w:rPr>
                <w:rFonts w:ascii="Arial" w:hAnsi="Arial" w:cs="Arial"/>
                <w:sz w:val="18"/>
                <w:szCs w:val="18"/>
              </w:rPr>
              <w:t xml:space="preserve">konsekwencją zmiany trybu życia </w:t>
            </w:r>
            <w:r w:rsidRPr="00334858">
              <w:rPr>
                <w:rFonts w:ascii="Arial" w:hAnsi="Arial" w:cs="Arial"/>
                <w:sz w:val="18"/>
                <w:szCs w:val="18"/>
              </w:rPr>
              <w:t>spowodowaną pojawiającym się w tym okresie ob</w:t>
            </w:r>
            <w:r>
              <w:rPr>
                <w:rFonts w:ascii="Arial" w:hAnsi="Arial" w:cs="Arial"/>
                <w:sz w:val="18"/>
                <w:szCs w:val="18"/>
              </w:rPr>
              <w:t xml:space="preserve">owiązkiem szkolnym. Szczególnie </w:t>
            </w:r>
            <w:r w:rsidRPr="00334858">
              <w:rPr>
                <w:rFonts w:ascii="Arial" w:hAnsi="Arial" w:cs="Arial"/>
                <w:sz w:val="18"/>
                <w:szCs w:val="18"/>
              </w:rPr>
              <w:t>ważna jest w tym okresie dbałość o zapewnienie dzi</w:t>
            </w:r>
            <w:r>
              <w:rPr>
                <w:rFonts w:ascii="Arial" w:hAnsi="Arial" w:cs="Arial"/>
                <w:sz w:val="18"/>
                <w:szCs w:val="18"/>
              </w:rPr>
              <w:t xml:space="preserve">ecku właściwych warunków życia, </w:t>
            </w:r>
            <w:r w:rsidRPr="00334858">
              <w:rPr>
                <w:rFonts w:ascii="Arial" w:hAnsi="Arial" w:cs="Arial"/>
                <w:sz w:val="18"/>
                <w:szCs w:val="18"/>
              </w:rPr>
              <w:t xml:space="preserve">pracy i wypoczynku. Drugi okres krytyczny </w:t>
            </w:r>
            <w:proofErr w:type="spellStart"/>
            <w:r w:rsidRPr="00334858">
              <w:rPr>
                <w:rFonts w:ascii="Arial" w:hAnsi="Arial" w:cs="Arial"/>
                <w:sz w:val="18"/>
                <w:szCs w:val="18"/>
              </w:rPr>
              <w:t>posturogenezy</w:t>
            </w:r>
            <w:proofErr w:type="spellEnd"/>
            <w:r w:rsidRPr="00334858">
              <w:rPr>
                <w:rFonts w:ascii="Arial" w:hAnsi="Arial" w:cs="Arial"/>
                <w:sz w:val="18"/>
                <w:szCs w:val="18"/>
              </w:rPr>
              <w:t xml:space="preserve"> wy</w:t>
            </w:r>
            <w:r>
              <w:rPr>
                <w:rFonts w:ascii="Arial" w:hAnsi="Arial" w:cs="Arial"/>
                <w:sz w:val="18"/>
                <w:szCs w:val="18"/>
              </w:rPr>
              <w:t xml:space="preserve">stępuje w wieku 11-13 lat u </w:t>
            </w:r>
            <w:r w:rsidRPr="00334858">
              <w:rPr>
                <w:rFonts w:ascii="Arial" w:hAnsi="Arial" w:cs="Arial"/>
                <w:sz w:val="18"/>
                <w:szCs w:val="18"/>
              </w:rPr>
              <w:t>dziewcząt oraz w wieku 13-14 lat u chłopców i związany j</w:t>
            </w:r>
            <w:r>
              <w:rPr>
                <w:rFonts w:ascii="Arial" w:hAnsi="Arial" w:cs="Arial"/>
                <w:sz w:val="18"/>
                <w:szCs w:val="18"/>
              </w:rPr>
              <w:t xml:space="preserve">est ze skokiem </w:t>
            </w:r>
            <w:proofErr w:type="spellStart"/>
            <w:r>
              <w:rPr>
                <w:rFonts w:ascii="Arial" w:hAnsi="Arial" w:cs="Arial"/>
                <w:sz w:val="18"/>
                <w:szCs w:val="18"/>
              </w:rPr>
              <w:t>pokwitaniowym</w:t>
            </w:r>
            <w:proofErr w:type="spellEnd"/>
            <w:r>
              <w:rPr>
                <w:rFonts w:ascii="Arial" w:hAnsi="Arial" w:cs="Arial"/>
                <w:sz w:val="18"/>
                <w:szCs w:val="18"/>
              </w:rPr>
              <w:t xml:space="preserve">. W </w:t>
            </w:r>
            <w:r w:rsidRPr="00334858">
              <w:rPr>
                <w:rFonts w:ascii="Arial" w:hAnsi="Arial" w:cs="Arial"/>
                <w:sz w:val="18"/>
                <w:szCs w:val="18"/>
              </w:rPr>
              <w:t>okresie tym następuje intensywny przyrost długości ko</w:t>
            </w:r>
            <w:r>
              <w:rPr>
                <w:rFonts w:ascii="Arial" w:hAnsi="Arial" w:cs="Arial"/>
                <w:sz w:val="18"/>
                <w:szCs w:val="18"/>
              </w:rPr>
              <w:t xml:space="preserve">ńczyn dolnych i tułowia, zmiana </w:t>
            </w:r>
            <w:r w:rsidRPr="00334858">
              <w:rPr>
                <w:rFonts w:ascii="Arial" w:hAnsi="Arial" w:cs="Arial"/>
                <w:sz w:val="18"/>
                <w:szCs w:val="18"/>
              </w:rPr>
              <w:t>proporcji ciała oraz dotychczasowego układu środków cię</w:t>
            </w:r>
            <w:r>
              <w:rPr>
                <w:rFonts w:ascii="Arial" w:hAnsi="Arial" w:cs="Arial"/>
                <w:sz w:val="18"/>
                <w:szCs w:val="18"/>
              </w:rPr>
              <w:t xml:space="preserve">żkości, brak równoczesnego </w:t>
            </w:r>
            <w:r w:rsidRPr="00334858">
              <w:rPr>
                <w:rFonts w:ascii="Arial" w:hAnsi="Arial" w:cs="Arial"/>
                <w:sz w:val="18"/>
                <w:szCs w:val="18"/>
              </w:rPr>
              <w:t>pokrycia tych zmian siłą mięśniową</w:t>
            </w:r>
            <w:r>
              <w:rPr>
                <w:rFonts w:ascii="Arial" w:hAnsi="Arial" w:cs="Arial"/>
                <w:sz w:val="18"/>
                <w:szCs w:val="18"/>
              </w:rPr>
              <w:t>.</w:t>
            </w:r>
          </w:p>
          <w:p w:rsidR="00CF4BF5" w:rsidRDefault="00CF4BF5" w:rsidP="00D909E1">
            <w:pPr>
              <w:jc w:val="both"/>
              <w:rPr>
                <w:rFonts w:ascii="Arial" w:hAnsi="Arial" w:cs="Arial"/>
                <w:sz w:val="18"/>
                <w:szCs w:val="18"/>
              </w:rPr>
            </w:pPr>
          </w:p>
          <w:p w:rsidR="00CF4BF5" w:rsidRDefault="00CF4BF5" w:rsidP="00D909E1">
            <w:pPr>
              <w:jc w:val="both"/>
              <w:rPr>
                <w:rFonts w:ascii="Arial" w:hAnsi="Arial" w:cs="Arial"/>
                <w:sz w:val="18"/>
                <w:szCs w:val="18"/>
              </w:rPr>
            </w:pPr>
            <w:r w:rsidRPr="00E0297C">
              <w:rPr>
                <w:rFonts w:ascii="Arial" w:hAnsi="Arial" w:cs="Arial"/>
                <w:sz w:val="18"/>
                <w:szCs w:val="18"/>
              </w:rPr>
              <w:lastRenderedPageBreak/>
              <w:t xml:space="preserve">Według Informatora Statystycznego ochrony zdrowia województwa </w:t>
            </w:r>
            <w:r w:rsidRPr="00C5168A">
              <w:rPr>
                <w:rFonts w:ascii="Arial" w:hAnsi="Arial" w:cs="Arial"/>
                <w:sz w:val="18"/>
                <w:szCs w:val="18"/>
              </w:rPr>
              <w:t>zachodniopomorskiego</w:t>
            </w:r>
            <w:r>
              <w:rPr>
                <w:rFonts w:ascii="Arial" w:hAnsi="Arial" w:cs="Arial"/>
                <w:sz w:val="18"/>
                <w:szCs w:val="18"/>
              </w:rPr>
              <w:t xml:space="preserve"> </w:t>
            </w:r>
            <w:r w:rsidRPr="00E0297C">
              <w:rPr>
                <w:rFonts w:ascii="Arial" w:hAnsi="Arial" w:cs="Arial"/>
                <w:sz w:val="18"/>
                <w:szCs w:val="18"/>
              </w:rPr>
              <w:t>w 2017 r. (sprawozdanie statystyczne, druk MZ-11) w por</w:t>
            </w:r>
            <w:r>
              <w:rPr>
                <w:rFonts w:ascii="Arial" w:hAnsi="Arial" w:cs="Arial"/>
                <w:sz w:val="18"/>
                <w:szCs w:val="18"/>
              </w:rPr>
              <w:t xml:space="preserve">adniach lecznictwa podstawowego </w:t>
            </w:r>
            <w:r w:rsidRPr="00E0297C">
              <w:rPr>
                <w:rFonts w:ascii="Arial" w:hAnsi="Arial" w:cs="Arial"/>
                <w:sz w:val="18"/>
                <w:szCs w:val="18"/>
              </w:rPr>
              <w:t>odnotowano 9 710 zniekształceń kręgosłupa u dzieci i mł</w:t>
            </w:r>
            <w:r>
              <w:rPr>
                <w:rFonts w:ascii="Arial" w:hAnsi="Arial" w:cs="Arial"/>
                <w:sz w:val="18"/>
                <w:szCs w:val="18"/>
              </w:rPr>
              <w:t xml:space="preserve">odzieży (3,3% ogółu populacji w </w:t>
            </w:r>
            <w:r w:rsidRPr="00E0297C">
              <w:rPr>
                <w:rFonts w:ascii="Arial" w:hAnsi="Arial" w:cs="Arial"/>
                <w:sz w:val="18"/>
                <w:szCs w:val="18"/>
              </w:rPr>
              <w:t>wieku przedprodukcyjnym), w tym było 1 522 nowych przy</w:t>
            </w:r>
            <w:r>
              <w:rPr>
                <w:rFonts w:ascii="Arial" w:hAnsi="Arial" w:cs="Arial"/>
                <w:sz w:val="18"/>
                <w:szCs w:val="18"/>
              </w:rPr>
              <w:t xml:space="preserve">padków zniekształceń kręgosłupa </w:t>
            </w:r>
            <w:r w:rsidRPr="00E0297C">
              <w:rPr>
                <w:rFonts w:ascii="Arial" w:hAnsi="Arial" w:cs="Arial"/>
                <w:sz w:val="18"/>
                <w:szCs w:val="18"/>
              </w:rPr>
              <w:t>(0,5% ogółu populacji w wieku przedprodukcyjnym). W</w:t>
            </w:r>
            <w:r>
              <w:rPr>
                <w:rFonts w:ascii="Arial" w:hAnsi="Arial" w:cs="Arial"/>
                <w:sz w:val="18"/>
                <w:szCs w:val="18"/>
              </w:rPr>
              <w:t xml:space="preserve"> grupie wiekowej 10-14 lat było </w:t>
            </w:r>
            <w:r w:rsidRPr="00E0297C">
              <w:rPr>
                <w:rFonts w:ascii="Arial" w:hAnsi="Arial" w:cs="Arial"/>
                <w:sz w:val="18"/>
                <w:szCs w:val="18"/>
              </w:rPr>
              <w:t>leczonych 3 786 dzieci i młodzieży ze zniekształceniem kręgos</w:t>
            </w:r>
            <w:r>
              <w:rPr>
                <w:rFonts w:ascii="Arial" w:hAnsi="Arial" w:cs="Arial"/>
                <w:sz w:val="18"/>
                <w:szCs w:val="18"/>
              </w:rPr>
              <w:t xml:space="preserve">łup, tj. 1,3% ogółu populacji </w:t>
            </w:r>
            <w:r w:rsidRPr="00E0297C">
              <w:rPr>
                <w:rFonts w:ascii="Arial" w:hAnsi="Arial" w:cs="Arial"/>
                <w:sz w:val="18"/>
                <w:szCs w:val="18"/>
              </w:rPr>
              <w:t>w wieku przedprodukcyjnym i 39% wszystkich le</w:t>
            </w:r>
            <w:r>
              <w:rPr>
                <w:rFonts w:ascii="Arial" w:hAnsi="Arial" w:cs="Arial"/>
                <w:sz w:val="18"/>
                <w:szCs w:val="18"/>
              </w:rPr>
              <w:t xml:space="preserve">czonych w poradniach lecznictwa </w:t>
            </w:r>
            <w:r w:rsidRPr="00E0297C">
              <w:rPr>
                <w:rFonts w:ascii="Arial" w:hAnsi="Arial" w:cs="Arial"/>
                <w:sz w:val="18"/>
                <w:szCs w:val="18"/>
              </w:rPr>
              <w:t>podstawowego z powodu zniekształcenia kręgosłupa.</w:t>
            </w:r>
          </w:p>
          <w:p w:rsidR="00CF4BF5" w:rsidRDefault="00CF4BF5" w:rsidP="00D909E1">
            <w:pPr>
              <w:jc w:val="both"/>
              <w:rPr>
                <w:rFonts w:ascii="Arial" w:hAnsi="Arial" w:cs="Arial"/>
                <w:sz w:val="18"/>
                <w:szCs w:val="18"/>
              </w:rPr>
            </w:pPr>
          </w:p>
          <w:p w:rsidR="00CF4BF5" w:rsidRDefault="00CF4BF5" w:rsidP="00D909E1">
            <w:pPr>
              <w:jc w:val="both"/>
              <w:rPr>
                <w:rFonts w:ascii="Arial" w:hAnsi="Arial" w:cs="Arial"/>
                <w:sz w:val="18"/>
                <w:szCs w:val="18"/>
              </w:rPr>
            </w:pPr>
            <w:r w:rsidRPr="00C5168A">
              <w:rPr>
                <w:rFonts w:ascii="Arial" w:hAnsi="Arial" w:cs="Arial"/>
                <w:sz w:val="18"/>
                <w:szCs w:val="18"/>
              </w:rPr>
              <w:t>Labilność postawy w</w:t>
            </w:r>
            <w:r>
              <w:rPr>
                <w:rFonts w:ascii="Arial" w:hAnsi="Arial" w:cs="Arial"/>
                <w:sz w:val="18"/>
                <w:szCs w:val="18"/>
              </w:rPr>
              <w:t xml:space="preserve"> wieku szkolnym powoduje częste </w:t>
            </w:r>
            <w:r w:rsidRPr="00C5168A">
              <w:rPr>
                <w:rFonts w:ascii="Arial" w:hAnsi="Arial" w:cs="Arial"/>
                <w:sz w:val="18"/>
                <w:szCs w:val="18"/>
              </w:rPr>
              <w:t xml:space="preserve">przyjmowanie niewłaściwych pozycji, co sprzyja kształtowaniu i utrwalaniu </w:t>
            </w:r>
            <w:r>
              <w:rPr>
                <w:rFonts w:ascii="Arial" w:hAnsi="Arial" w:cs="Arial"/>
                <w:sz w:val="18"/>
                <w:szCs w:val="18"/>
              </w:rPr>
              <w:t>się nieprawidłowego nawyku postawy</w:t>
            </w:r>
            <w:r w:rsidRPr="00C5168A">
              <w:rPr>
                <w:rFonts w:ascii="Arial" w:hAnsi="Arial" w:cs="Arial"/>
                <w:sz w:val="18"/>
                <w:szCs w:val="18"/>
              </w:rPr>
              <w:t>. W celu niedopuszc</w:t>
            </w:r>
            <w:r>
              <w:rPr>
                <w:rFonts w:ascii="Arial" w:hAnsi="Arial" w:cs="Arial"/>
                <w:sz w:val="18"/>
                <w:szCs w:val="18"/>
              </w:rPr>
              <w:t xml:space="preserve">zenia do powstania wady postawy </w:t>
            </w:r>
            <w:r w:rsidRPr="00C5168A">
              <w:rPr>
                <w:rFonts w:ascii="Arial" w:hAnsi="Arial" w:cs="Arial"/>
                <w:sz w:val="18"/>
                <w:szCs w:val="18"/>
              </w:rPr>
              <w:t>kluczowe znaczenie ma zastosowanie działań zap</w:t>
            </w:r>
            <w:r>
              <w:rPr>
                <w:rFonts w:ascii="Arial" w:hAnsi="Arial" w:cs="Arial"/>
                <w:sz w:val="18"/>
                <w:szCs w:val="18"/>
              </w:rPr>
              <w:t xml:space="preserve">obiegawczych. Długo lekceważony </w:t>
            </w:r>
            <w:r w:rsidRPr="00C5168A">
              <w:rPr>
                <w:rFonts w:ascii="Arial" w:hAnsi="Arial" w:cs="Arial"/>
                <w:sz w:val="18"/>
                <w:szCs w:val="18"/>
              </w:rPr>
              <w:t>problem może prowadzić do powstania przykurczy, a w ko</w:t>
            </w:r>
            <w:r>
              <w:rPr>
                <w:rFonts w:ascii="Arial" w:hAnsi="Arial" w:cs="Arial"/>
                <w:sz w:val="18"/>
                <w:szCs w:val="18"/>
              </w:rPr>
              <w:t xml:space="preserve">nsekwencji do deformacji układu </w:t>
            </w:r>
            <w:r w:rsidRPr="00C5168A">
              <w:rPr>
                <w:rFonts w:ascii="Arial" w:hAnsi="Arial" w:cs="Arial"/>
                <w:sz w:val="18"/>
                <w:szCs w:val="18"/>
              </w:rPr>
              <w:t>kostno-stawowego, skutkującego</w:t>
            </w:r>
            <w:r>
              <w:rPr>
                <w:rFonts w:ascii="Arial" w:hAnsi="Arial" w:cs="Arial"/>
                <w:sz w:val="18"/>
                <w:szCs w:val="18"/>
              </w:rPr>
              <w:t xml:space="preserve"> poważnymi zaburzeniami zdrowia.</w:t>
            </w:r>
          </w:p>
          <w:p w:rsidR="00CF4BF5" w:rsidRDefault="00CF4BF5" w:rsidP="00D909E1">
            <w:pPr>
              <w:jc w:val="both"/>
              <w:rPr>
                <w:rFonts w:ascii="Arial" w:hAnsi="Arial" w:cs="Arial"/>
                <w:sz w:val="18"/>
                <w:szCs w:val="18"/>
              </w:rPr>
            </w:pPr>
          </w:p>
          <w:p w:rsidR="00CF4BF5" w:rsidRPr="003B4393" w:rsidRDefault="00CF4BF5" w:rsidP="00D909E1">
            <w:pPr>
              <w:jc w:val="both"/>
              <w:rPr>
                <w:rFonts w:ascii="Arial" w:hAnsi="Arial" w:cs="Arial"/>
                <w:sz w:val="18"/>
                <w:szCs w:val="18"/>
              </w:rPr>
            </w:pPr>
            <w:r w:rsidRPr="00040530">
              <w:rPr>
                <w:rFonts w:ascii="Arial" w:hAnsi="Arial" w:cs="Arial"/>
                <w:sz w:val="18"/>
                <w:szCs w:val="18"/>
              </w:rPr>
              <w:t>Wczesne wdrożenie właściwej terapii i rehabilitacji, pozwal</w:t>
            </w:r>
            <w:r>
              <w:rPr>
                <w:rFonts w:ascii="Arial" w:hAnsi="Arial" w:cs="Arial"/>
                <w:sz w:val="18"/>
                <w:szCs w:val="18"/>
              </w:rPr>
              <w:t xml:space="preserve">a osiągnąć zadowalające skutki. </w:t>
            </w:r>
            <w:r w:rsidRPr="00040530">
              <w:rPr>
                <w:rFonts w:ascii="Arial" w:hAnsi="Arial" w:cs="Arial"/>
                <w:sz w:val="18"/>
                <w:szCs w:val="18"/>
              </w:rPr>
              <w:t xml:space="preserve">W ramach 3-letniego okresu realizacji Programu, działania </w:t>
            </w:r>
            <w:r>
              <w:rPr>
                <w:rFonts w:ascii="Arial" w:hAnsi="Arial" w:cs="Arial"/>
                <w:sz w:val="18"/>
                <w:szCs w:val="18"/>
              </w:rPr>
              <w:t xml:space="preserve">ukierunkowane na profilaktykę i </w:t>
            </w:r>
            <w:r w:rsidRPr="00040530">
              <w:rPr>
                <w:rFonts w:ascii="Arial" w:hAnsi="Arial" w:cs="Arial"/>
                <w:sz w:val="18"/>
                <w:szCs w:val="18"/>
              </w:rPr>
              <w:t>korekcję wad postawy oraz edukację zdrowotną będą ski</w:t>
            </w:r>
            <w:r>
              <w:rPr>
                <w:rFonts w:ascii="Arial" w:hAnsi="Arial" w:cs="Arial"/>
                <w:sz w:val="18"/>
                <w:szCs w:val="18"/>
              </w:rPr>
              <w:t xml:space="preserve">erowane do uczniów V klas szkół podstawowych, </w:t>
            </w:r>
            <w:r w:rsidRPr="00040530">
              <w:rPr>
                <w:rFonts w:ascii="Arial" w:hAnsi="Arial" w:cs="Arial"/>
                <w:sz w:val="18"/>
                <w:szCs w:val="18"/>
              </w:rPr>
              <w:t xml:space="preserve">którzy znajdują się w grupie </w:t>
            </w:r>
            <w:r>
              <w:rPr>
                <w:rFonts w:ascii="Arial" w:hAnsi="Arial" w:cs="Arial"/>
                <w:sz w:val="18"/>
                <w:szCs w:val="18"/>
              </w:rPr>
              <w:t xml:space="preserve">zwiększonego ryzyka powstawania </w:t>
            </w:r>
            <w:r w:rsidRPr="00040530">
              <w:rPr>
                <w:rFonts w:ascii="Arial" w:hAnsi="Arial" w:cs="Arial"/>
                <w:sz w:val="18"/>
                <w:szCs w:val="18"/>
              </w:rPr>
              <w:t>zniekształceń kręgosłupa. Celem zaplanowanyc</w:t>
            </w:r>
            <w:r>
              <w:rPr>
                <w:rFonts w:ascii="Arial" w:hAnsi="Arial" w:cs="Arial"/>
                <w:sz w:val="18"/>
                <w:szCs w:val="18"/>
              </w:rPr>
              <w:t xml:space="preserve">h interwencji jest zmniejszenie </w:t>
            </w:r>
            <w:r w:rsidRPr="00040530">
              <w:rPr>
                <w:rFonts w:ascii="Arial" w:hAnsi="Arial" w:cs="Arial"/>
                <w:sz w:val="18"/>
                <w:szCs w:val="18"/>
              </w:rPr>
              <w:t xml:space="preserve">niekorzystnych skutków problemu wad postawy u dzieci, </w:t>
            </w:r>
            <w:r>
              <w:rPr>
                <w:rFonts w:ascii="Arial" w:hAnsi="Arial" w:cs="Arial"/>
                <w:sz w:val="18"/>
                <w:szCs w:val="18"/>
              </w:rPr>
              <w:t xml:space="preserve">zachęcenie do zmiany zachowań i </w:t>
            </w:r>
            <w:r w:rsidRPr="00040530">
              <w:rPr>
                <w:rFonts w:ascii="Arial" w:hAnsi="Arial" w:cs="Arial"/>
                <w:sz w:val="18"/>
                <w:szCs w:val="18"/>
              </w:rPr>
              <w:t>aktywności ruchowej i zwiększenie świadomości zarówno dzieci, jak i ich opiekunów</w:t>
            </w:r>
            <w:r>
              <w:rPr>
                <w:rFonts w:ascii="Arial" w:hAnsi="Arial" w:cs="Arial"/>
                <w:sz w:val="18"/>
                <w:szCs w:val="18"/>
              </w:rPr>
              <w:t>.</w:t>
            </w:r>
          </w:p>
        </w:tc>
      </w:tr>
      <w:tr w:rsidR="00CF4BF5" w:rsidRPr="00432A51" w:rsidTr="00D909E1">
        <w:trPr>
          <w:cantSplit/>
        </w:trPr>
        <w:tc>
          <w:tcPr>
            <w:tcW w:w="858" w:type="pct"/>
            <w:gridSpan w:val="2"/>
            <w:vMerge w:val="restart"/>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2" w:type="pct"/>
            <w:gridSpan w:val="17"/>
            <w:shd w:val="clear" w:color="auto" w:fill="CCFFCC"/>
            <w:vAlign w:val="center"/>
          </w:tcPr>
          <w:p w:rsidR="00CF4BF5" w:rsidRPr="003B4393" w:rsidRDefault="00CF4BF5" w:rsidP="00D909E1">
            <w:pPr>
              <w:jc w:val="center"/>
              <w:rPr>
                <w:rFonts w:ascii="Arial" w:hAnsi="Arial" w:cs="Arial"/>
                <w:b/>
                <w:sz w:val="18"/>
                <w:szCs w:val="18"/>
              </w:rPr>
            </w:pPr>
            <w:r w:rsidRPr="003B4393">
              <w:rPr>
                <w:rFonts w:ascii="Arial" w:hAnsi="Arial" w:cs="Arial"/>
                <w:b/>
                <w:sz w:val="18"/>
                <w:szCs w:val="18"/>
              </w:rPr>
              <w:t>Kryteria dopuszczalności</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shd w:val="clear" w:color="auto" w:fill="auto"/>
            <w:vAlign w:val="center"/>
          </w:tcPr>
          <w:p w:rsidR="00CF4BF5" w:rsidRPr="003613E6" w:rsidRDefault="00CF4BF5" w:rsidP="00D909E1">
            <w:pPr>
              <w:spacing w:before="40" w:after="40"/>
              <w:contextualSpacing/>
              <w:jc w:val="both"/>
              <w:rPr>
                <w:rFonts w:ascii="Arial" w:hAnsi="Arial" w:cs="Arial"/>
                <w:bCs/>
                <w:sz w:val="18"/>
                <w:szCs w:val="18"/>
              </w:rPr>
            </w:pPr>
            <w:r w:rsidRPr="00567253">
              <w:rPr>
                <w:rFonts w:ascii="Arial" w:hAnsi="Arial" w:cs="Arial"/>
                <w:bCs/>
                <w:sz w:val="18"/>
                <w:szCs w:val="18"/>
              </w:rPr>
              <w:t xml:space="preserve">1. </w:t>
            </w:r>
            <w:r w:rsidRPr="003613E6">
              <w:rPr>
                <w:rFonts w:ascii="Arial" w:hAnsi="Arial" w:cs="Arial"/>
                <w:bCs/>
                <w:sz w:val="18"/>
                <w:szCs w:val="18"/>
              </w:rPr>
              <w:t xml:space="preserve">Projektodawca w wyniku realizacji projektu, zasięgiem swojego działania obejmuje jeden z subregionów województwa zachodniopomorskiego: </w:t>
            </w:r>
          </w:p>
          <w:p w:rsidR="00CF4BF5" w:rsidRPr="003613E6" w:rsidRDefault="00CF4BF5" w:rsidP="00D909E1">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CF4BF5" w:rsidRPr="003613E6" w:rsidRDefault="00CF4BF5" w:rsidP="00D909E1">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CF4BF5" w:rsidRPr="003613E6" w:rsidRDefault="00CF4BF5" w:rsidP="00D909E1">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CF4BF5" w:rsidRPr="00267AA6" w:rsidRDefault="00CF4BF5" w:rsidP="00D909E1">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CF4BF5" w:rsidRPr="003B4393" w:rsidRDefault="00CF4BF5" w:rsidP="00D909E1">
            <w:pPr>
              <w:spacing w:before="40" w:after="40"/>
              <w:jc w:val="both"/>
              <w:rPr>
                <w:rFonts w:ascii="Arial" w:hAnsi="Arial" w:cs="Arial"/>
                <w:sz w:val="18"/>
                <w:szCs w:val="18"/>
              </w:rPr>
            </w:pP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D909E1">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3613E6" w:rsidRDefault="00CF4BF5" w:rsidP="00D909E1">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Maksymalna wartość projektu,  w zależności od subregionu wynosi:</w:t>
            </w:r>
          </w:p>
          <w:p w:rsidR="00CF4BF5" w:rsidRPr="003613E6" w:rsidRDefault="00CF4BF5" w:rsidP="00D909E1">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 3 624 473 zł</w:t>
            </w:r>
          </w:p>
          <w:p w:rsidR="00CF4BF5" w:rsidRPr="003613E6" w:rsidRDefault="00CF4BF5" w:rsidP="00D909E1">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 1 873 205 zł</w:t>
            </w:r>
          </w:p>
          <w:p w:rsidR="00CF4BF5" w:rsidRPr="003613E6" w:rsidRDefault="00CF4BF5" w:rsidP="00D909E1">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 1 943 004 zł</w:t>
            </w:r>
          </w:p>
          <w:p w:rsidR="00CF4BF5" w:rsidRPr="003613E6" w:rsidRDefault="00CF4BF5" w:rsidP="00D909E1">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szczecineckiego  1 450 332 zł.</w:t>
            </w:r>
          </w:p>
          <w:p w:rsidR="00CF4BF5" w:rsidRPr="009925BE" w:rsidRDefault="00CF4BF5" w:rsidP="00D909E1">
            <w:pPr>
              <w:jc w:val="both"/>
              <w:rPr>
                <w:rFonts w:ascii="Arial" w:hAnsi="Arial" w:cs="Arial"/>
                <w:sz w:val="18"/>
                <w:szCs w:val="18"/>
              </w:rPr>
            </w:pP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D909E1">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dzieci kwalifikujących się do wsparcia w ramach danego subregionu.</w:t>
            </w:r>
          </w:p>
          <w:p w:rsidR="00CF4BF5" w:rsidRDefault="00CF4BF5" w:rsidP="00D909E1">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CF4BF5" w:rsidRPr="00267AA6" w:rsidRDefault="00CF4BF5" w:rsidP="00D909E1">
            <w:pPr>
              <w:pStyle w:val="Akapitzlist"/>
              <w:numPr>
                <w:ilvl w:val="0"/>
                <w:numId w:val="46"/>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Default="00CF4BF5" w:rsidP="00D909E1">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Beneficjenta w ramach danego subregionu. Zagwarantuje to sprawną realizację założeń Programu.</w:t>
            </w:r>
          </w:p>
          <w:p w:rsidR="00CF4BF5" w:rsidRPr="003B4393" w:rsidRDefault="00CF4BF5" w:rsidP="00D909E1">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D909E1">
            <w:pPr>
              <w:pStyle w:val="Akapitzlist"/>
              <w:numPr>
                <w:ilvl w:val="0"/>
                <w:numId w:val="46"/>
              </w:numPr>
              <w:spacing w:before="40" w:after="40"/>
              <w:jc w:val="both"/>
              <w:rPr>
                <w:rFonts w:ascii="Arial" w:hAnsi="Arial" w:cs="Arial"/>
                <w:sz w:val="18"/>
                <w:szCs w:val="18"/>
              </w:rPr>
            </w:pPr>
            <w:r w:rsidRPr="00D12B09">
              <w:rPr>
                <w:rFonts w:ascii="Arial" w:hAnsi="Arial" w:cs="Arial"/>
                <w:bCs/>
                <w:sz w:val="18"/>
                <w:szCs w:val="18"/>
              </w:rPr>
              <w:t xml:space="preserve">  </w:t>
            </w:r>
            <w:r w:rsidRPr="003613E6">
              <w:rPr>
                <w:rFonts w:ascii="Arial" w:hAnsi="Arial" w:cs="Arial"/>
                <w:sz w:val="18"/>
                <w:szCs w:val="18"/>
              </w:rPr>
              <w:t>Projektodawcą  lub partnerem jest podmiot wykonujący działalność leczniczą, uprawniony do tego na mocy prawa powszechnie obowiązującego.</w:t>
            </w:r>
          </w:p>
        </w:tc>
      </w:tr>
      <w:tr w:rsidR="00CF4BF5" w:rsidRPr="00432A51" w:rsidTr="00D909E1">
        <w:trPr>
          <w:cantSplit/>
          <w:trHeight w:val="3533"/>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CF4BF5" w:rsidRDefault="00CF4BF5" w:rsidP="00D909E1">
            <w:pPr>
              <w:jc w:val="both"/>
              <w:rPr>
                <w:rFonts w:ascii="Arial" w:hAnsi="Arial" w:cs="Arial"/>
                <w:sz w:val="18"/>
                <w:szCs w:val="18"/>
              </w:rPr>
            </w:pPr>
            <w:r w:rsidRPr="003B4393">
              <w:rPr>
                <w:rFonts w:ascii="Arial" w:hAnsi="Arial" w:cs="Arial"/>
                <w:sz w:val="18"/>
                <w:szCs w:val="18"/>
              </w:rPr>
              <w:t>Wprowadzenie kryterium zapewni</w:t>
            </w:r>
            <w:r>
              <w:rPr>
                <w:rFonts w:ascii="Arial" w:hAnsi="Arial" w:cs="Arial"/>
                <w:sz w:val="18"/>
                <w:szCs w:val="18"/>
              </w:rPr>
              <w:t xml:space="preserve"> </w:t>
            </w:r>
            <w:r w:rsidRPr="00143C86">
              <w:rPr>
                <w:rFonts w:ascii="Arial" w:hAnsi="Arial" w:cs="Arial"/>
                <w:sz w:val="18"/>
                <w:szCs w:val="18"/>
              </w:rPr>
              <w:t>że świadczenia opieki zdrowotnej realizowane będą przez podmioty mające prawo do wykonywania działalności leczniczej, co zagwarantuje bezpieczeństwo i profesjonalizm realizowanych świadczeń.</w:t>
            </w:r>
            <w:r>
              <w:rPr>
                <w:rFonts w:ascii="Arial" w:hAnsi="Arial" w:cs="Arial"/>
                <w:sz w:val="18"/>
                <w:szCs w:val="18"/>
              </w:rPr>
              <w:t xml:space="preserve">  </w:t>
            </w:r>
          </w:p>
          <w:p w:rsidR="00CF4BF5" w:rsidRPr="003B4393" w:rsidRDefault="00CF4BF5" w:rsidP="00D909E1">
            <w:pPr>
              <w:jc w:val="both"/>
              <w:rPr>
                <w:rFonts w:ascii="Arial" w:hAnsi="Arial" w:cs="Arial"/>
                <w:sz w:val="18"/>
                <w:szCs w:val="18"/>
              </w:rPr>
            </w:pPr>
            <w:r w:rsidRPr="003B4393">
              <w:rPr>
                <w:rFonts w:ascii="Arial" w:hAnsi="Arial" w:cs="Arial"/>
                <w:sz w:val="18"/>
                <w:szCs w:val="18"/>
              </w:rPr>
              <w:t xml:space="preserve">Kryterium będzie weryfikowane na podstawie treści wniosku o dofinansowanie projektu oraz </w:t>
            </w:r>
            <w:r w:rsidRPr="00143C86">
              <w:rPr>
                <w:rFonts w:ascii="Arial" w:hAnsi="Arial" w:cs="Arial"/>
                <w:sz w:val="18"/>
                <w:szCs w:val="18"/>
              </w:rPr>
              <w:t xml:space="preserve">danych zawartych w rejestrze podmiotów wykonujących działalność leczniczą znajdującym się na stronie internetowej www.rpwdl.csioz.gov.pl.   </w:t>
            </w:r>
          </w:p>
        </w:tc>
        <w:tc>
          <w:tcPr>
            <w:tcW w:w="906" w:type="pct"/>
            <w:gridSpan w:val="4"/>
            <w:tcBorders>
              <w:top w:val="single" w:sz="6" w:space="0" w:color="auto"/>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D12B09" w:rsidRDefault="00CF4BF5" w:rsidP="00D909E1">
            <w:pPr>
              <w:pStyle w:val="Akapitzlist"/>
              <w:numPr>
                <w:ilvl w:val="0"/>
                <w:numId w:val="46"/>
              </w:numPr>
              <w:spacing w:before="40" w:after="40"/>
              <w:jc w:val="both"/>
              <w:rPr>
                <w:rFonts w:ascii="Arial" w:hAnsi="Arial" w:cs="Arial"/>
                <w:sz w:val="18"/>
                <w:szCs w:val="18"/>
              </w:rPr>
            </w:pPr>
            <w:r w:rsidRPr="003613E6">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D12B09">
              <w:rPr>
                <w:rFonts w:ascii="Arial" w:hAnsi="Arial" w:cs="Arial"/>
                <w:sz w:val="18"/>
                <w:szCs w:val="18"/>
              </w:rPr>
              <w:t xml:space="preserve"> </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CF4BF5" w:rsidRPr="003B4393" w:rsidRDefault="00CF4BF5" w:rsidP="00D909E1">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CF4BF5" w:rsidRPr="003B4393" w:rsidRDefault="00CF4BF5" w:rsidP="00D909E1">
            <w:pPr>
              <w:jc w:val="both"/>
              <w:rPr>
                <w:rFonts w:ascii="Arial" w:hAnsi="Arial" w:cs="Arial"/>
                <w:sz w:val="18"/>
                <w:szCs w:val="18"/>
              </w:rPr>
            </w:pPr>
          </w:p>
          <w:p w:rsidR="00CF4BF5" w:rsidRPr="003B4393" w:rsidRDefault="00CF4BF5" w:rsidP="00D909E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CF4BF5" w:rsidRPr="000A034B" w:rsidRDefault="00CF4BF5" w:rsidP="00D909E1">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CF4BF5" w:rsidRPr="0075099C" w:rsidRDefault="00CF4BF5" w:rsidP="00D909E1">
            <w:pPr>
              <w:pStyle w:val="Akapitzlist"/>
              <w:spacing w:before="40" w:after="40"/>
              <w:ind w:left="406"/>
              <w:rPr>
                <w:rFonts w:ascii="Arial" w:hAnsi="Arial" w:cs="Arial"/>
                <w:sz w:val="18"/>
                <w:szCs w:val="18"/>
              </w:rPr>
            </w:pPr>
            <w:r w:rsidRPr="0075099C">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CF4BF5" w:rsidRPr="003613E6" w:rsidRDefault="00CF4BF5" w:rsidP="00D909E1">
            <w:pPr>
              <w:pStyle w:val="Akapitzlist"/>
              <w:numPr>
                <w:ilvl w:val="0"/>
                <w:numId w:val="46"/>
              </w:numPr>
              <w:autoSpaceDE/>
              <w:autoSpaceDN/>
              <w:spacing w:before="40" w:after="40" w:line="276" w:lineRule="auto"/>
              <w:ind w:hanging="764"/>
              <w:contextualSpacing/>
              <w:jc w:val="both"/>
              <w:rPr>
                <w:rFonts w:ascii="Arial" w:hAnsi="Arial" w:cs="Arial"/>
                <w:sz w:val="18"/>
                <w:szCs w:val="18"/>
              </w:rPr>
            </w:pPr>
            <w:r w:rsidRPr="003613E6">
              <w:rPr>
                <w:rFonts w:ascii="Arial" w:hAnsi="Arial" w:cs="Arial"/>
                <w:sz w:val="18"/>
                <w:szCs w:val="18"/>
              </w:rPr>
              <w:t>Grupę docelową projektu stanowią:</w:t>
            </w:r>
          </w:p>
          <w:p w:rsidR="00CF4BF5" w:rsidRPr="003613E6" w:rsidRDefault="00CF4BF5" w:rsidP="00D909E1">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dzieci uczęszczające do klas piątych szkoły podstawowej w rocznikach 2020/2021, 2021/2022 i 2022/2023 oraz ich rodzice/opiekunowie;</w:t>
            </w:r>
          </w:p>
          <w:p w:rsidR="00CF4BF5" w:rsidRPr="003613E6" w:rsidRDefault="00CF4BF5" w:rsidP="00D909E1">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dyrektorzy szkół podstawowych;</w:t>
            </w:r>
          </w:p>
          <w:p w:rsidR="00CF4BF5" w:rsidRPr="003613E6" w:rsidRDefault="00CF4BF5" w:rsidP="00D909E1">
            <w:pPr>
              <w:pStyle w:val="Akapitzlist"/>
              <w:numPr>
                <w:ilvl w:val="0"/>
                <w:numId w:val="302"/>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 pielęgniarki środowiska  nauczania i wychowania, higienistki szkolne, kadra medyczna POZ, lekarze ortopedzi,  rehabilitanci</w:t>
            </w:r>
          </w:p>
          <w:p w:rsidR="00CF4BF5" w:rsidRPr="003613E6" w:rsidRDefault="00CF4BF5" w:rsidP="00D909E1">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w:t>
            </w:r>
          </w:p>
          <w:p w:rsidR="00CF4BF5" w:rsidRPr="003B4393" w:rsidRDefault="00CF4BF5" w:rsidP="00D909E1">
            <w:pPr>
              <w:spacing w:before="40" w:after="40"/>
              <w:jc w:val="both"/>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D909E1">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D909E1">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CF4BF5" w:rsidRPr="003B4393" w:rsidRDefault="00CF4BF5" w:rsidP="00D909E1">
            <w:pPr>
              <w:pStyle w:val="Default"/>
              <w:spacing w:before="20" w:after="20"/>
              <w:jc w:val="both"/>
              <w:rPr>
                <w:rFonts w:ascii="Arial" w:hAnsi="Arial" w:cs="Arial"/>
                <w:color w:val="auto"/>
                <w:sz w:val="18"/>
                <w:szCs w:val="18"/>
              </w:rPr>
            </w:pPr>
          </w:p>
          <w:p w:rsidR="00CF4BF5" w:rsidRPr="003B4393" w:rsidRDefault="00CF4BF5" w:rsidP="00D909E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0A034B" w:rsidRDefault="00CF4BF5" w:rsidP="00D909E1">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0A034B" w:rsidRDefault="00CF4BF5" w:rsidP="00D909E1">
            <w:pPr>
              <w:spacing w:before="40" w:after="40"/>
              <w:rPr>
                <w:rFonts w:ascii="Arial" w:hAnsi="Arial" w:cs="Arial"/>
                <w:szCs w:val="20"/>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CF4BF5" w:rsidRPr="00D12B09" w:rsidRDefault="00CF4BF5" w:rsidP="00D909E1">
            <w:pPr>
              <w:pStyle w:val="Akapitzlist"/>
              <w:numPr>
                <w:ilvl w:val="0"/>
                <w:numId w:val="46"/>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CF4BF5" w:rsidRPr="003B4393" w:rsidRDefault="00CF4BF5" w:rsidP="00D909E1">
            <w:pPr>
              <w:pStyle w:val="Akapitzlist"/>
              <w:spacing w:before="40" w:after="40"/>
              <w:ind w:left="406"/>
              <w:rPr>
                <w:rFonts w:ascii="Arial" w:eastAsiaTheme="minorHAnsi" w:hAnsi="Arial" w:cs="Arial"/>
                <w:sz w:val="18"/>
                <w:szCs w:val="18"/>
                <w:lang w:eastAsia="en-US"/>
              </w:rPr>
            </w:pPr>
            <w:r w:rsidRPr="003B4393">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CF4BF5" w:rsidRPr="003B4393" w:rsidRDefault="00CF4BF5" w:rsidP="00D909E1">
            <w:pPr>
              <w:pStyle w:val="Default"/>
              <w:spacing w:before="20" w:after="20"/>
              <w:jc w:val="both"/>
              <w:rPr>
                <w:rFonts w:ascii="Arial" w:hAnsi="Arial" w:cs="Arial"/>
                <w:color w:val="auto"/>
                <w:sz w:val="18"/>
                <w:szCs w:val="18"/>
              </w:rPr>
            </w:pP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CF4BF5" w:rsidRPr="00432A51" w:rsidRDefault="00CF4BF5" w:rsidP="00D909E1">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CF4BF5" w:rsidRPr="00432A51" w:rsidRDefault="00CF4BF5" w:rsidP="00D909E1">
            <w:pPr>
              <w:spacing w:before="40" w:after="40"/>
              <w:rPr>
                <w:rFonts w:ascii="Arial" w:hAnsi="Arial" w:cs="Arial"/>
                <w:sz w:val="18"/>
                <w:szCs w:val="18"/>
              </w:rPr>
            </w:pPr>
            <w:r>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D909E1">
            <w:pPr>
              <w:pStyle w:val="Akapitzlist"/>
              <w:numPr>
                <w:ilvl w:val="0"/>
                <w:numId w:val="46"/>
              </w:numPr>
              <w:rPr>
                <w:rFonts w:ascii="Arial" w:hAnsi="Arial" w:cs="Arial"/>
                <w:sz w:val="18"/>
                <w:szCs w:val="18"/>
              </w:rPr>
            </w:pPr>
            <w:r w:rsidRPr="003613E6">
              <w:rPr>
                <w:rFonts w:ascii="Arial" w:hAnsi="Arial" w:cs="Arial"/>
                <w:sz w:val="18"/>
                <w:szCs w:val="18"/>
              </w:rPr>
              <w:t>Działania realizowane w projekcie przez Projektodawcę oraz ewentualnych Partnerów są zgodne z zakresem RPZ pn. „Profilaktyka wad postawy wśród uczniów szkół podstawowych na lata 2020-2022”, który jest załącznikiem do Regulaminu konkursu.</w:t>
            </w:r>
          </w:p>
          <w:p w:rsidR="00CF4BF5" w:rsidRPr="003613E6" w:rsidRDefault="00CF4BF5" w:rsidP="00D909E1">
            <w:pPr>
              <w:pStyle w:val="Akapitzlist"/>
              <w:ind w:left="720"/>
              <w:rPr>
                <w:rFonts w:ascii="Arial" w:hAnsi="Arial" w:cs="Arial"/>
                <w:sz w:val="18"/>
                <w:szCs w:val="18"/>
              </w:rPr>
            </w:pPr>
          </w:p>
          <w:p w:rsidR="00CF4BF5" w:rsidRPr="003613E6" w:rsidRDefault="00CF4BF5" w:rsidP="00D909E1">
            <w:pPr>
              <w:spacing w:before="40" w:after="40"/>
              <w:jc w:val="both"/>
              <w:rPr>
                <w:rFonts w:ascii="Arial" w:hAnsi="Arial" w:cs="Arial"/>
                <w:sz w:val="18"/>
                <w:szCs w:val="18"/>
              </w:rPr>
            </w:pPr>
            <w:r w:rsidRPr="003613E6">
              <w:rPr>
                <w:rFonts w:ascii="Arial" w:hAnsi="Arial" w:cs="Arial"/>
                <w:sz w:val="18"/>
                <w:szCs w:val="18"/>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CF4BF5" w:rsidRPr="003613E6" w:rsidRDefault="00CF4BF5" w:rsidP="00D909E1">
            <w:pPr>
              <w:pStyle w:val="Akapitzlist"/>
              <w:ind w:left="720"/>
              <w:rPr>
                <w:rFonts w:ascii="Arial" w:hAnsi="Arial" w:cs="Arial"/>
                <w:sz w:val="18"/>
                <w:szCs w:val="18"/>
              </w:rPr>
            </w:pPr>
          </w:p>
          <w:p w:rsidR="00CF4BF5" w:rsidRPr="00D12B09" w:rsidRDefault="00CF4BF5" w:rsidP="00D909E1">
            <w:pPr>
              <w:pStyle w:val="Akapitzlist"/>
              <w:ind w:left="720"/>
              <w:rPr>
                <w:rFonts w:ascii="Arial" w:hAnsi="Arial" w:cs="Arial"/>
                <w:sz w:val="18"/>
                <w:szCs w:val="18"/>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D909E1">
            <w:pPr>
              <w:jc w:val="both"/>
              <w:rPr>
                <w:rFonts w:ascii="Arial" w:hAnsi="Arial" w:cs="Arial"/>
                <w:sz w:val="18"/>
                <w:szCs w:val="18"/>
              </w:rPr>
            </w:pPr>
            <w:r w:rsidRPr="006A3774">
              <w:rPr>
                <w:rFonts w:ascii="Arial" w:hAnsi="Arial" w:cs="Arial"/>
                <w:sz w:val="18"/>
                <w:szCs w:val="18"/>
              </w:rPr>
              <w:t>Działania realizowane w projekcie są zgodne z właściwym programem polityki zdrowotnej, który uzyskał pozytywną opinię  lub spełnił wszystkie warunki wskazane w warunkowej opinii Agencji Oceny Technologii Medycznych i Taryfikacji (</w:t>
            </w:r>
            <w:proofErr w:type="spellStart"/>
            <w:r w:rsidRPr="006A3774">
              <w:rPr>
                <w:rFonts w:ascii="Arial" w:hAnsi="Arial" w:cs="Arial"/>
                <w:sz w:val="18"/>
                <w:szCs w:val="18"/>
              </w:rPr>
              <w:t>AOTMiT</w:t>
            </w:r>
            <w:proofErr w:type="spellEnd"/>
            <w:r w:rsidRPr="006A3774">
              <w:rPr>
                <w:rFonts w:ascii="Arial" w:hAnsi="Arial" w:cs="Arial"/>
                <w:sz w:val="18"/>
                <w:szCs w:val="18"/>
              </w:rPr>
              <w:t>). Treść ww. programu stanowić będzie integralny element regulaminu konkursu.</w:t>
            </w:r>
          </w:p>
          <w:p w:rsidR="00CF4BF5" w:rsidRDefault="00CF4BF5" w:rsidP="00D909E1">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CF4BF5" w:rsidRPr="00D12B09" w:rsidRDefault="00CF4BF5" w:rsidP="00D909E1">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Pr="003B4393" w:rsidRDefault="00CF4BF5" w:rsidP="00D909E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D909E1">
            <w:pPr>
              <w:pStyle w:val="Akapitzlist"/>
              <w:numPr>
                <w:ilvl w:val="0"/>
                <w:numId w:val="46"/>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dzieci objętych działaniami terapeutycznymi  to: </w:t>
            </w:r>
          </w:p>
          <w:p w:rsidR="00CF4BF5" w:rsidRPr="003613E6" w:rsidRDefault="00CF4BF5" w:rsidP="00D909E1">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1707</w:t>
            </w:r>
          </w:p>
          <w:p w:rsidR="00CF4BF5" w:rsidRPr="003613E6" w:rsidRDefault="00CF4BF5" w:rsidP="00D909E1">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883</w:t>
            </w:r>
          </w:p>
          <w:p w:rsidR="00CF4BF5" w:rsidRPr="003613E6" w:rsidRDefault="00CF4BF5" w:rsidP="00D909E1">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915</w:t>
            </w:r>
          </w:p>
          <w:p w:rsidR="00CF4BF5" w:rsidRPr="003613E6" w:rsidRDefault="00CF4BF5" w:rsidP="00D909E1">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 683</w:t>
            </w:r>
          </w:p>
          <w:p w:rsidR="00CF4BF5" w:rsidRPr="00D73964" w:rsidRDefault="00CF4BF5" w:rsidP="00D909E1">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CF4BF5" w:rsidRPr="00432A51" w:rsidTr="00D909E1">
        <w:trPr>
          <w:cantSplit/>
          <w:trHeight w:val="2782"/>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Default="00CF4BF5" w:rsidP="00D909E1">
            <w:pPr>
              <w:jc w:val="both"/>
              <w:rPr>
                <w:rFonts w:ascii="Arial" w:hAnsi="Arial" w:cs="Arial"/>
                <w:sz w:val="18"/>
                <w:szCs w:val="18"/>
              </w:rPr>
            </w:pPr>
            <w:r>
              <w:rPr>
                <w:rFonts w:ascii="Arial" w:hAnsi="Arial" w:cs="Arial"/>
                <w:sz w:val="18"/>
                <w:szCs w:val="18"/>
              </w:rPr>
              <w:t>Określenie wartości minimalnych liczby dzieci w danym subregionie zagwarantuje realizację założeń RPZ na obszarze całego regionu.</w:t>
            </w:r>
          </w:p>
          <w:p w:rsidR="00CF4BF5" w:rsidRPr="00D12B09" w:rsidRDefault="00CF4BF5" w:rsidP="00D909E1">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CF4BF5" w:rsidRDefault="00CF4BF5" w:rsidP="00D909E1">
            <w:pPr>
              <w:jc w:val="both"/>
              <w:rPr>
                <w:rFonts w:ascii="Arial" w:hAnsi="Arial" w:cs="Arial"/>
                <w:sz w:val="18"/>
                <w:szCs w:val="18"/>
              </w:rPr>
            </w:pP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613E6" w:rsidRDefault="00CF4BF5" w:rsidP="00D909E1">
            <w:pPr>
              <w:pStyle w:val="Akapitzlist"/>
              <w:numPr>
                <w:ilvl w:val="0"/>
                <w:numId w:val="297"/>
              </w:numPr>
              <w:jc w:val="both"/>
              <w:rPr>
                <w:rFonts w:ascii="Arial" w:hAnsi="Arial" w:cs="Arial"/>
                <w:sz w:val="18"/>
                <w:szCs w:val="18"/>
              </w:rPr>
            </w:pPr>
            <w:r w:rsidRPr="003613E6">
              <w:rPr>
                <w:rFonts w:ascii="Arial" w:hAnsi="Arial" w:cs="Arial"/>
                <w:sz w:val="18"/>
                <w:szCs w:val="18"/>
              </w:rPr>
              <w:t xml:space="preserve">Okres realizacji projektu rozpoczyna się najpóźniej od 1 września 2021 r. i nie może trwać dłużej niż do 30 czerwca 2023 r. </w:t>
            </w:r>
          </w:p>
          <w:p w:rsidR="00CF4BF5" w:rsidRPr="00D73964" w:rsidRDefault="00CF4BF5" w:rsidP="00D909E1">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CF4BF5" w:rsidRPr="003B4393" w:rsidRDefault="00CF4BF5" w:rsidP="00D909E1">
            <w:pPr>
              <w:pStyle w:val="Akapitzlist"/>
              <w:ind w:left="720"/>
              <w:jc w:val="both"/>
              <w:rPr>
                <w:rFonts w:ascii="Arial" w:hAnsi="Arial" w:cs="Arial"/>
                <w:sz w:val="18"/>
                <w:szCs w:val="18"/>
              </w:rPr>
            </w:pP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3B4393" w:rsidRDefault="00CF4BF5" w:rsidP="00D909E1">
            <w:pPr>
              <w:jc w:val="both"/>
              <w:rPr>
                <w:rFonts w:ascii="Arial" w:hAnsi="Arial" w:cs="Arial"/>
                <w:sz w:val="18"/>
                <w:szCs w:val="18"/>
              </w:rPr>
            </w:pPr>
            <w:r w:rsidRPr="00EA4362">
              <w:rPr>
                <w:rFonts w:ascii="Arial" w:hAnsi="Arial" w:cs="Arial"/>
                <w:sz w:val="18"/>
                <w:szCs w:val="18"/>
              </w:rPr>
              <w:t>Kryterium ma zapewnić zgodność realizacji projektu z Regionalnym Programem Zdrowotnym. Proponowany czas realizacji projektu pozwoli Projektodawcom precyzyjnie zaplanować zadania w ramach projektu, a co za tym idzie również planować wydatki, co wpłynie pozytywnie na sposób jego realizacji i rozliczania</w:t>
            </w:r>
            <w:r>
              <w:rPr>
                <w:rFonts w:ascii="Arial" w:hAnsi="Arial" w:cs="Arial"/>
                <w:sz w:val="18"/>
                <w:szCs w:val="18"/>
              </w:rPr>
              <w:t>.</w:t>
            </w: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sidRPr="00862E90">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613E6" w:rsidRDefault="00CF4BF5" w:rsidP="00D909E1">
            <w:pPr>
              <w:pStyle w:val="Akapitzlist"/>
              <w:numPr>
                <w:ilvl w:val="0"/>
                <w:numId w:val="297"/>
              </w:numPr>
              <w:spacing w:before="40" w:after="40" w:line="276" w:lineRule="auto"/>
              <w:contextualSpacing/>
              <w:jc w:val="both"/>
              <w:rPr>
                <w:rFonts w:ascii="Arial" w:hAnsi="Arial" w:cs="Arial"/>
                <w:sz w:val="18"/>
                <w:szCs w:val="18"/>
              </w:rPr>
            </w:pPr>
            <w:r w:rsidRPr="003613E6">
              <w:rPr>
                <w:rFonts w:ascii="Arial" w:eastAsiaTheme="majorEastAsia" w:hAnsi="Arial" w:cs="Arial"/>
                <w:bCs/>
                <w:sz w:val="18"/>
                <w:szCs w:val="18"/>
              </w:rPr>
              <w:t>Projektodawca</w:t>
            </w:r>
            <w:r w:rsidRPr="003613E6">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p w:rsidR="00CF4BF5" w:rsidRPr="0023686B" w:rsidRDefault="00CF4BF5" w:rsidP="00D909E1">
            <w:pPr>
              <w:ind w:left="360"/>
              <w:jc w:val="both"/>
              <w:rPr>
                <w:rFonts w:ascii="Arial" w:hAnsi="Arial" w:cs="Arial"/>
                <w:sz w:val="18"/>
                <w:szCs w:val="18"/>
              </w:rPr>
            </w:pP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D909E1">
            <w:pPr>
              <w:rPr>
                <w:rFonts w:ascii="Arial" w:hAnsi="Arial" w:cs="Arial"/>
                <w:sz w:val="18"/>
                <w:szCs w:val="18"/>
              </w:rPr>
            </w:pPr>
          </w:p>
          <w:p w:rsidR="00CF4BF5" w:rsidRPr="003B4393" w:rsidRDefault="00CF4BF5" w:rsidP="00D909E1">
            <w:pPr>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CF4BF5" w:rsidRPr="003B4393" w:rsidRDefault="00CF4BF5" w:rsidP="00D909E1">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D909E1">
            <w:pPr>
              <w:rPr>
                <w:rFonts w:ascii="Arial" w:hAnsi="Arial" w:cs="Arial"/>
                <w:sz w:val="18"/>
                <w:szCs w:val="18"/>
              </w:rPr>
            </w:pPr>
          </w:p>
          <w:p w:rsidR="00CF4BF5" w:rsidRPr="00432A51" w:rsidRDefault="00CF4BF5" w:rsidP="00D909E1">
            <w:pPr>
              <w:rPr>
                <w:rFonts w:ascii="Arial" w:hAnsi="Arial" w:cs="Arial"/>
                <w:sz w:val="18"/>
                <w:szCs w:val="18"/>
              </w:rPr>
            </w:pPr>
          </w:p>
          <w:p w:rsidR="00CF4BF5" w:rsidRPr="00432A51" w:rsidRDefault="00CF4BF5" w:rsidP="00D909E1">
            <w:pPr>
              <w:rPr>
                <w:rFonts w:ascii="Arial" w:hAnsi="Arial" w:cs="Arial"/>
                <w:sz w:val="18"/>
                <w:szCs w:val="18"/>
              </w:rPr>
            </w:pPr>
          </w:p>
          <w:p w:rsidR="00CF4BF5" w:rsidRPr="00432A51" w:rsidRDefault="00CF4BF5" w:rsidP="00D909E1">
            <w:pPr>
              <w:rPr>
                <w:rFonts w:ascii="Arial" w:hAnsi="Arial" w:cs="Arial"/>
                <w:sz w:val="18"/>
                <w:szCs w:val="18"/>
              </w:rPr>
            </w:pPr>
          </w:p>
          <w:p w:rsidR="00CF4BF5" w:rsidRPr="00432A51" w:rsidRDefault="00CF4BF5" w:rsidP="00D909E1">
            <w:pPr>
              <w:rPr>
                <w:rFonts w:ascii="Arial" w:hAnsi="Arial" w:cs="Arial"/>
                <w:sz w:val="18"/>
                <w:szCs w:val="18"/>
              </w:rPr>
            </w:pPr>
          </w:p>
          <w:p w:rsidR="00CF4BF5" w:rsidRPr="00432A51" w:rsidRDefault="00CF4BF5" w:rsidP="00D909E1">
            <w:pPr>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3B4393" w:rsidRDefault="00CF4BF5" w:rsidP="00D909E1">
            <w:pPr>
              <w:pStyle w:val="Akapitzlist"/>
              <w:numPr>
                <w:ilvl w:val="0"/>
                <w:numId w:val="298"/>
              </w:numPr>
              <w:jc w:val="both"/>
              <w:rPr>
                <w:rFonts w:ascii="Arial" w:hAnsi="Arial" w:cs="Arial"/>
                <w:sz w:val="18"/>
                <w:szCs w:val="18"/>
              </w:rPr>
            </w:pPr>
            <w:r w:rsidRPr="003613E6">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CF4BF5" w:rsidRPr="00432A51" w:rsidTr="00D909E1">
        <w:trPr>
          <w:cantSplit/>
          <w:trHeight w:val="3529"/>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D909E1">
            <w:pPr>
              <w:jc w:val="both"/>
              <w:rPr>
                <w:rFonts w:ascii="Arial" w:hAnsi="Arial" w:cs="Arial"/>
                <w:sz w:val="18"/>
                <w:szCs w:val="18"/>
              </w:rPr>
            </w:pPr>
          </w:p>
        </w:tc>
        <w:tc>
          <w:tcPr>
            <w:tcW w:w="1732" w:type="pct"/>
            <w:gridSpan w:val="7"/>
            <w:tcBorders>
              <w:top w:val="single" w:sz="6" w:space="0" w:color="auto"/>
            </w:tcBorders>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D909E1">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Height w:val="587"/>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CF4BF5" w:rsidRPr="003B4393" w:rsidRDefault="00CF4BF5" w:rsidP="00D909E1">
            <w:pPr>
              <w:pStyle w:val="Akapitzlist"/>
              <w:numPr>
                <w:ilvl w:val="0"/>
                <w:numId w:val="298"/>
              </w:numPr>
              <w:ind w:left="342" w:hanging="342"/>
              <w:jc w:val="both"/>
              <w:rPr>
                <w:rFonts w:ascii="Arial" w:hAnsi="Arial" w:cs="Arial"/>
                <w:sz w:val="18"/>
                <w:szCs w:val="18"/>
              </w:rPr>
            </w:pPr>
            <w:r w:rsidRPr="003613E6">
              <w:rPr>
                <w:rFonts w:ascii="Arial" w:hAnsi="Arial" w:cs="Arial"/>
                <w:sz w:val="18"/>
                <w:szCs w:val="18"/>
              </w:rPr>
              <w:t>Projektodawca/Partner  nie  jest  realizatorem  analogicznego  programu  zdrowotnego  lub  programu polityki zdrowotnej realizowanego w ramach POWER.</w:t>
            </w:r>
          </w:p>
        </w:tc>
      </w:tr>
      <w:tr w:rsidR="00CF4BF5" w:rsidRPr="00432A51" w:rsidTr="00D909E1">
        <w:trPr>
          <w:cantSplit/>
          <w:trHeight w:val="1970"/>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p w:rsidR="00CF4BF5" w:rsidRPr="003B4393" w:rsidRDefault="00CF4BF5" w:rsidP="00D909E1">
            <w:pPr>
              <w:jc w:val="both"/>
              <w:rPr>
                <w:rFonts w:ascii="Arial" w:hAnsi="Arial" w:cs="Arial"/>
                <w:sz w:val="18"/>
                <w:szCs w:val="18"/>
              </w:rPr>
            </w:pPr>
          </w:p>
        </w:tc>
        <w:tc>
          <w:tcPr>
            <w:tcW w:w="1732" w:type="pct"/>
            <w:gridSpan w:val="7"/>
            <w:tcBorders>
              <w:top w:val="single" w:sz="6" w:space="0" w:color="auto"/>
            </w:tcBorders>
            <w:vAlign w:val="center"/>
          </w:tcPr>
          <w:p w:rsidR="00CF4BF5" w:rsidRDefault="00CF4BF5" w:rsidP="00D909E1">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CF4BF5" w:rsidRPr="003B4393" w:rsidRDefault="00CF4BF5" w:rsidP="00D909E1">
            <w:pPr>
              <w:jc w:val="both"/>
              <w:rPr>
                <w:rFonts w:ascii="Arial" w:hAnsi="Arial" w:cs="Arial"/>
                <w:sz w:val="18"/>
                <w:szCs w:val="18"/>
              </w:rPr>
            </w:pPr>
            <w:r w:rsidRPr="00B6002A">
              <w:rPr>
                <w:rFonts w:ascii="Arial" w:hAnsi="Arial" w:cs="Arial"/>
                <w:sz w:val="18"/>
                <w:szCs w:val="18"/>
              </w:rPr>
              <w:t>Projektodawca oraz ewentualni partnerzy nie realizują projektu o charakterze profilaktycznym, zbieżnego merytorycznie, finansowanego w ramach Programu Operacyjnego Wiedza Edukacja Rozwój 2014-2020 (PO WER). Kryterium ma na celu zapobieganie dublowaniu się beneficjentów i działań z działaniami realizowanymi ze środków PO WER.</w:t>
            </w: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r>
              <w:t xml:space="preserve"> </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p w:rsidR="00CF4BF5" w:rsidRPr="00432A51" w:rsidRDefault="00CF4BF5" w:rsidP="00D909E1">
            <w:pPr>
              <w:jc w:val="both"/>
              <w:rPr>
                <w:rFonts w:ascii="Arial" w:hAnsi="Arial" w:cs="Arial"/>
                <w:sz w:val="18"/>
                <w:szCs w:val="18"/>
              </w:rPr>
            </w:pP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Height w:val="1970"/>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CF4BF5" w:rsidRPr="00D12B09" w:rsidRDefault="00CF4BF5" w:rsidP="00D909E1">
            <w:pPr>
              <w:pStyle w:val="Akapitzlist"/>
              <w:numPr>
                <w:ilvl w:val="0"/>
                <w:numId w:val="298"/>
              </w:numPr>
              <w:ind w:left="256" w:hanging="142"/>
              <w:jc w:val="both"/>
              <w:rPr>
                <w:rFonts w:ascii="Arial" w:hAnsi="Arial" w:cs="Arial"/>
                <w:sz w:val="18"/>
                <w:szCs w:val="18"/>
              </w:rPr>
            </w:pPr>
            <w:r w:rsidRPr="003613E6">
              <w:rPr>
                <w:rFonts w:ascii="Arial" w:hAnsi="Arial" w:cs="Arial"/>
                <w:sz w:val="18"/>
                <w:szCs w:val="18"/>
              </w:rPr>
              <w:t>Koszty bezpośrednie projektu nie są rozliczane w całości kwotami ryczałtowymi określonymi przez beneficjenta.</w:t>
            </w:r>
          </w:p>
        </w:tc>
      </w:tr>
      <w:tr w:rsidR="00CF4BF5" w:rsidRPr="00432A51" w:rsidTr="00D909E1">
        <w:trPr>
          <w:cantSplit/>
          <w:trHeight w:val="1970"/>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CF4BF5" w:rsidRPr="00D12B09" w:rsidRDefault="00CF4BF5" w:rsidP="00D909E1">
            <w:pPr>
              <w:autoSpaceDE w:val="0"/>
              <w:autoSpaceDN w:val="0"/>
              <w:adjustRightInd w:val="0"/>
              <w:jc w:val="both"/>
              <w:rPr>
                <w:rFonts w:ascii="Arial" w:hAnsi="Arial" w:cs="Arial"/>
                <w:sz w:val="18"/>
                <w:szCs w:val="18"/>
              </w:rPr>
            </w:pPr>
            <w:r w:rsidRPr="00B6002A">
              <w:rPr>
                <w:rFonts w:ascii="Arial" w:hAnsi="Arial" w:cs="Arial"/>
                <w:sz w:val="18"/>
                <w:szCs w:val="18"/>
              </w:rPr>
              <w:t xml:space="preserve">Kryterium ma za zadanie określenie dopuszczalnych wartości i metody rozliczania projektów składanych w odpowiedzi na konkurs. </w:t>
            </w:r>
            <w:r w:rsidRPr="00D12B09">
              <w:rPr>
                <w:rFonts w:ascii="Arial" w:hAnsi="Arial" w:cs="Arial"/>
                <w:sz w:val="18"/>
                <w:szCs w:val="18"/>
              </w:rPr>
              <w:t xml:space="preserve">Metoda rozliczania kosztów bezpośrednich z zastosowaniem kwot ryczałtowych określonych przez beneficjenta </w:t>
            </w:r>
            <w:r>
              <w:rPr>
                <w:rFonts w:ascii="Arial" w:hAnsi="Arial" w:cs="Arial"/>
                <w:sz w:val="18"/>
                <w:szCs w:val="18"/>
              </w:rPr>
              <w:t xml:space="preserve">nie </w:t>
            </w:r>
            <w:r w:rsidRPr="00D12B09">
              <w:rPr>
                <w:rFonts w:ascii="Arial" w:hAnsi="Arial" w:cs="Arial"/>
                <w:sz w:val="18"/>
                <w:szCs w:val="18"/>
              </w:rPr>
              <w:t>ma zastosowani</w:t>
            </w:r>
            <w:r>
              <w:rPr>
                <w:rFonts w:ascii="Arial" w:hAnsi="Arial" w:cs="Arial"/>
                <w:sz w:val="18"/>
                <w:szCs w:val="18"/>
              </w:rPr>
              <w:t>a</w:t>
            </w:r>
            <w:r w:rsidRPr="00D12B09">
              <w:rPr>
                <w:rFonts w:ascii="Arial" w:hAnsi="Arial" w:cs="Arial"/>
                <w:sz w:val="18"/>
                <w:szCs w:val="18"/>
              </w:rPr>
              <w:t xml:space="preserve"> w ramach danego naboru</w:t>
            </w:r>
            <w:r>
              <w:rPr>
                <w:rFonts w:ascii="Arial" w:hAnsi="Arial" w:cs="Arial"/>
                <w:sz w:val="18"/>
                <w:szCs w:val="18"/>
              </w:rPr>
              <w:t>.</w:t>
            </w:r>
            <w:r w:rsidRPr="00D12B09">
              <w:rPr>
                <w:rFonts w:ascii="Arial" w:hAnsi="Arial" w:cs="Arial"/>
                <w:sz w:val="18"/>
                <w:szCs w:val="18"/>
                <w:vertAlign w:val="superscript"/>
              </w:rPr>
              <w:footnoteReference w:id="25"/>
            </w:r>
            <w:r w:rsidRPr="00D12B09">
              <w:rPr>
                <w:rFonts w:ascii="Arial" w:hAnsi="Arial" w:cs="Arial"/>
                <w:sz w:val="18"/>
                <w:szCs w:val="18"/>
                <w:vertAlign w:val="superscript"/>
              </w:rPr>
              <w:t>.</w:t>
            </w:r>
          </w:p>
          <w:p w:rsidR="00CF4BF5" w:rsidRDefault="00CF4BF5" w:rsidP="00D909E1">
            <w:pPr>
              <w:jc w:val="both"/>
              <w:rPr>
                <w:rFonts w:ascii="Arial" w:hAnsi="Arial" w:cs="Arial"/>
                <w:sz w:val="18"/>
                <w:szCs w:val="18"/>
              </w:rPr>
            </w:pPr>
          </w:p>
          <w:p w:rsidR="00CF4BF5" w:rsidRPr="003B4393" w:rsidRDefault="00CF4BF5" w:rsidP="00D909E1">
            <w:pPr>
              <w:jc w:val="both"/>
              <w:rPr>
                <w:rFonts w:ascii="Arial" w:hAnsi="Arial" w:cs="Arial"/>
                <w:sz w:val="18"/>
                <w:szCs w:val="18"/>
              </w:rPr>
            </w:pPr>
            <w:r w:rsidRPr="00D12B09">
              <w:rPr>
                <w:rFonts w:ascii="Arial" w:hAnsi="Arial" w:cs="Arial"/>
                <w:sz w:val="18"/>
                <w:szCs w:val="18"/>
              </w:rPr>
              <w:t>Kryterium będzie weryfikowane na etapie KOP</w:t>
            </w:r>
            <w:r>
              <w:rPr>
                <w:rFonts w:ascii="Myriad Pro" w:hAnsi="Myriad Pro"/>
                <w:sz w:val="20"/>
                <w:szCs w:val="20"/>
              </w:rPr>
              <w:t>.</w:t>
            </w:r>
          </w:p>
        </w:tc>
        <w:tc>
          <w:tcPr>
            <w:tcW w:w="906" w:type="pct"/>
            <w:gridSpan w:val="4"/>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CF4BF5" w:rsidRPr="003B4393" w:rsidRDefault="00CF4BF5" w:rsidP="00D909E1">
            <w:pPr>
              <w:jc w:val="center"/>
              <w:rPr>
                <w:rFonts w:ascii="Arial" w:hAnsi="Arial" w:cs="Arial"/>
                <w:sz w:val="18"/>
                <w:szCs w:val="18"/>
              </w:rPr>
            </w:pPr>
            <w:r w:rsidRPr="003B4393">
              <w:rPr>
                <w:rFonts w:ascii="Arial" w:hAnsi="Arial" w:cs="Arial"/>
                <w:b/>
                <w:sz w:val="18"/>
                <w:szCs w:val="18"/>
              </w:rPr>
              <w:t>Kryteria premiujące</w:t>
            </w:r>
          </w:p>
        </w:tc>
      </w:tr>
      <w:tr w:rsidR="00CF4BF5" w:rsidRPr="00432A51" w:rsidTr="00D909E1">
        <w:trPr>
          <w:cantSplit/>
          <w:trHeight w:val="601"/>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D909E1">
            <w:pPr>
              <w:pStyle w:val="Akapitzlist"/>
              <w:numPr>
                <w:ilvl w:val="0"/>
                <w:numId w:val="295"/>
              </w:numPr>
              <w:spacing w:before="40" w:after="40"/>
              <w:ind w:left="403" w:hanging="283"/>
              <w:jc w:val="both"/>
              <w:rPr>
                <w:rFonts w:ascii="Arial" w:hAnsi="Arial" w:cs="Arial"/>
                <w:sz w:val="18"/>
                <w:szCs w:val="18"/>
              </w:rPr>
            </w:pPr>
            <w:r w:rsidRPr="003613E6">
              <w:rPr>
                <w:rFonts w:ascii="Arial" w:hAnsi="Arial" w:cs="Arial"/>
                <w:sz w:val="18"/>
                <w:szCs w:val="18"/>
              </w:rPr>
              <w:t>Projektodawca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10</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D909E1">
            <w:pPr>
              <w:spacing w:before="40" w:after="40"/>
              <w:jc w:val="both"/>
              <w:rPr>
                <w:rFonts w:ascii="Arial" w:hAnsi="Arial" w:cs="Arial"/>
                <w:sz w:val="18"/>
                <w:szCs w:val="18"/>
              </w:rPr>
            </w:pPr>
            <w:r w:rsidRPr="003B4393">
              <w:rPr>
                <w:rFonts w:ascii="Arial" w:hAnsi="Arial" w:cs="Arial"/>
                <w:sz w:val="18"/>
                <w:szCs w:val="18"/>
              </w:rPr>
              <w:t xml:space="preserve">Kryterium ma na celu zapewnienie prawidłowej realizacji projektu poprzez podmioty posiadające niezbędne </w:t>
            </w:r>
            <w:r w:rsidRPr="00585476">
              <w:rPr>
                <w:rFonts w:ascii="Arial" w:hAnsi="Arial" w:cs="Arial"/>
                <w:sz w:val="18"/>
                <w:szCs w:val="18"/>
              </w:rPr>
              <w:t>co najmniej 3-letnie doświadczenie w zapobieganiu problemowi zdrowotnemu, którego dotyczy RPZ zapewniając wysoką jakość i skuteczność podejmowanych działań</w:t>
            </w:r>
            <w:r w:rsidRPr="003B4393">
              <w:rPr>
                <w:rFonts w:ascii="Arial" w:hAnsi="Arial" w:cs="Arial"/>
                <w:sz w:val="18"/>
                <w:szCs w:val="18"/>
              </w:rPr>
              <w:t>. Specyfika projektów będących przedmiotem konkursu powoduje, że ich realizacja w dużym stopniu zależy od doświadczenia beneficjenta</w:t>
            </w:r>
            <w:r>
              <w:rPr>
                <w:rFonts w:ascii="Arial" w:hAnsi="Arial" w:cs="Arial"/>
                <w:sz w:val="18"/>
                <w:szCs w:val="18"/>
              </w:rPr>
              <w:t xml:space="preserve"> lub partnera</w:t>
            </w:r>
            <w:r w:rsidRPr="003B4393">
              <w:rPr>
                <w:rFonts w:ascii="Arial" w:hAnsi="Arial" w:cs="Arial"/>
                <w:sz w:val="18"/>
                <w:szCs w:val="18"/>
              </w:rPr>
              <w:t xml:space="preserve"> i jego znajomości problemów w obszarze, w którym realizowane jest wsparcie.</w:t>
            </w:r>
          </w:p>
          <w:p w:rsidR="00CF4BF5" w:rsidRPr="003B4393" w:rsidRDefault="00CF4BF5" w:rsidP="00D909E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r>
              <w:rPr>
                <w:rFonts w:ascii="Arial" w:hAnsi="Arial" w:cs="Arial"/>
                <w:sz w:val="18"/>
                <w:szCs w:val="18"/>
              </w:rPr>
              <w:t xml:space="preserve"> </w:t>
            </w:r>
            <w:r w:rsidRPr="00585476">
              <w:rPr>
                <w:rFonts w:ascii="Arial" w:hAnsi="Arial" w:cs="Arial"/>
                <w:sz w:val="18"/>
                <w:szCs w:val="18"/>
              </w:rPr>
              <w:t>We wniosku o dofinansowanie wnioskodawca lub partner wykaże, że posiada min. 3-letnie doświadczenie w zapobieganiu problemowi zdrowotnemu, którego dotyczy RPZ.</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CF4BF5" w:rsidRPr="003B4393" w:rsidRDefault="00CF4BF5" w:rsidP="00D909E1">
            <w:pPr>
              <w:pStyle w:val="Akapitzlist"/>
              <w:numPr>
                <w:ilvl w:val="0"/>
                <w:numId w:val="295"/>
              </w:numPr>
              <w:ind w:left="394" w:hanging="283"/>
              <w:jc w:val="both"/>
              <w:rPr>
                <w:rFonts w:ascii="Arial" w:hAnsi="Arial" w:cs="Arial"/>
                <w:sz w:val="18"/>
                <w:szCs w:val="18"/>
              </w:rPr>
            </w:pPr>
            <w:r>
              <w:rPr>
                <w:rFonts w:ascii="Arial" w:hAnsi="Arial" w:cs="Arial"/>
                <w:sz w:val="18"/>
                <w:szCs w:val="18"/>
              </w:rPr>
              <w:t xml:space="preserve"> </w:t>
            </w:r>
            <w:r w:rsidRPr="003613E6">
              <w:rPr>
                <w:rFonts w:ascii="Arial" w:hAnsi="Arial" w:cs="Arial"/>
                <w:sz w:val="18"/>
                <w:szCs w:val="18"/>
              </w:rPr>
              <w:t>Projektodawca lub Partner jest podmiotem</w:t>
            </w:r>
            <w:r>
              <w:rPr>
                <w:rFonts w:ascii="Arial" w:hAnsi="Arial" w:cs="Arial"/>
                <w:sz w:val="18"/>
                <w:szCs w:val="18"/>
              </w:rPr>
              <w:t xml:space="preserve"> wykonującym działalność</w:t>
            </w:r>
            <w:r w:rsidRPr="003613E6">
              <w:rPr>
                <w:rFonts w:ascii="Arial" w:hAnsi="Arial" w:cs="Arial"/>
                <w:sz w:val="18"/>
                <w:szCs w:val="18"/>
              </w:rPr>
              <w:t xml:space="preserve"> lecznicz</w:t>
            </w:r>
            <w:r>
              <w:rPr>
                <w:rFonts w:ascii="Arial" w:hAnsi="Arial" w:cs="Arial"/>
                <w:sz w:val="18"/>
                <w:szCs w:val="18"/>
              </w:rPr>
              <w:t>ą udzielającym</w:t>
            </w:r>
            <w:r w:rsidRPr="003613E6">
              <w:rPr>
                <w:rFonts w:ascii="Arial" w:hAnsi="Arial" w:cs="Arial"/>
                <w:sz w:val="18"/>
                <w:szCs w:val="18"/>
              </w:rPr>
              <w:t xml:space="preserve"> świadcz</w:t>
            </w:r>
            <w:r>
              <w:rPr>
                <w:rFonts w:ascii="Arial" w:hAnsi="Arial" w:cs="Arial"/>
                <w:sz w:val="18"/>
                <w:szCs w:val="18"/>
              </w:rPr>
              <w:t>enia opieki</w:t>
            </w:r>
            <w:r w:rsidRPr="003613E6">
              <w:rPr>
                <w:rFonts w:ascii="Arial" w:hAnsi="Arial" w:cs="Arial"/>
                <w:sz w:val="18"/>
                <w:szCs w:val="18"/>
              </w:rPr>
              <w:t xml:space="preserve">  zdrowotne</w:t>
            </w:r>
            <w:r>
              <w:rPr>
                <w:rFonts w:ascii="Arial" w:hAnsi="Arial" w:cs="Arial"/>
                <w:sz w:val="18"/>
                <w:szCs w:val="18"/>
              </w:rPr>
              <w:t>j w rodzaju</w:t>
            </w:r>
            <w:r w:rsidRPr="003613E6">
              <w:rPr>
                <w:rFonts w:ascii="Arial" w:hAnsi="Arial" w:cs="Arial"/>
                <w:sz w:val="18"/>
                <w:szCs w:val="18"/>
              </w:rPr>
              <w:t xml:space="preserve"> podstawow</w:t>
            </w:r>
            <w:r>
              <w:rPr>
                <w:rFonts w:ascii="Arial" w:hAnsi="Arial" w:cs="Arial"/>
                <w:sz w:val="18"/>
                <w:szCs w:val="18"/>
              </w:rPr>
              <w:t>a</w:t>
            </w:r>
            <w:r w:rsidRPr="003613E6">
              <w:rPr>
                <w:rFonts w:ascii="Arial" w:hAnsi="Arial" w:cs="Arial"/>
                <w:sz w:val="18"/>
                <w:szCs w:val="18"/>
              </w:rPr>
              <w:t xml:space="preserve"> opiek</w:t>
            </w:r>
            <w:r>
              <w:rPr>
                <w:rFonts w:ascii="Arial" w:hAnsi="Arial" w:cs="Arial"/>
                <w:sz w:val="18"/>
                <w:szCs w:val="18"/>
              </w:rPr>
              <w:t>a</w:t>
            </w:r>
            <w:r w:rsidRPr="003613E6">
              <w:rPr>
                <w:rFonts w:ascii="Arial" w:hAnsi="Arial" w:cs="Arial"/>
                <w:sz w:val="18"/>
                <w:szCs w:val="18"/>
              </w:rPr>
              <w:t xml:space="preserve"> zdrowotn</w:t>
            </w:r>
            <w:r>
              <w:rPr>
                <w:rFonts w:ascii="Arial" w:hAnsi="Arial" w:cs="Arial"/>
                <w:sz w:val="18"/>
                <w:szCs w:val="18"/>
              </w:rPr>
              <w:t>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10</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CF4BF5" w:rsidRDefault="00CF4BF5" w:rsidP="00D909E1">
            <w:pPr>
              <w:jc w:val="both"/>
              <w:rPr>
                <w:rFonts w:ascii="Arial" w:hAnsi="Arial" w:cs="Arial"/>
                <w:sz w:val="18"/>
                <w:szCs w:val="18"/>
              </w:rPr>
            </w:pPr>
            <w:r w:rsidRPr="003B4393">
              <w:rPr>
                <w:rFonts w:ascii="Arial" w:hAnsi="Arial" w:cs="Arial"/>
                <w:sz w:val="18"/>
                <w:szCs w:val="18"/>
              </w:rPr>
              <w:t>Kryterium zgodne z rekomendacjami Komitetu Sterującego do spraw koordynacji interwencji EFSI w sektorze zdrowia (Uchwała nr 25/2016 z dn. 29.04.2016).</w:t>
            </w:r>
          </w:p>
          <w:p w:rsidR="00CF4BF5" w:rsidRPr="003B4393" w:rsidRDefault="00CF4BF5" w:rsidP="00D909E1">
            <w:pPr>
              <w:jc w:val="both"/>
              <w:rPr>
                <w:rFonts w:ascii="Arial" w:hAnsi="Arial" w:cs="Arial"/>
                <w:sz w:val="18"/>
                <w:szCs w:val="18"/>
              </w:rPr>
            </w:pPr>
            <w:r w:rsidRPr="003C04C5">
              <w:rPr>
                <w:rFonts w:ascii="Arial" w:hAnsi="Arial" w:cs="Arial"/>
                <w:sz w:val="18"/>
                <w:szCs w:val="18"/>
              </w:rPr>
              <w:t>Włączenie do działań projektowych placówek podstawowej opieki zdrowotnej wpłynie na zwiększenie efektywności i jakości zaplanowanych w projekcie usług zdrowotnych.</w:t>
            </w:r>
          </w:p>
          <w:p w:rsidR="00CF4BF5" w:rsidRPr="003C04C5" w:rsidRDefault="00CF4BF5" w:rsidP="00D909E1">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r>
              <w:t xml:space="preserve"> </w:t>
            </w:r>
            <w:r w:rsidRPr="003C04C5">
              <w:rPr>
                <w:rFonts w:ascii="Arial" w:hAnsi="Arial" w:cs="Arial"/>
                <w:sz w:val="18"/>
                <w:szCs w:val="18"/>
              </w:rPr>
              <w:t>a także w oparciu o informacje zawarte na stronie NFZ zgodnie z linkiem:</w:t>
            </w:r>
          </w:p>
          <w:p w:rsidR="00CF4BF5" w:rsidRPr="003B4393" w:rsidRDefault="00CF4BF5" w:rsidP="00D909E1">
            <w:pPr>
              <w:ind w:left="16" w:firstLine="24"/>
              <w:jc w:val="both"/>
              <w:rPr>
                <w:rFonts w:ascii="Arial" w:hAnsi="Arial" w:cs="Arial"/>
                <w:sz w:val="18"/>
                <w:szCs w:val="18"/>
              </w:rPr>
            </w:pPr>
            <w:r w:rsidRPr="003C04C5">
              <w:rPr>
                <w:rFonts w:ascii="Arial" w:hAnsi="Arial" w:cs="Arial"/>
                <w:sz w:val="18"/>
                <w:szCs w:val="18"/>
              </w:rPr>
              <w:t>http://www.nfz.gov.pl/o-nfz/informator-o-zawartych-umowach/</w:t>
            </w:r>
            <w:r w:rsidRPr="003B4393">
              <w:rPr>
                <w:rFonts w:ascii="Arial" w:hAnsi="Arial" w:cs="Arial"/>
                <w:sz w:val="18"/>
                <w:szCs w:val="18"/>
              </w:rPr>
              <w: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CF4BF5" w:rsidRPr="003B4393" w:rsidRDefault="00CF4BF5" w:rsidP="00D909E1">
            <w:pPr>
              <w:pStyle w:val="Akapitzlist"/>
              <w:numPr>
                <w:ilvl w:val="0"/>
                <w:numId w:val="295"/>
              </w:numPr>
              <w:ind w:left="360"/>
              <w:jc w:val="both"/>
              <w:rPr>
                <w:rFonts w:ascii="Arial" w:hAnsi="Arial" w:cs="Arial"/>
                <w:sz w:val="18"/>
                <w:szCs w:val="18"/>
              </w:rPr>
            </w:pPr>
            <w:r w:rsidRPr="003613E6">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CF4BF5" w:rsidRPr="00450EF7" w:rsidRDefault="00CF4BF5" w:rsidP="00D909E1">
            <w:pPr>
              <w:jc w:val="both"/>
              <w:rPr>
                <w:rFonts w:ascii="Arial" w:hAnsi="Arial" w:cs="Arial"/>
                <w:b/>
                <w:sz w:val="18"/>
                <w:szCs w:val="18"/>
              </w:rPr>
            </w:pPr>
            <w:r w:rsidRPr="00450EF7">
              <w:rPr>
                <w:rFonts w:ascii="Arial" w:hAnsi="Arial" w:cs="Arial"/>
                <w:b/>
                <w:sz w:val="18"/>
                <w:szCs w:val="18"/>
              </w:rPr>
              <w:t>10</w:t>
            </w:r>
          </w:p>
        </w:tc>
      </w:tr>
      <w:tr w:rsidR="00CF4BF5" w:rsidRPr="00432A51" w:rsidTr="00D909E1">
        <w:trPr>
          <w:cantSplit/>
        </w:trPr>
        <w:tc>
          <w:tcPr>
            <w:tcW w:w="858" w:type="pct"/>
            <w:gridSpan w:val="2"/>
            <w:vMerge/>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D909E1">
            <w:pPr>
              <w:jc w:val="both"/>
              <w:rPr>
                <w:rFonts w:ascii="Arial" w:hAnsi="Arial" w:cs="Arial"/>
                <w:sz w:val="18"/>
                <w:szCs w:val="18"/>
              </w:rPr>
            </w:pPr>
            <w:r w:rsidRPr="003B4393">
              <w:rPr>
                <w:rFonts w:ascii="Arial" w:hAnsi="Arial" w:cs="Arial"/>
                <w:sz w:val="18"/>
                <w:szCs w:val="18"/>
              </w:rPr>
              <w:t>Kryterium zapewni upowszechnienie</w:t>
            </w:r>
          </w:p>
          <w:p w:rsidR="00CF4BF5" w:rsidRPr="003B4393" w:rsidRDefault="00CF4BF5" w:rsidP="00D909E1">
            <w:pPr>
              <w:jc w:val="both"/>
              <w:rPr>
                <w:rFonts w:ascii="Arial" w:hAnsi="Arial" w:cs="Arial"/>
                <w:sz w:val="18"/>
                <w:szCs w:val="18"/>
              </w:rPr>
            </w:pPr>
            <w:r w:rsidRPr="003B4393">
              <w:rPr>
                <w:rFonts w:ascii="Arial" w:hAnsi="Arial" w:cs="Arial"/>
                <w:sz w:val="18"/>
                <w:szCs w:val="18"/>
              </w:rPr>
              <w:t>badań oraz większą dostępność do</w:t>
            </w:r>
          </w:p>
          <w:p w:rsidR="00CF4BF5" w:rsidRPr="003B4393" w:rsidRDefault="00CF4BF5" w:rsidP="00D909E1">
            <w:pPr>
              <w:jc w:val="both"/>
              <w:rPr>
                <w:rFonts w:ascii="Arial" w:hAnsi="Arial" w:cs="Arial"/>
                <w:sz w:val="18"/>
                <w:szCs w:val="18"/>
              </w:rPr>
            </w:pPr>
            <w:r w:rsidRPr="003B4393">
              <w:rPr>
                <w:rFonts w:ascii="Arial" w:hAnsi="Arial" w:cs="Arial"/>
                <w:sz w:val="18"/>
                <w:szCs w:val="18"/>
              </w:rPr>
              <w:t>wsparcia udzielanego na terenie województwa</w:t>
            </w:r>
          </w:p>
          <w:p w:rsidR="00CF4BF5" w:rsidRPr="003B4393" w:rsidRDefault="00CF4BF5" w:rsidP="00D909E1">
            <w:pPr>
              <w:jc w:val="both"/>
              <w:rPr>
                <w:rFonts w:ascii="Arial" w:hAnsi="Arial" w:cs="Arial"/>
                <w:sz w:val="18"/>
                <w:szCs w:val="18"/>
              </w:rPr>
            </w:pPr>
            <w:r w:rsidRPr="003B4393">
              <w:rPr>
                <w:rFonts w:ascii="Arial" w:hAnsi="Arial" w:cs="Arial"/>
                <w:sz w:val="18"/>
                <w:szCs w:val="18"/>
              </w:rPr>
              <w:t>zachodniopomorskiego.</w:t>
            </w:r>
          </w:p>
          <w:p w:rsidR="00CF4BF5" w:rsidRPr="003B4393" w:rsidRDefault="00CF4BF5" w:rsidP="00D909E1">
            <w:pPr>
              <w:jc w:val="both"/>
              <w:rPr>
                <w:rFonts w:ascii="Arial" w:hAnsi="Arial" w:cs="Arial"/>
                <w:sz w:val="18"/>
                <w:szCs w:val="18"/>
              </w:rPr>
            </w:pPr>
          </w:p>
          <w:p w:rsidR="00CF4BF5" w:rsidRPr="003B4393" w:rsidRDefault="00CF4BF5" w:rsidP="00D909E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vMerge w:val="restart"/>
            <w:shd w:val="clear" w:color="auto" w:fill="CCFFCC"/>
            <w:vAlign w:val="center"/>
          </w:tcPr>
          <w:p w:rsidR="00CF4BF5" w:rsidRPr="00432A51" w:rsidRDefault="00CF4BF5" w:rsidP="00D909E1">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D909E1">
            <w:pPr>
              <w:pStyle w:val="Akapitzlist"/>
              <w:numPr>
                <w:ilvl w:val="0"/>
                <w:numId w:val="295"/>
              </w:numPr>
              <w:ind w:left="360"/>
              <w:jc w:val="both"/>
              <w:rPr>
                <w:rFonts w:ascii="Arial" w:hAnsi="Arial" w:cs="Arial"/>
                <w:sz w:val="18"/>
                <w:szCs w:val="18"/>
              </w:rPr>
            </w:pPr>
            <w:r w:rsidRPr="003613E6">
              <w:rPr>
                <w:rFonts w:ascii="Arial" w:hAnsi="Arial" w:cs="Arial"/>
                <w:sz w:val="18"/>
                <w:szCs w:val="18"/>
              </w:rPr>
              <w:t xml:space="preserve">Projektodawca od co najmniej 1 roku na dzień złożenia wniosku posiada siedzibę, </w:t>
            </w:r>
            <w:r w:rsidRPr="003613E6">
              <w:rPr>
                <w:rFonts w:ascii="Arial" w:hAnsi="Arial" w:cs="Arial"/>
                <w:bCs/>
                <w:sz w:val="18"/>
                <w:szCs w:val="18"/>
              </w:rPr>
              <w:t>filię, delegaturę, oddział czy inną prawnie dozwoloną formę organizacyjną działalności podmiotu</w:t>
            </w:r>
            <w:r w:rsidRPr="003613E6">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50EF7" w:rsidRDefault="00CF4BF5" w:rsidP="00D909E1">
            <w:pPr>
              <w:jc w:val="both"/>
              <w:rPr>
                <w:rFonts w:ascii="Arial" w:hAnsi="Arial" w:cs="Arial"/>
                <w:b/>
                <w:sz w:val="18"/>
                <w:szCs w:val="18"/>
              </w:rPr>
            </w:pPr>
            <w:r w:rsidRPr="00450EF7">
              <w:rPr>
                <w:rFonts w:ascii="Arial" w:hAnsi="Arial" w:cs="Arial"/>
                <w:b/>
                <w:sz w:val="18"/>
                <w:szCs w:val="18"/>
              </w:rPr>
              <w:t>10</w:t>
            </w:r>
          </w:p>
        </w:tc>
      </w:tr>
      <w:tr w:rsidR="00CF4BF5" w:rsidRPr="00432A51" w:rsidTr="00D909E1">
        <w:trPr>
          <w:cantSplit/>
        </w:trPr>
        <w:tc>
          <w:tcPr>
            <w:tcW w:w="858" w:type="pct"/>
            <w:gridSpan w:val="2"/>
            <w:vMerge/>
            <w:shd w:val="clear" w:color="auto" w:fill="CCFFCC"/>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CF4BF5" w:rsidRPr="003B4393" w:rsidRDefault="00CF4BF5" w:rsidP="00D909E1">
            <w:pPr>
              <w:pStyle w:val="Default"/>
              <w:spacing w:before="20" w:after="20"/>
              <w:jc w:val="both"/>
              <w:rPr>
                <w:rFonts w:ascii="Arial" w:hAnsi="Arial" w:cs="Arial"/>
                <w:color w:val="auto"/>
                <w:sz w:val="18"/>
                <w:szCs w:val="18"/>
              </w:rPr>
            </w:pP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CF4BF5" w:rsidRPr="003B4393" w:rsidRDefault="00CF4BF5" w:rsidP="00D909E1">
            <w:pPr>
              <w:pStyle w:val="Default"/>
              <w:spacing w:before="20" w:after="20"/>
              <w:jc w:val="both"/>
              <w:rPr>
                <w:rFonts w:ascii="Arial" w:hAnsi="Arial" w:cs="Arial"/>
                <w:color w:val="auto"/>
                <w:sz w:val="18"/>
                <w:szCs w:val="18"/>
              </w:rPr>
            </w:pP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CF4BF5" w:rsidRPr="003B4393" w:rsidRDefault="00CF4BF5" w:rsidP="00D909E1">
            <w:pPr>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CF4BF5" w:rsidRPr="003B4393" w:rsidRDefault="00CF4BF5" w:rsidP="00B536D7">
            <w:pPr>
              <w:pStyle w:val="Default"/>
              <w:numPr>
                <w:ilvl w:val="0"/>
                <w:numId w:val="308"/>
              </w:numPr>
              <w:spacing w:before="20" w:after="20"/>
              <w:ind w:left="481" w:hanging="522"/>
              <w:jc w:val="both"/>
              <w:rPr>
                <w:rFonts w:ascii="Arial" w:hAnsi="Arial" w:cs="Arial"/>
                <w:color w:val="auto"/>
                <w:sz w:val="18"/>
                <w:szCs w:val="18"/>
              </w:rPr>
            </w:pPr>
            <w:r w:rsidRPr="003613E6">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5</w:t>
            </w:r>
          </w:p>
        </w:tc>
      </w:tr>
      <w:tr w:rsidR="00CF4BF5" w:rsidRPr="00432A51" w:rsidTr="00D909E1">
        <w:trPr>
          <w:cantSplit/>
        </w:trPr>
        <w:tc>
          <w:tcPr>
            <w:tcW w:w="858" w:type="pct"/>
            <w:gridSpan w:val="2"/>
            <w:shd w:val="clear" w:color="auto" w:fill="CCFFCC"/>
            <w:vAlign w:val="center"/>
          </w:tcPr>
          <w:p w:rsidR="00CF4BF5" w:rsidRPr="00432A51" w:rsidRDefault="00CF4BF5" w:rsidP="00D909E1">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CF4BF5" w:rsidRPr="003B4393" w:rsidRDefault="00CF4BF5" w:rsidP="00D909E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w:t>
            </w:r>
            <w:r>
              <w:rPr>
                <w:rFonts w:ascii="Arial" w:hAnsi="Arial" w:cs="Arial"/>
                <w:color w:val="auto"/>
                <w:sz w:val="18"/>
                <w:szCs w:val="18"/>
              </w:rPr>
              <w:t>,</w:t>
            </w:r>
            <w:r w:rsidRPr="006975F6">
              <w:rPr>
                <w:rFonts w:ascii="Arial" w:hAnsi="Arial" w:cs="Arial"/>
                <w:color w:val="auto"/>
                <w:sz w:val="18"/>
                <w:szCs w:val="18"/>
              </w:rPr>
              <w:t xml:space="preserve"> które realizują w ramach działań statutowych działania w zakresie promocji zdrowia i profilaktyki chorób zapewniając wysoką jakość i skuteczność podejmowanych działań</w:t>
            </w:r>
            <w:r>
              <w:rPr>
                <w:rFonts w:ascii="Arial" w:hAnsi="Arial" w:cs="Arial"/>
                <w:color w:val="auto"/>
                <w:sz w:val="18"/>
                <w:szCs w:val="18"/>
              </w:rPr>
              <w:t>.</w:t>
            </w:r>
          </w:p>
          <w:p w:rsidR="00CF4BF5" w:rsidRPr="003B4393" w:rsidRDefault="00CF4BF5" w:rsidP="00D909E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1</w:t>
            </w:r>
          </w:p>
        </w:tc>
      </w:tr>
      <w:tr w:rsidR="00CF4BF5" w:rsidRPr="00432A51" w:rsidTr="00D909E1">
        <w:trPr>
          <w:cantSplit/>
        </w:trPr>
        <w:tc>
          <w:tcPr>
            <w:tcW w:w="858" w:type="pct"/>
            <w:gridSpan w:val="2"/>
            <w:tcBorders>
              <w:bottom w:val="single" w:sz="6" w:space="0" w:color="auto"/>
            </w:tcBorders>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CF4BF5" w:rsidRPr="00432A51" w:rsidTr="00D909E1">
        <w:trPr>
          <w:cantSplit/>
        </w:trPr>
        <w:tc>
          <w:tcPr>
            <w:tcW w:w="5000" w:type="pct"/>
            <w:gridSpan w:val="19"/>
            <w:tcBorders>
              <w:top w:val="single" w:sz="6" w:space="0" w:color="auto"/>
              <w:bottom w:val="single" w:sz="6" w:space="0" w:color="auto"/>
            </w:tcBorders>
            <w:shd w:val="clear" w:color="auto" w:fill="CCFFCC"/>
            <w:vAlign w:val="center"/>
          </w:tcPr>
          <w:p w:rsidR="00CF4BF5" w:rsidRPr="00432A51" w:rsidRDefault="00CF4BF5" w:rsidP="00D909E1">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CF4BF5" w:rsidRPr="00432A51" w:rsidTr="00D909E1">
        <w:trPr>
          <w:cantSplit/>
          <w:trHeight w:val="236"/>
        </w:trPr>
        <w:tc>
          <w:tcPr>
            <w:tcW w:w="858" w:type="pct"/>
            <w:gridSpan w:val="2"/>
            <w:vMerge w:val="restart"/>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Wskaźnik realizujący ramy wykonania</w:t>
            </w:r>
          </w:p>
          <w:p w:rsidR="00CF4BF5" w:rsidRPr="00432A51" w:rsidRDefault="00CF4BF5" w:rsidP="00D909E1">
            <w:pPr>
              <w:jc w:val="both"/>
              <w:rPr>
                <w:rFonts w:ascii="Arial" w:hAnsi="Arial" w:cs="Arial"/>
                <w:sz w:val="18"/>
                <w:szCs w:val="18"/>
              </w:rPr>
            </w:pPr>
            <w:r w:rsidRPr="00432A51">
              <w:rPr>
                <w:rFonts w:ascii="Arial" w:hAnsi="Arial" w:cs="Arial"/>
                <w:sz w:val="18"/>
                <w:szCs w:val="18"/>
              </w:rPr>
              <w:t>T/N</w:t>
            </w:r>
          </w:p>
        </w:tc>
      </w:tr>
      <w:tr w:rsidR="00CF4BF5" w:rsidRPr="00432A51" w:rsidTr="00D909E1">
        <w:trPr>
          <w:cantSplit/>
          <w:trHeight w:val="236"/>
        </w:trPr>
        <w:tc>
          <w:tcPr>
            <w:tcW w:w="858" w:type="pct"/>
            <w:gridSpan w:val="2"/>
            <w:vMerge/>
            <w:tcBorders>
              <w:bottom w:val="single" w:sz="6" w:space="0" w:color="auto"/>
            </w:tcBorders>
            <w:shd w:val="clear" w:color="auto" w:fill="CCFFCC"/>
            <w:vAlign w:val="center"/>
          </w:tcPr>
          <w:p w:rsidR="00CF4BF5" w:rsidRPr="00432A51" w:rsidRDefault="00CF4BF5" w:rsidP="00D909E1">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CF4BF5" w:rsidRPr="00432A51" w:rsidRDefault="00CF4BF5" w:rsidP="00D909E1">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CF4BF5" w:rsidRPr="00432A51" w:rsidRDefault="00CF4BF5" w:rsidP="00D909E1">
            <w:pPr>
              <w:jc w:val="both"/>
              <w:rPr>
                <w:rFonts w:ascii="Arial" w:hAnsi="Arial" w:cs="Arial"/>
                <w:color w:val="FF0000"/>
                <w:sz w:val="18"/>
                <w:szCs w:val="18"/>
              </w:rPr>
            </w:pPr>
          </w:p>
        </w:tc>
      </w:tr>
      <w:tr w:rsidR="00CF4BF5" w:rsidRPr="00432A51" w:rsidTr="00D909E1">
        <w:trPr>
          <w:cantSplit/>
        </w:trPr>
        <w:tc>
          <w:tcPr>
            <w:tcW w:w="858" w:type="pct"/>
            <w:gridSpan w:val="2"/>
            <w:tcBorders>
              <w:top w:val="single" w:sz="6" w:space="0" w:color="auto"/>
              <w:bottom w:val="single" w:sz="6" w:space="0" w:color="auto"/>
            </w:tcBorders>
            <w:vAlign w:val="center"/>
          </w:tcPr>
          <w:p w:rsidR="00CF4BF5" w:rsidRPr="00432A51" w:rsidRDefault="00CF4BF5" w:rsidP="00D909E1">
            <w:pPr>
              <w:jc w:val="both"/>
              <w:rPr>
                <w:rFonts w:ascii="Arial" w:hAnsi="Arial" w:cs="Arial"/>
                <w:i/>
                <w:color w:val="D9D9D9" w:themeColor="background1" w:themeShade="D9"/>
                <w:sz w:val="18"/>
                <w:szCs w:val="18"/>
              </w:rPr>
            </w:pPr>
            <w:r w:rsidRPr="00BB79A3">
              <w:rPr>
                <w:rFonts w:ascii="Arial" w:hAnsi="Arial" w:cs="Arial"/>
                <w:iCs/>
                <w:color w:val="000000"/>
                <w:sz w:val="18"/>
                <w:szCs w:val="18"/>
              </w:rPr>
              <w:lastRenderedPageBreak/>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D909E1">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N</w:t>
            </w:r>
          </w:p>
        </w:tc>
      </w:tr>
      <w:tr w:rsidR="00CF4BF5" w:rsidTr="00D909E1">
        <w:trPr>
          <w:cantSplit/>
          <w:trHeight w:val="978"/>
        </w:trPr>
        <w:tc>
          <w:tcPr>
            <w:tcW w:w="858" w:type="pct"/>
            <w:gridSpan w:val="2"/>
            <w:tcBorders>
              <w:top w:val="single" w:sz="6" w:space="0" w:color="auto"/>
              <w:bottom w:val="single" w:sz="6" w:space="0" w:color="auto"/>
            </w:tcBorders>
            <w:vAlign w:val="center"/>
          </w:tcPr>
          <w:p w:rsidR="00CF4BF5" w:rsidRPr="00432A51" w:rsidRDefault="00CF4BF5" w:rsidP="00D909E1">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CF4BF5" w:rsidRPr="00432A51" w:rsidRDefault="00CF4BF5" w:rsidP="00D909E1">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CF4BF5" w:rsidRPr="00432A51" w:rsidRDefault="00CF4BF5" w:rsidP="00D909E1">
            <w:pPr>
              <w:jc w:val="both"/>
              <w:rPr>
                <w:rFonts w:ascii="Arial" w:hAnsi="Arial" w:cs="Arial"/>
                <w:sz w:val="18"/>
                <w:szCs w:val="18"/>
              </w:rPr>
            </w:pPr>
            <w:r>
              <w:rPr>
                <w:rFonts w:ascii="Arial" w:hAnsi="Arial" w:cs="Arial"/>
                <w:sz w:val="18"/>
                <w:szCs w:val="18"/>
              </w:rPr>
              <w:t>4188</w:t>
            </w:r>
          </w:p>
        </w:tc>
        <w:tc>
          <w:tcPr>
            <w:tcW w:w="1410" w:type="pct"/>
            <w:gridSpan w:val="8"/>
            <w:tcBorders>
              <w:top w:val="single" w:sz="6" w:space="0" w:color="auto"/>
              <w:bottom w:val="single" w:sz="6" w:space="0" w:color="auto"/>
            </w:tcBorders>
            <w:shd w:val="clear" w:color="auto" w:fill="FFFFFF" w:themeFill="background1"/>
            <w:vAlign w:val="center"/>
          </w:tcPr>
          <w:p w:rsidR="00CF4BF5" w:rsidRPr="00DA13A5" w:rsidRDefault="00CF4BF5" w:rsidP="00D909E1">
            <w:pPr>
              <w:jc w:val="both"/>
              <w:rPr>
                <w:rFonts w:ascii="Arial" w:hAnsi="Arial" w:cs="Arial"/>
                <w:sz w:val="18"/>
                <w:szCs w:val="18"/>
              </w:rPr>
            </w:pPr>
            <w:r w:rsidRPr="00432A51">
              <w:rPr>
                <w:rFonts w:ascii="Arial" w:hAnsi="Arial" w:cs="Arial"/>
                <w:sz w:val="18"/>
                <w:szCs w:val="18"/>
              </w:rPr>
              <w:t>N</w:t>
            </w:r>
          </w:p>
        </w:tc>
      </w:tr>
    </w:tbl>
    <w:p w:rsidR="00CF4BF5" w:rsidRDefault="00CF4BF5" w:rsidP="00CF4BF5">
      <w:pPr>
        <w:spacing w:after="200" w:line="276" w:lineRule="auto"/>
        <w:contextualSpacing/>
        <w:jc w:val="both"/>
        <w:rPr>
          <w:rFonts w:ascii="Arial" w:hAnsi="Arial" w:cs="Arial"/>
          <w:sz w:val="20"/>
          <w:szCs w:val="20"/>
        </w:rPr>
      </w:pPr>
    </w:p>
    <w:p w:rsidR="00CF4BF5" w:rsidRPr="00CE6F01" w:rsidRDefault="00CF4BF5" w:rsidP="00CF4BF5">
      <w:pPr>
        <w:spacing w:after="200" w:line="276" w:lineRule="auto"/>
        <w:contextualSpacing/>
        <w:jc w:val="both"/>
        <w:rPr>
          <w:b/>
        </w:rPr>
      </w:pPr>
    </w:p>
    <w:p w:rsidR="00B1023B" w:rsidRDefault="00B1023B"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B536D7" w:rsidRDefault="00B536D7" w:rsidP="00B1023B">
      <w:pPr>
        <w:jc w:val="center"/>
        <w:rPr>
          <w:rFonts w:ascii="Arial" w:hAnsi="Arial" w:cs="Arial"/>
          <w:b/>
          <w:sz w:val="40"/>
          <w:szCs w:val="40"/>
        </w:rPr>
      </w:pPr>
    </w:p>
    <w:p w:rsidR="00CF4BF5" w:rsidRDefault="00CF4BF5" w:rsidP="00B1023B">
      <w:pPr>
        <w:jc w:val="center"/>
        <w:rPr>
          <w:rFonts w:ascii="Arial" w:hAnsi="Arial" w:cs="Arial"/>
          <w:b/>
          <w:sz w:val="40"/>
          <w:szCs w:val="40"/>
        </w:rPr>
      </w:pPr>
    </w:p>
    <w:p w:rsidR="00B1023B" w:rsidRPr="00432A51" w:rsidRDefault="00B1023B" w:rsidP="00B1023B">
      <w:pPr>
        <w:jc w:val="center"/>
        <w:rPr>
          <w:rFonts w:ascii="Arial" w:hAnsi="Arial" w:cs="Arial"/>
          <w:b/>
          <w:sz w:val="40"/>
          <w:szCs w:val="40"/>
        </w:rPr>
      </w:pPr>
      <w:r w:rsidRPr="00432A51">
        <w:rPr>
          <w:rFonts w:ascii="Arial" w:hAnsi="Arial" w:cs="Arial"/>
          <w:b/>
          <w:sz w:val="40"/>
          <w:szCs w:val="40"/>
        </w:rPr>
        <w:t>Plan działania na rok 20</w:t>
      </w:r>
      <w:r>
        <w:rPr>
          <w:rFonts w:ascii="Arial" w:hAnsi="Arial" w:cs="Arial"/>
          <w:b/>
          <w:sz w:val="40"/>
          <w:szCs w:val="40"/>
        </w:rPr>
        <w:t>20</w:t>
      </w:r>
    </w:p>
    <w:p w:rsidR="00B1023B" w:rsidRPr="00432A51" w:rsidRDefault="00B1023B" w:rsidP="00B1023B">
      <w:pPr>
        <w:jc w:val="center"/>
        <w:rPr>
          <w:rFonts w:ascii="Arial" w:hAnsi="Arial" w:cs="Arial"/>
          <w:b/>
          <w:sz w:val="12"/>
          <w:szCs w:val="12"/>
        </w:rPr>
      </w:pPr>
    </w:p>
    <w:p w:rsidR="00B1023B" w:rsidRPr="00432A51" w:rsidRDefault="00B1023B" w:rsidP="00B1023B">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B1023B" w:rsidRPr="00432A51" w:rsidRDefault="00B1023B" w:rsidP="00B1023B">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7"/>
        <w:gridCol w:w="759"/>
        <w:gridCol w:w="1809"/>
        <w:gridCol w:w="1418"/>
        <w:gridCol w:w="788"/>
        <w:gridCol w:w="1953"/>
      </w:tblGrid>
      <w:tr w:rsidR="00B1023B" w:rsidRPr="00432A51" w:rsidTr="00B1023B">
        <w:trPr>
          <w:trHeight w:val="362"/>
        </w:trPr>
        <w:tc>
          <w:tcPr>
            <w:tcW w:w="10315" w:type="dxa"/>
            <w:gridSpan w:val="6"/>
            <w:shd w:val="clear" w:color="auto" w:fill="D9D9D9"/>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B1023B" w:rsidRPr="00432A51" w:rsidTr="00B1023B">
        <w:trPr>
          <w:trHeight w:val="511"/>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20"/>
                <w:szCs w:val="20"/>
              </w:rPr>
              <w:t>VII Włączenie społeczne</w:t>
            </w:r>
          </w:p>
        </w:tc>
      </w:tr>
      <w:tr w:rsidR="00B1023B" w:rsidRPr="00432A51" w:rsidTr="00B1023B">
        <w:trPr>
          <w:trHeight w:val="519"/>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Wojewódzki Urząd Pracy w Szczecinie</w:t>
            </w:r>
          </w:p>
        </w:tc>
      </w:tr>
      <w:tr w:rsidR="00B1023B" w:rsidRPr="00432A51" w:rsidTr="00B1023B">
        <w:trPr>
          <w:trHeight w:val="348"/>
        </w:trPr>
        <w:tc>
          <w:tcPr>
            <w:tcW w:w="3034" w:type="dxa"/>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B1023B" w:rsidRPr="00432A51" w:rsidTr="00B1023B">
        <w:trPr>
          <w:trHeight w:val="358"/>
        </w:trPr>
        <w:tc>
          <w:tcPr>
            <w:tcW w:w="3034" w:type="dxa"/>
            <w:tcBorders>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B1023B" w:rsidRPr="00432A51" w:rsidRDefault="00B1023B" w:rsidP="00B1023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42 56 103</w:t>
            </w:r>
          </w:p>
        </w:tc>
      </w:tr>
      <w:tr w:rsidR="00B1023B" w:rsidRPr="00432A51" w:rsidTr="00B1023B">
        <w:trPr>
          <w:trHeight w:val="354"/>
        </w:trPr>
        <w:tc>
          <w:tcPr>
            <w:tcW w:w="3034" w:type="dxa"/>
            <w:tcBorders>
              <w:top w:val="single" w:sz="2" w:space="0" w:color="auto"/>
              <w:bottom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1023B" w:rsidRPr="00432A51" w:rsidRDefault="00B1023B" w:rsidP="00B1023B">
            <w:pPr>
              <w:jc w:val="center"/>
              <w:rPr>
                <w:rFonts w:ascii="Arial" w:hAnsi="Arial" w:cs="Arial"/>
                <w:sz w:val="18"/>
                <w:szCs w:val="18"/>
              </w:rPr>
            </w:pPr>
            <w:r w:rsidRPr="00432A51">
              <w:rPr>
                <w:rFonts w:ascii="Arial" w:hAnsi="Arial" w:cs="Arial"/>
                <w:sz w:val="18"/>
                <w:szCs w:val="18"/>
              </w:rPr>
              <w:t>sekretariat@wup.pl</w:t>
            </w:r>
          </w:p>
        </w:tc>
      </w:tr>
      <w:tr w:rsidR="00B1023B" w:rsidRPr="00432A51" w:rsidTr="00B102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1023B" w:rsidRDefault="00B1023B" w:rsidP="00B1023B">
            <w:pPr>
              <w:jc w:val="center"/>
              <w:rPr>
                <w:rFonts w:ascii="Arial" w:hAnsi="Arial" w:cs="Arial"/>
                <w:sz w:val="20"/>
                <w:szCs w:val="20"/>
              </w:rPr>
            </w:pPr>
            <w:r>
              <w:rPr>
                <w:rFonts w:ascii="Arial" w:hAnsi="Arial" w:cs="Arial"/>
                <w:sz w:val="20"/>
                <w:szCs w:val="20"/>
              </w:rPr>
              <w:t>Milena Stefańska-</w:t>
            </w:r>
            <w:proofErr w:type="spellStart"/>
            <w:r>
              <w:rPr>
                <w:rFonts w:ascii="Arial" w:hAnsi="Arial" w:cs="Arial"/>
                <w:sz w:val="20"/>
                <w:szCs w:val="20"/>
              </w:rPr>
              <w:t>Naporowska</w:t>
            </w:r>
            <w:proofErr w:type="spellEnd"/>
          </w:p>
          <w:p w:rsidR="00B1023B" w:rsidRDefault="00B1023B" w:rsidP="00B1023B">
            <w:pPr>
              <w:jc w:val="center"/>
              <w:rPr>
                <w:rFonts w:ascii="Arial" w:hAnsi="Arial" w:cs="Arial"/>
                <w:sz w:val="20"/>
                <w:szCs w:val="20"/>
              </w:rPr>
            </w:pPr>
          </w:p>
          <w:p w:rsidR="00B1023B" w:rsidRPr="00432A51" w:rsidRDefault="00B1023B" w:rsidP="00B1023B">
            <w:pPr>
              <w:jc w:val="center"/>
              <w:rPr>
                <w:rFonts w:ascii="Arial" w:hAnsi="Arial" w:cs="Arial"/>
                <w:sz w:val="20"/>
                <w:szCs w:val="20"/>
              </w:rPr>
            </w:pPr>
            <w:r w:rsidRPr="00432A51">
              <w:rPr>
                <w:rFonts w:ascii="Arial" w:hAnsi="Arial" w:cs="Arial"/>
                <w:sz w:val="20"/>
                <w:szCs w:val="20"/>
              </w:rPr>
              <w:t>tel. 91 4256 166</w:t>
            </w:r>
          </w:p>
          <w:p w:rsidR="00B1023B" w:rsidRPr="00432A51" w:rsidRDefault="00B1023B" w:rsidP="00B1023B">
            <w:pPr>
              <w:jc w:val="center"/>
              <w:rPr>
                <w:rFonts w:ascii="Arial" w:hAnsi="Arial" w:cs="Arial"/>
                <w:sz w:val="18"/>
                <w:szCs w:val="18"/>
              </w:rPr>
            </w:pPr>
          </w:p>
        </w:tc>
      </w:tr>
    </w:tbl>
    <w:p w:rsidR="00B1023B" w:rsidRPr="00432A51" w:rsidRDefault="00B1023B" w:rsidP="00B1023B">
      <w:pPr>
        <w:jc w:val="both"/>
        <w:rPr>
          <w:rFonts w:ascii="Arial" w:hAnsi="Arial" w:cs="Arial"/>
          <w:b/>
        </w:rPr>
      </w:pPr>
      <w:r w:rsidRPr="00432A51">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450"/>
      </w:tblGrid>
      <w:tr w:rsidR="00B1023B" w:rsidRPr="00A15227" w:rsidTr="00B1023B">
        <w:trPr>
          <w:trHeight w:val="362"/>
        </w:trPr>
        <w:tc>
          <w:tcPr>
            <w:tcW w:w="9450" w:type="dxa"/>
            <w:shd w:val="clear" w:color="auto" w:fill="E77B39"/>
            <w:vAlign w:val="center"/>
          </w:tcPr>
          <w:p w:rsidR="00B1023B" w:rsidRPr="00D66A18" w:rsidRDefault="00B1023B" w:rsidP="00B1023B">
            <w:pPr>
              <w:spacing w:line="276" w:lineRule="auto"/>
              <w:jc w:val="center"/>
              <w:rPr>
                <w:rFonts w:ascii="Arial" w:hAnsi="Arial" w:cs="Arial"/>
                <w:b/>
                <w:sz w:val="20"/>
                <w:szCs w:val="20"/>
              </w:rPr>
            </w:pPr>
            <w:r w:rsidRPr="00D66A18">
              <w:rPr>
                <w:rFonts w:ascii="Arial" w:hAnsi="Arial" w:cs="Arial"/>
                <w:b/>
                <w:sz w:val="20"/>
                <w:szCs w:val="20"/>
              </w:rPr>
              <w:t>KARTA DZIAŁANIA</w:t>
            </w:r>
          </w:p>
          <w:p w:rsidR="00B1023B" w:rsidRPr="00A15227" w:rsidRDefault="00B1023B" w:rsidP="00B1023B">
            <w:pPr>
              <w:pStyle w:val="Nagwek2"/>
              <w:jc w:val="center"/>
            </w:pPr>
            <w:bookmarkStart w:id="101" w:name="_Toc12524257"/>
            <w:bookmarkStart w:id="102" w:name="_Toc59174359"/>
            <w:r w:rsidRPr="00D66A18">
              <w:rPr>
                <w:b/>
                <w:sz w:val="20"/>
                <w:szCs w:val="20"/>
              </w:rPr>
              <w:t>7.7 Wdrożenie programów wczesnego wykrywania wad rozwojowych i rehabilitacji dzieci z niepełnosprawnościami oraz zagrożonych niepełnosprawnością</w:t>
            </w:r>
            <w:bookmarkEnd w:id="101"/>
            <w:r>
              <w:rPr>
                <w:b/>
                <w:sz w:val="20"/>
                <w:szCs w:val="20"/>
              </w:rPr>
              <w:t xml:space="preserve"> oraz </w:t>
            </w:r>
            <w:r w:rsidRPr="00BC478E">
              <w:rPr>
                <w:rFonts w:cs="Times New Roman"/>
                <w:b/>
              </w:rPr>
              <w:t>przedsięwzięć związanych z walką i zapobieganiem  COVID-19</w:t>
            </w:r>
            <w:bookmarkEnd w:id="102"/>
          </w:p>
        </w:tc>
      </w:tr>
    </w:tbl>
    <w:p w:rsidR="00B1023B" w:rsidRPr="00432A51" w:rsidRDefault="00B1023B" w:rsidP="00B1023B">
      <w:pPr>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31"/>
        <w:gridCol w:w="348"/>
        <w:gridCol w:w="1898"/>
        <w:gridCol w:w="60"/>
        <w:gridCol w:w="57"/>
        <w:gridCol w:w="304"/>
        <w:gridCol w:w="988"/>
        <w:gridCol w:w="425"/>
        <w:gridCol w:w="529"/>
        <w:gridCol w:w="417"/>
        <w:gridCol w:w="674"/>
        <w:gridCol w:w="161"/>
        <w:gridCol w:w="165"/>
        <w:gridCol w:w="843"/>
        <w:gridCol w:w="609"/>
        <w:gridCol w:w="6"/>
        <w:gridCol w:w="151"/>
        <w:gridCol w:w="439"/>
        <w:gridCol w:w="392"/>
      </w:tblGrid>
      <w:tr w:rsidR="00B1023B" w:rsidRPr="00432A51" w:rsidTr="00B1023B">
        <w:trPr>
          <w:trHeight w:val="218"/>
        </w:trPr>
        <w:tc>
          <w:tcPr>
            <w:tcW w:w="680" w:type="pct"/>
            <w:tcBorders>
              <w:top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44"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B1023B" w:rsidRPr="00432A51" w:rsidRDefault="00B1023B" w:rsidP="00B1023B">
            <w:pPr>
              <w:jc w:val="both"/>
              <w:rPr>
                <w:rFonts w:ascii="Arial" w:hAnsi="Arial" w:cs="Arial"/>
                <w:b/>
                <w:sz w:val="18"/>
                <w:szCs w:val="18"/>
              </w:rPr>
            </w:pPr>
          </w:p>
        </w:tc>
        <w:tc>
          <w:tcPr>
            <w:tcW w:w="303" w:type="pct"/>
            <w:gridSpan w:val="3"/>
            <w:tcBorders>
              <w:top w:val="single" w:sz="12" w:space="0" w:color="auto"/>
              <w:left w:val="single" w:sz="12" w:space="0" w:color="auto"/>
              <w:bottom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IV kw.</w:t>
            </w:r>
          </w:p>
        </w:tc>
        <w:tc>
          <w:tcPr>
            <w:tcW w:w="201" w:type="pct"/>
            <w:tcBorders>
              <w:top w:val="single" w:sz="12" w:space="0" w:color="auto"/>
              <w:bottom w:val="single" w:sz="12"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x</w:t>
            </w:r>
          </w:p>
        </w:tc>
      </w:tr>
      <w:tr w:rsidR="00B1023B" w:rsidRPr="00432A51" w:rsidTr="00B1023B">
        <w:trPr>
          <w:cantSplit/>
          <w:trHeight w:val="67"/>
        </w:trPr>
        <w:tc>
          <w:tcPr>
            <w:tcW w:w="858" w:type="pct"/>
            <w:gridSpan w:val="2"/>
            <w:vMerge w:val="restart"/>
            <w:tcBorders>
              <w:top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Typ konkursu</w:t>
            </w: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p>
        </w:tc>
        <w:tc>
          <w:tcPr>
            <w:tcW w:w="2958" w:type="pct"/>
            <w:gridSpan w:val="13"/>
            <w:vMerge w:val="restart"/>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rPr>
          <w:cantSplit/>
          <w:trHeight w:val="581"/>
        </w:trPr>
        <w:tc>
          <w:tcPr>
            <w:tcW w:w="858" w:type="pct"/>
            <w:gridSpan w:val="2"/>
            <w:vMerge/>
            <w:tcBorders>
              <w:bottom w:val="single" w:sz="12" w:space="0" w:color="auto"/>
              <w:righ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c>
          <w:tcPr>
            <w:tcW w:w="1000" w:type="pct"/>
            <w:gridSpan w:val="2"/>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X</w:t>
            </w:r>
          </w:p>
        </w:tc>
        <w:tc>
          <w:tcPr>
            <w:tcW w:w="2958" w:type="pct"/>
            <w:gridSpan w:val="13"/>
            <w:vMerge/>
            <w:tcBorders>
              <w:left w:val="single" w:sz="12" w:space="0" w:color="auto"/>
            </w:tcBorders>
            <w:shd w:val="clear" w:color="auto" w:fill="CCFFCC"/>
            <w:vAlign w:val="center"/>
          </w:tcPr>
          <w:p w:rsidR="00B1023B" w:rsidRPr="00432A51" w:rsidRDefault="00B1023B" w:rsidP="00B1023B">
            <w:pPr>
              <w:jc w:val="both"/>
              <w:rPr>
                <w:rFonts w:ascii="Arial" w:hAnsi="Arial" w:cs="Arial"/>
                <w:b/>
                <w:sz w:val="18"/>
                <w:szCs w:val="18"/>
              </w:rPr>
            </w:pPr>
          </w:p>
        </w:tc>
      </w:tr>
      <w:tr w:rsidR="00B1023B" w:rsidRPr="00432A51" w:rsidTr="00B1023B">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B14A10">
              <w:rPr>
                <w:rFonts w:ascii="Arial" w:hAnsi="Arial" w:cs="Arial"/>
                <w:sz w:val="18"/>
                <w:szCs w:val="18"/>
              </w:rPr>
              <w:t>Planowana alokacja</w:t>
            </w:r>
          </w:p>
        </w:tc>
        <w:tc>
          <w:tcPr>
            <w:tcW w:w="4142" w:type="pct"/>
            <w:gridSpan w:val="17"/>
            <w:vAlign w:val="center"/>
          </w:tcPr>
          <w:p w:rsidR="00B1023B" w:rsidRPr="003B4393" w:rsidRDefault="00B1023B" w:rsidP="00B1023B">
            <w:pPr>
              <w:ind w:left="57"/>
              <w:jc w:val="both"/>
              <w:rPr>
                <w:rFonts w:ascii="Arial" w:hAnsi="Arial" w:cs="Arial"/>
                <w:b/>
                <w:sz w:val="18"/>
                <w:szCs w:val="18"/>
              </w:rPr>
            </w:pPr>
            <w:r w:rsidRPr="008C7CE7">
              <w:rPr>
                <w:rFonts w:ascii="Arial" w:hAnsi="Arial" w:cs="Arial"/>
                <w:b/>
                <w:sz w:val="18"/>
                <w:szCs w:val="18"/>
              </w:rPr>
              <w:t>5</w:t>
            </w:r>
            <w:r>
              <w:rPr>
                <w:rFonts w:ascii="Arial" w:hAnsi="Arial" w:cs="Arial"/>
                <w:b/>
                <w:sz w:val="18"/>
                <w:szCs w:val="18"/>
              </w:rPr>
              <w:t xml:space="preserve"> </w:t>
            </w:r>
            <w:r w:rsidRPr="008C7CE7">
              <w:rPr>
                <w:rFonts w:ascii="Arial" w:hAnsi="Arial" w:cs="Arial"/>
                <w:b/>
                <w:sz w:val="18"/>
                <w:szCs w:val="18"/>
              </w:rPr>
              <w:t>536</w:t>
            </w:r>
            <w:r>
              <w:rPr>
                <w:rFonts w:ascii="Arial" w:hAnsi="Arial" w:cs="Arial"/>
                <w:b/>
                <w:sz w:val="18"/>
                <w:szCs w:val="18"/>
              </w:rPr>
              <w:t xml:space="preserve"> </w:t>
            </w:r>
            <w:r w:rsidRPr="008C7CE7">
              <w:rPr>
                <w:rFonts w:ascii="Arial" w:hAnsi="Arial" w:cs="Arial"/>
                <w:b/>
                <w:sz w:val="18"/>
                <w:szCs w:val="18"/>
              </w:rPr>
              <w:t>070</w:t>
            </w:r>
            <w:r>
              <w:rPr>
                <w:rFonts w:ascii="Arial" w:hAnsi="Arial" w:cs="Arial"/>
                <w:b/>
                <w:sz w:val="18"/>
                <w:szCs w:val="18"/>
              </w:rPr>
              <w:t xml:space="preserve"> </w:t>
            </w:r>
            <w:r w:rsidRPr="003B4393">
              <w:rPr>
                <w:rFonts w:ascii="Arial" w:hAnsi="Arial" w:cs="Arial"/>
                <w:b/>
                <w:sz w:val="18"/>
                <w:szCs w:val="18"/>
              </w:rPr>
              <w:t>zł (EFS)</w:t>
            </w:r>
          </w:p>
        </w:tc>
      </w:tr>
      <w:tr w:rsidR="00B1023B" w:rsidRPr="00432A51" w:rsidTr="00B1023B">
        <w:trPr>
          <w:trHeight w:val="261"/>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2" w:type="pct"/>
            <w:gridSpan w:val="17"/>
            <w:vAlign w:val="center"/>
          </w:tcPr>
          <w:p w:rsidR="00B1023B" w:rsidRPr="00EA0D37" w:rsidRDefault="00B1023B" w:rsidP="00B1023B">
            <w:pPr>
              <w:pStyle w:val="Akapitzlist"/>
              <w:numPr>
                <w:ilvl w:val="0"/>
                <w:numId w:val="299"/>
              </w:numPr>
              <w:jc w:val="both"/>
              <w:rPr>
                <w:rFonts w:ascii="Arial" w:hAnsi="Arial" w:cs="Arial"/>
                <w:sz w:val="18"/>
                <w:szCs w:val="18"/>
              </w:rPr>
            </w:pPr>
            <w:r w:rsidRPr="00EA0D37">
              <w:rPr>
                <w:rFonts w:ascii="Arial" w:hAnsi="Arial" w:cs="Arial"/>
                <w:sz w:val="18"/>
                <w:szCs w:val="18"/>
              </w:rPr>
              <w:t>Wdrożenie programów wczesnego wykrywania wad rozwojowych i rehabilitacji dzieci z niepełnosprawnościami oraz zagrożonych niepełnosprawnością oraz programów profilaktycznych, w tym dotyczących:</w:t>
            </w:r>
          </w:p>
          <w:p w:rsidR="00B1023B" w:rsidRPr="00EA0D37" w:rsidRDefault="00B1023B" w:rsidP="00B1023B">
            <w:pPr>
              <w:pStyle w:val="Akapitzlist"/>
              <w:ind w:left="1065"/>
              <w:jc w:val="both"/>
              <w:rPr>
                <w:rFonts w:ascii="Arial" w:hAnsi="Arial" w:cs="Arial"/>
                <w:sz w:val="18"/>
                <w:szCs w:val="18"/>
              </w:rPr>
            </w:pPr>
          </w:p>
          <w:p w:rsidR="00B1023B" w:rsidRDefault="00B1023B" w:rsidP="00B1023B">
            <w:pPr>
              <w:jc w:val="both"/>
              <w:rPr>
                <w:rFonts w:ascii="Arial" w:hAnsi="Arial" w:cs="Arial"/>
                <w:sz w:val="18"/>
                <w:szCs w:val="18"/>
              </w:rPr>
            </w:pPr>
            <w:r>
              <w:rPr>
                <w:rFonts w:ascii="Arial" w:hAnsi="Arial" w:cs="Arial"/>
                <w:sz w:val="18"/>
                <w:szCs w:val="18"/>
              </w:rPr>
              <w:t xml:space="preserve">e) </w:t>
            </w:r>
            <w:r w:rsidRPr="004B5C65">
              <w:rPr>
                <w:rFonts w:ascii="Arial" w:hAnsi="Arial" w:cs="Arial"/>
                <w:sz w:val="18"/>
                <w:szCs w:val="18"/>
              </w:rPr>
              <w:t>profilaktyki zakażeń wirusem brodawczaka ludzkiego (HPV) m.in. w zakresie:</w:t>
            </w:r>
          </w:p>
          <w:p w:rsidR="00B1023B" w:rsidRPr="004B5C65" w:rsidRDefault="00B1023B" w:rsidP="00B1023B">
            <w:pPr>
              <w:jc w:val="both"/>
              <w:rPr>
                <w:rFonts w:ascii="Arial" w:hAnsi="Arial" w:cs="Arial"/>
                <w:sz w:val="18"/>
                <w:szCs w:val="18"/>
              </w:rPr>
            </w:pPr>
          </w:p>
          <w:p w:rsidR="00B1023B" w:rsidRPr="004B5C65" w:rsidRDefault="00B1023B" w:rsidP="00B1023B">
            <w:pPr>
              <w:jc w:val="both"/>
              <w:rPr>
                <w:rFonts w:ascii="Arial" w:hAnsi="Arial" w:cs="Arial"/>
                <w:sz w:val="18"/>
                <w:szCs w:val="18"/>
              </w:rPr>
            </w:pPr>
            <w:r w:rsidRPr="004B5C65">
              <w:rPr>
                <w:rFonts w:ascii="Arial" w:hAnsi="Arial" w:cs="Arial"/>
                <w:sz w:val="18"/>
                <w:szCs w:val="18"/>
              </w:rPr>
              <w:t xml:space="preserve">- prowadzenia działań </w:t>
            </w:r>
            <w:proofErr w:type="spellStart"/>
            <w:r w:rsidRPr="004B5C65">
              <w:rPr>
                <w:rFonts w:ascii="Arial" w:hAnsi="Arial" w:cs="Arial"/>
                <w:sz w:val="18"/>
                <w:szCs w:val="18"/>
              </w:rPr>
              <w:t>informacyjno</w:t>
            </w:r>
            <w:proofErr w:type="spellEnd"/>
            <w:r w:rsidRPr="004B5C65">
              <w:rPr>
                <w:rFonts w:ascii="Arial" w:hAnsi="Arial" w:cs="Arial"/>
                <w:sz w:val="18"/>
                <w:szCs w:val="18"/>
              </w:rPr>
              <w:t xml:space="preserve"> - promocyjnych mających na celu wdrożenie Regionalnego Programu Zdrow</w:t>
            </w:r>
            <w:r>
              <w:rPr>
                <w:rFonts w:ascii="Arial" w:hAnsi="Arial" w:cs="Arial"/>
                <w:sz w:val="18"/>
                <w:szCs w:val="18"/>
              </w:rPr>
              <w:t>otnego</w:t>
            </w:r>
            <w:r>
              <w:rPr>
                <w:rStyle w:val="Odwoanieprzypisudolnego"/>
                <w:rFonts w:ascii="Arial" w:hAnsi="Arial" w:cs="Arial"/>
                <w:sz w:val="18"/>
                <w:szCs w:val="18"/>
              </w:rPr>
              <w:footnoteReference w:id="26"/>
            </w:r>
            <w:r w:rsidRPr="004B5C65">
              <w:rPr>
                <w:rFonts w:ascii="Arial" w:hAnsi="Arial" w:cs="Arial"/>
                <w:sz w:val="18"/>
                <w:szCs w:val="18"/>
              </w:rPr>
              <w:t xml:space="preserve">, </w:t>
            </w:r>
          </w:p>
          <w:p w:rsidR="00B1023B" w:rsidRPr="004B5C65" w:rsidRDefault="00B1023B" w:rsidP="00B1023B">
            <w:pPr>
              <w:jc w:val="both"/>
              <w:rPr>
                <w:rFonts w:ascii="Arial" w:hAnsi="Arial" w:cs="Arial"/>
                <w:sz w:val="18"/>
                <w:szCs w:val="18"/>
              </w:rPr>
            </w:pPr>
            <w:r w:rsidRPr="004B5C65">
              <w:rPr>
                <w:rFonts w:ascii="Arial" w:hAnsi="Arial" w:cs="Arial"/>
                <w:sz w:val="18"/>
                <w:szCs w:val="18"/>
              </w:rPr>
              <w:t>- konsultacji lekarskich dla dzieci i ich rodziców/opiekunów oraz przeprowadzenia szczepień dzieci,</w:t>
            </w:r>
          </w:p>
          <w:p w:rsidR="00B1023B" w:rsidRPr="004B5C65" w:rsidRDefault="00B1023B" w:rsidP="00B1023B">
            <w:pPr>
              <w:jc w:val="both"/>
              <w:rPr>
                <w:rFonts w:ascii="Arial" w:hAnsi="Arial" w:cs="Arial"/>
                <w:sz w:val="18"/>
                <w:szCs w:val="18"/>
              </w:rPr>
            </w:pPr>
            <w:r w:rsidRPr="004B5C65">
              <w:rPr>
                <w:rFonts w:ascii="Arial" w:hAnsi="Arial" w:cs="Arial"/>
                <w:sz w:val="18"/>
                <w:szCs w:val="18"/>
              </w:rPr>
              <w:t xml:space="preserve">- działań </w:t>
            </w:r>
            <w:proofErr w:type="spellStart"/>
            <w:r w:rsidRPr="004B5C65">
              <w:rPr>
                <w:rFonts w:ascii="Arial" w:hAnsi="Arial" w:cs="Arial"/>
                <w:sz w:val="18"/>
                <w:szCs w:val="18"/>
              </w:rPr>
              <w:t>informacyjno</w:t>
            </w:r>
            <w:proofErr w:type="spellEnd"/>
            <w:r w:rsidRPr="004B5C65">
              <w:rPr>
                <w:rFonts w:ascii="Arial" w:hAnsi="Arial" w:cs="Arial"/>
                <w:sz w:val="18"/>
                <w:szCs w:val="18"/>
              </w:rPr>
              <w:t xml:space="preserve"> – edukacyjnych dla dzieci oraz ich rodziców/opiekunów,</w:t>
            </w:r>
          </w:p>
          <w:p w:rsidR="00B1023B" w:rsidRPr="004B5C65" w:rsidRDefault="00B1023B" w:rsidP="00B1023B">
            <w:pPr>
              <w:jc w:val="both"/>
              <w:rPr>
                <w:rFonts w:ascii="Arial" w:hAnsi="Arial" w:cs="Arial"/>
                <w:sz w:val="18"/>
                <w:szCs w:val="18"/>
              </w:rPr>
            </w:pPr>
            <w:r w:rsidRPr="004B5C65">
              <w:rPr>
                <w:rFonts w:ascii="Arial" w:hAnsi="Arial" w:cs="Arial"/>
                <w:sz w:val="18"/>
                <w:szCs w:val="18"/>
              </w:rPr>
              <w:t>-monitorowania i ewaluacja programu,</w:t>
            </w:r>
          </w:p>
          <w:p w:rsidR="00B1023B" w:rsidRPr="004B5C65" w:rsidRDefault="00B1023B" w:rsidP="00B1023B">
            <w:pPr>
              <w:jc w:val="both"/>
              <w:rPr>
                <w:rFonts w:ascii="Arial" w:hAnsi="Arial" w:cs="Arial"/>
                <w:sz w:val="18"/>
                <w:szCs w:val="18"/>
              </w:rPr>
            </w:pPr>
            <w:r w:rsidRPr="004B5C65">
              <w:rPr>
                <w:rFonts w:ascii="Arial" w:hAnsi="Arial" w:cs="Arial"/>
                <w:sz w:val="18"/>
                <w:szCs w:val="18"/>
              </w:rPr>
              <w:t>- zapewnienia dojazdu niezbędnego dla realizacji usługi zdrowotnej dla danej osoby oraz jej opiekuna z miejsca zamieszkania do miejsca wykonywania usługi zdrowotnej i z powrotem,</w:t>
            </w:r>
          </w:p>
          <w:p w:rsidR="00B1023B" w:rsidRPr="001D310C" w:rsidRDefault="00B1023B" w:rsidP="00B1023B">
            <w:r w:rsidRPr="00EA0D37">
              <w:rPr>
                <w:rFonts w:ascii="Arial" w:hAnsi="Arial" w:cs="Arial"/>
                <w:sz w:val="18"/>
                <w:szCs w:val="18"/>
              </w:rPr>
              <w:t>- zapewnienia opieki nad osobą potrzebującą wsparcia w codziennym funkcjonowaniu w czasie korzystania ze wsparcia przez uczestnika projektu.</w:t>
            </w:r>
          </w:p>
          <w:p w:rsidR="00B1023B" w:rsidRPr="003B4393" w:rsidRDefault="00B1023B" w:rsidP="00B1023B">
            <w:pPr>
              <w:spacing w:before="60" w:after="60"/>
              <w:rPr>
                <w:rFonts w:ascii="Arial" w:hAnsi="Arial" w:cs="Arial"/>
                <w:szCs w:val="20"/>
              </w:rPr>
            </w:pP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Wnioskodawcy do których skierowany jest  konkurs</w:t>
            </w:r>
          </w:p>
        </w:tc>
        <w:tc>
          <w:tcPr>
            <w:tcW w:w="4142" w:type="pct"/>
            <w:gridSpan w:val="17"/>
            <w:vAlign w:val="center"/>
          </w:tcPr>
          <w:p w:rsidR="00B1023B" w:rsidRPr="003B4393" w:rsidRDefault="00B1023B" w:rsidP="00B1023B">
            <w:pPr>
              <w:numPr>
                <w:ilvl w:val="0"/>
                <w:numId w:val="38"/>
              </w:numPr>
              <w:spacing w:before="60" w:after="60"/>
              <w:jc w:val="both"/>
              <w:rPr>
                <w:rFonts w:ascii="Arial" w:hAnsi="Arial" w:cs="Arial"/>
                <w:sz w:val="18"/>
                <w:szCs w:val="18"/>
              </w:rPr>
            </w:pPr>
            <w:r w:rsidRPr="003B4393">
              <w:rPr>
                <w:rFonts w:ascii="Arial" w:hAnsi="Arial" w:cs="Arial"/>
                <w:sz w:val="18"/>
                <w:szCs w:val="18"/>
              </w:rPr>
              <w:t>jednostki samorządu terytorialnego  i ich jednostki organizacyjne</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B1023B" w:rsidRPr="003B4393" w:rsidRDefault="00B1023B" w:rsidP="00B1023B">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B1023B" w:rsidRPr="00432A51" w:rsidTr="00B1023B">
        <w:trPr>
          <w:trHeight w:val="258"/>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Szczegółowy opis, zakładany cel konkursu</w:t>
            </w:r>
          </w:p>
        </w:tc>
        <w:tc>
          <w:tcPr>
            <w:tcW w:w="4142" w:type="pct"/>
            <w:gridSpan w:val="17"/>
            <w:vAlign w:val="center"/>
          </w:tcPr>
          <w:p w:rsidR="00B1023B" w:rsidRDefault="00B1023B" w:rsidP="00B1023B">
            <w:pPr>
              <w:jc w:val="both"/>
              <w:rPr>
                <w:rFonts w:ascii="Arial" w:hAnsi="Arial" w:cs="Arial"/>
                <w:sz w:val="18"/>
                <w:szCs w:val="18"/>
              </w:rPr>
            </w:pPr>
            <w:r>
              <w:t xml:space="preserve"> </w:t>
            </w:r>
            <w:r w:rsidRPr="00026164">
              <w:rPr>
                <w:rFonts w:ascii="Arial" w:hAnsi="Arial" w:cs="Arial"/>
                <w:sz w:val="18"/>
                <w:szCs w:val="18"/>
              </w:rPr>
              <w:t>Duża zachorowalność na raka szyjki macicy (</w:t>
            </w:r>
            <w:proofErr w:type="spellStart"/>
            <w:r w:rsidRPr="00026164">
              <w:rPr>
                <w:rFonts w:ascii="Arial" w:hAnsi="Arial" w:cs="Arial"/>
                <w:sz w:val="18"/>
                <w:szCs w:val="18"/>
              </w:rPr>
              <w:t>RSzM</w:t>
            </w:r>
            <w:proofErr w:type="spellEnd"/>
            <w:r w:rsidRPr="00026164">
              <w:rPr>
                <w:rFonts w:ascii="Arial" w:hAnsi="Arial" w:cs="Arial"/>
                <w:sz w:val="18"/>
                <w:szCs w:val="18"/>
              </w:rPr>
              <w:t xml:space="preserve">) stanowi istotny problem zdrowotny jak i społeczny. W krajach rozwijających się jest on jednym z najczęściej występujących nowotworów u kobiet. Rocznie na świecie diagnozowane są około 569 847 nowe przypadki </w:t>
            </w:r>
            <w:proofErr w:type="spellStart"/>
            <w:r w:rsidRPr="00026164">
              <w:rPr>
                <w:rFonts w:ascii="Arial" w:hAnsi="Arial" w:cs="Arial"/>
                <w:sz w:val="18"/>
                <w:szCs w:val="18"/>
              </w:rPr>
              <w:t>RSzM</w:t>
            </w:r>
            <w:proofErr w:type="spellEnd"/>
            <w:r w:rsidRPr="00026164">
              <w:rPr>
                <w:rFonts w:ascii="Arial" w:hAnsi="Arial" w:cs="Arial"/>
                <w:sz w:val="18"/>
                <w:szCs w:val="18"/>
              </w:rPr>
              <w:t xml:space="preserve">, stanowi on trzeci co do częstości nowotwór złośliwy wśród kobiet na świecie oraz drugi najczęstszy </w:t>
            </w:r>
            <w:r>
              <w:rPr>
                <w:rFonts w:ascii="Arial" w:hAnsi="Arial" w:cs="Arial"/>
                <w:sz w:val="18"/>
                <w:szCs w:val="18"/>
              </w:rPr>
              <w:t xml:space="preserve">nowotwór złośliwy wśród kobiet </w:t>
            </w:r>
            <w:r w:rsidRPr="00026164">
              <w:rPr>
                <w:rFonts w:ascii="Arial" w:hAnsi="Arial" w:cs="Arial"/>
                <w:sz w:val="18"/>
                <w:szCs w:val="18"/>
              </w:rPr>
              <w:t>w wieku między 15 a 44 r.ż. (biorąc pod uwagę współczynnik zachorowalności standaryzowany względem wieku na 100 tys. osób).  Zmniejszenie niekorzystnych wskaźników epidemiologicznych możliwe jest dzięki podjęciu odpowiednich działań zmierzających do profilaktyki i diagnostyki. Wykrycie zmian nowotworowych we wczesnym stadium chorobowym pozwala na zastosowanie skutecznego leczenia. Niestety mimo istniejących możliwości diagnostycznych w tym zakresie, liczba kobiet regularnie korzystająca z badań profilaktycznych jest wciąż niezadowalająca. Dlatego też, wiele zmian nowotworowych wykrywana jest zbyt późno. Jedną z przyczyn takiej sytuacji jest brak świadomości społecznej na temat profilaktyki chorób nowotworowych.  Problem ten stanowi duże wyzwanie dla zdrowia.</w:t>
            </w:r>
          </w:p>
          <w:p w:rsidR="00B1023B" w:rsidRDefault="00B1023B" w:rsidP="00B1023B">
            <w:pPr>
              <w:jc w:val="both"/>
              <w:rPr>
                <w:rFonts w:ascii="Arial" w:hAnsi="Arial" w:cs="Arial"/>
                <w:sz w:val="18"/>
                <w:szCs w:val="18"/>
              </w:rPr>
            </w:pPr>
            <w:r w:rsidRPr="00551811">
              <w:rPr>
                <w:rFonts w:ascii="Arial" w:hAnsi="Arial" w:cs="Arial"/>
                <w:sz w:val="18"/>
                <w:szCs w:val="18"/>
              </w:rPr>
              <w:t xml:space="preserve">W latach 2016 – 2029  przewidywany jest ciągły wzrost nowych przypadków </w:t>
            </w:r>
            <w:proofErr w:type="spellStart"/>
            <w:r w:rsidRPr="00551811">
              <w:rPr>
                <w:rFonts w:ascii="Arial" w:hAnsi="Arial" w:cs="Arial"/>
                <w:sz w:val="18"/>
                <w:szCs w:val="18"/>
              </w:rPr>
              <w:t>zachorowań</w:t>
            </w:r>
            <w:proofErr w:type="spellEnd"/>
            <w:r w:rsidRPr="00551811">
              <w:rPr>
                <w:rFonts w:ascii="Arial" w:hAnsi="Arial" w:cs="Arial"/>
                <w:sz w:val="18"/>
                <w:szCs w:val="18"/>
              </w:rPr>
              <w:t xml:space="preserve"> na nowotwory złośliwe. W województwie zachodniopomorskim ilość nowo rozpoznanych przypadków w 2029 roku wzrośnie do 9,7 tys.  Prognozowana zapadalność rejestrowana na nowotwory w województwie zachodniopomorskim, obliczona na podstawie wariantu demograficznego „minimalnego” w 2031 roku wyniesie ok.11 tys.</w:t>
            </w:r>
          </w:p>
          <w:p w:rsidR="00B1023B" w:rsidRDefault="00B1023B" w:rsidP="00B1023B">
            <w:pPr>
              <w:jc w:val="both"/>
              <w:rPr>
                <w:rFonts w:ascii="Arial" w:hAnsi="Arial" w:cs="Arial"/>
                <w:sz w:val="18"/>
                <w:szCs w:val="18"/>
              </w:rPr>
            </w:pPr>
            <w:r w:rsidRPr="00551811">
              <w:rPr>
                <w:rFonts w:ascii="Arial" w:hAnsi="Arial" w:cs="Arial"/>
                <w:sz w:val="18"/>
                <w:szCs w:val="18"/>
              </w:rPr>
              <w:t xml:space="preserve">Założeniem Programu jest doprowadzenie do istotnego zmniejszenia liczby zakażeń wirusem </w:t>
            </w:r>
            <w:r w:rsidRPr="00551811">
              <w:rPr>
                <w:rFonts w:ascii="Arial" w:hAnsi="Arial" w:cs="Arial"/>
                <w:sz w:val="18"/>
                <w:szCs w:val="18"/>
              </w:rPr>
              <w:lastRenderedPageBreak/>
              <w:t xml:space="preserve">brodawczaka ludzkiego (HPV) i zapadalności na nowotwór szyjki macicy. Zakażenia wirusem brodawczaka ludzkiego są jedną z głównych przyczyn </w:t>
            </w:r>
            <w:proofErr w:type="spellStart"/>
            <w:r w:rsidRPr="00551811">
              <w:rPr>
                <w:rFonts w:ascii="Arial" w:hAnsi="Arial" w:cs="Arial"/>
                <w:sz w:val="18"/>
                <w:szCs w:val="18"/>
              </w:rPr>
              <w:t>zachorowań</w:t>
            </w:r>
            <w:proofErr w:type="spellEnd"/>
            <w:r w:rsidRPr="00551811">
              <w:rPr>
                <w:rFonts w:ascii="Arial" w:hAnsi="Arial" w:cs="Arial"/>
                <w:sz w:val="18"/>
                <w:szCs w:val="18"/>
              </w:rPr>
              <w:t xml:space="preserve"> na raka szyjki macicy, będącego jednym z najczęstszych przyczyn zgonów wśród kobiet.  Szczepionka przeciwko HPV zmniejsza ryzyko rozwinięcia się zmian </w:t>
            </w:r>
            <w:proofErr w:type="spellStart"/>
            <w:r w:rsidRPr="00551811">
              <w:rPr>
                <w:rFonts w:ascii="Arial" w:hAnsi="Arial" w:cs="Arial"/>
                <w:sz w:val="18"/>
                <w:szCs w:val="18"/>
              </w:rPr>
              <w:t>przednowotworowych</w:t>
            </w:r>
            <w:proofErr w:type="spellEnd"/>
            <w:r w:rsidRPr="00551811">
              <w:rPr>
                <w:rFonts w:ascii="Arial" w:hAnsi="Arial" w:cs="Arial"/>
                <w:sz w:val="18"/>
                <w:szCs w:val="18"/>
              </w:rPr>
              <w:t xml:space="preserve"> w postaci wewnątrznabłonkowej </w:t>
            </w:r>
            <w:proofErr w:type="spellStart"/>
            <w:r w:rsidRPr="00551811">
              <w:rPr>
                <w:rFonts w:ascii="Arial" w:hAnsi="Arial" w:cs="Arial"/>
                <w:sz w:val="18"/>
                <w:szCs w:val="18"/>
              </w:rPr>
              <w:t>neoplazji</w:t>
            </w:r>
            <w:proofErr w:type="spellEnd"/>
            <w:r w:rsidRPr="00551811">
              <w:rPr>
                <w:rFonts w:ascii="Arial" w:hAnsi="Arial" w:cs="Arial"/>
                <w:sz w:val="18"/>
                <w:szCs w:val="18"/>
              </w:rPr>
              <w:t xml:space="preserve"> szyjki macicy (CIN).  W Polsce szczepienia przeciwko HPV nie są finansowane przez Ministerstwo Zdrowia, ale wpisane w powszechny  kalendarz szczepień ochronnych jako zalecane. Wprowadzenie w/w Programu szczepień przeciwko zakażeniom HPV zwiększy dostępność do skutecznej szczepionki i w ten sposób przyczyni się do poprawy zdrowia lokalnej społeczności.</w:t>
            </w:r>
          </w:p>
          <w:p w:rsidR="00B1023B" w:rsidRPr="00EA0D37" w:rsidRDefault="00B1023B" w:rsidP="00B1023B">
            <w:pPr>
              <w:spacing w:line="276" w:lineRule="auto"/>
              <w:jc w:val="both"/>
              <w:rPr>
                <w:rFonts w:ascii="Arial" w:hAnsi="Arial" w:cs="Arial"/>
                <w:sz w:val="18"/>
                <w:szCs w:val="18"/>
              </w:rPr>
            </w:pPr>
            <w:r w:rsidRPr="00EA0D37">
              <w:rPr>
                <w:rFonts w:ascii="Arial" w:hAnsi="Arial" w:cs="Arial"/>
                <w:sz w:val="18"/>
                <w:szCs w:val="18"/>
              </w:rPr>
              <w:t xml:space="preserve">Program skierowany jest do dziewcząt z obszaru województwa zachodniopomorskiego, które w latach 2021- 2022 rocznikowo osiągną wiek 12 lat. </w:t>
            </w:r>
          </w:p>
          <w:p w:rsidR="00B1023B" w:rsidRPr="003B4393" w:rsidRDefault="00B1023B" w:rsidP="00B1023B">
            <w:pPr>
              <w:jc w:val="both"/>
              <w:rPr>
                <w:rFonts w:ascii="Arial" w:hAnsi="Arial" w:cs="Arial"/>
                <w:sz w:val="18"/>
                <w:szCs w:val="18"/>
              </w:rPr>
            </w:pPr>
            <w:r w:rsidRPr="00EA0D37">
              <w:rPr>
                <w:rFonts w:ascii="Arial" w:hAnsi="Arial" w:cs="Arial"/>
                <w:sz w:val="18"/>
                <w:szCs w:val="18"/>
              </w:rPr>
              <w:t>Z uwagi na ograniczony budżet Programu oraz uwzględniając liczbę szczepień przeciw zakażeniom wirusem HPV w poprzednich latach, szczepieniami planuje się objąć co najmniej 30% populacji dziewcząt 12 - letnich z terenu województwa zachodniopomorskiego.</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2" w:type="pct"/>
            <w:gridSpan w:val="17"/>
            <w:shd w:val="clear" w:color="auto" w:fill="CCFFCC"/>
            <w:vAlign w:val="center"/>
          </w:tcPr>
          <w:p w:rsidR="00B1023B" w:rsidRPr="003B4393" w:rsidRDefault="00B1023B" w:rsidP="00B1023B">
            <w:pPr>
              <w:jc w:val="center"/>
              <w:rPr>
                <w:rFonts w:ascii="Arial" w:hAnsi="Arial" w:cs="Arial"/>
                <w:b/>
                <w:sz w:val="18"/>
                <w:szCs w:val="18"/>
              </w:rPr>
            </w:pPr>
            <w:r w:rsidRPr="003B4393">
              <w:rPr>
                <w:rFonts w:ascii="Arial" w:hAnsi="Arial" w:cs="Arial"/>
                <w:b/>
                <w:sz w:val="18"/>
                <w:szCs w:val="18"/>
              </w:rPr>
              <w:t>Kryteria dopuszczalności</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shd w:val="clear" w:color="auto" w:fill="auto"/>
            <w:vAlign w:val="center"/>
          </w:tcPr>
          <w:p w:rsidR="00B1023B" w:rsidRPr="00EA0D37" w:rsidRDefault="00B1023B" w:rsidP="00B1023B">
            <w:pPr>
              <w:pStyle w:val="Akapitzlist"/>
              <w:numPr>
                <w:ilvl w:val="0"/>
                <w:numId w:val="300"/>
              </w:numPr>
              <w:spacing w:before="40" w:after="40"/>
              <w:contextualSpacing/>
              <w:jc w:val="both"/>
              <w:rPr>
                <w:rFonts w:ascii="Arial" w:hAnsi="Arial" w:cs="Arial"/>
                <w:bCs/>
                <w:sz w:val="18"/>
                <w:szCs w:val="18"/>
              </w:rPr>
            </w:pPr>
            <w:r w:rsidRPr="00EA0D37">
              <w:rPr>
                <w:rFonts w:ascii="Arial" w:hAnsi="Arial" w:cs="Arial"/>
                <w:bCs/>
                <w:sz w:val="18"/>
                <w:szCs w:val="18"/>
              </w:rPr>
              <w:t xml:space="preserve">Projektodawca w wyniku realizacji projektu, zasięgiem swojego działania obejmuje jeden z subregionów województwa zachodniopomorskiego: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szczeciński </w:t>
            </w:r>
            <w:r w:rsidRPr="003613E6">
              <w:rPr>
                <w:rFonts w:ascii="Arial" w:hAnsi="Arial" w:cs="Arial"/>
                <w:bCs/>
                <w:sz w:val="18"/>
                <w:szCs w:val="18"/>
              </w:rPr>
              <w:t xml:space="preserve">(obejmujący powiaty: gryficki, kamieński, goleniowski, policki, Miasto Świnoujście, Miasto Szczecin);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koszaliński</w:t>
            </w:r>
            <w:r w:rsidRPr="003613E6">
              <w:rPr>
                <w:rFonts w:ascii="Arial" w:hAnsi="Arial" w:cs="Arial"/>
                <w:bCs/>
                <w:sz w:val="18"/>
                <w:szCs w:val="18"/>
              </w:rPr>
              <w:t xml:space="preserve"> (obejmujący powiaty: sławieński, koszaliński, białogardzki, kołobrzeski, Miasto Koszalin); </w:t>
            </w:r>
          </w:p>
          <w:p w:rsidR="00B1023B" w:rsidRPr="003613E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 xml:space="preserve">stargardzki </w:t>
            </w:r>
            <w:r w:rsidRPr="003613E6">
              <w:rPr>
                <w:rFonts w:ascii="Arial" w:hAnsi="Arial" w:cs="Arial"/>
                <w:bCs/>
                <w:sz w:val="18"/>
                <w:szCs w:val="18"/>
              </w:rPr>
              <w:t xml:space="preserve">(obejmujący powiaty: stargardzki, choszczeński, pyrzycki, myśliborski, gryfiński); </w:t>
            </w:r>
          </w:p>
          <w:p w:rsidR="00B1023B" w:rsidRPr="00267AA6" w:rsidRDefault="00B1023B" w:rsidP="00B1023B">
            <w:pPr>
              <w:spacing w:before="40" w:after="40"/>
              <w:contextualSpacing/>
              <w:jc w:val="both"/>
              <w:rPr>
                <w:rFonts w:ascii="Arial" w:hAnsi="Arial" w:cs="Arial"/>
                <w:bCs/>
                <w:sz w:val="18"/>
                <w:szCs w:val="18"/>
              </w:rPr>
            </w:pPr>
            <w:r w:rsidRPr="003613E6">
              <w:rPr>
                <w:rFonts w:ascii="Arial" w:hAnsi="Arial" w:cs="Arial"/>
                <w:bCs/>
                <w:sz w:val="18"/>
                <w:szCs w:val="18"/>
              </w:rPr>
              <w:t xml:space="preserve">- </w:t>
            </w:r>
            <w:r w:rsidRPr="003613E6">
              <w:rPr>
                <w:rFonts w:ascii="Arial" w:hAnsi="Arial" w:cs="Arial"/>
                <w:b/>
                <w:bCs/>
                <w:sz w:val="18"/>
                <w:szCs w:val="18"/>
              </w:rPr>
              <w:t>szczecinecki</w:t>
            </w:r>
            <w:r w:rsidRPr="003613E6">
              <w:rPr>
                <w:rFonts w:ascii="Arial" w:hAnsi="Arial" w:cs="Arial"/>
                <w:bCs/>
                <w:sz w:val="18"/>
                <w:szCs w:val="18"/>
              </w:rPr>
              <w:t xml:space="preserve"> (obejmujący powiaty: szczecinecki, wałecki, drawski, świdwiński, łobeski).</w:t>
            </w:r>
          </w:p>
          <w:p w:rsidR="00B1023B" w:rsidRPr="003B4393" w:rsidRDefault="00B1023B" w:rsidP="00B1023B">
            <w:pPr>
              <w:spacing w:before="40" w:after="40"/>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usprawnienie wdrażania Regionalnego Programu Zdrowotnego.</w:t>
            </w:r>
          </w:p>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437307">
              <w:rPr>
                <w:rFonts w:ascii="Arial" w:hAnsi="Arial" w:cs="Arial"/>
                <w:sz w:val="18"/>
                <w:szCs w:val="18"/>
              </w:rPr>
              <w:t>Maksymalna wartość projektu, w zależności od subregionu wynosi:</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szczecińskiego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2</w:t>
            </w:r>
            <w:r>
              <w:rPr>
                <w:rFonts w:ascii="Arial" w:eastAsia="Calibri" w:hAnsi="Arial" w:cs="Arial"/>
                <w:b/>
                <w:sz w:val="18"/>
                <w:szCs w:val="18"/>
                <w:lang w:eastAsia="en-US"/>
              </w:rPr>
              <w:t>.</w:t>
            </w:r>
            <w:r w:rsidRPr="00B44EBF">
              <w:rPr>
                <w:rFonts w:ascii="Arial" w:eastAsia="Calibri" w:hAnsi="Arial" w:cs="Arial"/>
                <w:b/>
                <w:sz w:val="18"/>
                <w:szCs w:val="18"/>
                <w:lang w:eastAsia="en-US"/>
              </w:rPr>
              <w:t>638</w:t>
            </w:r>
            <w:r>
              <w:rPr>
                <w:rFonts w:ascii="Arial" w:eastAsia="Calibri" w:hAnsi="Arial" w:cs="Arial"/>
                <w:b/>
                <w:sz w:val="18"/>
                <w:szCs w:val="18"/>
                <w:lang w:eastAsia="en-US"/>
              </w:rPr>
              <w:t>.</w:t>
            </w:r>
            <w:r w:rsidRPr="00B44EBF">
              <w:rPr>
                <w:rFonts w:ascii="Arial" w:eastAsia="Calibri" w:hAnsi="Arial" w:cs="Arial"/>
                <w:b/>
                <w:sz w:val="18"/>
                <w:szCs w:val="18"/>
                <w:lang w:eastAsia="en-US"/>
              </w:rPr>
              <w:t>721</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koszalińskiego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326</w:t>
            </w:r>
            <w:r>
              <w:rPr>
                <w:rFonts w:ascii="Arial" w:eastAsia="Calibri" w:hAnsi="Arial" w:cs="Arial"/>
                <w:b/>
                <w:sz w:val="18"/>
                <w:szCs w:val="18"/>
                <w:lang w:eastAsia="en-US"/>
              </w:rPr>
              <w:t>.</w:t>
            </w:r>
            <w:r w:rsidRPr="00B44EBF">
              <w:rPr>
                <w:rFonts w:ascii="Arial" w:eastAsia="Calibri" w:hAnsi="Arial" w:cs="Arial"/>
                <w:b/>
                <w:sz w:val="18"/>
                <w:szCs w:val="18"/>
                <w:lang w:eastAsia="en-US"/>
              </w:rPr>
              <w:t>395</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stargardzkiego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456</w:t>
            </w:r>
            <w:r>
              <w:rPr>
                <w:rFonts w:ascii="Arial" w:eastAsia="Calibri" w:hAnsi="Arial" w:cs="Arial"/>
                <w:b/>
                <w:sz w:val="18"/>
                <w:szCs w:val="18"/>
                <w:lang w:eastAsia="en-US"/>
              </w:rPr>
              <w:t>.</w:t>
            </w:r>
            <w:r w:rsidRPr="00B44EBF">
              <w:rPr>
                <w:rFonts w:ascii="Arial" w:eastAsia="Calibri" w:hAnsi="Arial" w:cs="Arial"/>
                <w:b/>
                <w:sz w:val="18"/>
                <w:szCs w:val="18"/>
                <w:lang w:eastAsia="en-US"/>
              </w:rPr>
              <w:t>860</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3613E6" w:rsidRDefault="00B1023B" w:rsidP="00B1023B">
            <w:pPr>
              <w:numPr>
                <w:ilvl w:val="0"/>
                <w:numId w:val="177"/>
              </w:numPr>
              <w:autoSpaceDE w:val="0"/>
              <w:autoSpaceDN w:val="0"/>
              <w:adjustRightInd w:val="0"/>
              <w:rPr>
                <w:rFonts w:ascii="Arial" w:eastAsia="Calibri" w:hAnsi="Arial" w:cs="Arial"/>
                <w:sz w:val="18"/>
                <w:szCs w:val="18"/>
                <w:lang w:eastAsia="en-US"/>
              </w:rPr>
            </w:pPr>
            <w:r w:rsidRPr="003613E6">
              <w:rPr>
                <w:rFonts w:ascii="Arial" w:eastAsia="Calibri" w:hAnsi="Arial" w:cs="Arial"/>
                <w:sz w:val="18"/>
                <w:szCs w:val="18"/>
                <w:lang w:eastAsia="en-US"/>
              </w:rPr>
              <w:t xml:space="preserve">dla subregionu </w:t>
            </w:r>
            <w:r w:rsidRPr="003613E6">
              <w:rPr>
                <w:rFonts w:ascii="Arial" w:eastAsia="Calibri" w:hAnsi="Arial" w:cs="Arial"/>
                <w:b/>
                <w:sz w:val="18"/>
                <w:szCs w:val="18"/>
                <w:lang w:eastAsia="en-US"/>
              </w:rPr>
              <w:t xml:space="preserve">szczecineckiego </w:t>
            </w:r>
            <w:r>
              <w:rPr>
                <w:rFonts w:ascii="Arial" w:eastAsia="Calibri" w:hAnsi="Arial" w:cs="Arial"/>
                <w:b/>
                <w:sz w:val="18"/>
                <w:szCs w:val="18"/>
                <w:lang w:eastAsia="en-US"/>
              </w:rPr>
              <w:t xml:space="preserve">– </w:t>
            </w:r>
            <w:r w:rsidRPr="00B44EBF">
              <w:rPr>
                <w:rFonts w:ascii="Arial" w:eastAsia="Calibri" w:hAnsi="Arial" w:cs="Arial"/>
                <w:b/>
                <w:sz w:val="18"/>
                <w:szCs w:val="18"/>
                <w:lang w:eastAsia="en-US"/>
              </w:rPr>
              <w:t>1</w:t>
            </w:r>
            <w:r>
              <w:rPr>
                <w:rFonts w:ascii="Arial" w:eastAsia="Calibri" w:hAnsi="Arial" w:cs="Arial"/>
                <w:b/>
                <w:sz w:val="18"/>
                <w:szCs w:val="18"/>
                <w:lang w:eastAsia="en-US"/>
              </w:rPr>
              <w:t>.</w:t>
            </w:r>
            <w:r w:rsidRPr="00B44EBF">
              <w:rPr>
                <w:rFonts w:ascii="Arial" w:eastAsia="Calibri" w:hAnsi="Arial" w:cs="Arial"/>
                <w:b/>
                <w:sz w:val="18"/>
                <w:szCs w:val="18"/>
                <w:lang w:eastAsia="en-US"/>
              </w:rPr>
              <w:t>091</w:t>
            </w:r>
            <w:r>
              <w:rPr>
                <w:rFonts w:ascii="Arial" w:eastAsia="Calibri" w:hAnsi="Arial" w:cs="Arial"/>
                <w:b/>
                <w:sz w:val="18"/>
                <w:szCs w:val="18"/>
                <w:lang w:eastAsia="en-US"/>
              </w:rPr>
              <w:t>.</w:t>
            </w:r>
            <w:r w:rsidRPr="00B44EBF">
              <w:rPr>
                <w:rFonts w:ascii="Arial" w:eastAsia="Calibri" w:hAnsi="Arial" w:cs="Arial"/>
                <w:b/>
                <w:sz w:val="18"/>
                <w:szCs w:val="18"/>
                <w:lang w:eastAsia="en-US"/>
              </w:rPr>
              <w:t>046</w:t>
            </w:r>
            <w:r>
              <w:rPr>
                <w:rFonts w:ascii="Arial" w:eastAsia="Calibri" w:hAnsi="Arial" w:cs="Arial"/>
                <w:b/>
                <w:sz w:val="18"/>
                <w:szCs w:val="18"/>
                <w:lang w:eastAsia="en-US"/>
              </w:rPr>
              <w:t xml:space="preserve"> </w:t>
            </w:r>
            <w:r w:rsidRPr="003613E6">
              <w:rPr>
                <w:rFonts w:ascii="Arial" w:eastAsia="Calibri" w:hAnsi="Arial" w:cs="Arial"/>
                <w:b/>
                <w:sz w:val="18"/>
                <w:szCs w:val="18"/>
                <w:lang w:eastAsia="en-US"/>
              </w:rPr>
              <w:t>zł.</w:t>
            </w:r>
          </w:p>
          <w:p w:rsidR="00B1023B" w:rsidRPr="009925BE" w:rsidRDefault="00B1023B" w:rsidP="00B1023B">
            <w:pPr>
              <w:jc w:val="both"/>
              <w:rPr>
                <w:rFonts w:ascii="Arial" w:hAnsi="Arial" w:cs="Arial"/>
                <w:sz w:val="18"/>
                <w:szCs w:val="18"/>
              </w:rPr>
            </w:pP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Kryterium ma na celu podział środków pomiędzy subregiony z uwzględnieniem ogólnych założeń RPZ, biorąc pod uwagę populację dziewcząt kwalifikujących się do wsparcia w ramach danego subregionu.</w:t>
            </w:r>
          </w:p>
          <w:p w:rsidR="00B1023B" w:rsidRDefault="00B1023B" w:rsidP="00B1023B">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bottom w:val="single" w:sz="6" w:space="0" w:color="auto"/>
            </w:tcBorders>
            <w:shd w:val="clear" w:color="auto" w:fill="auto"/>
            <w:vAlign w:val="center"/>
          </w:tcPr>
          <w:p w:rsidR="00B1023B" w:rsidRPr="00267AA6" w:rsidRDefault="00B1023B" w:rsidP="00B1023B">
            <w:pPr>
              <w:pStyle w:val="Akapitzlist"/>
              <w:numPr>
                <w:ilvl w:val="0"/>
                <w:numId w:val="300"/>
              </w:numPr>
              <w:jc w:val="both"/>
              <w:rPr>
                <w:rFonts w:ascii="Arial" w:hAnsi="Arial" w:cs="Arial"/>
                <w:sz w:val="18"/>
                <w:szCs w:val="18"/>
              </w:rPr>
            </w:pPr>
            <w:r w:rsidRPr="003613E6">
              <w:rPr>
                <w:rFonts w:ascii="Arial" w:eastAsia="Calibri" w:hAnsi="Arial" w:cs="Arial"/>
                <w:sz w:val="18"/>
                <w:szCs w:val="18"/>
                <w:lang w:eastAsia="en-US"/>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tcBorders>
            <w:vAlign w:val="center"/>
          </w:tcPr>
          <w:p w:rsidR="00B1023B" w:rsidRDefault="00B1023B" w:rsidP="00B1023B">
            <w:pPr>
              <w:pStyle w:val="Default"/>
              <w:spacing w:before="20" w:after="20"/>
              <w:jc w:val="both"/>
              <w:rPr>
                <w:rFonts w:ascii="Arial" w:hAnsi="Arial" w:cs="Arial"/>
                <w:color w:val="auto"/>
                <w:sz w:val="18"/>
                <w:szCs w:val="18"/>
              </w:rPr>
            </w:pPr>
            <w:r>
              <w:rPr>
                <w:rFonts w:ascii="Arial" w:hAnsi="Arial" w:cs="Arial"/>
                <w:color w:val="auto"/>
                <w:sz w:val="18"/>
                <w:szCs w:val="18"/>
              </w:rPr>
              <w:t>Przedsięwzięcie ze względu na swój zasięg wymaga podziału terytorialnego celem wyłonienia wyłącznie jednego operatora w ramach danego subregionu. Zagwarantuje to sprawną realizację założeń Programu.</w:t>
            </w:r>
          </w:p>
          <w:p w:rsidR="00B1023B" w:rsidRPr="003B4393" w:rsidRDefault="00B1023B" w:rsidP="00B1023B">
            <w:pPr>
              <w:pStyle w:val="Default"/>
              <w:spacing w:before="20" w:after="20"/>
              <w:jc w:val="both"/>
              <w:rPr>
                <w:rFonts w:ascii="Arial" w:hAnsi="Arial" w:cs="Arial"/>
                <w:color w:val="auto"/>
                <w:sz w:val="18"/>
                <w:szCs w:val="18"/>
              </w:rPr>
            </w:pPr>
            <w:r w:rsidRPr="00D70502">
              <w:rPr>
                <w:rFonts w:ascii="Arial" w:hAnsi="Arial" w:cs="Arial"/>
                <w:sz w:val="18"/>
                <w:szCs w:val="18"/>
              </w:rPr>
              <w:t>Kryterium będzie weryfikowane na podstawie rejestru wniosków złożonych w ramach konkursu.</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bCs/>
                <w:sz w:val="18"/>
                <w:szCs w:val="18"/>
              </w:rPr>
              <w:t xml:space="preserve">  </w:t>
            </w:r>
            <w:r w:rsidRPr="00437307">
              <w:rPr>
                <w:rFonts w:ascii="Arial" w:hAnsi="Arial" w:cs="Arial"/>
                <w:sz w:val="18"/>
                <w:szCs w:val="18"/>
              </w:rPr>
              <w:t>Projektodawcą  lub partnerem jest podmiot wykonujący działalność leczniczą, uprawniony do tego na mocy prawa powszechnie obowiązującego.</w:t>
            </w:r>
          </w:p>
        </w:tc>
      </w:tr>
      <w:tr w:rsidR="00B1023B" w:rsidRPr="00432A51" w:rsidTr="00B1023B">
        <w:trPr>
          <w:cantSplit/>
          <w:trHeight w:val="353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bottom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437307">
              <w:rPr>
                <w:bCs/>
              </w:rPr>
              <w:t xml:space="preserve"> </w:t>
            </w:r>
            <w:r w:rsidRPr="00437307">
              <w:rPr>
                <w:rFonts w:ascii="Arial" w:hAnsi="Arial" w:cs="Arial"/>
                <w:bCs/>
                <w:sz w:val="18"/>
                <w:szCs w:val="18"/>
              </w:rPr>
              <w:t xml:space="preserve">Ustawy z dnia 15 kwietnia 2011 r. </w:t>
            </w:r>
            <w:r w:rsidRPr="00437307">
              <w:rPr>
                <w:rFonts w:ascii="Arial" w:hAnsi="Arial" w:cs="Arial"/>
                <w:bCs/>
                <w:sz w:val="18"/>
                <w:szCs w:val="18"/>
              </w:rPr>
              <w:br/>
              <w:t>o działalności leczniczej). Zagwarantuje to organizację działań projektowych zgodnie z wymogami dotyczącymi usług zdrowotnych.</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6"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Pr="00437307" w:rsidRDefault="00B1023B" w:rsidP="00B1023B">
            <w:pPr>
              <w:pStyle w:val="Akapitzlist"/>
              <w:numPr>
                <w:ilvl w:val="0"/>
                <w:numId w:val="300"/>
              </w:numPr>
              <w:spacing w:before="40" w:after="40"/>
              <w:jc w:val="both"/>
              <w:rPr>
                <w:rFonts w:ascii="Arial" w:hAnsi="Arial" w:cs="Arial"/>
                <w:sz w:val="18"/>
                <w:szCs w:val="18"/>
              </w:rPr>
            </w:pPr>
            <w:r w:rsidRPr="00437307">
              <w:rPr>
                <w:rFonts w:ascii="Arial" w:hAnsi="Arial" w:cs="Arial"/>
                <w:sz w:val="18"/>
                <w:szCs w:val="18"/>
              </w:rPr>
              <w:t xml:space="preserve">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 </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b/>
                <w:szCs w:val="20"/>
              </w:rPr>
            </w:pPr>
            <w:r w:rsidRPr="003B4393">
              <w:rPr>
                <w:rFonts w:ascii="Arial" w:hAnsi="Arial" w:cs="Arial"/>
                <w:sz w:val="18"/>
                <w:szCs w:val="18"/>
              </w:rPr>
              <w:t>Uzasadnienie:</w:t>
            </w:r>
          </w:p>
        </w:tc>
        <w:tc>
          <w:tcPr>
            <w:tcW w:w="1703" w:type="pct"/>
            <w:gridSpan w:val="6"/>
            <w:tcBorders>
              <w:top w:val="single" w:sz="6" w:space="0" w:color="auto"/>
              <w:bottom w:val="single" w:sz="6" w:space="0" w:color="auto"/>
            </w:tcBorders>
            <w:shd w:val="clear" w:color="auto" w:fill="FFFFFF" w:themeFill="background1"/>
            <w:vAlign w:val="center"/>
          </w:tcPr>
          <w:p w:rsidR="00B1023B" w:rsidRPr="00A2037C" w:rsidRDefault="00B1023B" w:rsidP="00B1023B">
            <w:pPr>
              <w:jc w:val="both"/>
              <w:rPr>
                <w:rFonts w:ascii="Arial" w:hAnsi="Arial" w:cs="Arial"/>
                <w:sz w:val="18"/>
                <w:szCs w:val="18"/>
              </w:rPr>
            </w:pPr>
            <w:r w:rsidRPr="00A2037C">
              <w:rPr>
                <w:rFonts w:ascii="Arial" w:hAnsi="Arial" w:cs="Arial"/>
                <w:sz w:val="18"/>
                <w:szCs w:val="18"/>
              </w:rPr>
              <w:t xml:space="preserve">Kryterium ma za zadanie doprowadzenie do </w:t>
            </w:r>
            <w:r w:rsidRPr="00EA0D37">
              <w:rPr>
                <w:rFonts w:ascii="Arial" w:hAnsi="Arial" w:cs="Arial"/>
                <w:sz w:val="18"/>
                <w:szCs w:val="18"/>
              </w:rPr>
              <w:t xml:space="preserve">udostępnienia, upowszechnienia i </w:t>
            </w:r>
            <w:r w:rsidRPr="00A2037C">
              <w:rPr>
                <w:rFonts w:ascii="Arial" w:hAnsi="Arial" w:cs="Arial"/>
                <w:sz w:val="18"/>
                <w:szCs w:val="18"/>
              </w:rPr>
              <w:t xml:space="preserve">zwiększenia skuteczności oferowanych usług zdrowotnych </w:t>
            </w:r>
            <w:r w:rsidRPr="00EA0D37">
              <w:rPr>
                <w:rFonts w:ascii="Arial" w:hAnsi="Arial" w:cs="Arial"/>
                <w:sz w:val="18"/>
                <w:szCs w:val="18"/>
              </w:rPr>
              <w:t>ponieważ</w:t>
            </w:r>
            <w:r w:rsidRPr="00A2037C">
              <w:rPr>
                <w:rFonts w:ascii="Arial" w:hAnsi="Arial" w:cs="Arial"/>
                <w:sz w:val="18"/>
                <w:szCs w:val="18"/>
              </w:rPr>
              <w:t>, analogiczne usługi zdrowotne są</w:t>
            </w:r>
            <w:r w:rsidRPr="00EA0D37">
              <w:rPr>
                <w:rFonts w:ascii="Arial" w:hAnsi="Arial" w:cs="Arial"/>
                <w:sz w:val="18"/>
                <w:szCs w:val="18"/>
              </w:rPr>
              <w:t xml:space="preserve"> obecnie</w:t>
            </w:r>
            <w:r w:rsidRPr="00A2037C">
              <w:rPr>
                <w:rFonts w:ascii="Arial" w:hAnsi="Arial" w:cs="Arial"/>
                <w:sz w:val="18"/>
                <w:szCs w:val="18"/>
              </w:rPr>
              <w:t xml:space="preserve"> finansowanie ze środków publicznych</w:t>
            </w:r>
            <w:r w:rsidRPr="00EA0D37">
              <w:rPr>
                <w:rFonts w:ascii="Arial" w:hAnsi="Arial" w:cs="Arial"/>
                <w:sz w:val="18"/>
                <w:szCs w:val="18"/>
              </w:rPr>
              <w:t xml:space="preserve"> jednak w ograniczonym zakresie i jedynie w nielicznych gminach i miastach</w:t>
            </w:r>
            <w:r w:rsidRPr="00A2037C">
              <w:rPr>
                <w:rFonts w:ascii="Arial" w:hAnsi="Arial" w:cs="Arial"/>
                <w:sz w:val="18"/>
                <w:szCs w:val="18"/>
              </w:rPr>
              <w:t>.</w:t>
            </w:r>
          </w:p>
          <w:p w:rsidR="00B1023B" w:rsidRPr="00A2037C" w:rsidRDefault="00B1023B" w:rsidP="00B1023B">
            <w:pPr>
              <w:jc w:val="both"/>
              <w:rPr>
                <w:rFonts w:ascii="Arial" w:hAnsi="Arial" w:cs="Arial"/>
                <w:sz w:val="18"/>
                <w:szCs w:val="18"/>
              </w:rPr>
            </w:pPr>
          </w:p>
          <w:p w:rsidR="00B1023B" w:rsidRPr="00EA0D37" w:rsidRDefault="00B1023B" w:rsidP="00B1023B">
            <w:pPr>
              <w:spacing w:before="40" w:after="40"/>
              <w:jc w:val="both"/>
              <w:rPr>
                <w:rFonts w:ascii="Arial" w:hAnsi="Arial" w:cs="Arial"/>
                <w:b/>
                <w:szCs w:val="20"/>
                <w:highlight w:val="yellow"/>
              </w:rPr>
            </w:pPr>
            <w:r w:rsidRPr="00A2037C">
              <w:rPr>
                <w:rFonts w:ascii="Arial" w:hAnsi="Arial" w:cs="Arial"/>
                <w:sz w:val="18"/>
                <w:szCs w:val="18"/>
              </w:rPr>
              <w:t>Kryterium będzie weryfikowane na podstawie treści wniosku o dofinansowanie projektu.</w:t>
            </w:r>
          </w:p>
        </w:tc>
        <w:tc>
          <w:tcPr>
            <w:tcW w:w="906" w:type="pct"/>
            <w:gridSpan w:val="4"/>
            <w:tcBorders>
              <w:top w:val="single" w:sz="6" w:space="0" w:color="auto"/>
              <w:bottom w:val="single" w:sz="6" w:space="0" w:color="auto"/>
            </w:tcBorders>
            <w:shd w:val="clear" w:color="auto" w:fill="CCFFCC"/>
            <w:vAlign w:val="center"/>
          </w:tcPr>
          <w:p w:rsidR="00B1023B" w:rsidRPr="000A034B" w:rsidRDefault="00B1023B" w:rsidP="00B1023B">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4" w:type="pct"/>
            <w:gridSpan w:val="4"/>
            <w:tcBorders>
              <w:top w:val="single" w:sz="6" w:space="0" w:color="auto"/>
              <w:bottom w:val="single" w:sz="6" w:space="0" w:color="auto"/>
            </w:tcBorders>
            <w:shd w:val="clear" w:color="auto" w:fill="FFFFFF" w:themeFill="background1"/>
            <w:vAlign w:val="center"/>
          </w:tcPr>
          <w:p w:rsidR="00B1023B" w:rsidRPr="0075099C" w:rsidRDefault="00B1023B" w:rsidP="00B1023B">
            <w:pPr>
              <w:pStyle w:val="Akapitzlist"/>
              <w:spacing w:before="40" w:after="40"/>
              <w:ind w:left="406"/>
              <w:rPr>
                <w:rFonts w:ascii="Arial" w:hAnsi="Arial" w:cs="Arial"/>
                <w:sz w:val="18"/>
                <w:szCs w:val="18"/>
              </w:rPr>
            </w:pPr>
            <w:r w:rsidRPr="0075099C">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FFFFFF" w:themeFill="background1"/>
            <w:vAlign w:val="center"/>
          </w:tcPr>
          <w:p w:rsidR="00B1023B" w:rsidRDefault="00B1023B" w:rsidP="00B1023B">
            <w:pPr>
              <w:pStyle w:val="Akapitzlist"/>
              <w:numPr>
                <w:ilvl w:val="0"/>
                <w:numId w:val="300"/>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Grup</w:t>
            </w:r>
            <w:r>
              <w:rPr>
                <w:rFonts w:ascii="Arial" w:hAnsi="Arial" w:cs="Arial"/>
                <w:sz w:val="18"/>
                <w:szCs w:val="18"/>
              </w:rPr>
              <w:t>a</w:t>
            </w:r>
            <w:r w:rsidRPr="003613E6">
              <w:rPr>
                <w:rFonts w:ascii="Arial" w:hAnsi="Arial" w:cs="Arial"/>
                <w:sz w:val="18"/>
                <w:szCs w:val="18"/>
              </w:rPr>
              <w:t xml:space="preserve"> docelow</w:t>
            </w:r>
            <w:r>
              <w:rPr>
                <w:rFonts w:ascii="Arial" w:hAnsi="Arial" w:cs="Arial"/>
                <w:sz w:val="18"/>
                <w:szCs w:val="18"/>
              </w:rPr>
              <w:t>a</w:t>
            </w:r>
            <w:r w:rsidRPr="003613E6">
              <w:rPr>
                <w:rFonts w:ascii="Arial" w:hAnsi="Arial" w:cs="Arial"/>
                <w:sz w:val="18"/>
                <w:szCs w:val="18"/>
              </w:rPr>
              <w:t xml:space="preserve"> projektu </w:t>
            </w:r>
            <w:r w:rsidRPr="0041641D">
              <w:rPr>
                <w:rFonts w:ascii="Arial" w:hAnsi="Arial" w:cs="Arial"/>
                <w:sz w:val="18"/>
                <w:szCs w:val="18"/>
              </w:rPr>
              <w:t>zgodna jest z RPZ "Profilaktyka zakażeń wirusem brodawczaka ludzkiego (HPV) na lata 2021-2022". RPZ stanowi załącznik do Regulaminu konkursu.</w:t>
            </w:r>
          </w:p>
          <w:p w:rsidR="00B1023B" w:rsidRPr="00EA0D37" w:rsidRDefault="00B1023B" w:rsidP="00B1023B">
            <w:pPr>
              <w:pStyle w:val="Akapitzlist"/>
              <w:autoSpaceDE/>
              <w:autoSpaceDN/>
              <w:spacing w:before="40" w:after="40" w:line="276" w:lineRule="auto"/>
              <w:ind w:left="720"/>
              <w:contextualSpacing/>
              <w:jc w:val="both"/>
              <w:rPr>
                <w:rFonts w:ascii="Arial" w:hAnsi="Arial" w:cs="Arial"/>
                <w:sz w:val="18"/>
                <w:szCs w:val="18"/>
              </w:rPr>
            </w:pPr>
          </w:p>
          <w:p w:rsidR="00B1023B" w:rsidRPr="003B4393" w:rsidRDefault="00B1023B" w:rsidP="00B1023B">
            <w:pPr>
              <w:spacing w:before="40" w:after="40"/>
              <w:jc w:val="both"/>
            </w:pPr>
            <w:r>
              <w:rPr>
                <w:rFonts w:ascii="Arial" w:hAnsi="Arial" w:cs="Arial"/>
                <w:sz w:val="18"/>
                <w:szCs w:val="18"/>
              </w:rPr>
              <w:t>W zakresie kryterium n</w:t>
            </w:r>
            <w:r w:rsidRPr="003613E6">
              <w:rPr>
                <w:rFonts w:ascii="Arial" w:hAnsi="Arial" w:cs="Arial"/>
                <w:sz w:val="18"/>
                <w:szCs w:val="18"/>
              </w:rPr>
              <w:t xml:space="preserve">a podstawie art. 45 ust. 3 ustawy z dnia 11 lipca 2014 r. o zasadach realizacji programów w zakresie polityki spójności finansowanych w perspektywie finansowej 2014–2020 (Dz. U. z 2020 r. poz. 818) </w:t>
            </w:r>
            <w:r w:rsidRPr="0041641D">
              <w:rPr>
                <w:rFonts w:ascii="Arial" w:hAnsi="Arial" w:cs="Arial"/>
                <w:sz w:val="18"/>
                <w:szCs w:val="18"/>
              </w:rPr>
              <w:t>w uzasadnionych przypadkach na etapie realizacji projektu, IOK dopuszcza możliwość odstępstwa w zakresie przedmiotowego kryterium poprzez modyfikację grupy docelowej w zakresie wieku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3B4393" w:rsidRDefault="00B1023B" w:rsidP="00B1023B">
            <w:pPr>
              <w:pStyle w:val="Akapitzlist"/>
              <w:spacing w:before="40" w:after="40"/>
              <w:ind w:left="406"/>
              <w:rPr>
                <w:rFonts w:ascii="Arial" w:hAnsi="Arial" w:cs="Arial"/>
                <w:szCs w:val="20"/>
              </w:rPr>
            </w:pPr>
            <w:r w:rsidRPr="003B4393">
              <w:rPr>
                <w:rFonts w:ascii="Arial" w:eastAsiaTheme="minorHAnsi" w:hAnsi="Arial" w:cs="Arial"/>
                <w:sz w:val="18"/>
                <w:szCs w:val="18"/>
                <w:lang w:eastAsia="en-US"/>
              </w:rPr>
              <w:t>Uzasadnieni</w:t>
            </w:r>
            <w:r w:rsidRPr="003B4393">
              <w:rPr>
                <w:rFonts w:ascii="Arial" w:hAnsi="Arial" w:cs="Arial"/>
                <w:sz w:val="18"/>
                <w:szCs w:val="18"/>
              </w:rPr>
              <w:t>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B1023B" w:rsidRPr="003B4393" w:rsidRDefault="00B1023B" w:rsidP="00B1023B">
            <w:pPr>
              <w:jc w:val="both"/>
              <w:rPr>
                <w:rFonts w:ascii="Arial" w:hAnsi="Arial" w:cs="Arial"/>
                <w:sz w:val="18"/>
                <w:szCs w:val="18"/>
              </w:rPr>
            </w:pPr>
            <w:r w:rsidRPr="00D12B09">
              <w:rPr>
                <w:rFonts w:ascii="Arial" w:hAnsi="Arial" w:cs="Arial"/>
                <w:sz w:val="18"/>
                <w:szCs w:val="18"/>
                <w:u w:val="single"/>
              </w:rPr>
              <w:t>Kryterium podlega korekcie/uzupełnieniu w zakresie wskazanym w Regulaminie konkursu</w:t>
            </w:r>
            <w:r>
              <w:rPr>
                <w:rFonts w:ascii="Arial" w:hAnsi="Arial" w:cs="Arial"/>
                <w:sz w:val="18"/>
                <w:szCs w:val="18"/>
              </w:rPr>
              <w:t>.</w:t>
            </w:r>
          </w:p>
          <w:p w:rsidR="00B1023B" w:rsidRPr="003B4393" w:rsidRDefault="00B1023B" w:rsidP="00B1023B">
            <w:pPr>
              <w:pStyle w:val="Default"/>
              <w:spacing w:before="20" w:after="20"/>
              <w:jc w:val="both"/>
              <w:rPr>
                <w:rFonts w:ascii="Arial" w:hAnsi="Arial" w:cs="Arial"/>
                <w:color w:val="auto"/>
                <w:sz w:val="18"/>
                <w:szCs w:val="18"/>
              </w:rPr>
            </w:pPr>
          </w:p>
          <w:p w:rsidR="00B1023B" w:rsidRPr="003B4393" w:rsidRDefault="00B1023B" w:rsidP="00B1023B">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0A034B" w:rsidRDefault="00B1023B" w:rsidP="00B1023B">
            <w:pPr>
              <w:spacing w:before="40" w:after="40"/>
              <w:rPr>
                <w:rFonts w:ascii="Arial" w:hAnsi="Arial" w:cs="Arial"/>
                <w:szCs w:val="20"/>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bottom w:val="single" w:sz="6" w:space="0" w:color="auto"/>
            </w:tcBorders>
            <w:shd w:val="clear" w:color="auto" w:fill="auto"/>
            <w:vAlign w:val="center"/>
          </w:tcPr>
          <w:p w:rsidR="00B1023B" w:rsidRPr="00D12B09" w:rsidRDefault="00B1023B" w:rsidP="00B1023B">
            <w:pPr>
              <w:pStyle w:val="Akapitzlist"/>
              <w:numPr>
                <w:ilvl w:val="0"/>
                <w:numId w:val="300"/>
              </w:numPr>
              <w:spacing w:before="40" w:after="40"/>
              <w:rPr>
                <w:rFonts w:ascii="Arial" w:hAnsi="Arial" w:cs="Arial"/>
                <w:sz w:val="18"/>
                <w:szCs w:val="18"/>
              </w:rPr>
            </w:pPr>
            <w:r w:rsidRPr="003613E6">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sidRPr="003613E6">
              <w:rPr>
                <w:rFonts w:ascii="Arial" w:eastAsia="Calibri" w:hAnsi="Arial" w:cs="Arial"/>
                <w:sz w:val="18"/>
                <w:szCs w:val="18"/>
                <w:lang w:eastAsia="en-US"/>
              </w:rPr>
              <w:t xml:space="preserve">wskazanego we wniosku subregionu </w:t>
            </w:r>
            <w:r w:rsidRPr="003613E6">
              <w:rPr>
                <w:rFonts w:ascii="Arial" w:hAnsi="Arial" w:cs="Arial"/>
                <w:sz w:val="18"/>
                <w:szCs w:val="18"/>
              </w:rPr>
              <w:t>w rozumieniu przepisów Kodeksu Cywilnego) oraz  szkół posiadających jednostkę organizacyjną na jego obszarze.</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B1023B" w:rsidRPr="00437307" w:rsidRDefault="00B1023B" w:rsidP="00B1023B">
            <w:pPr>
              <w:pStyle w:val="Akapitzlist"/>
              <w:spacing w:before="40" w:after="40"/>
              <w:ind w:left="406"/>
              <w:rPr>
                <w:rFonts w:ascii="Arial" w:eastAsiaTheme="minorHAnsi" w:hAnsi="Arial" w:cs="Arial"/>
                <w:sz w:val="18"/>
                <w:szCs w:val="18"/>
                <w:lang w:eastAsia="en-US"/>
              </w:rPr>
            </w:pPr>
            <w:r w:rsidRPr="00437307">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zapewni, że projekty skierowane zostaną do grupy docelowej zgodnej z właściwym programem zdrowotnym oraz podziałem terytorialnym na subregiony.</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Kryterium będzie weryfikowane na podstawie treści wniosku o dofinansowanie projektu.</w:t>
            </w:r>
          </w:p>
        </w:tc>
        <w:tc>
          <w:tcPr>
            <w:tcW w:w="904"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B1023B" w:rsidRPr="00432A51" w:rsidRDefault="00B1023B" w:rsidP="00B1023B">
            <w:pPr>
              <w:spacing w:before="40" w:after="40"/>
              <w:rPr>
                <w:rFonts w:ascii="Arial" w:hAnsi="Arial" w:cs="Arial"/>
                <w:sz w:val="18"/>
                <w:szCs w:val="18"/>
              </w:rPr>
            </w:pPr>
            <w:r w:rsidRPr="00432A51">
              <w:rPr>
                <w:rFonts w:ascii="Arial" w:hAnsi="Arial" w:cs="Arial"/>
                <w:sz w:val="18"/>
                <w:szCs w:val="18"/>
              </w:rPr>
              <w:t>Stosuje się do typów projektów (nr)</w:t>
            </w:r>
          </w:p>
        </w:tc>
        <w:tc>
          <w:tcPr>
            <w:tcW w:w="425" w:type="pct"/>
            <w:gridSpan w:val="2"/>
            <w:tcBorders>
              <w:top w:val="single" w:sz="6" w:space="0" w:color="auto"/>
              <w:left w:val="single" w:sz="4" w:space="0" w:color="auto"/>
              <w:bottom w:val="single" w:sz="6" w:space="0" w:color="auto"/>
            </w:tcBorders>
            <w:shd w:val="clear" w:color="auto" w:fill="FFFFFF" w:themeFill="background1"/>
            <w:vAlign w:val="center"/>
          </w:tcPr>
          <w:p w:rsidR="00B1023B" w:rsidRPr="00432A51" w:rsidRDefault="00B1023B" w:rsidP="00B1023B">
            <w:pPr>
              <w:spacing w:before="40" w:after="40"/>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EA0D37" w:rsidRDefault="00B1023B" w:rsidP="00B1023B">
            <w:pPr>
              <w:pStyle w:val="Akapitzlist"/>
              <w:numPr>
                <w:ilvl w:val="0"/>
                <w:numId w:val="300"/>
              </w:numPr>
              <w:rPr>
                <w:rFonts w:ascii="Arial" w:hAnsi="Arial" w:cs="Arial"/>
                <w:sz w:val="18"/>
                <w:szCs w:val="18"/>
              </w:rPr>
            </w:pPr>
            <w:r w:rsidRPr="00437307">
              <w:rPr>
                <w:rFonts w:ascii="Arial" w:hAnsi="Arial" w:cs="Arial"/>
                <w:sz w:val="18"/>
                <w:szCs w:val="18"/>
              </w:rPr>
              <w:t>Działania realizowane w projekcie przez Projektodawcę oraz ewentualnych Partnerów są zgodne z zakresem RPZ pn. „Profilaktyka zakażeń wirusem brodawczaka ludzkiego (HPV) na lata 2021-2022”, który jest załącznikiem do Regulaminu konkursu.</w:t>
            </w:r>
          </w:p>
          <w:p w:rsidR="00B1023B" w:rsidRPr="00EA0D37" w:rsidRDefault="00B1023B" w:rsidP="00B1023B">
            <w:pPr>
              <w:rPr>
                <w:rFonts w:ascii="Arial" w:hAnsi="Arial" w:cs="Arial"/>
                <w:sz w:val="18"/>
                <w:szCs w:val="18"/>
              </w:rPr>
            </w:pPr>
          </w:p>
          <w:p w:rsidR="00B1023B" w:rsidRPr="00437307" w:rsidRDefault="00B1023B" w:rsidP="00B1023B">
            <w:pPr>
              <w:pStyle w:val="Akapitzlist"/>
              <w:ind w:left="720"/>
              <w:rPr>
                <w:rFonts w:ascii="Arial" w:hAnsi="Arial" w:cs="Arial"/>
                <w:sz w:val="18"/>
                <w:szCs w:val="18"/>
              </w:rPr>
            </w:pPr>
            <w:r w:rsidRPr="00437307">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 xml:space="preserve">Kryterium ma za zadanie wdrożenie właściwego regionalnego programu zdrowotnego zgodnie z  odpowiednim RPZ stanowiącym załącznik do Regulaminu Konkursu. </w:t>
            </w:r>
          </w:p>
          <w:p w:rsidR="00B1023B" w:rsidRPr="009F6A46" w:rsidRDefault="00B1023B" w:rsidP="00B1023B">
            <w:pPr>
              <w:jc w:val="both"/>
              <w:rPr>
                <w:rFonts w:ascii="Arial" w:hAnsi="Arial" w:cs="Arial"/>
                <w:sz w:val="18"/>
                <w:szCs w:val="18"/>
                <w:u w:val="single"/>
              </w:rPr>
            </w:pPr>
            <w:r w:rsidRPr="009F6A46">
              <w:rPr>
                <w:rFonts w:ascii="Arial" w:hAnsi="Arial" w:cs="Arial"/>
                <w:sz w:val="18"/>
                <w:szCs w:val="18"/>
                <w:u w:val="single"/>
              </w:rPr>
              <w:t>Kryterium podlega korekcie/uzupełnieniu w zakresie wskazanym w Regulaminie konkursu.</w:t>
            </w:r>
          </w:p>
          <w:p w:rsidR="00B1023B" w:rsidRPr="003B4393" w:rsidRDefault="00B1023B" w:rsidP="00B1023B">
            <w:pPr>
              <w:spacing w:before="40" w:after="40"/>
              <w:jc w:val="both"/>
              <w:rPr>
                <w:rFonts w:ascii="Arial" w:hAnsi="Arial" w:cs="Arial"/>
                <w:sz w:val="18"/>
                <w:szCs w:val="18"/>
              </w:rPr>
            </w:pPr>
            <w:r w:rsidRPr="009F6A46">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3613E6" w:rsidRDefault="00B1023B" w:rsidP="00B1023B">
            <w:pPr>
              <w:pStyle w:val="Akapitzlist"/>
              <w:numPr>
                <w:ilvl w:val="0"/>
                <w:numId w:val="300"/>
              </w:numPr>
              <w:spacing w:before="40" w:after="40" w:line="276" w:lineRule="auto"/>
              <w:contextualSpacing/>
              <w:jc w:val="both"/>
              <w:rPr>
                <w:rFonts w:ascii="Arial" w:hAnsi="Arial" w:cs="Arial"/>
                <w:sz w:val="18"/>
                <w:szCs w:val="18"/>
              </w:rPr>
            </w:pPr>
            <w:r w:rsidRPr="003613E6">
              <w:rPr>
                <w:rFonts w:ascii="Arial" w:hAnsi="Arial" w:cs="Arial"/>
                <w:sz w:val="18"/>
                <w:szCs w:val="18"/>
              </w:rPr>
              <w:t xml:space="preserve">Projektodawca zapewnia, że minimalna liczba </w:t>
            </w:r>
            <w:r>
              <w:rPr>
                <w:rFonts w:ascii="Arial" w:hAnsi="Arial" w:cs="Arial"/>
                <w:sz w:val="18"/>
                <w:szCs w:val="18"/>
              </w:rPr>
              <w:t>dziewcząt</w:t>
            </w:r>
            <w:r w:rsidRPr="003613E6">
              <w:rPr>
                <w:rFonts w:ascii="Arial" w:hAnsi="Arial" w:cs="Arial"/>
                <w:sz w:val="18"/>
                <w:szCs w:val="18"/>
              </w:rPr>
              <w:t xml:space="preserve"> objętych </w:t>
            </w:r>
            <w:r>
              <w:rPr>
                <w:rFonts w:ascii="Arial" w:hAnsi="Arial" w:cs="Arial"/>
                <w:sz w:val="18"/>
                <w:szCs w:val="18"/>
              </w:rPr>
              <w:t>szczepieniami wyniesie</w:t>
            </w:r>
            <w:r w:rsidRPr="003613E6">
              <w:rPr>
                <w:rFonts w:ascii="Arial" w:hAnsi="Arial" w:cs="Arial"/>
                <w:sz w:val="18"/>
                <w:szCs w:val="18"/>
              </w:rPr>
              <w:t xml:space="preserve">: </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szczecińskiego</w:t>
            </w:r>
            <w:r w:rsidRPr="003613E6">
              <w:rPr>
                <w:rFonts w:ascii="Arial" w:hAnsi="Arial" w:cs="Arial"/>
                <w:sz w:val="18"/>
                <w:szCs w:val="18"/>
              </w:rPr>
              <w:t xml:space="preserve">: </w:t>
            </w:r>
            <w:r w:rsidRPr="00B927CC">
              <w:rPr>
                <w:rFonts w:ascii="Arial" w:hAnsi="Arial" w:cs="Arial"/>
                <w:sz w:val="18"/>
                <w:szCs w:val="18"/>
              </w:rPr>
              <w:t>2178</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koszalińskiego</w:t>
            </w:r>
            <w:r w:rsidRPr="003613E6">
              <w:rPr>
                <w:rFonts w:ascii="Arial" w:hAnsi="Arial" w:cs="Arial"/>
                <w:sz w:val="18"/>
                <w:szCs w:val="18"/>
              </w:rPr>
              <w:t xml:space="preserve">: </w:t>
            </w:r>
            <w:r w:rsidRPr="00B927CC">
              <w:rPr>
                <w:rFonts w:ascii="Arial" w:hAnsi="Arial" w:cs="Arial"/>
                <w:sz w:val="18"/>
                <w:szCs w:val="18"/>
              </w:rPr>
              <w:t>1095</w:t>
            </w:r>
          </w:p>
          <w:p w:rsidR="00B1023B" w:rsidRPr="003613E6" w:rsidRDefault="00B1023B" w:rsidP="00B1023B">
            <w:pPr>
              <w:pStyle w:val="Akapitzlist"/>
              <w:numPr>
                <w:ilvl w:val="0"/>
                <w:numId w:val="296"/>
              </w:numPr>
              <w:autoSpaceDE/>
              <w:autoSpaceDN/>
              <w:spacing w:before="40" w:after="40" w:line="276" w:lineRule="auto"/>
              <w:contextualSpacing/>
              <w:jc w:val="both"/>
              <w:rPr>
                <w:rFonts w:ascii="Arial" w:hAnsi="Arial" w:cs="Arial"/>
                <w:sz w:val="18"/>
                <w:szCs w:val="18"/>
              </w:rPr>
            </w:pPr>
            <w:r w:rsidRPr="003613E6">
              <w:rPr>
                <w:rFonts w:ascii="Arial" w:hAnsi="Arial" w:cs="Arial"/>
                <w:sz w:val="18"/>
                <w:szCs w:val="18"/>
              </w:rPr>
              <w:t xml:space="preserve">dla subregionu </w:t>
            </w:r>
            <w:r w:rsidRPr="003613E6">
              <w:rPr>
                <w:rFonts w:ascii="Arial" w:hAnsi="Arial" w:cs="Arial"/>
                <w:b/>
                <w:sz w:val="18"/>
                <w:szCs w:val="18"/>
              </w:rPr>
              <w:t>stargardzkiego</w:t>
            </w:r>
            <w:r w:rsidRPr="003613E6">
              <w:rPr>
                <w:rFonts w:ascii="Arial" w:hAnsi="Arial" w:cs="Arial"/>
                <w:sz w:val="18"/>
                <w:szCs w:val="18"/>
              </w:rPr>
              <w:t xml:space="preserve">: </w:t>
            </w:r>
            <w:r w:rsidRPr="00B927CC">
              <w:rPr>
                <w:rFonts w:ascii="Arial" w:hAnsi="Arial" w:cs="Arial"/>
                <w:sz w:val="18"/>
                <w:szCs w:val="18"/>
              </w:rPr>
              <w:t>1203</w:t>
            </w:r>
          </w:p>
          <w:p w:rsidR="00B1023B" w:rsidRPr="003613E6" w:rsidRDefault="00B1023B" w:rsidP="00B1023B">
            <w:pPr>
              <w:pStyle w:val="Akapitzlist"/>
              <w:numPr>
                <w:ilvl w:val="0"/>
                <w:numId w:val="296"/>
              </w:numPr>
              <w:autoSpaceDE/>
              <w:autoSpaceDN/>
              <w:spacing w:before="40" w:after="40" w:line="276" w:lineRule="auto"/>
              <w:contextualSpacing/>
              <w:jc w:val="both"/>
              <w:rPr>
                <w:rFonts w:ascii="Myriad Pro" w:hAnsi="Myriad Pro" w:cs="Arial"/>
                <w:szCs w:val="20"/>
              </w:rPr>
            </w:pPr>
            <w:r w:rsidRPr="003613E6">
              <w:rPr>
                <w:rFonts w:ascii="Arial" w:hAnsi="Arial" w:cs="Arial"/>
                <w:sz w:val="18"/>
                <w:szCs w:val="18"/>
              </w:rPr>
              <w:t xml:space="preserve">dla subregionu </w:t>
            </w:r>
            <w:r w:rsidRPr="003613E6">
              <w:rPr>
                <w:rFonts w:ascii="Arial" w:hAnsi="Arial" w:cs="Arial"/>
                <w:b/>
                <w:sz w:val="18"/>
                <w:szCs w:val="18"/>
              </w:rPr>
              <w:t>szczecineckiego</w:t>
            </w:r>
            <w:r w:rsidRPr="003613E6">
              <w:rPr>
                <w:rFonts w:ascii="Arial" w:hAnsi="Arial" w:cs="Arial"/>
                <w:sz w:val="18"/>
                <w:szCs w:val="18"/>
              </w:rPr>
              <w:t>:</w:t>
            </w:r>
            <w:r>
              <w:rPr>
                <w:rFonts w:ascii="Arial" w:hAnsi="Arial" w:cs="Arial"/>
                <w:sz w:val="18"/>
                <w:szCs w:val="18"/>
              </w:rPr>
              <w:t xml:space="preserve"> </w:t>
            </w:r>
            <w:r w:rsidRPr="00B927CC">
              <w:rPr>
                <w:rFonts w:ascii="Arial" w:hAnsi="Arial" w:cs="Arial"/>
                <w:sz w:val="18"/>
                <w:szCs w:val="18"/>
              </w:rPr>
              <w:t>901</w:t>
            </w:r>
            <w:r w:rsidRPr="003613E6">
              <w:rPr>
                <w:rFonts w:ascii="Arial" w:hAnsi="Arial" w:cs="Arial"/>
                <w:sz w:val="18"/>
                <w:szCs w:val="18"/>
              </w:rPr>
              <w:t xml:space="preserve"> </w:t>
            </w:r>
          </w:p>
          <w:p w:rsidR="00B1023B" w:rsidRPr="00D73964" w:rsidRDefault="00B1023B" w:rsidP="00B1023B">
            <w:pPr>
              <w:spacing w:before="40" w:after="40" w:line="276" w:lineRule="auto"/>
              <w:contextualSpacing/>
              <w:jc w:val="both"/>
              <w:rPr>
                <w:rFonts w:ascii="Myriad Pro" w:hAnsi="Myriad Pro" w:cs="Arial"/>
                <w:szCs w:val="20"/>
              </w:rPr>
            </w:pPr>
            <w:r w:rsidRPr="003613E6">
              <w:rPr>
                <w:rFonts w:ascii="Arial" w:hAnsi="Arial" w:cs="Arial"/>
                <w:sz w:val="18"/>
                <w:szCs w:val="18"/>
              </w:rPr>
              <w:t>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Default="00B1023B" w:rsidP="00B1023B">
            <w:pPr>
              <w:jc w:val="both"/>
              <w:rPr>
                <w:rFonts w:ascii="Arial" w:hAnsi="Arial" w:cs="Arial"/>
                <w:sz w:val="18"/>
                <w:szCs w:val="18"/>
              </w:rPr>
            </w:pPr>
            <w:r>
              <w:rPr>
                <w:rFonts w:ascii="Arial" w:hAnsi="Arial" w:cs="Arial"/>
                <w:sz w:val="18"/>
                <w:szCs w:val="18"/>
              </w:rPr>
              <w:t>Określenie wartości minimalnych liczby dziewcząt w danym subregionie zagwarantuje realizację założeń RPZ na obszarze całego regionu.</w:t>
            </w:r>
          </w:p>
          <w:p w:rsidR="00B1023B" w:rsidRPr="00D12B09" w:rsidRDefault="00B1023B" w:rsidP="00B1023B">
            <w:pPr>
              <w:jc w:val="both"/>
              <w:rPr>
                <w:rFonts w:ascii="Arial" w:hAnsi="Arial" w:cs="Arial"/>
                <w:sz w:val="18"/>
                <w:szCs w:val="18"/>
                <w:u w:val="single"/>
              </w:rPr>
            </w:pPr>
            <w:r w:rsidRPr="00D12B09">
              <w:rPr>
                <w:rFonts w:ascii="Arial" w:hAnsi="Arial" w:cs="Arial"/>
                <w:sz w:val="18"/>
                <w:szCs w:val="18"/>
                <w:u w:val="single"/>
              </w:rPr>
              <w:t>Kryterium podlega korekcie/uzupełnieniu w zakresie wskazanym w Regulaminie konkursu.</w:t>
            </w:r>
          </w:p>
          <w:p w:rsidR="00B1023B" w:rsidRDefault="00B1023B" w:rsidP="00B1023B">
            <w:pPr>
              <w:jc w:val="both"/>
              <w:rPr>
                <w:rFonts w:ascii="Arial" w:hAnsi="Arial" w:cs="Arial"/>
                <w:sz w:val="18"/>
                <w:szCs w:val="18"/>
              </w:rPr>
            </w:pPr>
          </w:p>
          <w:p w:rsidR="00B1023B"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p w:rsidR="00B1023B" w:rsidRPr="003B4393"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3613E6" w:rsidRDefault="00B1023B" w:rsidP="00F13961">
            <w:pPr>
              <w:pStyle w:val="Akapitzlist"/>
              <w:numPr>
                <w:ilvl w:val="0"/>
                <w:numId w:val="309"/>
              </w:numPr>
              <w:jc w:val="both"/>
              <w:rPr>
                <w:rFonts w:ascii="Arial" w:hAnsi="Arial" w:cs="Arial"/>
                <w:sz w:val="18"/>
                <w:szCs w:val="18"/>
              </w:rPr>
            </w:pPr>
            <w:r w:rsidRPr="003613E6">
              <w:rPr>
                <w:rFonts w:ascii="Arial" w:hAnsi="Arial" w:cs="Arial"/>
                <w:sz w:val="18"/>
                <w:szCs w:val="18"/>
              </w:rPr>
              <w:t xml:space="preserve">Okres realizacji projektu </w:t>
            </w:r>
            <w:r w:rsidRPr="00A125D1">
              <w:rPr>
                <w:rFonts w:ascii="Arial" w:hAnsi="Arial" w:cs="Arial"/>
                <w:sz w:val="18"/>
                <w:szCs w:val="18"/>
              </w:rPr>
              <w:t>trwa nie dłużej niż do 31.12.2022 r.</w:t>
            </w:r>
          </w:p>
          <w:p w:rsidR="00B1023B" w:rsidRPr="00EA0D37" w:rsidRDefault="00B1023B" w:rsidP="00B1023B">
            <w:pPr>
              <w:autoSpaceDE w:val="0"/>
              <w:autoSpaceDN w:val="0"/>
              <w:jc w:val="both"/>
              <w:rPr>
                <w:rFonts w:ascii="Arial" w:hAnsi="Arial" w:cs="Arial"/>
                <w:sz w:val="18"/>
                <w:szCs w:val="18"/>
              </w:rPr>
            </w:pPr>
            <w:r w:rsidRPr="003613E6">
              <w:rPr>
                <w:rFonts w:ascii="Arial" w:hAnsi="Arial" w:cs="Arial"/>
                <w:sz w:val="18"/>
                <w:szCs w:val="18"/>
              </w:rPr>
              <w:t>W zakresie kryterium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tc>
        <w:tc>
          <w:tcPr>
            <w:tcW w:w="1732" w:type="pct"/>
            <w:gridSpan w:val="7"/>
            <w:tcBorders>
              <w:top w:val="single" w:sz="6" w:space="0" w:color="auto"/>
            </w:tcBorders>
            <w:vAlign w:val="center"/>
          </w:tcPr>
          <w:p w:rsidR="00B1023B" w:rsidRPr="003B4393" w:rsidRDefault="00B1023B" w:rsidP="00B1023B">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w:t>
            </w:r>
            <w:r>
              <w:rPr>
                <w:rFonts w:ascii="Arial" w:hAnsi="Arial" w:cs="Arial"/>
                <w:color w:val="auto"/>
                <w:sz w:val="18"/>
                <w:szCs w:val="18"/>
              </w:rPr>
              <w:t xml:space="preserve">realizację założeń </w:t>
            </w:r>
            <w:r w:rsidRPr="003B4393">
              <w:rPr>
                <w:rFonts w:ascii="Arial" w:hAnsi="Arial" w:cs="Arial"/>
                <w:color w:val="auto"/>
                <w:sz w:val="18"/>
                <w:szCs w:val="18"/>
              </w:rPr>
              <w:t xml:space="preserve"> Regionaln</w:t>
            </w:r>
            <w:r>
              <w:rPr>
                <w:rFonts w:ascii="Arial" w:hAnsi="Arial" w:cs="Arial"/>
                <w:color w:val="auto"/>
                <w:sz w:val="18"/>
                <w:szCs w:val="18"/>
              </w:rPr>
              <w:t>ego Programu Zdrowotnego w możliwym terminie</w:t>
            </w:r>
            <w:r w:rsidRPr="003B4393">
              <w:rPr>
                <w:rFonts w:ascii="Arial" w:hAnsi="Arial" w:cs="Arial"/>
                <w:color w:val="auto"/>
                <w:sz w:val="18"/>
                <w:szCs w:val="18"/>
              </w:rPr>
              <w:t xml:space="preserve">. Proponowany czas realizacji projektu pozwoli Projektodawcom na precyzyjne zaplanowanie przedsięwzięć, co wpłynie na zwiększenie efektywności oraz sprawne rozliczenie finansowe </w:t>
            </w:r>
          </w:p>
          <w:p w:rsidR="00B1023B" w:rsidRPr="003B4393" w:rsidRDefault="00B1023B" w:rsidP="00B1023B">
            <w:pPr>
              <w:jc w:val="both"/>
              <w:rPr>
                <w:rFonts w:ascii="Arial" w:hAnsi="Arial" w:cs="Arial"/>
                <w:sz w:val="18"/>
                <w:szCs w:val="18"/>
              </w:rPr>
            </w:pPr>
            <w:r w:rsidRPr="003B4393">
              <w:rPr>
                <w:rFonts w:ascii="Arial" w:hAnsi="Arial" w:cs="Arial"/>
                <w:sz w:val="18"/>
                <w:szCs w:val="18"/>
              </w:rPr>
              <w:t xml:space="preserve">wdrażanych projektów. </w:t>
            </w:r>
          </w:p>
          <w:p w:rsidR="00B1023B" w:rsidRPr="003B4393" w:rsidRDefault="00B1023B" w:rsidP="00B1023B">
            <w:pPr>
              <w:jc w:val="both"/>
              <w:rPr>
                <w:rFonts w:ascii="Arial" w:hAnsi="Arial" w:cs="Arial"/>
                <w:sz w:val="18"/>
                <w:szCs w:val="18"/>
              </w:rPr>
            </w:pPr>
          </w:p>
          <w:p w:rsidR="00B1023B" w:rsidRPr="003B4393" w:rsidRDefault="00B1023B" w:rsidP="00B1023B">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862E90">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09"/>
              </w:numPr>
              <w:spacing w:before="40" w:after="40" w:line="276" w:lineRule="auto"/>
              <w:contextualSpacing/>
              <w:jc w:val="both"/>
              <w:rPr>
                <w:rFonts w:ascii="Arial" w:hAnsi="Arial" w:cs="Arial"/>
                <w:sz w:val="18"/>
                <w:szCs w:val="18"/>
              </w:rPr>
            </w:pPr>
            <w:r w:rsidRPr="00437307">
              <w:rPr>
                <w:rFonts w:ascii="Arial" w:eastAsiaTheme="majorEastAsia" w:hAnsi="Arial" w:cs="Arial"/>
                <w:bCs/>
                <w:sz w:val="18"/>
                <w:szCs w:val="18"/>
              </w:rPr>
              <w:t>Projektodawca</w:t>
            </w:r>
            <w:r w:rsidRPr="00437307">
              <w:rPr>
                <w:rFonts w:ascii="Arial" w:hAnsi="Arial" w:cs="Arial"/>
                <w:sz w:val="18"/>
                <w:szCs w:val="18"/>
              </w:rPr>
              <w:t xml:space="preserve"> wniesie wkład własny w wysokości nie mniejszej niż 10% wartości projektu, zgodnie z zapisami zawartymi w Szczegółowym Opisie Osi Priorytetowych Regionalnego Programu Operacyjnego Województwa Zachodniopomorskiego 2014-2020.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p w:rsidR="00B1023B" w:rsidRPr="003B4393" w:rsidRDefault="00B1023B" w:rsidP="00B1023B">
            <w:pPr>
              <w:rPr>
                <w:rFonts w:ascii="Arial" w:hAnsi="Arial" w:cs="Arial"/>
                <w:sz w:val="18"/>
                <w:szCs w:val="18"/>
              </w:rPr>
            </w:pPr>
          </w:p>
          <w:p w:rsidR="00B1023B" w:rsidRPr="003B4393" w:rsidRDefault="00B1023B" w:rsidP="00B1023B">
            <w:pPr>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wprowadzono celem zaangażowania potencjału tak społecznego jak i finansowego projektodawcy/partnera na rzecz budowania trwałych efektów </w:t>
            </w:r>
            <w:r w:rsidRPr="00437307">
              <w:rPr>
                <w:rFonts w:ascii="Arial" w:hAnsi="Arial" w:cs="Arial"/>
                <w:sz w:val="18"/>
                <w:szCs w:val="18"/>
              </w:rPr>
              <w:br/>
              <w:t>w poszczególnych obszarach interwencji EFS poprzez zwiększenie partycypacji projektodawcy/partnera w budżecie projektu EFS w ramach wkładu własnego.</w:t>
            </w:r>
          </w:p>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Partycypacja projektodawcy/partnera </w:t>
            </w:r>
            <w:r w:rsidRPr="00437307">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zostanie zweryfikowane na podstawie treści wniosku o dofinansowanie</w:t>
            </w:r>
            <w:r w:rsidRPr="00EA0D37">
              <w:rPr>
                <w:rFonts w:ascii="Arial" w:hAnsi="Arial" w:cs="Arial"/>
                <w:sz w:val="18"/>
                <w:szCs w:val="18"/>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p w:rsidR="00B1023B" w:rsidRPr="00432A51" w:rsidRDefault="00B1023B" w:rsidP="00B1023B">
            <w:pPr>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jc w:val="both"/>
              <w:rPr>
                <w:rFonts w:ascii="Arial" w:hAnsi="Arial" w:cs="Arial"/>
                <w:sz w:val="18"/>
                <w:szCs w:val="18"/>
              </w:rPr>
            </w:pPr>
            <w:r w:rsidRPr="00437307">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B1023B" w:rsidRPr="00432A51" w:rsidTr="00B1023B">
        <w:trPr>
          <w:cantSplit/>
          <w:trHeight w:val="3529"/>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w:t>
            </w: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weryfikowane będzie na podstawie treści wniosku o dofinansowanie.</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87"/>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FFFFFF" w:themeFill="background1"/>
            <w:vAlign w:val="center"/>
          </w:tcPr>
          <w:p w:rsidR="00B1023B" w:rsidRPr="00437307" w:rsidRDefault="00B1023B" w:rsidP="00F13961">
            <w:pPr>
              <w:pStyle w:val="Akapitzlist"/>
              <w:numPr>
                <w:ilvl w:val="0"/>
                <w:numId w:val="310"/>
              </w:numPr>
              <w:ind w:left="342" w:hanging="342"/>
              <w:jc w:val="both"/>
              <w:rPr>
                <w:rFonts w:ascii="Arial" w:hAnsi="Arial" w:cs="Arial"/>
                <w:sz w:val="18"/>
                <w:szCs w:val="18"/>
              </w:rPr>
            </w:pPr>
            <w:r w:rsidRPr="00437307">
              <w:rPr>
                <w:rFonts w:ascii="Arial" w:hAnsi="Arial" w:cs="Arial"/>
                <w:sz w:val="18"/>
                <w:szCs w:val="18"/>
              </w:rPr>
              <w:t>Projektodawca/Partner  nie  jest  realizatorem  analogicznego  programu  zdrowotnego  lub  programu polityki zdrowotnej realizowanego w ramach POWER.</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Uzasadnienie:</w:t>
            </w:r>
          </w:p>
          <w:p w:rsidR="00B1023B" w:rsidRPr="00437307" w:rsidRDefault="00B1023B" w:rsidP="00B1023B">
            <w:pPr>
              <w:jc w:val="both"/>
              <w:rPr>
                <w:rFonts w:ascii="Arial" w:hAnsi="Arial" w:cs="Arial"/>
                <w:sz w:val="18"/>
                <w:szCs w:val="18"/>
              </w:rPr>
            </w:pPr>
          </w:p>
        </w:tc>
        <w:tc>
          <w:tcPr>
            <w:tcW w:w="1732" w:type="pct"/>
            <w:gridSpan w:val="7"/>
            <w:tcBorders>
              <w:top w:val="single" w:sz="6" w:space="0" w:color="auto"/>
            </w:tcBorders>
            <w:vAlign w:val="center"/>
          </w:tcPr>
          <w:p w:rsidR="00B1023B" w:rsidRPr="00437307" w:rsidRDefault="00B1023B" w:rsidP="00B1023B">
            <w:pPr>
              <w:jc w:val="both"/>
              <w:rPr>
                <w:rFonts w:ascii="Arial" w:hAnsi="Arial" w:cs="Arial"/>
                <w:sz w:val="18"/>
                <w:szCs w:val="18"/>
              </w:rPr>
            </w:pPr>
            <w:r w:rsidRPr="00437307">
              <w:rPr>
                <w:rFonts w:ascii="Arial" w:hAnsi="Arial" w:cs="Arial"/>
                <w:sz w:val="18"/>
                <w:szCs w:val="18"/>
              </w:rPr>
              <w:t xml:space="preserve">Kryterium ma na celu zapewnienie demarkacji wsparcia pomiędzy POWER a RPO WZ. </w:t>
            </w:r>
          </w:p>
          <w:p w:rsidR="00B1023B" w:rsidRPr="00437307" w:rsidRDefault="00B1023B" w:rsidP="00B1023B">
            <w:pPr>
              <w:jc w:val="both"/>
            </w:pPr>
            <w:r w:rsidRPr="00437307">
              <w:rPr>
                <w:rFonts w:ascii="Arial" w:hAnsi="Arial" w:cs="Arial"/>
                <w:sz w:val="18"/>
                <w:szCs w:val="18"/>
              </w:rPr>
              <w:t>Kryterium będzie weryfikowane na podstawie treści wniosku o dofinansowanie projektu.</w:t>
            </w:r>
            <w:r w:rsidRPr="00437307">
              <w:t xml:space="preserve"> </w:t>
            </w:r>
          </w:p>
          <w:p w:rsidR="00B1023B" w:rsidRPr="00437307" w:rsidRDefault="00B1023B" w:rsidP="00B1023B">
            <w:pPr>
              <w:jc w:val="both"/>
              <w:rPr>
                <w:rFonts w:ascii="Arial" w:hAnsi="Arial" w:cs="Arial"/>
                <w:sz w:val="18"/>
                <w:szCs w:val="18"/>
              </w:rPr>
            </w:pP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p w:rsidR="00B1023B" w:rsidRPr="00432A51" w:rsidRDefault="00B1023B" w:rsidP="00B1023B">
            <w:pPr>
              <w:jc w:val="both"/>
              <w:rPr>
                <w:rFonts w:ascii="Arial" w:hAnsi="Arial" w:cs="Arial"/>
                <w:sz w:val="18"/>
                <w:szCs w:val="18"/>
              </w:rPr>
            </w:pP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Height w:val="553"/>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auto"/>
            <w:vAlign w:val="center"/>
          </w:tcPr>
          <w:p w:rsidR="00B1023B" w:rsidRPr="00437307" w:rsidRDefault="00B1023B" w:rsidP="00F13961">
            <w:pPr>
              <w:pStyle w:val="Akapitzlist"/>
              <w:numPr>
                <w:ilvl w:val="0"/>
                <w:numId w:val="310"/>
              </w:numPr>
              <w:ind w:left="256" w:hanging="142"/>
              <w:jc w:val="both"/>
              <w:rPr>
                <w:rFonts w:ascii="Arial" w:hAnsi="Arial" w:cs="Arial"/>
                <w:sz w:val="18"/>
                <w:szCs w:val="18"/>
              </w:rPr>
            </w:pPr>
            <w:r w:rsidRPr="00437307">
              <w:rPr>
                <w:rFonts w:ascii="Arial" w:hAnsi="Arial" w:cs="Arial"/>
                <w:sz w:val="18"/>
                <w:szCs w:val="18"/>
              </w:rPr>
              <w:t>Koszty bezpośrednie projektu nie są rozliczane w całości kwotami ryczałtowymi określonymi przez beneficjenta.</w:t>
            </w:r>
          </w:p>
        </w:tc>
      </w:tr>
      <w:tr w:rsidR="00B1023B" w:rsidRPr="00432A51" w:rsidTr="00B1023B">
        <w:trPr>
          <w:cantSplit/>
          <w:trHeight w:val="1970"/>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top w:val="single" w:sz="6" w:space="0" w:color="auto"/>
            </w:tcBorders>
            <w:shd w:val="clear" w:color="auto" w:fill="CCFFCC"/>
            <w:vAlign w:val="center"/>
          </w:tcPr>
          <w:p w:rsidR="00B1023B" w:rsidRPr="003B4393" w:rsidRDefault="00B1023B" w:rsidP="00B1023B">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B1023B" w:rsidRPr="00437307" w:rsidRDefault="00B1023B" w:rsidP="00B1023B">
            <w:pPr>
              <w:autoSpaceDE w:val="0"/>
              <w:autoSpaceDN w:val="0"/>
              <w:adjustRightInd w:val="0"/>
              <w:jc w:val="both"/>
              <w:rPr>
                <w:rFonts w:ascii="Arial" w:hAnsi="Arial" w:cs="Arial"/>
                <w:sz w:val="18"/>
                <w:szCs w:val="18"/>
              </w:rPr>
            </w:pPr>
            <w:r w:rsidRPr="00437307">
              <w:rPr>
                <w:rFonts w:ascii="Arial" w:hAnsi="Arial" w:cs="Arial"/>
                <w:sz w:val="18"/>
                <w:szCs w:val="18"/>
              </w:rPr>
              <w:t>Metoda rozliczania kosztów bezpośrednich z zastosowaniem kwot ryczałtowych określonych przez beneficjenta nie ma zastosowani</w:t>
            </w:r>
            <w:r w:rsidRPr="00EA0D37">
              <w:rPr>
                <w:rFonts w:ascii="Arial" w:hAnsi="Arial" w:cs="Arial"/>
                <w:sz w:val="18"/>
                <w:szCs w:val="18"/>
              </w:rPr>
              <w:t>a</w:t>
            </w:r>
            <w:r w:rsidRPr="00437307">
              <w:rPr>
                <w:rFonts w:ascii="Arial" w:hAnsi="Arial" w:cs="Arial"/>
                <w:sz w:val="18"/>
                <w:szCs w:val="18"/>
              </w:rPr>
              <w:t xml:space="preserve"> w ramach danego naboru.</w:t>
            </w:r>
            <w:r w:rsidRPr="00437307">
              <w:rPr>
                <w:rFonts w:ascii="Arial" w:hAnsi="Arial" w:cs="Arial"/>
                <w:sz w:val="18"/>
                <w:szCs w:val="18"/>
                <w:vertAlign w:val="superscript"/>
              </w:rPr>
              <w:footnoteReference w:id="27"/>
            </w:r>
            <w:r w:rsidRPr="00437307">
              <w:rPr>
                <w:rFonts w:ascii="Arial" w:hAnsi="Arial" w:cs="Arial"/>
                <w:sz w:val="18"/>
                <w:szCs w:val="18"/>
                <w:vertAlign w:val="superscript"/>
              </w:rPr>
              <w:t>.</w:t>
            </w:r>
          </w:p>
          <w:p w:rsidR="00B1023B" w:rsidRPr="00437307" w:rsidRDefault="00B1023B" w:rsidP="00B1023B">
            <w:pPr>
              <w:jc w:val="both"/>
              <w:rPr>
                <w:rFonts w:ascii="Arial" w:hAnsi="Arial" w:cs="Arial"/>
                <w:sz w:val="18"/>
                <w:szCs w:val="18"/>
              </w:rPr>
            </w:pPr>
          </w:p>
          <w:p w:rsidR="00B1023B" w:rsidRPr="00437307" w:rsidRDefault="00B1023B" w:rsidP="00B1023B">
            <w:pPr>
              <w:jc w:val="both"/>
              <w:rPr>
                <w:rFonts w:ascii="Arial" w:hAnsi="Arial" w:cs="Arial"/>
                <w:sz w:val="18"/>
                <w:szCs w:val="18"/>
              </w:rPr>
            </w:pPr>
            <w:r w:rsidRPr="00437307">
              <w:rPr>
                <w:rFonts w:ascii="Arial" w:hAnsi="Arial" w:cs="Arial"/>
                <w:sz w:val="18"/>
                <w:szCs w:val="18"/>
              </w:rPr>
              <w:t>Kryterium będzie weryfikowane na etapie KOP</w:t>
            </w:r>
            <w:r w:rsidRPr="00437307">
              <w:rPr>
                <w:rFonts w:ascii="Myriad Pro" w:hAnsi="Myriad Pro"/>
                <w:sz w:val="20"/>
                <w:szCs w:val="20"/>
              </w:rPr>
              <w:t>.</w:t>
            </w:r>
          </w:p>
        </w:tc>
        <w:tc>
          <w:tcPr>
            <w:tcW w:w="906" w:type="pct"/>
            <w:gridSpan w:val="4"/>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D0679A">
              <w:rPr>
                <w:rFonts w:ascii="Arial" w:hAnsi="Arial" w:cs="Arial"/>
                <w:sz w:val="18"/>
                <w:szCs w:val="18"/>
              </w:rPr>
              <w:t>Stosuje się do typów projektów (nr)</w:t>
            </w:r>
          </w:p>
        </w:tc>
        <w:tc>
          <w:tcPr>
            <w:tcW w:w="504" w:type="pct"/>
            <w:gridSpan w:val="4"/>
            <w:tcBorders>
              <w:top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4142" w:type="pct"/>
            <w:gridSpan w:val="17"/>
            <w:tcBorders>
              <w:top w:val="single" w:sz="6" w:space="0" w:color="auto"/>
            </w:tcBorders>
            <w:shd w:val="clear" w:color="auto" w:fill="CCFFCC"/>
            <w:vAlign w:val="center"/>
          </w:tcPr>
          <w:p w:rsidR="00B1023B" w:rsidRPr="00437307" w:rsidRDefault="00B1023B" w:rsidP="00B1023B">
            <w:pPr>
              <w:jc w:val="center"/>
              <w:rPr>
                <w:rFonts w:ascii="Arial" w:hAnsi="Arial" w:cs="Arial"/>
                <w:sz w:val="18"/>
                <w:szCs w:val="18"/>
              </w:rPr>
            </w:pPr>
            <w:r w:rsidRPr="00437307">
              <w:rPr>
                <w:rFonts w:ascii="Arial" w:hAnsi="Arial" w:cs="Arial"/>
                <w:b/>
                <w:sz w:val="18"/>
                <w:szCs w:val="18"/>
              </w:rPr>
              <w:t>Kryteria premiujące</w:t>
            </w:r>
          </w:p>
        </w:tc>
      </w:tr>
      <w:tr w:rsidR="00B1023B" w:rsidRPr="00432A51" w:rsidTr="00B1023B">
        <w:trPr>
          <w:cantSplit/>
          <w:trHeight w:val="601"/>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437307" w:rsidRDefault="00B1023B" w:rsidP="00F13961">
            <w:pPr>
              <w:pStyle w:val="Akapitzlist"/>
              <w:numPr>
                <w:ilvl w:val="0"/>
                <w:numId w:val="311"/>
              </w:numPr>
              <w:spacing w:before="40" w:after="40"/>
              <w:jc w:val="both"/>
              <w:rPr>
                <w:rFonts w:ascii="Arial" w:hAnsi="Arial" w:cs="Arial"/>
                <w:sz w:val="18"/>
                <w:szCs w:val="18"/>
              </w:rPr>
            </w:pPr>
            <w:r w:rsidRPr="00437307">
              <w:rPr>
                <w:rFonts w:ascii="Arial" w:hAnsi="Arial" w:cs="Arial"/>
                <w:sz w:val="18"/>
                <w:szCs w:val="18"/>
              </w:rPr>
              <w:t xml:space="preserve">Projektodawca lub Partner (jeśli dotyczy) posiada co najmniej 3-letnie doświadczenie w </w:t>
            </w:r>
            <w:r w:rsidRPr="00EA0D37">
              <w:rPr>
                <w:rFonts w:ascii="Arial" w:hAnsi="Arial" w:cs="Arial"/>
                <w:sz w:val="18"/>
                <w:szCs w:val="18"/>
              </w:rPr>
              <w:t>zapobieganiu problemowi zdrowotnemu</w:t>
            </w:r>
            <w:r w:rsidRPr="00437307">
              <w:rPr>
                <w:rFonts w:ascii="Arial" w:hAnsi="Arial" w:cs="Arial"/>
                <w:sz w:val="18"/>
                <w:szCs w:val="18"/>
              </w:rPr>
              <w:t xml:space="preserve">, którego dotyczy RPZ. </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spacing w:before="40" w:after="40"/>
              <w:jc w:val="both"/>
              <w:rPr>
                <w:rFonts w:ascii="Arial" w:hAnsi="Arial" w:cs="Arial"/>
                <w:sz w:val="18"/>
                <w:szCs w:val="18"/>
              </w:rPr>
            </w:pPr>
            <w:r w:rsidRPr="009F6A46">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B1023B" w:rsidRPr="00EA0D37" w:rsidRDefault="00B1023B" w:rsidP="00B1023B">
            <w:pPr>
              <w:spacing w:before="40" w:after="40"/>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top w:val="single" w:sz="6" w:space="0" w:color="auto"/>
              <w:bottom w:val="single" w:sz="6" w:space="0" w:color="auto"/>
            </w:tcBorders>
            <w:shd w:val="clear" w:color="auto" w:fill="FFFFFF" w:themeFill="background1"/>
            <w:vAlign w:val="center"/>
          </w:tcPr>
          <w:p w:rsidR="00B1023B" w:rsidRPr="00234687" w:rsidRDefault="00B1023B" w:rsidP="00F13961">
            <w:pPr>
              <w:pStyle w:val="Akapitzlist"/>
              <w:numPr>
                <w:ilvl w:val="0"/>
                <w:numId w:val="311"/>
              </w:numPr>
              <w:jc w:val="both"/>
              <w:rPr>
                <w:rFonts w:ascii="Arial" w:hAnsi="Arial" w:cs="Arial"/>
                <w:sz w:val="18"/>
                <w:szCs w:val="18"/>
              </w:rPr>
            </w:pPr>
            <w:r w:rsidRPr="00234687">
              <w:rPr>
                <w:rFonts w:ascii="Arial" w:hAnsi="Arial" w:cs="Arial"/>
                <w:sz w:val="18"/>
                <w:szCs w:val="18"/>
              </w:rPr>
              <w:t xml:space="preserve"> </w:t>
            </w:r>
            <w:r>
              <w:t xml:space="preserve"> </w:t>
            </w:r>
            <w:r w:rsidRPr="00234687">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906" w:type="pct"/>
            <w:gridSpan w:val="4"/>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b/>
                <w:sz w:val="18"/>
                <w:szCs w:val="18"/>
              </w:rPr>
            </w:pPr>
            <w:r>
              <w:rPr>
                <w:rFonts w:ascii="Arial" w:hAnsi="Arial" w:cs="Arial"/>
                <w:b/>
                <w:sz w:val="18"/>
                <w:szCs w:val="18"/>
              </w:rPr>
              <w:t>5</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437307" w:rsidRDefault="00B1023B" w:rsidP="00B1023B">
            <w:pPr>
              <w:ind w:left="466" w:hanging="426"/>
              <w:jc w:val="both"/>
              <w:rPr>
                <w:rFonts w:ascii="Arial" w:hAnsi="Arial" w:cs="Arial"/>
                <w:sz w:val="18"/>
                <w:szCs w:val="18"/>
              </w:rPr>
            </w:pPr>
            <w:r w:rsidRPr="00437307">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B1023B" w:rsidRPr="00D84A46" w:rsidRDefault="00B1023B" w:rsidP="00B1023B">
            <w:pPr>
              <w:jc w:val="both"/>
              <w:rPr>
                <w:rFonts w:ascii="Arial" w:hAnsi="Arial" w:cs="Arial"/>
                <w:sz w:val="18"/>
                <w:szCs w:val="18"/>
              </w:rPr>
            </w:pPr>
            <w:r w:rsidRPr="00D84A46">
              <w:rPr>
                <w:rFonts w:ascii="Arial" w:hAnsi="Arial" w:cs="Arial"/>
                <w:sz w:val="18"/>
                <w:szCs w:val="18"/>
              </w:rPr>
              <w:t>Włączenie do działań projektowych placówek podstawowej opieki zdrowotnej wpłynie na zwiększenie efektywności i jakości zaplanowanych w projekcie usług zdrowotnych.</w:t>
            </w:r>
          </w:p>
          <w:p w:rsidR="00B1023B" w:rsidRPr="00D84A46" w:rsidRDefault="00B1023B" w:rsidP="00B1023B">
            <w:pPr>
              <w:jc w:val="both"/>
              <w:rPr>
                <w:rFonts w:ascii="Arial" w:hAnsi="Arial" w:cs="Arial"/>
                <w:sz w:val="18"/>
                <w:szCs w:val="18"/>
              </w:rPr>
            </w:pPr>
            <w:r w:rsidRPr="00D84A46">
              <w:rPr>
                <w:rFonts w:ascii="Arial" w:hAnsi="Arial" w:cs="Arial"/>
                <w:sz w:val="18"/>
                <w:szCs w:val="18"/>
              </w:rPr>
              <w:t>Kryterium zostanie zweryfikowane na podstawie treści wniosku o dofinansowanie a także w oparciu o informacje zawarte na stronie NFZ zgodnie z linkiem:</w:t>
            </w:r>
          </w:p>
          <w:p w:rsidR="00B1023B" w:rsidRPr="00234687" w:rsidRDefault="00B1023B" w:rsidP="00B1023B">
            <w:pPr>
              <w:ind w:left="16" w:firstLine="24"/>
              <w:jc w:val="both"/>
              <w:rPr>
                <w:rFonts w:ascii="Arial" w:hAnsi="Arial" w:cs="Arial"/>
                <w:sz w:val="18"/>
                <w:szCs w:val="18"/>
              </w:rPr>
            </w:pPr>
            <w:r w:rsidRPr="00D84A46">
              <w:rPr>
                <w:rFonts w:ascii="Arial" w:hAnsi="Arial" w:cs="Arial"/>
                <w:sz w:val="18"/>
                <w:szCs w:val="18"/>
              </w:rPr>
              <w:t>http://www.nfz.gov.pl/o-nfz/informator-o-zawartych-umowach/</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left w:val="single" w:sz="4" w:space="0" w:color="auto"/>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right w:val="single" w:sz="4" w:space="0" w:color="auto"/>
            </w:tcBorders>
            <w:shd w:val="clear" w:color="auto" w:fill="auto"/>
            <w:vAlign w:val="center"/>
          </w:tcPr>
          <w:p w:rsidR="00B1023B" w:rsidRPr="00437307"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W ramach projektu realizowane jest wsparcie również w godzinach popołudniowych (po godzinie 16:00) i wieczornych oraz w soboty.</w:t>
            </w:r>
          </w:p>
        </w:tc>
        <w:tc>
          <w:tcPr>
            <w:tcW w:w="909" w:type="pct"/>
            <w:gridSpan w:val="5"/>
            <w:tcBorders>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1" w:type="pct"/>
            <w:gridSpan w:val="3"/>
            <w:tcBorders>
              <w:left w:val="single" w:sz="4" w:space="0" w:color="auto"/>
              <w:bottom w:val="single" w:sz="6" w:space="0" w:color="auto"/>
            </w:tcBorders>
            <w:shd w:val="clear" w:color="auto" w:fill="auto"/>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EA0D37" w:rsidRDefault="00B1023B" w:rsidP="00B1023B">
            <w:pPr>
              <w:ind w:left="466" w:hanging="426"/>
              <w:jc w:val="both"/>
              <w:rPr>
                <w:rFonts w:ascii="Arial" w:hAnsi="Arial" w:cs="Arial"/>
                <w:sz w:val="18"/>
                <w:szCs w:val="18"/>
                <w:highlight w:val="yellow"/>
              </w:rPr>
            </w:pPr>
            <w:r w:rsidRPr="009F6A46">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jc w:val="both"/>
              <w:rPr>
                <w:rFonts w:ascii="Arial" w:hAnsi="Arial" w:cs="Arial"/>
                <w:sz w:val="18"/>
                <w:szCs w:val="18"/>
              </w:rPr>
            </w:pPr>
            <w:r w:rsidRPr="009F6A46">
              <w:rPr>
                <w:rFonts w:ascii="Arial" w:hAnsi="Arial" w:cs="Arial"/>
                <w:sz w:val="18"/>
                <w:szCs w:val="18"/>
              </w:rPr>
              <w:t>Kryterium zapewni upowszechnienie</w:t>
            </w:r>
          </w:p>
          <w:p w:rsidR="00B1023B" w:rsidRPr="009F6A46" w:rsidRDefault="00B1023B" w:rsidP="00B1023B">
            <w:pPr>
              <w:jc w:val="both"/>
              <w:rPr>
                <w:rFonts w:ascii="Arial" w:hAnsi="Arial" w:cs="Arial"/>
                <w:sz w:val="18"/>
                <w:szCs w:val="18"/>
              </w:rPr>
            </w:pPr>
            <w:r w:rsidRPr="009F6A46">
              <w:rPr>
                <w:rFonts w:ascii="Arial" w:hAnsi="Arial" w:cs="Arial"/>
                <w:sz w:val="18"/>
                <w:szCs w:val="18"/>
              </w:rPr>
              <w:t>badań oraz większą dostępność do</w:t>
            </w:r>
          </w:p>
          <w:p w:rsidR="00B1023B" w:rsidRPr="009F6A46" w:rsidRDefault="00B1023B" w:rsidP="00B1023B">
            <w:pPr>
              <w:jc w:val="both"/>
              <w:rPr>
                <w:rFonts w:ascii="Arial" w:hAnsi="Arial" w:cs="Arial"/>
                <w:sz w:val="18"/>
                <w:szCs w:val="18"/>
              </w:rPr>
            </w:pPr>
            <w:r w:rsidRPr="009F6A46">
              <w:rPr>
                <w:rFonts w:ascii="Arial" w:hAnsi="Arial" w:cs="Arial"/>
                <w:sz w:val="18"/>
                <w:szCs w:val="18"/>
              </w:rPr>
              <w:t>wsparcia udzielanego na terenie województwa</w:t>
            </w:r>
          </w:p>
          <w:p w:rsidR="00B1023B" w:rsidRPr="009F6A46" w:rsidRDefault="00B1023B" w:rsidP="00B1023B">
            <w:pPr>
              <w:jc w:val="both"/>
              <w:rPr>
                <w:rFonts w:ascii="Arial" w:hAnsi="Arial" w:cs="Arial"/>
                <w:sz w:val="18"/>
                <w:szCs w:val="18"/>
              </w:rPr>
            </w:pPr>
            <w:r w:rsidRPr="009F6A46">
              <w:rPr>
                <w:rFonts w:ascii="Arial" w:hAnsi="Arial" w:cs="Arial"/>
                <w:sz w:val="18"/>
                <w:szCs w:val="18"/>
              </w:rPr>
              <w:t>zachodniopomorskiego.</w:t>
            </w:r>
          </w:p>
          <w:p w:rsidR="00B1023B" w:rsidRPr="009F6A46" w:rsidRDefault="00B1023B" w:rsidP="00B1023B">
            <w:pPr>
              <w:jc w:val="both"/>
              <w:rPr>
                <w:rFonts w:ascii="Arial" w:hAnsi="Arial" w:cs="Arial"/>
                <w:sz w:val="18"/>
                <w:szCs w:val="18"/>
              </w:rPr>
            </w:pPr>
          </w:p>
          <w:p w:rsidR="00B1023B" w:rsidRPr="00EA0D37" w:rsidRDefault="00B1023B" w:rsidP="00B1023B">
            <w:pPr>
              <w:jc w:val="both"/>
              <w:rPr>
                <w:rFonts w:ascii="Arial" w:hAnsi="Arial" w:cs="Arial"/>
                <w:sz w:val="18"/>
                <w:szCs w:val="18"/>
                <w:highlight w:val="yellow"/>
              </w:rPr>
            </w:pPr>
            <w:r w:rsidRPr="009F6A46">
              <w:rPr>
                <w:rFonts w:ascii="Arial" w:hAnsi="Arial" w:cs="Arial"/>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vMerge w:val="restart"/>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3B4393" w:rsidRDefault="00B1023B" w:rsidP="00F13961">
            <w:pPr>
              <w:pStyle w:val="Akapitzlist"/>
              <w:numPr>
                <w:ilvl w:val="0"/>
                <w:numId w:val="311"/>
              </w:numPr>
              <w:ind w:left="360"/>
              <w:jc w:val="both"/>
              <w:rPr>
                <w:rFonts w:ascii="Arial" w:hAnsi="Arial" w:cs="Arial"/>
                <w:sz w:val="18"/>
                <w:szCs w:val="18"/>
              </w:rPr>
            </w:pPr>
            <w:r w:rsidRPr="00437307">
              <w:rPr>
                <w:rFonts w:ascii="Arial" w:hAnsi="Arial" w:cs="Arial"/>
                <w:sz w:val="18"/>
                <w:szCs w:val="18"/>
              </w:rPr>
              <w:t xml:space="preserve">Projektodawca od co najmniej 1 roku na dzień złożenia wniosku posiada siedzibę, </w:t>
            </w:r>
            <w:r w:rsidRPr="00437307">
              <w:rPr>
                <w:rFonts w:ascii="Arial" w:hAnsi="Arial" w:cs="Arial"/>
                <w:bCs/>
                <w:sz w:val="18"/>
                <w:szCs w:val="18"/>
              </w:rPr>
              <w:t>filię, delegaturę, oddział czy inną prawnie dozwoloną formę organizacyjną działalności podmiotu</w:t>
            </w:r>
            <w:r w:rsidRPr="00437307">
              <w:rPr>
                <w:rFonts w:ascii="Arial" w:hAnsi="Arial" w:cs="Arial"/>
                <w:sz w:val="18"/>
                <w:szCs w:val="18"/>
              </w:rPr>
              <w:t xml:space="preserve"> na terenie województwa zachodniopomorskiego.</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50EF7" w:rsidRDefault="00B1023B" w:rsidP="00B1023B">
            <w:pPr>
              <w:jc w:val="both"/>
              <w:rPr>
                <w:rFonts w:ascii="Arial" w:hAnsi="Arial" w:cs="Arial"/>
                <w:b/>
                <w:sz w:val="18"/>
                <w:szCs w:val="18"/>
              </w:rPr>
            </w:pPr>
            <w:r w:rsidRPr="00450EF7">
              <w:rPr>
                <w:rFonts w:ascii="Arial" w:hAnsi="Arial" w:cs="Arial"/>
                <w:b/>
                <w:sz w:val="18"/>
                <w:szCs w:val="18"/>
              </w:rPr>
              <w:t>10</w:t>
            </w:r>
          </w:p>
        </w:tc>
      </w:tr>
      <w:tr w:rsidR="00B1023B" w:rsidRPr="00432A51" w:rsidTr="00B1023B">
        <w:trPr>
          <w:cantSplit/>
        </w:trPr>
        <w:tc>
          <w:tcPr>
            <w:tcW w:w="858" w:type="pct"/>
            <w:gridSpan w:val="2"/>
            <w:vMerge/>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color w:val="auto"/>
                <w:sz w:val="18"/>
                <w:szCs w:val="18"/>
              </w:rPr>
              <w:t xml:space="preserve">Projektodawca jest zobowiązany do wskazania w treści wniosku o dofinansowanie deklaracji spełniania kryterium oraz </w:t>
            </w:r>
            <w:r w:rsidRPr="00437307">
              <w:rPr>
                <w:rFonts w:ascii="Arial" w:hAnsi="Arial" w:cs="Arial"/>
                <w:sz w:val="18"/>
                <w:szCs w:val="18"/>
              </w:rPr>
              <w:t xml:space="preserve">w przypadku gdy informacja ta  nie będzie możliwa  do weryfikacji w oparciu o powszechnie dostępne rejestry publiczne tj.:  KRS i CEIDG, </w:t>
            </w:r>
            <w:r w:rsidRPr="00437307">
              <w:rPr>
                <w:rFonts w:ascii="Arial" w:hAnsi="Arial" w:cs="Arial"/>
                <w:color w:val="auto"/>
                <w:sz w:val="18"/>
                <w:szCs w:val="18"/>
              </w:rPr>
              <w:t xml:space="preserve">przedłożenia wraz z wnioskiem dokumentu </w:t>
            </w:r>
            <w:r w:rsidRPr="00437307">
              <w:rPr>
                <w:rFonts w:ascii="Arial" w:hAnsi="Arial" w:cs="Arial"/>
                <w:sz w:val="18"/>
                <w:szCs w:val="18"/>
              </w:rPr>
              <w:t xml:space="preserve">wydanego przez właściwy organ administracji publicznej, </w:t>
            </w:r>
            <w:r w:rsidRPr="00437307">
              <w:rPr>
                <w:rFonts w:ascii="Arial" w:hAnsi="Arial" w:cs="Arial"/>
                <w:color w:val="auto"/>
                <w:sz w:val="18"/>
                <w:szCs w:val="18"/>
              </w:rPr>
              <w:t>potwierdzającego posiadanie od minimum 1 roku do dnia złożenia wniosku, siedziby i adresu podmiotu, oddziału, głównego miejsca wykonywania działalności lub dodatkowego miejsca wykonywania działalności na terenie województwa zachodniopomorskiego.</w:t>
            </w:r>
          </w:p>
          <w:p w:rsidR="00B1023B" w:rsidRPr="00437307" w:rsidRDefault="00B1023B" w:rsidP="00B1023B">
            <w:pPr>
              <w:rPr>
                <w:rFonts w:ascii="Arial" w:hAnsi="Arial" w:cs="Arial"/>
                <w:sz w:val="18"/>
                <w:szCs w:val="18"/>
              </w:rPr>
            </w:pPr>
            <w:r w:rsidRPr="0043730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1023B" w:rsidRPr="00437307" w:rsidRDefault="00B1023B" w:rsidP="00B1023B">
            <w:pPr>
              <w:rPr>
                <w:rFonts w:ascii="Arial" w:hAnsi="Arial" w:cs="Arial"/>
                <w:sz w:val="18"/>
                <w:szCs w:val="18"/>
              </w:rPr>
            </w:pPr>
            <w:r w:rsidRPr="00437307">
              <w:rPr>
                <w:rFonts w:ascii="Arial" w:hAnsi="Arial" w:cs="Arial"/>
                <w:sz w:val="18"/>
                <w:szCs w:val="18"/>
              </w:rPr>
              <w:t>Kryterium uznaje się za spełnione, w przypadku gdy Wnioskodawcą jest  podmiot, którego status prawny wynika z właściwych ustaw.</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B1023B" w:rsidRPr="00437307" w:rsidRDefault="00B1023B" w:rsidP="00B1023B">
            <w:pPr>
              <w:pStyle w:val="Default"/>
              <w:spacing w:before="20" w:after="20"/>
              <w:jc w:val="both"/>
              <w:rPr>
                <w:rFonts w:ascii="Arial" w:hAnsi="Arial" w:cs="Arial"/>
                <w:color w:val="auto"/>
                <w:sz w:val="18"/>
                <w:szCs w:val="18"/>
              </w:rPr>
            </w:pPr>
            <w:r w:rsidRPr="00437307">
              <w:rPr>
                <w:rFonts w:ascii="Arial" w:hAnsi="Arial" w:cs="Arial"/>
                <w:sz w:val="18"/>
                <w:szCs w:val="18"/>
              </w:rPr>
              <w:t>Weryfikacja spełnienia kryterium będzie możliwa na każdym etapie postępowania konkursowego.</w:t>
            </w:r>
          </w:p>
          <w:p w:rsidR="00B1023B" w:rsidRPr="00437307" w:rsidRDefault="00B1023B" w:rsidP="00B1023B">
            <w:pPr>
              <w:pStyle w:val="Default"/>
              <w:spacing w:before="20" w:after="20"/>
              <w:jc w:val="both"/>
              <w:rPr>
                <w:rFonts w:ascii="Arial" w:hAnsi="Arial" w:cs="Arial"/>
                <w:color w:val="auto"/>
                <w:sz w:val="18"/>
                <w:szCs w:val="18"/>
              </w:rPr>
            </w:pPr>
          </w:p>
          <w:p w:rsidR="00B1023B" w:rsidRPr="00437307" w:rsidRDefault="00B1023B" w:rsidP="00B1023B">
            <w:pPr>
              <w:pStyle w:val="Default"/>
              <w:spacing w:before="20" w:after="20"/>
              <w:jc w:val="both"/>
              <w:rPr>
                <w:rFonts w:ascii="Arial" w:hAnsi="Arial" w:cs="Arial"/>
                <w:sz w:val="18"/>
                <w:szCs w:val="18"/>
              </w:rPr>
            </w:pP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2732" w:type="pct"/>
            <w:gridSpan w:val="9"/>
            <w:tcBorders>
              <w:bottom w:val="single" w:sz="6" w:space="0" w:color="auto"/>
            </w:tcBorders>
            <w:shd w:val="clear" w:color="auto" w:fill="FFFFFF" w:themeFill="background1"/>
            <w:vAlign w:val="center"/>
          </w:tcPr>
          <w:p w:rsidR="00B1023B" w:rsidRPr="00437307" w:rsidRDefault="00B1023B" w:rsidP="00F13961">
            <w:pPr>
              <w:pStyle w:val="Default"/>
              <w:numPr>
                <w:ilvl w:val="0"/>
                <w:numId w:val="312"/>
              </w:numPr>
              <w:spacing w:before="20" w:after="20"/>
              <w:jc w:val="both"/>
              <w:rPr>
                <w:rFonts w:ascii="Arial" w:hAnsi="Arial" w:cs="Arial"/>
                <w:color w:val="auto"/>
                <w:sz w:val="18"/>
                <w:szCs w:val="18"/>
              </w:rPr>
            </w:pPr>
            <w:r w:rsidRPr="00437307">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b/>
                <w:sz w:val="18"/>
                <w:szCs w:val="18"/>
              </w:rPr>
              <w:t>LICZBA PUNKTÓW</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5</w:t>
            </w:r>
          </w:p>
        </w:tc>
      </w:tr>
      <w:tr w:rsidR="00B1023B" w:rsidRPr="00432A51" w:rsidTr="00B1023B">
        <w:trPr>
          <w:cantSplit/>
        </w:trPr>
        <w:tc>
          <w:tcPr>
            <w:tcW w:w="858" w:type="pct"/>
            <w:gridSpan w:val="2"/>
            <w:shd w:val="clear" w:color="auto" w:fill="CCFFCC"/>
            <w:vAlign w:val="center"/>
          </w:tcPr>
          <w:p w:rsidR="00B1023B" w:rsidRPr="00432A51" w:rsidRDefault="00B1023B" w:rsidP="00B1023B">
            <w:pPr>
              <w:jc w:val="both"/>
              <w:rPr>
                <w:rFonts w:ascii="Arial" w:hAnsi="Arial" w:cs="Arial"/>
                <w:sz w:val="18"/>
                <w:szCs w:val="18"/>
              </w:rPr>
            </w:pPr>
          </w:p>
        </w:tc>
        <w:tc>
          <w:tcPr>
            <w:tcW w:w="1000" w:type="pct"/>
            <w:gridSpan w:val="2"/>
            <w:tcBorders>
              <w:bottom w:val="single" w:sz="6" w:space="0" w:color="auto"/>
            </w:tcBorders>
            <w:shd w:val="clear" w:color="auto" w:fill="CCFFCC"/>
            <w:vAlign w:val="center"/>
          </w:tcPr>
          <w:p w:rsidR="00B1023B" w:rsidRPr="003B4393" w:rsidRDefault="00B1023B" w:rsidP="00B1023B">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B1023B" w:rsidRPr="009F6A46" w:rsidRDefault="00B1023B" w:rsidP="00B1023B">
            <w:pPr>
              <w:pStyle w:val="Default"/>
              <w:spacing w:before="20" w:after="20"/>
              <w:jc w:val="both"/>
              <w:rPr>
                <w:rFonts w:ascii="Arial" w:hAnsi="Arial" w:cs="Arial"/>
                <w:color w:val="auto"/>
                <w:sz w:val="18"/>
                <w:szCs w:val="18"/>
              </w:rPr>
            </w:pPr>
            <w:r w:rsidRPr="009F6A46">
              <w:rPr>
                <w:rFonts w:ascii="Arial" w:hAnsi="Arial" w:cs="Arial"/>
                <w:color w:val="auto"/>
                <w:sz w:val="18"/>
                <w:szCs w:val="18"/>
              </w:rPr>
              <w:t>Kryterium ma na celu promować partnerstwa z doświadczonymi organizacjami pozarządowymi w celu zapewnienia wysokiej jakości i kompleksowości udzielanego wsparcia.</w:t>
            </w:r>
          </w:p>
          <w:p w:rsidR="00B1023B" w:rsidRPr="00EA0D37" w:rsidRDefault="00B1023B" w:rsidP="00B1023B">
            <w:pPr>
              <w:pStyle w:val="Default"/>
              <w:spacing w:before="20" w:after="20"/>
              <w:jc w:val="both"/>
              <w:rPr>
                <w:rFonts w:ascii="Arial" w:hAnsi="Arial" w:cs="Arial"/>
                <w:color w:val="auto"/>
                <w:sz w:val="18"/>
                <w:szCs w:val="18"/>
                <w:highlight w:val="yellow"/>
              </w:rPr>
            </w:pPr>
            <w:r w:rsidRPr="009F6A46">
              <w:rPr>
                <w:rFonts w:ascii="Arial" w:hAnsi="Arial" w:cs="Arial"/>
                <w:color w:val="auto"/>
                <w:sz w:val="18"/>
                <w:szCs w:val="18"/>
              </w:rPr>
              <w:t>Kryterium weryfikowane będzie na podstawie treści wniosku o dofinansowanie.</w:t>
            </w:r>
          </w:p>
        </w:tc>
        <w:tc>
          <w:tcPr>
            <w:tcW w:w="906" w:type="pct"/>
            <w:gridSpan w:val="4"/>
            <w:tcBorders>
              <w:left w:val="single" w:sz="4" w:space="0" w:color="auto"/>
              <w:bottom w:val="single" w:sz="6" w:space="0" w:color="auto"/>
              <w:right w:val="single" w:sz="4"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Stosuje się do typów projektów (nr)</w:t>
            </w:r>
          </w:p>
        </w:tc>
        <w:tc>
          <w:tcPr>
            <w:tcW w:w="504" w:type="pct"/>
            <w:gridSpan w:val="4"/>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1</w:t>
            </w:r>
          </w:p>
        </w:tc>
      </w:tr>
      <w:tr w:rsidR="00B1023B" w:rsidRPr="00432A51" w:rsidTr="00B1023B">
        <w:trPr>
          <w:cantSplit/>
        </w:trPr>
        <w:tc>
          <w:tcPr>
            <w:tcW w:w="858" w:type="pct"/>
            <w:gridSpan w:val="2"/>
            <w:tcBorders>
              <w:bottom w:val="single" w:sz="6" w:space="0" w:color="auto"/>
            </w:tcBorders>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Kwalifikowalność wydatków</w:t>
            </w:r>
          </w:p>
        </w:tc>
        <w:tc>
          <w:tcPr>
            <w:tcW w:w="4142" w:type="pct"/>
            <w:gridSpan w:val="17"/>
            <w:tcBorders>
              <w:top w:val="single" w:sz="6" w:space="0" w:color="auto"/>
              <w:bottom w:val="single" w:sz="6" w:space="0" w:color="auto"/>
            </w:tcBorders>
            <w:shd w:val="clear" w:color="auto" w:fill="auto"/>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B1023B" w:rsidRPr="00432A51" w:rsidTr="00B1023B">
        <w:trPr>
          <w:cantSplit/>
        </w:trPr>
        <w:tc>
          <w:tcPr>
            <w:tcW w:w="5000" w:type="pct"/>
            <w:gridSpan w:val="19"/>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B1023B" w:rsidRPr="00432A51" w:rsidTr="00B1023B">
        <w:trPr>
          <w:cantSplit/>
          <w:trHeight w:val="236"/>
        </w:trPr>
        <w:tc>
          <w:tcPr>
            <w:tcW w:w="858"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Nazwa wskaźnika</w:t>
            </w:r>
          </w:p>
        </w:tc>
        <w:tc>
          <w:tcPr>
            <w:tcW w:w="1000" w:type="pct"/>
            <w:gridSpan w:val="2"/>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8"/>
            <w:vMerge w:val="restart"/>
            <w:tcBorders>
              <w:top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Wskaźnik realizujący ramy wykonania</w:t>
            </w:r>
          </w:p>
          <w:p w:rsidR="00B1023B" w:rsidRPr="00432A51" w:rsidRDefault="00B1023B" w:rsidP="00B1023B">
            <w:pPr>
              <w:jc w:val="both"/>
              <w:rPr>
                <w:rFonts w:ascii="Arial" w:hAnsi="Arial" w:cs="Arial"/>
                <w:sz w:val="18"/>
                <w:szCs w:val="18"/>
              </w:rPr>
            </w:pPr>
            <w:r w:rsidRPr="00432A51">
              <w:rPr>
                <w:rFonts w:ascii="Arial" w:hAnsi="Arial" w:cs="Arial"/>
                <w:sz w:val="18"/>
                <w:szCs w:val="18"/>
              </w:rPr>
              <w:t>T/N</w:t>
            </w:r>
          </w:p>
        </w:tc>
      </w:tr>
      <w:tr w:rsidR="00B1023B" w:rsidRPr="00432A51" w:rsidTr="00B1023B">
        <w:trPr>
          <w:cantSplit/>
          <w:trHeight w:val="236"/>
        </w:trPr>
        <w:tc>
          <w:tcPr>
            <w:tcW w:w="858"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1000" w:type="pct"/>
            <w:gridSpan w:val="2"/>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Wartość</w:t>
            </w:r>
          </w:p>
        </w:tc>
        <w:tc>
          <w:tcPr>
            <w:tcW w:w="1410" w:type="pct"/>
            <w:gridSpan w:val="8"/>
            <w:vMerge/>
            <w:tcBorders>
              <w:bottom w:val="single" w:sz="6" w:space="0" w:color="auto"/>
            </w:tcBorders>
            <w:shd w:val="clear" w:color="auto" w:fill="CCFFCC"/>
            <w:vAlign w:val="center"/>
          </w:tcPr>
          <w:p w:rsidR="00B1023B" w:rsidRPr="00432A51" w:rsidRDefault="00B1023B" w:rsidP="00B1023B">
            <w:pPr>
              <w:jc w:val="both"/>
              <w:rPr>
                <w:rFonts w:ascii="Arial" w:hAnsi="Arial" w:cs="Arial"/>
                <w:color w:val="FF0000"/>
                <w:sz w:val="18"/>
                <w:szCs w:val="18"/>
              </w:rPr>
            </w:pPr>
          </w:p>
        </w:tc>
      </w:tr>
      <w:tr w:rsidR="00B1023B" w:rsidRPr="00432A51" w:rsidTr="00B1023B">
        <w:trPr>
          <w:cantSplit/>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0" w:type="pct"/>
            <w:gridSpan w:val="2"/>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432A51" w:rsidRDefault="00B1023B" w:rsidP="00B1023B">
            <w:pPr>
              <w:jc w:val="both"/>
              <w:rPr>
                <w:rFonts w:ascii="Arial" w:hAnsi="Arial" w:cs="Arial"/>
                <w:sz w:val="18"/>
                <w:szCs w:val="18"/>
              </w:rPr>
            </w:pPr>
            <w:r>
              <w:rPr>
                <w:rFonts w:ascii="Arial" w:hAnsi="Arial" w:cs="Arial"/>
                <w:sz w:val="18"/>
                <w:szCs w:val="18"/>
              </w:rPr>
              <w:t>30</w:t>
            </w:r>
          </w:p>
        </w:tc>
        <w:tc>
          <w:tcPr>
            <w:tcW w:w="1410" w:type="pct"/>
            <w:gridSpan w:val="8"/>
            <w:tcBorders>
              <w:top w:val="single" w:sz="6" w:space="0" w:color="auto"/>
              <w:bottom w:val="single" w:sz="6" w:space="0" w:color="auto"/>
            </w:tcBorders>
            <w:shd w:val="clear" w:color="auto" w:fill="FFFFFF" w:themeFill="background1"/>
            <w:vAlign w:val="center"/>
          </w:tcPr>
          <w:p w:rsidR="00B1023B" w:rsidRPr="00432A51" w:rsidRDefault="00B1023B" w:rsidP="00B1023B">
            <w:pPr>
              <w:jc w:val="both"/>
              <w:rPr>
                <w:rFonts w:ascii="Arial" w:hAnsi="Arial" w:cs="Arial"/>
                <w:sz w:val="18"/>
                <w:szCs w:val="18"/>
              </w:rPr>
            </w:pPr>
            <w:r w:rsidRPr="00432A51">
              <w:rPr>
                <w:rFonts w:ascii="Arial" w:hAnsi="Arial" w:cs="Arial"/>
                <w:sz w:val="18"/>
                <w:szCs w:val="18"/>
              </w:rPr>
              <w:t>N</w:t>
            </w:r>
          </w:p>
        </w:tc>
      </w:tr>
      <w:tr w:rsidR="00B1023B" w:rsidTr="00B1023B">
        <w:trPr>
          <w:cantSplit/>
          <w:trHeight w:val="978"/>
        </w:trPr>
        <w:tc>
          <w:tcPr>
            <w:tcW w:w="858" w:type="pct"/>
            <w:gridSpan w:val="2"/>
            <w:tcBorders>
              <w:top w:val="single" w:sz="6" w:space="0" w:color="auto"/>
              <w:bottom w:val="single" w:sz="6" w:space="0" w:color="auto"/>
            </w:tcBorders>
            <w:vAlign w:val="center"/>
          </w:tcPr>
          <w:p w:rsidR="00B1023B" w:rsidRPr="00432A51" w:rsidRDefault="00B1023B" w:rsidP="00B1023B">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0" w:type="pct"/>
            <w:gridSpan w:val="2"/>
            <w:tcBorders>
              <w:top w:val="single" w:sz="6" w:space="0" w:color="auto"/>
              <w:bottom w:val="single" w:sz="6" w:space="0" w:color="auto"/>
            </w:tcBorders>
            <w:shd w:val="clear" w:color="auto" w:fill="FFFFFF" w:themeFill="background1"/>
            <w:vAlign w:val="center"/>
          </w:tcPr>
          <w:p w:rsidR="00B1023B" w:rsidRPr="00024FB2" w:rsidRDefault="0048770F" w:rsidP="00B1023B">
            <w:pPr>
              <w:jc w:val="both"/>
              <w:rPr>
                <w:rFonts w:ascii="Arial" w:hAnsi="Arial" w:cs="Arial"/>
                <w:sz w:val="18"/>
                <w:szCs w:val="18"/>
              </w:rPr>
            </w:pPr>
            <w:r w:rsidRPr="00024FB2">
              <w:rPr>
                <w:rFonts w:ascii="Arial" w:hAnsi="Arial" w:cs="Arial"/>
                <w:sz w:val="18"/>
                <w:szCs w:val="18"/>
              </w:rPr>
              <w:t>O</w:t>
            </w:r>
            <w:r w:rsidR="00B1023B" w:rsidRPr="00024FB2">
              <w:rPr>
                <w:rFonts w:ascii="Arial" w:hAnsi="Arial" w:cs="Arial"/>
                <w:sz w:val="18"/>
                <w:szCs w:val="18"/>
              </w:rPr>
              <w:t>soby</w:t>
            </w:r>
          </w:p>
        </w:tc>
        <w:tc>
          <w:tcPr>
            <w:tcW w:w="688" w:type="pct"/>
            <w:gridSpan w:val="3"/>
            <w:tcBorders>
              <w:top w:val="single" w:sz="6" w:space="0" w:color="auto"/>
              <w:bottom w:val="single" w:sz="6" w:space="0" w:color="auto"/>
            </w:tcBorders>
            <w:vAlign w:val="center"/>
          </w:tcPr>
          <w:p w:rsidR="00B1023B" w:rsidRPr="00024FB2" w:rsidRDefault="00B1023B" w:rsidP="00B1023B">
            <w:pPr>
              <w:jc w:val="both"/>
              <w:rPr>
                <w:rFonts w:ascii="Arial" w:hAnsi="Arial" w:cs="Arial"/>
                <w:sz w:val="18"/>
                <w:szCs w:val="18"/>
              </w:rPr>
            </w:pPr>
            <w:r w:rsidRPr="00024FB2">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B1023B" w:rsidRPr="00BF15FE" w:rsidRDefault="00B1023B" w:rsidP="00B1023B">
            <w:pPr>
              <w:jc w:val="both"/>
              <w:rPr>
                <w:rFonts w:ascii="Arial" w:hAnsi="Arial" w:cs="Arial"/>
                <w:sz w:val="18"/>
                <w:szCs w:val="18"/>
                <w:highlight w:val="yellow"/>
              </w:rPr>
            </w:pPr>
            <w:r w:rsidRPr="00B02FBC">
              <w:rPr>
                <w:rFonts w:ascii="Arial" w:hAnsi="Arial" w:cs="Arial"/>
                <w:sz w:val="18"/>
                <w:szCs w:val="18"/>
              </w:rPr>
              <w:t>5377</w:t>
            </w:r>
          </w:p>
        </w:tc>
        <w:tc>
          <w:tcPr>
            <w:tcW w:w="1410" w:type="pct"/>
            <w:gridSpan w:val="8"/>
            <w:tcBorders>
              <w:top w:val="single" w:sz="6" w:space="0" w:color="auto"/>
              <w:bottom w:val="single" w:sz="6" w:space="0" w:color="auto"/>
            </w:tcBorders>
            <w:shd w:val="clear" w:color="auto" w:fill="FFFFFF" w:themeFill="background1"/>
            <w:vAlign w:val="center"/>
          </w:tcPr>
          <w:p w:rsidR="00B1023B" w:rsidRPr="00DA13A5" w:rsidRDefault="00B1023B" w:rsidP="00B1023B">
            <w:pPr>
              <w:jc w:val="both"/>
              <w:rPr>
                <w:rFonts w:ascii="Arial" w:hAnsi="Arial" w:cs="Arial"/>
                <w:sz w:val="18"/>
                <w:szCs w:val="18"/>
              </w:rPr>
            </w:pPr>
            <w:r w:rsidRPr="00432A51">
              <w:rPr>
                <w:rFonts w:ascii="Arial" w:hAnsi="Arial" w:cs="Arial"/>
                <w:sz w:val="18"/>
                <w:szCs w:val="18"/>
              </w:rPr>
              <w:t>N</w:t>
            </w:r>
          </w:p>
        </w:tc>
      </w:tr>
    </w:tbl>
    <w:p w:rsidR="00B1023B" w:rsidRDefault="00B1023B" w:rsidP="00B1023B">
      <w:pPr>
        <w:spacing w:after="200" w:line="276" w:lineRule="auto"/>
        <w:contextualSpacing/>
        <w:jc w:val="both"/>
        <w:rPr>
          <w:rFonts w:ascii="Arial" w:hAnsi="Arial" w:cs="Arial"/>
          <w:sz w:val="20"/>
          <w:szCs w:val="20"/>
        </w:rPr>
      </w:pPr>
    </w:p>
    <w:p w:rsidR="00B1023B" w:rsidRPr="00CE6F01" w:rsidRDefault="00B1023B" w:rsidP="00B1023B">
      <w:pPr>
        <w:spacing w:after="200" w:line="276" w:lineRule="auto"/>
        <w:contextualSpacing/>
        <w:jc w:val="both"/>
        <w:rPr>
          <w:b/>
        </w:rPr>
      </w:pPr>
    </w:p>
    <w:p w:rsidR="00B1023B" w:rsidRDefault="00B1023B" w:rsidP="00B1023B">
      <w:pPr>
        <w:jc w:val="both"/>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Pr>
        <w:tabs>
          <w:tab w:val="left" w:pos="1110"/>
        </w:tabs>
        <w:rPr>
          <w:rFonts w:ascii="Arial" w:hAnsi="Arial" w:cs="Arial"/>
          <w:sz w:val="20"/>
          <w:szCs w:val="20"/>
        </w:rPr>
      </w:pPr>
    </w:p>
    <w:p w:rsidR="00B1023B" w:rsidRDefault="00B1023B" w:rsidP="00B1023B"/>
    <w:p w:rsidR="00B1023B" w:rsidRDefault="00B1023B" w:rsidP="00756D89">
      <w:pPr>
        <w:rPr>
          <w:b/>
        </w:rPr>
      </w:pPr>
    </w:p>
    <w:p w:rsidR="00B1023B" w:rsidRDefault="00B1023B" w:rsidP="0091392B">
      <w:pPr>
        <w:rPr>
          <w:b/>
        </w:rPr>
      </w:pPr>
    </w:p>
    <w:p w:rsidR="00F13961" w:rsidRDefault="00F13961" w:rsidP="0091392B">
      <w:pPr>
        <w:rPr>
          <w:ins w:id="103" w:author="Sims" w:date="2020-12-16T14:57:00Z"/>
          <w:rFonts w:ascii="Arial" w:hAnsi="Arial" w:cs="Arial"/>
          <w:b/>
          <w:sz w:val="40"/>
          <w:szCs w:val="40"/>
        </w:rPr>
      </w:pPr>
    </w:p>
    <w:p w:rsidR="00B1023B" w:rsidRDefault="00B1023B" w:rsidP="0091392B">
      <w:pPr>
        <w:rPr>
          <w:rFonts w:ascii="Arial" w:hAnsi="Arial" w:cs="Arial"/>
          <w:b/>
          <w:sz w:val="40"/>
          <w:szCs w:val="40"/>
        </w:rPr>
      </w:pPr>
    </w:p>
    <w:p w:rsidR="0048770F" w:rsidRDefault="0048770F" w:rsidP="00F13961">
      <w:pPr>
        <w:rPr>
          <w:rFonts w:ascii="Arial" w:hAnsi="Arial" w:cs="Arial"/>
          <w:b/>
          <w:sz w:val="40"/>
          <w:szCs w:val="40"/>
        </w:rPr>
      </w:pPr>
    </w:p>
    <w:p w:rsidR="0048770F" w:rsidRDefault="0048770F"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lastRenderedPageBreak/>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683C3D" w:rsidP="00C862FC">
            <w:pPr>
              <w:jc w:val="center"/>
              <w:rPr>
                <w:rFonts w:ascii="Arial" w:hAnsi="Arial" w:cs="Arial"/>
                <w:sz w:val="20"/>
                <w:szCs w:val="20"/>
              </w:rPr>
            </w:pPr>
            <w:hyperlink r:id="rId54"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 xml:space="preserve">e-mail: </w:t>
            </w:r>
            <w:hyperlink r:id="rId55" w:history="1">
              <w:r w:rsidR="00D043E3" w:rsidRPr="003B6C68">
                <w:rPr>
                  <w:rStyle w:val="Hipercze"/>
                  <w:rFonts w:ascii="Arial" w:hAnsi="Arial" w:cs="Arial"/>
                  <w:sz w:val="20"/>
                  <w:szCs w:val="20"/>
                </w:rPr>
                <w:t>martyna_jakubowska@wup.pl</w:t>
              </w:r>
            </w:hyperlink>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4A179D" w:rsidRDefault="007253DC" w:rsidP="004A179D">
            <w:pPr>
              <w:jc w:val="center"/>
              <w:rPr>
                <w:rFonts w:ascii="Arial" w:hAnsi="Arial" w:cs="Arial"/>
                <w:b/>
              </w:rPr>
            </w:pPr>
            <w:r w:rsidRPr="004A179D">
              <w:rPr>
                <w:rFonts w:ascii="Arial" w:hAnsi="Arial" w:cs="Arial"/>
                <w:b/>
              </w:rPr>
              <w:t>KARTA DZIAŁANIA</w:t>
            </w:r>
          </w:p>
          <w:p w:rsidR="007253DC" w:rsidRPr="004A179D" w:rsidRDefault="007253DC" w:rsidP="004A179D">
            <w:pPr>
              <w:pStyle w:val="Nagwek2"/>
              <w:jc w:val="center"/>
              <w:rPr>
                <w:b/>
                <w:sz w:val="20"/>
                <w:szCs w:val="20"/>
              </w:rPr>
            </w:pPr>
            <w:bookmarkStart w:id="104" w:name="_Toc59174361"/>
            <w:r w:rsidRPr="004A179D">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4A179D">
              <w:rPr>
                <w:b/>
                <w:sz w:val="20"/>
                <w:szCs w:val="20"/>
              </w:rPr>
              <w:t xml:space="preserve"> (projekty indywidualne – szpitale)</w:t>
            </w:r>
            <w:bookmarkEnd w:id="104"/>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9F615B" w:rsidRDefault="007253DC">
            <w:pPr>
              <w:pStyle w:val="Akapitzlist"/>
              <w:numPr>
                <w:ilvl w:val="0"/>
                <w:numId w:val="270"/>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Samodzielny Publiczny Wojewódzki Szpital Zespolony, ul. Arkońska 4, Szczecin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Szpital Wojewódzki im. Mikołaja Kopernika w Koszalinie, ul. Chałubińskiego 7, Koszalin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 xml:space="preserve">Wojewódzka Stacja Pogotowia Ratunkowego, ul. Mieszka I 33, Szczecin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p>
          <w:p w:rsidR="007253DC" w:rsidRPr="009B6EA5" w:rsidRDefault="007253DC" w:rsidP="00C862FC">
            <w:pPr>
              <w:pStyle w:val="Akapitzlist"/>
              <w:autoSpaceDE/>
              <w:autoSpaceDN/>
              <w:spacing w:after="200" w:line="276" w:lineRule="auto"/>
              <w:ind w:left="720"/>
              <w:contextualSpacing/>
              <w:rPr>
                <w:rFonts w:ascii="Arial" w:hAnsi="Arial" w:cs="Arial"/>
              </w:rPr>
            </w:pPr>
          </w:p>
          <w:p w:rsidR="007253DC" w:rsidRDefault="007253DC" w:rsidP="00C862FC">
            <w:pPr>
              <w:pStyle w:val="Akapitzlist"/>
              <w:autoSpaceDE/>
              <w:autoSpaceDN/>
              <w:spacing w:after="200" w:line="276" w:lineRule="auto"/>
              <w:ind w:left="720"/>
              <w:contextualSpacing/>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SP ZOZ 107 Szpital Wojskowy w Wałczu, ul. Kołobrzeska 44, Wałcz</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1 im. Prof. Tadeusza Sokołowskiego Pomorskiego Uniwersytetu Medycznego w Szczecinie, ul. Unii Lubelskiej 1,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2 Pomorskiego Uniwersytetu Medycznego w Szczecinie, ul. Powstańców Wielkopolskich 72,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Zespół Zakładów Opieki Zdrowotnej w Gryficach, ul. Niechorska 27, Gryfice</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Regionalny Szpital w Kołobrzegu, ul. Łopuskiego 31, Kołobrzeg</w:t>
            </w:r>
          </w:p>
          <w:p w:rsidR="007253DC"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w:t>
            </w:r>
            <w:r w:rsidRPr="00C50C83">
              <w:rPr>
                <w:rFonts w:ascii="Arial" w:hAnsi="Arial" w:cs="Arial"/>
                <w:b/>
                <w:i/>
                <w:szCs w:val="20"/>
              </w:rPr>
              <w:lastRenderedPageBreak/>
              <w:t>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Zachodniopomorskie Centrum Onkologii w Szczecinie, ul. </w:t>
            </w:r>
            <w:proofErr w:type="spellStart"/>
            <w:r w:rsidRPr="009B6EA5">
              <w:rPr>
                <w:rFonts w:ascii="Arial" w:hAnsi="Arial" w:cs="Arial"/>
              </w:rPr>
              <w:t>Strzałowska</w:t>
            </w:r>
            <w:proofErr w:type="spellEnd"/>
            <w:r w:rsidRPr="009B6EA5">
              <w:rPr>
                <w:rFonts w:ascii="Arial" w:hAnsi="Arial" w:cs="Arial"/>
              </w:rPr>
              <w:t xml:space="preserve"> 22,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w Choszcznie, ul. Niedziałkowskiego 4A</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Szpital Rejonowy w Nowogardzie, ul. Wojska Polskiego 7, Nowogard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Sławnie, ul. I Pułku Ułanów 9, Sławno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Pyrzycach, ul. Jana Pawła II 2, Pyrzyce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Wielospecjalistyczny Zakład Opieki Zdrowotnej w Stargardzie, ul. Wojska Polskiego 27, Stargard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109 Szpital Wojskowy z Przychodnią Samodzielny Publiczny Zakład Opieki Zdrowotnej, ul. Piotra Skargi 9-11,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Szczecinie, ul. Jagiellońska 44,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Koszalinie, ul. Szpitalna 2, Koszalin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Dębnie im. Świętej Matki Teresy z Kalkuty Spółka z ograniczoną odpowiedzialnością, ul. Kościuszki 58, Dębno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Szpitalne Centrum Medyczne w Goleniowie Spółka z ograniczoną odpowiedzialnością, ul. Nowogardzka 2, Goleniów</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Barlinek Spółka z ograniczoną odpowiedzialnością, ul. Szpitalna 10, Barlinek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Szpital Miejski im. Jana </w:t>
            </w:r>
            <w:proofErr w:type="spellStart"/>
            <w:r w:rsidRPr="009B6EA5">
              <w:rPr>
                <w:rFonts w:ascii="Arial" w:hAnsi="Arial" w:cs="Arial"/>
              </w:rPr>
              <w:t>Garduły</w:t>
            </w:r>
            <w:proofErr w:type="spellEnd"/>
            <w:r w:rsidRPr="009B6EA5">
              <w:rPr>
                <w:rFonts w:ascii="Arial" w:hAnsi="Arial" w:cs="Arial"/>
              </w:rPr>
              <w:t xml:space="preserve"> w Świnoujściu Spółka z ograniczoną odpowiedzialnością, ul. Mieszka I 7, Świnoujście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EMC Instytut Medyczny Spółka Akcyjna, ul. Pilczycka 144 - 148, Wrocław (Szpital Św. Jerzego w Kamieniu Pomorskim)</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Gryfinie" Spółka z ograniczoną odpowiedzialnością, ul. Parkowa 5, Gryfino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Szczecinku Spółka z ograniczoną odpowiedzialnością, ul. Kościuszki 38, Szczecinek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Regionalne Centrum Medyczne w Białogardzie Spółka z ograniczoną odpowiedzialnością, ul. Chopina 29, Białogard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Przyjazny Szpital w Połczynie Zdroju Spółka z ograniczoną odpowiedzialnością, ul. Szpitalna 5, Połczyn Zdrój</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"Szpitale Polskie" Spółka Akcyjna, ul. Ligocka 103, Katowice (Drawskie Centrum Specjalistyczne - placówka szpitalna Powiatu Drawskiego)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Szpital Specjalistyczny Ministerstwa Spraw Wewnętrznych i Administracji w Złocieńcu, Kańsko 1, Złocieniec</w:t>
            </w:r>
          </w:p>
          <w:p w:rsidR="007253DC" w:rsidRPr="00D575C6"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lastRenderedPageBreak/>
              <w:t>Wnioskodawcy, do których skierowane jest wsparcie</w:t>
            </w:r>
          </w:p>
        </w:tc>
        <w:tc>
          <w:tcPr>
            <w:tcW w:w="7241" w:type="dxa"/>
            <w:gridSpan w:val="8"/>
            <w:tcBorders>
              <w:top w:val="single" w:sz="2" w:space="0" w:color="auto"/>
            </w:tcBorders>
          </w:tcPr>
          <w:p w:rsidR="007253DC" w:rsidRPr="003016B3" w:rsidRDefault="007253DC" w:rsidP="00C862FC">
            <w:pPr>
              <w:spacing w:before="60" w:after="60"/>
              <w:rPr>
                <w:rFonts w:ascii="Arial" w:hAnsi="Arial" w:cs="Arial"/>
                <w:sz w:val="20"/>
              </w:rPr>
            </w:pPr>
            <w:r w:rsidRPr="003016B3">
              <w:rPr>
                <w:rFonts w:ascii="Arial" w:hAnsi="Arial" w:cs="Arial"/>
                <w:sz w:val="20"/>
              </w:rPr>
              <w:t xml:space="preserve">a)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Pr>
                <w:rFonts w:ascii="Arial" w:hAnsi="Arial" w:cs="Arial"/>
                <w:sz w:val="20"/>
              </w:rPr>
              <w:t xml:space="preserve">, </w:t>
            </w:r>
            <w:r w:rsidRPr="003016B3">
              <w:rPr>
                <w:rFonts w:ascii="Arial" w:hAnsi="Arial" w:cs="Arial"/>
                <w:sz w:val="20"/>
              </w:rPr>
              <w:t>zaangażowane w pełni w walkę z COVID-19</w:t>
            </w:r>
            <w:r>
              <w:rPr>
                <w:rFonts w:ascii="Arial" w:hAnsi="Arial" w:cs="Arial"/>
                <w:sz w:val="20"/>
              </w:rPr>
              <w:t>;</w:t>
            </w:r>
          </w:p>
          <w:p w:rsidR="007253DC" w:rsidRPr="003016B3" w:rsidRDefault="007253DC" w:rsidP="00C862FC">
            <w:pPr>
              <w:spacing w:before="60" w:after="60"/>
              <w:rPr>
                <w:rFonts w:ascii="Arial" w:hAnsi="Arial" w:cs="Arial"/>
                <w:sz w:val="20"/>
              </w:rPr>
            </w:pPr>
            <w:r w:rsidRPr="003016B3">
              <w:rPr>
                <w:rFonts w:ascii="Arial" w:hAnsi="Arial" w:cs="Arial"/>
                <w:sz w:val="20"/>
              </w:rPr>
              <w:t xml:space="preserve">b)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sz w:val="20"/>
              </w:rPr>
              <w:t>(wojewódzkie, powiatowe, resortowe, kliniczne), włączane w walkę z COVID-19</w:t>
            </w:r>
            <w:r>
              <w:rPr>
                <w:rFonts w:ascii="Arial" w:hAnsi="Arial" w:cs="Arial"/>
                <w:sz w:val="20"/>
              </w:rPr>
              <w:t>;</w:t>
            </w:r>
          </w:p>
          <w:p w:rsidR="007253DC" w:rsidRDefault="007253DC" w:rsidP="00C862FC">
            <w:pPr>
              <w:spacing w:before="60" w:after="60"/>
              <w:rPr>
                <w:rFonts w:ascii="Arial" w:hAnsi="Arial" w:cs="Arial"/>
                <w:sz w:val="20"/>
                <w:szCs w:val="20"/>
              </w:rPr>
            </w:pPr>
            <w:r w:rsidRPr="003016B3">
              <w:rPr>
                <w:rFonts w:ascii="Arial" w:hAnsi="Arial" w:cs="Arial"/>
                <w:sz w:val="20"/>
              </w:rPr>
              <w:lastRenderedPageBreak/>
              <w:t xml:space="preserve">c)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b/>
                <w:i/>
                <w:color w:val="FF0000"/>
                <w:sz w:val="20"/>
                <w:szCs w:val="20"/>
              </w:rPr>
              <w:t xml:space="preserve"> </w:t>
            </w:r>
            <w:r w:rsidRPr="00C64C56">
              <w:rPr>
                <w:rFonts w:ascii="Arial" w:hAnsi="Arial" w:cs="Arial"/>
                <w:sz w:val="20"/>
                <w:szCs w:val="20"/>
              </w:rPr>
              <w:t>wspomagające ww. podmioty lecznicze w razie konieczności</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lastRenderedPageBreak/>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9F615B" w:rsidRDefault="007253DC">
            <w:pPr>
              <w:pStyle w:val="Akapitzlist"/>
              <w:numPr>
                <w:ilvl w:val="0"/>
                <w:numId w:val="26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9B6EA5">
              <w:rPr>
                <w:rFonts w:ascii="Arial" w:hAnsi="Arial" w:cs="Arial"/>
                <w:szCs w:val="20"/>
              </w:rPr>
              <w:t>Samodzielny Publiczny Wojewódzki Szpital Zespolony, ul. Arkońska 4, Szczecin</w:t>
            </w:r>
            <w:r>
              <w:rPr>
                <w:rFonts w:ascii="Arial" w:hAnsi="Arial" w:cs="Arial"/>
                <w:szCs w:val="20"/>
              </w:rPr>
              <w:t xml:space="preserve"> - </w:t>
            </w:r>
            <w:r>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- 1 600 000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68"/>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 xml:space="preserve">Wykazie podmiotów udzielających świadczeń opieki zdrowotnej, w tym transportu sanitarnego, w związku z przeciwdziałaniem COVID-19 na terenie </w:t>
            </w:r>
            <w:r w:rsidRPr="003E274E">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9B6EA5" w:rsidRDefault="007253DC" w:rsidP="00C862FC">
            <w:pPr>
              <w:spacing w:before="60" w:after="60"/>
              <w:rPr>
                <w:rFonts w:ascii="Arial" w:hAnsi="Arial" w:cs="Arial"/>
                <w:b/>
                <w:sz w:val="20"/>
                <w:szCs w:val="20"/>
                <w:u w:val="single"/>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c>
          <w:tcPr>
            <w:tcW w:w="4819" w:type="dxa"/>
            <w:gridSpan w:val="4"/>
            <w:tcBorders>
              <w:top w:val="single" w:sz="2" w:space="0" w:color="auto"/>
              <w:bottom w:val="single" w:sz="2" w:space="0" w:color="auto"/>
            </w:tcBorders>
            <w:shd w:val="clear" w:color="auto" w:fill="FFFFFF"/>
            <w:vAlign w:val="center"/>
          </w:tcPr>
          <w:p w:rsidR="009F615B" w:rsidRDefault="007253DC">
            <w:pPr>
              <w:pStyle w:val="Akapitzlist"/>
              <w:numPr>
                <w:ilvl w:val="0"/>
                <w:numId w:val="2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lastRenderedPageBreak/>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9B6EA5">
              <w:rPr>
                <w:rFonts w:ascii="Arial" w:hAnsi="Arial" w:cs="Arial"/>
                <w:szCs w:val="20"/>
              </w:rPr>
              <w:t xml:space="preserve">Samodzielny Publiczny Wojewódzki Szpital </w:t>
            </w:r>
            <w:r w:rsidRPr="003811DF">
              <w:rPr>
                <w:rFonts w:ascii="Arial" w:hAnsi="Arial" w:cs="Arial"/>
                <w:szCs w:val="20"/>
              </w:rPr>
              <w:t xml:space="preserve">Zespolony, ul. Arkońska 4, Szczecin - </w:t>
            </w:r>
            <w:r w:rsidRPr="003811DF">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xml:space="preserve">- </w:t>
            </w:r>
            <w:r w:rsidRPr="003811DF">
              <w:rPr>
                <w:rFonts w:ascii="Arial" w:hAnsi="Arial" w:cs="Arial"/>
                <w:b/>
                <w:szCs w:val="20"/>
                <w:u w:val="single"/>
              </w:rPr>
              <w:t>1 600 000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5 000 000 zł</w:t>
            </w:r>
          </w:p>
          <w:p w:rsidR="009F615B" w:rsidRDefault="007253DC">
            <w:pPr>
              <w:pStyle w:val="Akapitzlist"/>
              <w:numPr>
                <w:ilvl w:val="0"/>
                <w:numId w:val="27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Pr="009B6EA5"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COVID-19 na terenie </w:t>
            </w:r>
            <w:r w:rsidRPr="00C50C83">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E21D75" w:rsidRDefault="007253DC" w:rsidP="00C862FC">
            <w:pPr>
              <w:spacing w:before="60" w:after="60"/>
              <w:rPr>
                <w:rFonts w:ascii="Arial" w:hAnsi="Arial" w:cs="Arial"/>
                <w:sz w:val="20"/>
                <w:szCs w:val="20"/>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 xml:space="preserve">pandemii COVID-19, wywołanej </w:t>
            </w:r>
            <w:proofErr w:type="spellStart"/>
            <w:r w:rsidRPr="00907B7B">
              <w:rPr>
                <w:rFonts w:ascii="Arial" w:hAnsi="Arial" w:cs="Arial"/>
                <w:szCs w:val="20"/>
              </w:rPr>
              <w:t>koronawirusem</w:t>
            </w:r>
            <w:proofErr w:type="spellEnd"/>
            <w:r w:rsidRPr="00907B7B">
              <w:rPr>
                <w:rFonts w:ascii="Arial" w:hAnsi="Arial" w:cs="Arial"/>
                <w:szCs w:val="20"/>
              </w:rPr>
              <w:t xml:space="preserve"> SARS-CoV-2</w:t>
            </w:r>
            <w:r>
              <w:rPr>
                <w:rFonts w:ascii="Arial" w:hAnsi="Arial" w:cs="Arial"/>
                <w:szCs w:val="20"/>
              </w:rPr>
              <w:t>.</w:t>
            </w:r>
            <w:r w:rsidRPr="00907B7B">
              <w:rPr>
                <w:rFonts w:ascii="Arial" w:hAnsi="Arial" w:cs="Arial"/>
                <w:szCs w:val="20"/>
              </w:rPr>
              <w:t xml:space="preserve">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trike/>
                <w:szCs w:val="20"/>
              </w:rPr>
            </w:pPr>
          </w:p>
          <w:p w:rsidR="007253DC" w:rsidRPr="009B773A" w:rsidRDefault="007253DC" w:rsidP="00C862FC">
            <w:pPr>
              <w:pStyle w:val="Akapitzlist"/>
              <w:spacing w:before="40" w:after="40"/>
              <w:ind w:left="336"/>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272"/>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F120E1" w:rsidRDefault="00F120E1"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043E3" w:rsidRPr="00DB584A" w:rsidRDefault="00D043E3" w:rsidP="00D043E3">
      <w:pPr>
        <w:ind w:right="-157"/>
        <w:jc w:val="center"/>
        <w:rPr>
          <w:rFonts w:ascii="Arial" w:hAnsi="Arial" w:cs="Arial"/>
          <w:sz w:val="20"/>
          <w:szCs w:val="20"/>
        </w:rPr>
      </w:pPr>
    </w:p>
    <w:p w:rsidR="00D043E3" w:rsidRPr="00C44392" w:rsidRDefault="00D043E3" w:rsidP="00D043E3">
      <w:pPr>
        <w:ind w:right="-157"/>
        <w:jc w:val="center"/>
        <w:rPr>
          <w:rFonts w:ascii="Arial" w:hAnsi="Arial" w:cs="Arial"/>
          <w:sz w:val="30"/>
          <w:szCs w:val="30"/>
        </w:rPr>
      </w:pPr>
    </w:p>
    <w:p w:rsidR="00D043E3" w:rsidRPr="00C44392" w:rsidRDefault="00D043E3" w:rsidP="00D043E3">
      <w:pPr>
        <w:jc w:val="center"/>
        <w:rPr>
          <w:rFonts w:ascii="Arial" w:hAnsi="Arial" w:cs="Arial"/>
          <w:sz w:val="30"/>
          <w:szCs w:val="30"/>
        </w:rPr>
      </w:pPr>
    </w:p>
    <w:p w:rsidR="00D043E3" w:rsidRPr="00C44392" w:rsidRDefault="00D043E3" w:rsidP="00D043E3">
      <w:pPr>
        <w:jc w:val="center"/>
        <w:rPr>
          <w:rFonts w:ascii="Arial" w:hAnsi="Arial" w:cs="Arial"/>
          <w:b/>
          <w:sz w:val="40"/>
          <w:szCs w:val="40"/>
        </w:rPr>
      </w:pPr>
      <w:r w:rsidRPr="00C44392">
        <w:rPr>
          <w:rFonts w:ascii="Arial" w:hAnsi="Arial" w:cs="Arial"/>
          <w:b/>
          <w:sz w:val="40"/>
          <w:szCs w:val="40"/>
        </w:rPr>
        <w:t>Plan działania na rok 2020</w:t>
      </w:r>
    </w:p>
    <w:p w:rsidR="00D043E3" w:rsidRPr="00C44392" w:rsidRDefault="00D043E3" w:rsidP="00D043E3">
      <w:pPr>
        <w:jc w:val="center"/>
        <w:rPr>
          <w:rFonts w:ascii="Arial" w:hAnsi="Arial" w:cs="Arial"/>
          <w:b/>
          <w:sz w:val="30"/>
          <w:szCs w:val="30"/>
        </w:rPr>
      </w:pPr>
    </w:p>
    <w:p w:rsidR="00D043E3" w:rsidRPr="00C44392" w:rsidRDefault="00D043E3" w:rsidP="00D043E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D043E3" w:rsidRPr="00DB584A" w:rsidRDefault="00D043E3" w:rsidP="00D043E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D043E3" w:rsidRPr="00DB584A" w:rsidTr="002C5A41">
        <w:trPr>
          <w:trHeight w:val="362"/>
        </w:trPr>
        <w:tc>
          <w:tcPr>
            <w:tcW w:w="10315" w:type="dxa"/>
            <w:gridSpan w:val="6"/>
            <w:shd w:val="clear" w:color="auto" w:fill="D9D9D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INFORMACJE O INSTYTUCJI POŚREDNICZĄCEJ</w:t>
            </w:r>
          </w:p>
        </w:tc>
      </w:tr>
      <w:tr w:rsidR="00D043E3" w:rsidRPr="00DB584A" w:rsidTr="002C5A41">
        <w:trPr>
          <w:trHeight w:val="511"/>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D043E3" w:rsidRPr="00DB584A" w:rsidTr="002C5A41">
        <w:trPr>
          <w:trHeight w:val="519"/>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Wojewódzki Urząd Pracy w Szczecinie</w:t>
            </w:r>
          </w:p>
        </w:tc>
      </w:tr>
      <w:tr w:rsidR="00D043E3" w:rsidRPr="00DB584A" w:rsidTr="002C5A41">
        <w:trPr>
          <w:trHeight w:val="348"/>
        </w:trPr>
        <w:tc>
          <w:tcPr>
            <w:tcW w:w="3034" w:type="dxa"/>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D043E3" w:rsidRPr="00DB584A" w:rsidTr="002C5A41">
        <w:trPr>
          <w:trHeight w:val="358"/>
        </w:trPr>
        <w:tc>
          <w:tcPr>
            <w:tcW w:w="303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D043E3" w:rsidRPr="00DB584A" w:rsidRDefault="00D043E3" w:rsidP="002C5A41">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42 56 103</w:t>
            </w:r>
          </w:p>
        </w:tc>
      </w:tr>
      <w:tr w:rsidR="00D043E3" w:rsidRPr="00DB584A" w:rsidTr="002C5A41">
        <w:trPr>
          <w:trHeight w:val="354"/>
        </w:trPr>
        <w:tc>
          <w:tcPr>
            <w:tcW w:w="3034" w:type="dxa"/>
            <w:tcBorders>
              <w:top w:val="single" w:sz="2" w:space="0" w:color="auto"/>
              <w:bottom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D043E3" w:rsidRPr="00DB584A" w:rsidRDefault="00D043E3" w:rsidP="002C5A41">
            <w:pPr>
              <w:jc w:val="center"/>
              <w:rPr>
                <w:rFonts w:ascii="Arial" w:hAnsi="Arial" w:cs="Arial"/>
                <w:sz w:val="20"/>
                <w:szCs w:val="20"/>
              </w:rPr>
            </w:pPr>
            <w:hyperlink r:id="rId56" w:history="1">
              <w:r w:rsidRPr="007938C0">
                <w:rPr>
                  <w:rStyle w:val="Hipercze"/>
                  <w:rFonts w:ascii="Arial" w:hAnsi="Arial" w:cs="Arial"/>
                  <w:sz w:val="20"/>
                  <w:szCs w:val="20"/>
                </w:rPr>
                <w:t>sekretariat@wup.pl</w:t>
              </w:r>
            </w:hyperlink>
          </w:p>
        </w:tc>
      </w:tr>
      <w:tr w:rsidR="00D043E3" w:rsidRPr="00F13961" w:rsidTr="002C5A4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D043E3" w:rsidRPr="008F7C1C" w:rsidRDefault="00D043E3" w:rsidP="002C5A41">
            <w:pPr>
              <w:jc w:val="center"/>
              <w:rPr>
                <w:rFonts w:ascii="Arial" w:hAnsi="Arial" w:cs="Arial"/>
                <w:sz w:val="20"/>
                <w:szCs w:val="20"/>
              </w:rPr>
            </w:pPr>
            <w:r w:rsidRPr="00A25DAC">
              <w:rPr>
                <w:rFonts w:ascii="Arial" w:hAnsi="Arial" w:cs="Arial"/>
                <w:sz w:val="20"/>
                <w:szCs w:val="20"/>
              </w:rPr>
              <w:t>Martyna Jakubowska tel. 91 42 56 166</w:t>
            </w:r>
          </w:p>
          <w:p w:rsidR="00D043E3" w:rsidRPr="00F13961" w:rsidRDefault="00D043E3" w:rsidP="002C5A41">
            <w:pPr>
              <w:jc w:val="center"/>
              <w:rPr>
                <w:rFonts w:ascii="Arial" w:hAnsi="Arial" w:cs="Arial"/>
                <w:sz w:val="20"/>
                <w:szCs w:val="20"/>
                <w:lang w:val="en-US"/>
              </w:rPr>
            </w:pPr>
            <w:r w:rsidRPr="00F13961">
              <w:rPr>
                <w:rFonts w:ascii="Arial" w:hAnsi="Arial" w:cs="Arial"/>
                <w:sz w:val="20"/>
                <w:szCs w:val="20"/>
                <w:lang w:val="en-US"/>
              </w:rPr>
              <w:t xml:space="preserve">e-mail: </w:t>
            </w:r>
            <w:hyperlink r:id="rId57" w:history="1">
              <w:r w:rsidRPr="00F13961">
                <w:rPr>
                  <w:rStyle w:val="Hipercze"/>
                  <w:rFonts w:ascii="Arial" w:hAnsi="Arial" w:cs="Arial"/>
                  <w:sz w:val="20"/>
                  <w:szCs w:val="20"/>
                  <w:lang w:val="en-US"/>
                </w:rPr>
                <w:t>martyna_jakubowska@wup.pl</w:t>
              </w:r>
            </w:hyperlink>
          </w:p>
        </w:tc>
      </w:tr>
    </w:tbl>
    <w:p w:rsidR="00D043E3" w:rsidRPr="00F13961" w:rsidRDefault="00D043E3" w:rsidP="00D043E3">
      <w:pPr>
        <w:rPr>
          <w:rFonts w:ascii="Arial" w:hAnsi="Arial" w:cs="Arial"/>
          <w:b/>
          <w:sz w:val="20"/>
          <w:szCs w:val="20"/>
          <w:lang w:val="en-US"/>
        </w:rPr>
      </w:pPr>
      <w:r w:rsidRPr="00F13961">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D043E3" w:rsidRPr="00DB584A" w:rsidTr="002C5A41">
        <w:trPr>
          <w:trHeight w:val="362"/>
        </w:trPr>
        <w:tc>
          <w:tcPr>
            <w:tcW w:w="9781" w:type="dxa"/>
            <w:shd w:val="clear" w:color="auto" w:fill="E77B39"/>
            <w:vAlign w:val="center"/>
          </w:tcPr>
          <w:p w:rsidR="00D043E3" w:rsidRPr="00C44392" w:rsidRDefault="00D043E3" w:rsidP="002C5A41">
            <w:pPr>
              <w:jc w:val="center"/>
              <w:rPr>
                <w:rFonts w:ascii="Arial" w:hAnsi="Arial" w:cs="Arial"/>
                <w:b/>
              </w:rPr>
            </w:pPr>
            <w:r w:rsidRPr="00C44392">
              <w:rPr>
                <w:rFonts w:ascii="Arial" w:hAnsi="Arial" w:cs="Arial"/>
                <w:b/>
              </w:rPr>
              <w:t xml:space="preserve">KARTA DZIAŁANIA </w:t>
            </w:r>
          </w:p>
          <w:p w:rsidR="00D043E3" w:rsidRPr="00D05D76" w:rsidRDefault="00D043E3" w:rsidP="002C5A41">
            <w:pPr>
              <w:spacing w:before="120" w:after="120"/>
              <w:jc w:val="center"/>
              <w:rPr>
                <w:rFonts w:ascii="Arial" w:hAnsi="Arial" w:cs="Arial"/>
                <w:b/>
                <w:sz w:val="20"/>
                <w:szCs w:val="20"/>
              </w:rPr>
            </w:pPr>
            <w:r>
              <w:rPr>
                <w:rFonts w:ascii="Arial" w:hAnsi="Arial" w:cs="Arial"/>
                <w:b/>
                <w:sz w:val="20"/>
                <w:szCs w:val="20"/>
              </w:rPr>
              <w:t>7.7</w:t>
            </w:r>
            <w:r w:rsidRPr="00D05D76">
              <w:rPr>
                <w:rFonts w:ascii="Arial" w:hAnsi="Arial" w:cs="Arial"/>
                <w:b/>
                <w:sz w:val="20"/>
                <w:szCs w:val="20"/>
              </w:rPr>
              <w:t xml:space="preserve"> </w:t>
            </w:r>
            <w:r w:rsidRPr="00416E78">
              <w:rPr>
                <w:rFonts w:ascii="Arial" w:hAnsi="Arial" w:cs="Arial"/>
                <w:b/>
                <w:sz w:val="20"/>
                <w:szCs w:val="20"/>
              </w:rPr>
              <w:t>Wdrożenie programów wczesnego wykrywania wad rozwojowych i rehabilitacji dzieci z niepełnosprawnościami oraz zagrożonych niepełnosprawnością</w:t>
            </w:r>
            <w:r>
              <w:rPr>
                <w:rFonts w:ascii="Arial" w:hAnsi="Arial" w:cs="Arial"/>
                <w:b/>
                <w:sz w:val="20"/>
                <w:szCs w:val="20"/>
              </w:rPr>
              <w:t xml:space="preserve"> </w:t>
            </w:r>
            <w:r w:rsidRPr="00EB0F76">
              <w:rPr>
                <w:rFonts w:ascii="Arial" w:hAnsi="Arial" w:cs="Arial"/>
                <w:b/>
                <w:sz w:val="20"/>
                <w:szCs w:val="20"/>
              </w:rPr>
              <w:t>oraz przedsięwzięć związanych z walką i zapobieganiem  COVID-19</w:t>
            </w:r>
          </w:p>
        </w:tc>
      </w:tr>
    </w:tbl>
    <w:p w:rsidR="00D043E3" w:rsidRPr="00DB584A" w:rsidRDefault="00D043E3" w:rsidP="00D043E3">
      <w:pPr>
        <w:rPr>
          <w:rFonts w:ascii="Arial" w:hAnsi="Arial" w:cs="Arial"/>
          <w:b/>
          <w:spacing w:val="24"/>
          <w:sz w:val="20"/>
          <w:szCs w:val="20"/>
        </w:rPr>
      </w:pPr>
    </w:p>
    <w:p w:rsidR="00D043E3" w:rsidRPr="00DB584A" w:rsidRDefault="00D043E3" w:rsidP="00D043E3">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D043E3" w:rsidRPr="00DB584A" w:rsidRDefault="00D043E3" w:rsidP="00D043E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D043E3" w:rsidRPr="00DB584A" w:rsidTr="002C5A41">
        <w:trPr>
          <w:trHeight w:val="362"/>
        </w:trPr>
        <w:tc>
          <w:tcPr>
            <w:tcW w:w="9736" w:type="dxa"/>
            <w:gridSpan w:val="9"/>
            <w:tcBorders>
              <w:top w:val="single" w:sz="1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D043E3" w:rsidRPr="00DB584A" w:rsidTr="002C5A41">
        <w:trPr>
          <w:trHeight w:val="703"/>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D043E3" w:rsidRPr="00D05D76" w:rsidRDefault="00D043E3" w:rsidP="002C5A41">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D043E3" w:rsidRPr="00072A0E" w:rsidRDefault="00D043E3" w:rsidP="00A934F4">
            <w:pPr>
              <w:pStyle w:val="Akapitzlist"/>
              <w:numPr>
                <w:ilvl w:val="0"/>
                <w:numId w:val="313"/>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D043E3" w:rsidRDefault="00D043E3" w:rsidP="002C5A4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D043E3" w:rsidRDefault="00D043E3" w:rsidP="002C5A41">
            <w:pPr>
              <w:pStyle w:val="Akapitzlist"/>
              <w:autoSpaceDE/>
              <w:autoSpaceDN/>
              <w:spacing w:after="200" w:line="276" w:lineRule="auto"/>
              <w:ind w:left="720"/>
              <w:contextualSpacing/>
            </w:pPr>
          </w:p>
          <w:p w:rsidR="00D043E3" w:rsidRPr="009B6EA5" w:rsidRDefault="00D043E3" w:rsidP="00D043E3">
            <w:pPr>
              <w:pStyle w:val="Akapitzlist"/>
              <w:numPr>
                <w:ilvl w:val="0"/>
                <w:numId w:val="30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A934F4">
            <w:pPr>
              <w:pStyle w:val="Akapitzlist"/>
              <w:numPr>
                <w:ilvl w:val="0"/>
                <w:numId w:val="31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D043E3" w:rsidRPr="00D575C6" w:rsidRDefault="00D043E3" w:rsidP="002C5A41">
            <w:pPr>
              <w:pStyle w:val="Akapitzlist"/>
              <w:autoSpaceDE/>
              <w:autoSpaceDN/>
              <w:spacing w:after="200" w:line="276" w:lineRule="auto"/>
              <w:ind w:left="720"/>
              <w:contextualSpacing/>
              <w:rPr>
                <w:rFonts w:ascii="Arial" w:hAnsi="Arial" w:cs="Arial"/>
                <w:szCs w:val="20"/>
              </w:rPr>
            </w:pPr>
          </w:p>
        </w:tc>
      </w:tr>
      <w:tr w:rsidR="00D043E3" w:rsidRPr="00DB584A" w:rsidTr="002C5A41">
        <w:trPr>
          <w:trHeight w:val="234"/>
        </w:trPr>
        <w:tc>
          <w:tcPr>
            <w:tcW w:w="2495"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D043E3" w:rsidRDefault="00D043E3" w:rsidP="002C5A41">
            <w:pPr>
              <w:pStyle w:val="Akapitzlist"/>
              <w:autoSpaceDE/>
              <w:autoSpaceDN/>
              <w:spacing w:after="200" w:line="276" w:lineRule="auto"/>
              <w:ind w:left="720"/>
              <w:contextualSpacing/>
              <w:rPr>
                <w:rFonts w:ascii="Arial" w:hAnsi="Arial" w:cs="Arial"/>
              </w:rPr>
            </w:pPr>
            <w:r w:rsidRPr="003016B3">
              <w:rPr>
                <w:rFonts w:ascii="Arial" w:hAnsi="Arial" w:cs="Arial"/>
              </w:rPr>
              <w:t xml:space="preserve">b) </w:t>
            </w: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rPr>
              <w:t>(wojewódzkie, powiatowe, resortowe, kliniczne), włączane w walkę z COVID-19</w:t>
            </w:r>
            <w:r>
              <w:rPr>
                <w:rFonts w:ascii="Arial" w:hAnsi="Arial" w:cs="Arial"/>
              </w:rPr>
              <w:t xml:space="preserve">: </w:t>
            </w:r>
          </w:p>
          <w:p w:rsidR="00D043E3" w:rsidRPr="009B6EA5" w:rsidRDefault="00D043E3" w:rsidP="002C5A41">
            <w:pPr>
              <w:pStyle w:val="Akapitzlist"/>
              <w:autoSpaceDE/>
              <w:autoSpaceDN/>
              <w:spacing w:after="200" w:line="276" w:lineRule="auto"/>
              <w:ind w:left="720"/>
              <w:contextualSpacing/>
              <w:rPr>
                <w:rFonts w:ascii="Arial" w:hAnsi="Arial" w:cs="Arial"/>
              </w:rPr>
            </w:pPr>
            <w:r>
              <w:rPr>
                <w:rFonts w:ascii="Arial" w:hAnsi="Arial" w:cs="Arial"/>
              </w:rPr>
              <w:t xml:space="preserve">1) </w:t>
            </w:r>
            <w:r w:rsidRPr="009B6EA5">
              <w:rPr>
                <w:rFonts w:ascii="Arial" w:hAnsi="Arial" w:cs="Arial"/>
              </w:rPr>
              <w:t>Samodzielny Publiczny Specjalistyczny ZOZ "Zdroje", ul. Mączna 4, Szczecin</w:t>
            </w:r>
          </w:p>
          <w:p w:rsidR="00D043E3" w:rsidRPr="003016B3" w:rsidRDefault="00D043E3" w:rsidP="002C5A41">
            <w:pPr>
              <w:spacing w:before="60" w:after="60"/>
              <w:rPr>
                <w:rFonts w:ascii="Arial" w:hAnsi="Arial" w:cs="Arial"/>
                <w:sz w:val="20"/>
              </w:rPr>
            </w:pPr>
          </w:p>
          <w:p w:rsidR="00D043E3" w:rsidRDefault="00D043E3" w:rsidP="002C5A41">
            <w:pPr>
              <w:spacing w:before="60" w:after="60"/>
              <w:rPr>
                <w:rFonts w:ascii="Arial" w:hAnsi="Arial" w:cs="Arial"/>
                <w:sz w:val="20"/>
                <w:szCs w:val="20"/>
              </w:rPr>
            </w:pPr>
          </w:p>
        </w:tc>
      </w:tr>
      <w:tr w:rsidR="00D043E3" w:rsidRPr="00DB584A" w:rsidTr="002C5A41">
        <w:trPr>
          <w:trHeight w:val="572"/>
        </w:trPr>
        <w:tc>
          <w:tcPr>
            <w:tcW w:w="2495" w:type="dxa"/>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D043E3" w:rsidRPr="00DB584A" w:rsidRDefault="00D043E3" w:rsidP="002C5A41">
            <w:pPr>
              <w:jc w:val="center"/>
              <w:rPr>
                <w:rFonts w:ascii="Arial" w:hAnsi="Arial" w:cs="Arial"/>
                <w:b/>
                <w:sz w:val="20"/>
                <w:szCs w:val="20"/>
              </w:rPr>
            </w:pPr>
          </w:p>
          <w:p w:rsidR="00D043E3" w:rsidRPr="00DB584A" w:rsidRDefault="00D043E3" w:rsidP="002C5A41">
            <w:pPr>
              <w:jc w:val="center"/>
              <w:rPr>
                <w:rFonts w:ascii="Arial" w:hAnsi="Arial" w:cs="Arial"/>
                <w:b/>
                <w:sz w:val="20"/>
                <w:szCs w:val="20"/>
              </w:rPr>
            </w:pPr>
            <w:r>
              <w:rPr>
                <w:rFonts w:ascii="Arial" w:hAnsi="Arial" w:cs="Arial"/>
                <w:b/>
                <w:sz w:val="20"/>
                <w:szCs w:val="20"/>
              </w:rPr>
              <w:t>01.02.2020 - 31.12.2020</w:t>
            </w:r>
          </w:p>
          <w:p w:rsidR="00D043E3" w:rsidRPr="00DB584A" w:rsidRDefault="00D043E3" w:rsidP="002C5A41">
            <w:pPr>
              <w:jc w:val="center"/>
              <w:rPr>
                <w:rFonts w:ascii="Arial" w:hAnsi="Arial" w:cs="Arial"/>
                <w:b/>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t>Kwota planowanych wydatków w projekcie</w:t>
            </w:r>
          </w:p>
        </w:tc>
      </w:tr>
      <w:tr w:rsidR="00D043E3" w:rsidRPr="00DB584A" w:rsidTr="002C5A41">
        <w:trPr>
          <w:trHeight w:val="618"/>
        </w:trPr>
        <w:tc>
          <w:tcPr>
            <w:tcW w:w="4917" w:type="dxa"/>
            <w:gridSpan w:val="5"/>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 roku 2020</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ogółem w projekcie</w:t>
            </w:r>
          </w:p>
          <w:p w:rsidR="00D043E3" w:rsidRPr="00DB584A" w:rsidRDefault="00D043E3" w:rsidP="002C5A41">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D043E3" w:rsidRPr="00D05D76" w:rsidTr="002C5A41">
        <w:trPr>
          <w:trHeight w:val="481"/>
        </w:trPr>
        <w:tc>
          <w:tcPr>
            <w:tcW w:w="4917" w:type="dxa"/>
            <w:gridSpan w:val="5"/>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t>
            </w:r>
            <w:r w:rsidRPr="009B6EA5">
              <w:rPr>
                <w:rFonts w:ascii="Arial" w:hAnsi="Arial" w:cs="Arial"/>
                <w:b/>
                <w:szCs w:val="20"/>
              </w:rPr>
              <w:lastRenderedPageBreak/>
              <w:t xml:space="preserve">(wojewódzkie,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9B6EA5" w:rsidRDefault="00D043E3" w:rsidP="002C5A41">
            <w:pPr>
              <w:spacing w:before="60" w:after="60"/>
              <w:rPr>
                <w:rFonts w:ascii="Arial" w:hAnsi="Arial" w:cs="Arial"/>
                <w:b/>
                <w:sz w:val="20"/>
                <w:szCs w:val="20"/>
                <w:u w:val="single"/>
              </w:rPr>
            </w:pPr>
          </w:p>
        </w:tc>
        <w:tc>
          <w:tcPr>
            <w:tcW w:w="4819" w:type="dxa"/>
            <w:gridSpan w:val="4"/>
            <w:tcBorders>
              <w:top w:val="single" w:sz="2" w:space="0" w:color="auto"/>
              <w:bottom w:val="single" w:sz="2" w:space="0" w:color="auto"/>
            </w:tcBorders>
            <w:shd w:val="clear" w:color="auto" w:fill="FFFFFF"/>
            <w:vAlign w:val="center"/>
          </w:tcPr>
          <w:p w:rsidR="00D043E3" w:rsidRPr="009B6EA5" w:rsidRDefault="00D043E3" w:rsidP="00A934F4">
            <w:pPr>
              <w:pStyle w:val="Akapitzlist"/>
              <w:numPr>
                <w:ilvl w:val="0"/>
                <w:numId w:val="3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lastRenderedPageBreak/>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t>
            </w:r>
            <w:r w:rsidRPr="009B6EA5">
              <w:rPr>
                <w:rFonts w:ascii="Arial" w:hAnsi="Arial" w:cs="Arial"/>
                <w:b/>
                <w:szCs w:val="20"/>
              </w:rPr>
              <w:lastRenderedPageBreak/>
              <w:t xml:space="preserve">(wojewódzkie,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D043E3" w:rsidRPr="009B6EA5" w:rsidRDefault="00D043E3" w:rsidP="002C5A41">
            <w:pPr>
              <w:pStyle w:val="Akapitzlist"/>
              <w:autoSpaceDE/>
              <w:autoSpaceDN/>
              <w:spacing w:after="200" w:line="276" w:lineRule="auto"/>
              <w:ind w:left="720"/>
              <w:contextualSpacing/>
              <w:rPr>
                <w:rFonts w:ascii="Arial" w:hAnsi="Arial" w:cs="Arial"/>
              </w:rPr>
            </w:pPr>
            <w:r w:rsidRPr="009F122D">
              <w:rPr>
                <w:rFonts w:ascii="Arial" w:hAnsi="Arial" w:cs="Arial"/>
                <w:szCs w:val="20"/>
              </w:rPr>
              <w:t>1)</w:t>
            </w:r>
            <w:r>
              <w:rPr>
                <w:rFonts w:ascii="Arial" w:hAnsi="Arial" w:cs="Arial"/>
                <w:szCs w:val="20"/>
              </w:rPr>
              <w:t xml:space="preserve"> </w:t>
            </w:r>
            <w:r w:rsidRPr="009B6EA5">
              <w:rPr>
                <w:rFonts w:ascii="Arial" w:hAnsi="Arial" w:cs="Arial"/>
              </w:rPr>
              <w:t>Samodzielny Publiczny Specjalistyczny ZOZ "Zdroje", ul. Mączna 4, Szczecin</w:t>
            </w:r>
            <w:r>
              <w:rPr>
                <w:rFonts w:ascii="Arial" w:hAnsi="Arial" w:cs="Arial"/>
              </w:rPr>
              <w:t xml:space="preserve"> - </w:t>
            </w:r>
            <w:r>
              <w:rPr>
                <w:rFonts w:ascii="Arial" w:hAnsi="Arial" w:cs="Arial"/>
              </w:rPr>
              <w:br/>
            </w:r>
            <w:r w:rsidRPr="009F122D">
              <w:rPr>
                <w:rFonts w:ascii="Arial" w:hAnsi="Arial" w:cs="Arial"/>
                <w:b/>
              </w:rPr>
              <w:t>1 318 880 PLN</w:t>
            </w:r>
          </w:p>
          <w:p w:rsidR="00D043E3" w:rsidRPr="00E21D75" w:rsidRDefault="00D043E3" w:rsidP="002C5A41">
            <w:pPr>
              <w:spacing w:before="60" w:after="60"/>
              <w:rPr>
                <w:rFonts w:ascii="Arial" w:hAnsi="Arial" w:cs="Arial"/>
                <w:sz w:val="20"/>
                <w:szCs w:val="20"/>
              </w:rPr>
            </w:pPr>
          </w:p>
        </w:tc>
      </w:tr>
      <w:tr w:rsidR="00D043E3" w:rsidRPr="00DB584A" w:rsidTr="002C5A41">
        <w:trPr>
          <w:trHeight w:val="618"/>
        </w:trPr>
        <w:tc>
          <w:tcPr>
            <w:tcW w:w="9736" w:type="dxa"/>
            <w:gridSpan w:val="9"/>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D043E3" w:rsidRPr="00DB584A" w:rsidTr="002C5A41">
        <w:trPr>
          <w:trHeight w:val="478"/>
        </w:trPr>
        <w:tc>
          <w:tcPr>
            <w:tcW w:w="3119" w:type="dxa"/>
            <w:gridSpan w:val="3"/>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Wskaźnik realizujący ramy wykonania</w:t>
            </w:r>
          </w:p>
          <w:p w:rsidR="00D043E3" w:rsidRPr="00DB584A" w:rsidRDefault="00D043E3" w:rsidP="002C5A41">
            <w:pPr>
              <w:jc w:val="center"/>
              <w:rPr>
                <w:rFonts w:ascii="Arial" w:hAnsi="Arial" w:cs="Arial"/>
                <w:sz w:val="20"/>
                <w:szCs w:val="20"/>
              </w:rPr>
            </w:pPr>
            <w:r w:rsidRPr="00DB584A">
              <w:rPr>
                <w:rFonts w:ascii="Arial" w:hAnsi="Arial" w:cs="Arial"/>
                <w:sz w:val="20"/>
                <w:szCs w:val="20"/>
              </w:rPr>
              <w:t>T/N</w:t>
            </w:r>
          </w:p>
        </w:tc>
      </w:tr>
      <w:tr w:rsidR="00D043E3" w:rsidRPr="00DB584A" w:rsidTr="002C5A41">
        <w:trPr>
          <w:trHeight w:val="1172"/>
        </w:trPr>
        <w:tc>
          <w:tcPr>
            <w:tcW w:w="3119" w:type="dxa"/>
            <w:gridSpan w:val="3"/>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D043E3" w:rsidRDefault="00D043E3" w:rsidP="002C5A41">
            <w:pPr>
              <w:jc w:val="center"/>
              <w:rPr>
                <w:rFonts w:ascii="Arial" w:hAnsi="Arial" w:cs="Arial"/>
                <w:sz w:val="20"/>
                <w:szCs w:val="20"/>
              </w:rPr>
            </w:pPr>
          </w:p>
          <w:p w:rsidR="00D043E3" w:rsidRDefault="00D043E3" w:rsidP="002C5A41">
            <w:pPr>
              <w:jc w:val="center"/>
              <w:rPr>
                <w:rFonts w:ascii="Arial" w:hAnsi="Arial" w:cs="Arial"/>
                <w:sz w:val="20"/>
                <w:szCs w:val="20"/>
              </w:rPr>
            </w:pPr>
          </w:p>
          <w:p w:rsidR="00D043E3" w:rsidRPr="00DB584A" w:rsidRDefault="00D043E3" w:rsidP="002C5A41">
            <w:pPr>
              <w:jc w:val="center"/>
              <w:rPr>
                <w:rFonts w:ascii="Arial" w:hAnsi="Arial" w:cs="Arial"/>
                <w:sz w:val="20"/>
                <w:szCs w:val="20"/>
              </w:rPr>
            </w:pPr>
            <w:r w:rsidRPr="00DB584A">
              <w:rPr>
                <w:rFonts w:ascii="Arial" w:hAnsi="Arial" w:cs="Arial"/>
                <w:sz w:val="20"/>
                <w:szCs w:val="20"/>
              </w:rPr>
              <w:t>Rok</w:t>
            </w:r>
          </w:p>
          <w:p w:rsidR="00D043E3" w:rsidRPr="001047D3" w:rsidRDefault="00D043E3" w:rsidP="002C5A41">
            <w:pPr>
              <w:tabs>
                <w:tab w:val="left" w:pos="292"/>
              </w:tabs>
              <w:ind w:right="-108"/>
              <w:rPr>
                <w:rFonts w:ascii="Arial" w:hAnsi="Arial" w:cs="Arial"/>
                <w:i/>
                <w:sz w:val="18"/>
                <w:szCs w:val="18"/>
              </w:rPr>
            </w:pPr>
            <w:r>
              <w:rPr>
                <w:rFonts w:ascii="Arial" w:hAnsi="Arial" w:cs="Arial"/>
                <w:i/>
                <w:sz w:val="18"/>
                <w:szCs w:val="18"/>
              </w:rPr>
              <w:t xml:space="preserve">    </w:t>
            </w:r>
          </w:p>
          <w:p w:rsidR="00D043E3" w:rsidRPr="00DB584A" w:rsidRDefault="00D043E3" w:rsidP="002C5A41">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p>
        </w:tc>
      </w:tr>
      <w:tr w:rsidR="00D043E3" w:rsidRPr="00DB584A" w:rsidTr="002C5A41">
        <w:trPr>
          <w:trHeight w:val="1755"/>
        </w:trPr>
        <w:tc>
          <w:tcPr>
            <w:tcW w:w="3119" w:type="dxa"/>
            <w:gridSpan w:val="3"/>
            <w:shd w:val="clear" w:color="auto" w:fill="FFFFFF"/>
            <w:vAlign w:val="center"/>
          </w:tcPr>
          <w:p w:rsidR="00D043E3" w:rsidRPr="00C952AC"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trHeight w:val="1755"/>
        </w:trPr>
        <w:tc>
          <w:tcPr>
            <w:tcW w:w="3119" w:type="dxa"/>
            <w:gridSpan w:val="3"/>
            <w:shd w:val="clear" w:color="auto" w:fill="FFFFFF"/>
            <w:vAlign w:val="center"/>
          </w:tcPr>
          <w:p w:rsidR="00D043E3" w:rsidRPr="007F7E3B" w:rsidRDefault="00D043E3" w:rsidP="00A934F4">
            <w:pPr>
              <w:numPr>
                <w:ilvl w:val="0"/>
                <w:numId w:val="31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D043E3" w:rsidRDefault="00D043E3" w:rsidP="002C5A41">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D043E3" w:rsidRPr="001047D3" w:rsidRDefault="00D043E3" w:rsidP="002C5A41">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D043E3" w:rsidRPr="00DB584A" w:rsidRDefault="00D043E3" w:rsidP="002C5A41">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D043E3" w:rsidRDefault="00D043E3" w:rsidP="002C5A41">
            <w:pPr>
              <w:ind w:left="-108"/>
              <w:jc w:val="center"/>
              <w:rPr>
                <w:rFonts w:ascii="Arial" w:hAnsi="Arial" w:cs="Arial"/>
                <w:i/>
                <w:sz w:val="20"/>
                <w:szCs w:val="20"/>
              </w:rPr>
            </w:pPr>
            <w:r>
              <w:rPr>
                <w:rFonts w:ascii="Arial" w:hAnsi="Arial" w:cs="Arial"/>
                <w:i/>
                <w:sz w:val="20"/>
                <w:szCs w:val="20"/>
              </w:rPr>
              <w:t>N</w:t>
            </w:r>
          </w:p>
        </w:tc>
      </w:tr>
      <w:tr w:rsidR="00D043E3" w:rsidRPr="00DB584A" w:rsidTr="002C5A41">
        <w:trPr>
          <w:cantSplit/>
          <w:trHeight w:val="348"/>
        </w:trPr>
        <w:tc>
          <w:tcPr>
            <w:tcW w:w="3074" w:type="dxa"/>
            <w:gridSpan w:val="2"/>
            <w:vMerge w:val="restart"/>
            <w:tcBorders>
              <w:top w:val="single" w:sz="2" w:space="0" w:color="auto"/>
            </w:tcBorders>
            <w:shd w:val="clear" w:color="auto" w:fill="FFCC99"/>
            <w:vAlign w:val="center"/>
          </w:tcPr>
          <w:p w:rsidR="00D043E3" w:rsidRPr="00DB584A" w:rsidRDefault="00D043E3" w:rsidP="002C5A41">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D043E3" w:rsidRPr="00DB584A" w:rsidRDefault="00D043E3" w:rsidP="002C5A41">
            <w:pPr>
              <w:ind w:left="720"/>
              <w:rPr>
                <w:rFonts w:ascii="Arial" w:hAnsi="Arial" w:cs="Arial"/>
                <w:b/>
                <w:sz w:val="20"/>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07B7B" w:rsidRDefault="00D043E3" w:rsidP="00A934F4">
            <w:pPr>
              <w:pStyle w:val="Akapitzlist"/>
              <w:numPr>
                <w:ilvl w:val="0"/>
                <w:numId w:val="318"/>
              </w:numPr>
              <w:autoSpaceDE/>
              <w:autoSpaceDN/>
              <w:spacing w:before="40" w:after="40" w:line="276" w:lineRule="auto"/>
              <w:ind w:left="317" w:hanging="283"/>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 xml:space="preserve">pandemii COVID-19, wywołanej </w:t>
            </w:r>
            <w:proofErr w:type="spellStart"/>
            <w:r w:rsidRPr="00907B7B">
              <w:rPr>
                <w:rFonts w:ascii="Arial" w:hAnsi="Arial" w:cs="Arial"/>
                <w:szCs w:val="20"/>
              </w:rPr>
              <w:t>koronawirusem</w:t>
            </w:r>
            <w:proofErr w:type="spellEnd"/>
            <w:r w:rsidRPr="00907B7B">
              <w:rPr>
                <w:rFonts w:ascii="Arial" w:hAnsi="Arial" w:cs="Arial"/>
                <w:szCs w:val="20"/>
              </w:rPr>
              <w:t xml:space="preserve"> SARS-CoV-2</w:t>
            </w:r>
            <w:r>
              <w:rPr>
                <w:rFonts w:ascii="Arial" w:hAnsi="Arial" w:cs="Arial"/>
                <w:szCs w:val="20"/>
              </w:rPr>
              <w:t>.</w:t>
            </w:r>
            <w:r w:rsidRPr="00907B7B">
              <w:rPr>
                <w:rFonts w:ascii="Arial" w:hAnsi="Arial" w:cs="Arial"/>
                <w:szCs w:val="20"/>
              </w:rPr>
              <w:t xml:space="preserve"> </w:t>
            </w:r>
          </w:p>
          <w:p w:rsidR="00D043E3" w:rsidRPr="00D05D76" w:rsidRDefault="00D043E3" w:rsidP="002C5A41">
            <w:pPr>
              <w:pStyle w:val="Akapitzlist"/>
              <w:autoSpaceDE/>
              <w:autoSpaceDN/>
              <w:spacing w:before="40" w:after="40" w:line="276" w:lineRule="auto"/>
              <w:ind w:left="303"/>
              <w:contextualSpacing/>
              <w:jc w:val="both"/>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D043E3" w:rsidRPr="00907B7B" w:rsidRDefault="00D043E3" w:rsidP="002C5A41">
            <w:pPr>
              <w:pStyle w:val="Akapitzlist"/>
              <w:autoSpaceDE/>
              <w:autoSpaceDN/>
              <w:spacing w:before="40" w:after="40" w:line="276" w:lineRule="auto"/>
              <w:ind w:left="303"/>
              <w:contextualSpacing/>
              <w:jc w:val="both"/>
              <w:rPr>
                <w:rFonts w:ascii="Arial" w:hAnsi="Arial" w:cs="Arial"/>
                <w:strike/>
                <w:szCs w:val="20"/>
              </w:rPr>
            </w:pPr>
          </w:p>
          <w:p w:rsidR="00D043E3" w:rsidRPr="009B773A" w:rsidRDefault="00D043E3" w:rsidP="002C5A41">
            <w:pPr>
              <w:pStyle w:val="Akapitzlist"/>
              <w:spacing w:before="40" w:after="40"/>
              <w:ind w:left="336"/>
              <w:rPr>
                <w:rFonts w:ascii="Arial" w:hAnsi="Arial" w:cs="Arial"/>
                <w:szCs w:val="20"/>
              </w:rPr>
            </w:pPr>
          </w:p>
        </w:tc>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9B773A"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bookmarkStart w:id="105" w:name="_GoBack"/>
        <w:bookmarkEnd w:id="105"/>
      </w:tr>
      <w:tr w:rsidR="00D043E3" w:rsidRPr="00DB584A" w:rsidTr="002C5A41">
        <w:trPr>
          <w:cantSplit/>
          <w:trHeight w:val="355"/>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Pr="00A934F4" w:rsidRDefault="00D043E3" w:rsidP="00A934F4">
            <w:pPr>
              <w:pStyle w:val="Akapitzlist"/>
              <w:numPr>
                <w:ilvl w:val="0"/>
                <w:numId w:val="318"/>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A934F4">
              <w:rPr>
                <w:rFonts w:ascii="Arial" w:hAnsi="Arial" w:cs="Arial"/>
                <w:szCs w:val="20"/>
              </w:rPr>
              <w:t>W uzasadnionych przypadkach na etapie realizacji projektu na wniosek lub za zgodą IP, dopuszcza się możliwość odstępstwa w zakresie warunku zakończenia projektu do 31.12.2020 roku.</w:t>
            </w:r>
          </w:p>
        </w:tc>
      </w:tr>
      <w:tr w:rsidR="00D043E3" w:rsidRPr="00DB584A" w:rsidTr="002C5A41">
        <w:trPr>
          <w:cantSplit/>
          <w:trHeight w:val="272"/>
        </w:trPr>
        <w:tc>
          <w:tcPr>
            <w:tcW w:w="3074" w:type="dxa"/>
            <w:gridSpan w:val="2"/>
            <w:vMerge/>
            <w:shd w:val="clear" w:color="auto" w:fill="D9D9D9"/>
            <w:vAlign w:val="center"/>
          </w:tcPr>
          <w:p w:rsidR="00D043E3" w:rsidRPr="00DB584A" w:rsidRDefault="00D043E3" w:rsidP="002C5A41">
            <w:pPr>
              <w:jc w:val="center"/>
              <w:rPr>
                <w:rFonts w:ascii="Arial" w:hAnsi="Arial" w:cs="Arial"/>
                <w:b/>
                <w:sz w:val="20"/>
                <w:szCs w:val="20"/>
              </w:rPr>
            </w:pPr>
          </w:p>
        </w:tc>
        <w:tc>
          <w:tcPr>
            <w:tcW w:w="6662" w:type="dxa"/>
            <w:gridSpan w:val="7"/>
            <w:vAlign w:val="center"/>
          </w:tcPr>
          <w:p w:rsidR="00D043E3" w:rsidRDefault="00D043E3" w:rsidP="00A934F4">
            <w:pPr>
              <w:pStyle w:val="Akapitzlist"/>
              <w:numPr>
                <w:ilvl w:val="0"/>
                <w:numId w:val="318"/>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D043E3" w:rsidRPr="00DB584A" w:rsidRDefault="00D043E3" w:rsidP="00D043E3">
      <w:pPr>
        <w:rPr>
          <w:rFonts w:ascii="Arial" w:hAnsi="Arial" w:cs="Arial"/>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Default="00D043E3" w:rsidP="00D043E3">
      <w:pPr>
        <w:rPr>
          <w:sz w:val="20"/>
          <w:szCs w:val="20"/>
        </w:rPr>
      </w:pPr>
    </w:p>
    <w:p w:rsidR="00D043E3" w:rsidRPr="00DB584A" w:rsidRDefault="00D043E3" w:rsidP="00D043E3">
      <w:pPr>
        <w:rPr>
          <w:ins w:id="106" w:author="Sims" w:date="2020-12-16T15:04:00Z"/>
          <w:sz w:val="20"/>
          <w:szCs w:val="20"/>
        </w:rPr>
      </w:pPr>
    </w:p>
    <w:p w:rsidR="00D043E3" w:rsidRDefault="00D043E3" w:rsidP="009B0D0C">
      <w:pP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D043E3" w:rsidRDefault="00D043E3" w:rsidP="007253DC">
      <w:pPr>
        <w:jc w:val="cente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lastRenderedPageBreak/>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683C3D" w:rsidP="00C862FC">
            <w:pPr>
              <w:jc w:val="center"/>
              <w:rPr>
                <w:rFonts w:ascii="Arial" w:hAnsi="Arial" w:cs="Arial"/>
                <w:sz w:val="20"/>
                <w:szCs w:val="20"/>
              </w:rPr>
            </w:pPr>
            <w:hyperlink r:id="rId58"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781"/>
      </w:tblGrid>
      <w:tr w:rsidR="007253DC" w:rsidRPr="00DB584A" w:rsidTr="00C862FC">
        <w:trPr>
          <w:trHeight w:val="362"/>
        </w:trPr>
        <w:tc>
          <w:tcPr>
            <w:tcW w:w="9781" w:type="dxa"/>
            <w:shd w:val="clear" w:color="auto" w:fill="E77B39"/>
            <w:vAlign w:val="center"/>
          </w:tcPr>
          <w:p w:rsidR="007253DC" w:rsidRPr="00C44392" w:rsidRDefault="007253DC" w:rsidP="00C862FC">
            <w:pPr>
              <w:jc w:val="center"/>
              <w:rPr>
                <w:rFonts w:ascii="Arial" w:hAnsi="Arial" w:cs="Arial"/>
                <w:b/>
              </w:rPr>
            </w:pPr>
            <w:r w:rsidRPr="00C44392">
              <w:rPr>
                <w:rFonts w:ascii="Arial" w:hAnsi="Arial" w:cs="Arial"/>
                <w:b/>
              </w:rPr>
              <w:t xml:space="preserve">KARTA DZIAŁANIA </w:t>
            </w:r>
          </w:p>
          <w:p w:rsidR="007253DC" w:rsidRPr="00D91BF0" w:rsidRDefault="007253DC" w:rsidP="00AF7280">
            <w:pPr>
              <w:pStyle w:val="Nagwek2"/>
              <w:jc w:val="center"/>
              <w:rPr>
                <w:b/>
                <w:sz w:val="20"/>
                <w:szCs w:val="20"/>
              </w:rPr>
            </w:pPr>
            <w:bookmarkStart w:id="107" w:name="_Toc59174362"/>
            <w:r w:rsidRPr="00D91BF0">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D91BF0">
              <w:rPr>
                <w:b/>
                <w:sz w:val="20"/>
                <w:szCs w:val="20"/>
              </w:rPr>
              <w:t xml:space="preserve"> </w:t>
            </w:r>
            <w:r w:rsidR="00D91BF0">
              <w:rPr>
                <w:b/>
                <w:sz w:val="20"/>
                <w:szCs w:val="20"/>
              </w:rPr>
              <w:t xml:space="preserve">- </w:t>
            </w:r>
            <w:r w:rsidR="00D91BF0" w:rsidRPr="00D91BF0">
              <w:rPr>
                <w:b/>
                <w:sz w:val="20"/>
                <w:szCs w:val="20"/>
              </w:rPr>
              <w:t>projekty grantowe WZ, WOPR i O</w:t>
            </w:r>
            <w:r w:rsidR="00AF7280">
              <w:rPr>
                <w:b/>
                <w:sz w:val="20"/>
                <w:szCs w:val="20"/>
              </w:rPr>
              <w:t>SP</w:t>
            </w:r>
            <w:bookmarkEnd w:id="107"/>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7253DC" w:rsidRPr="00C952AC" w:rsidRDefault="007253DC" w:rsidP="00C862FC">
            <w:pPr>
              <w:spacing w:before="60" w:after="60"/>
              <w:rPr>
                <w:rFonts w:ascii="Arial" w:hAnsi="Arial" w:cs="Arial"/>
                <w:sz w:val="20"/>
                <w:szCs w:val="20"/>
              </w:rPr>
            </w:pPr>
            <w:r w:rsidRPr="00C952AC">
              <w:rPr>
                <w:rFonts w:ascii="Arial" w:hAnsi="Arial" w:cs="Arial"/>
                <w:sz w:val="20"/>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Pr>
                <w:rFonts w:ascii="Arial" w:hAnsi="Arial" w:cs="Arial"/>
                <w:sz w:val="20"/>
                <w:szCs w:val="20"/>
              </w:rPr>
              <w:t xml:space="preserve">Przewiduje się realizację działań  poprzez: </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Województwo Zachodniopomorskie w zakresie wsparcia kierowanego do:</w:t>
            </w:r>
          </w:p>
          <w:p w:rsidR="009F615B" w:rsidRDefault="007253DC">
            <w:pPr>
              <w:pStyle w:val="Akapitzlist"/>
              <w:numPr>
                <w:ilvl w:val="1"/>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575C6">
              <w:rPr>
                <w:rFonts w:ascii="Arial" w:hAnsi="Arial" w:cs="Arial"/>
                <w:szCs w:val="20"/>
              </w:rPr>
              <w:t>j</w:t>
            </w:r>
            <w:r>
              <w:rPr>
                <w:rFonts w:ascii="Arial" w:hAnsi="Arial" w:cs="Arial"/>
                <w:szCs w:val="20"/>
              </w:rPr>
              <w:t>ednostek</w:t>
            </w:r>
            <w:r w:rsidRPr="00D575C6">
              <w:rPr>
                <w:rFonts w:ascii="Arial" w:hAnsi="Arial" w:cs="Arial"/>
                <w:szCs w:val="20"/>
              </w:rPr>
              <w:t xml:space="preserve"> samorząd</w:t>
            </w:r>
            <w:r>
              <w:rPr>
                <w:rFonts w:ascii="Arial" w:hAnsi="Arial" w:cs="Arial"/>
                <w:szCs w:val="20"/>
              </w:rPr>
              <w:t>u terytorialnego i ich jednostek organizacyjnych</w:t>
            </w:r>
            <w:r w:rsidRPr="00D575C6">
              <w:rPr>
                <w:rFonts w:ascii="Arial" w:hAnsi="Arial" w:cs="Arial"/>
                <w:szCs w:val="20"/>
              </w:rPr>
              <w:t xml:space="preserve"> </w:t>
            </w:r>
            <w:r>
              <w:rPr>
                <w:rFonts w:ascii="Arial" w:hAnsi="Arial" w:cs="Arial"/>
                <w:szCs w:val="20"/>
              </w:rPr>
              <w:t>(z</w:t>
            </w:r>
            <w:r w:rsidRPr="0048216E">
              <w:rPr>
                <w:rFonts w:ascii="Arial" w:hAnsi="Arial" w:cs="Arial"/>
                <w:szCs w:val="20"/>
              </w:rPr>
              <w:t>akup środków ochrony osobistej i sprzętów oraz środków do utrzymania czystości i dezynfekcji</w:t>
            </w:r>
            <w:r>
              <w:rPr>
                <w:rFonts w:ascii="Arial" w:hAnsi="Arial" w:cs="Arial"/>
                <w:szCs w:val="20"/>
              </w:rPr>
              <w:t xml:space="preserve"> </w:t>
            </w:r>
            <w:r w:rsidRPr="00D575C6">
              <w:rPr>
                <w:rFonts w:ascii="Arial" w:hAnsi="Arial" w:cs="Arial"/>
                <w:szCs w:val="20"/>
              </w:rPr>
              <w:t>na potrzeby prowadzonych przez JST z terenu województwa zachodniopomorskiego: żłobków, klubów dziecięcych oraz placówek edukacyjnych wskazanych w art. 2 ust. 1 - 3 oraz 7 - 8</w:t>
            </w:r>
            <w:r>
              <w:rPr>
                <w:rFonts w:ascii="Arial" w:hAnsi="Arial" w:cs="Arial"/>
                <w:szCs w:val="20"/>
              </w:rPr>
              <w:t xml:space="preserve"> Ustawy Prawo Oświatowe, Dz.U. 2017 poz. 59 z </w:t>
            </w:r>
            <w:proofErr w:type="spellStart"/>
            <w:r>
              <w:rPr>
                <w:rFonts w:ascii="Arial" w:hAnsi="Arial" w:cs="Arial"/>
                <w:szCs w:val="20"/>
              </w:rPr>
              <w:t>późn</w:t>
            </w:r>
            <w:proofErr w:type="spellEnd"/>
            <w:r>
              <w:rPr>
                <w:rFonts w:ascii="Arial" w:hAnsi="Arial" w:cs="Arial"/>
                <w:szCs w:val="20"/>
              </w:rPr>
              <w:t>. zm.)</w:t>
            </w:r>
            <w:r w:rsidRPr="00D575C6">
              <w:rPr>
                <w:rFonts w:ascii="Arial" w:hAnsi="Arial" w:cs="Arial"/>
                <w:szCs w:val="20"/>
              </w:rPr>
              <w:t>.</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Wodne Ochotnicze</w:t>
            </w:r>
            <w:r>
              <w:rPr>
                <w:rFonts w:ascii="Arial" w:hAnsi="Arial" w:cs="Arial"/>
                <w:szCs w:val="20"/>
              </w:rPr>
              <w:t xml:space="preserve"> Pogotowie</w:t>
            </w:r>
            <w:r w:rsidRPr="00DE6318">
              <w:rPr>
                <w:rFonts w:ascii="Arial" w:hAnsi="Arial" w:cs="Arial"/>
                <w:szCs w:val="20"/>
              </w:rPr>
              <w:t xml:space="preserve"> Ratunkowe Województwa Zachodniopomorskiego</w:t>
            </w:r>
            <w:r>
              <w:rPr>
                <w:rFonts w:ascii="Arial" w:hAnsi="Arial" w:cs="Arial"/>
                <w:szCs w:val="20"/>
              </w:rPr>
              <w:t xml:space="preserve"> w zakresie </w:t>
            </w:r>
            <w:r w:rsidRPr="00DE6318">
              <w:rPr>
                <w:rFonts w:ascii="Arial" w:hAnsi="Arial" w:cs="Arial"/>
                <w:szCs w:val="20"/>
              </w:rPr>
              <w:t>zakup</w:t>
            </w:r>
            <w:r>
              <w:rPr>
                <w:rFonts w:ascii="Arial" w:hAnsi="Arial" w:cs="Arial"/>
                <w:szCs w:val="20"/>
              </w:rPr>
              <w:t>u</w:t>
            </w:r>
            <w:r w:rsidRPr="00DE6318">
              <w:rPr>
                <w:rFonts w:ascii="Arial" w:hAnsi="Arial" w:cs="Arial"/>
                <w:szCs w:val="20"/>
              </w:rPr>
              <w:t xml:space="preserve"> i dystrybucj</w:t>
            </w:r>
            <w:r>
              <w:rPr>
                <w:rFonts w:ascii="Arial" w:hAnsi="Arial" w:cs="Arial"/>
                <w:szCs w:val="20"/>
              </w:rPr>
              <w:t>i, w szczególności na rzecz</w:t>
            </w:r>
            <w:r w:rsidRPr="00DE6318">
              <w:rPr>
                <w:rFonts w:ascii="Arial" w:hAnsi="Arial" w:cs="Arial"/>
                <w:szCs w:val="20"/>
              </w:rPr>
              <w:t xml:space="preserve"> zachodniopomorskich jednostek samorządu terytorialnego prowadzących chronione kąpieliska</w:t>
            </w:r>
            <w:r>
              <w:rPr>
                <w:rFonts w:ascii="Arial" w:hAnsi="Arial" w:cs="Arial"/>
                <w:szCs w:val="20"/>
              </w:rPr>
              <w:t>,</w:t>
            </w:r>
            <w:r w:rsidRPr="00DE6318">
              <w:rPr>
                <w:rFonts w:ascii="Arial" w:hAnsi="Arial" w:cs="Arial"/>
                <w:szCs w:val="20"/>
              </w:rPr>
              <w:t xml:space="preserve"> środków ochrony osobistej i sprzętów oraz środków do utrzymania czystości i dezynfekcji na terenie kąpielisk województwa zachodniopomorskiego oraz zakup</w:t>
            </w:r>
            <w:r>
              <w:rPr>
                <w:rFonts w:ascii="Arial" w:hAnsi="Arial" w:cs="Arial"/>
                <w:szCs w:val="20"/>
              </w:rPr>
              <w:t>u</w:t>
            </w:r>
            <w:r w:rsidRPr="00DE6318">
              <w:rPr>
                <w:rFonts w:ascii="Arial" w:hAnsi="Arial" w:cs="Arial"/>
                <w:szCs w:val="20"/>
              </w:rPr>
              <w:t xml:space="preserve"> niezbędnego sprzętu do ratownictwa wodnego związanego bezpośrednio z walką i przeciwdziałaniem COVID-19</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1C06AE">
              <w:rPr>
                <w:rFonts w:ascii="Arial" w:hAnsi="Arial" w:cs="Arial"/>
                <w:szCs w:val="20"/>
              </w:rPr>
              <w:t>Zarząd Wojewódzki Ochotniczych Straży Pożarnych - oddział wojewódzki Województwa Zachodniopomorskiego w zakresie wsparcia kierowanego do Ochotniczych Straży Pożarnych z terenu województwa zachodniopomorskiego, obejmującego zakup i dystrybucję  środków ochrony osobistej i sprzętów oraz środków do utrzymania czystości i dezynfekcji w podmiotach świadczących usługi ratownictwa pożarowego oraz zakup niezbędnego sprzętu do ratownictwa pożarowego związanego bezpośrednio z walką i przeciwdziałaniem COVID-19.</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Default="007253DC" w:rsidP="00C862FC">
            <w:pPr>
              <w:spacing w:before="60" w:after="60"/>
              <w:rPr>
                <w:rFonts w:ascii="Arial" w:hAnsi="Arial" w:cs="Arial"/>
                <w:sz w:val="20"/>
                <w:szCs w:val="20"/>
              </w:rPr>
            </w:pPr>
            <w:r>
              <w:rPr>
                <w:rFonts w:ascii="Arial" w:hAnsi="Arial" w:cs="Arial"/>
                <w:sz w:val="20"/>
                <w:szCs w:val="20"/>
              </w:rPr>
              <w:t xml:space="preserve">Województwo Zachodniopomorskie, </w:t>
            </w:r>
            <w:r w:rsidRPr="00E6107E">
              <w:rPr>
                <w:rFonts w:ascii="Arial" w:hAnsi="Arial" w:cs="Arial"/>
                <w:sz w:val="20"/>
                <w:szCs w:val="20"/>
              </w:rPr>
              <w:t>Wodne Ochotnicze Pogotowie Ratunkowe Województwa Zachodniopomorskiego</w:t>
            </w:r>
            <w:r>
              <w:rPr>
                <w:rFonts w:ascii="Arial" w:hAnsi="Arial" w:cs="Arial"/>
                <w:sz w:val="20"/>
                <w:szCs w:val="20"/>
              </w:rPr>
              <w:t xml:space="preserve">, </w:t>
            </w:r>
            <w:r w:rsidRPr="00E6107E">
              <w:rPr>
                <w:rFonts w:ascii="Arial" w:hAnsi="Arial" w:cs="Arial"/>
                <w:sz w:val="20"/>
                <w:szCs w:val="20"/>
              </w:rPr>
              <w:t>Zarząd Wojewódzki Ochotniczych Straży Pożarnych - oddział wojewódzki Województwa Zachodniopomorskiego</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r>
              <w:rPr>
                <w:rFonts w:ascii="Arial" w:hAnsi="Arial" w:cs="Arial"/>
                <w:b/>
                <w:sz w:val="20"/>
                <w:szCs w:val="20"/>
              </w:rPr>
              <w:t>EFS+BP</w:t>
            </w:r>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Cs w:val="20"/>
              </w:rPr>
              <w:t xml:space="preserve"> </w:t>
            </w:r>
            <w:r>
              <w:rPr>
                <w:rFonts w:ascii="Arial" w:hAnsi="Arial" w:cs="Arial"/>
                <w:sz w:val="20"/>
                <w:szCs w:val="20"/>
              </w:rPr>
              <w:t xml:space="preserve">-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c>
          <w:tcPr>
            <w:tcW w:w="4819" w:type="dxa"/>
            <w:gridSpan w:val="4"/>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lastRenderedPageBreak/>
              <w:t xml:space="preserve">a) Wsparcie dla </w:t>
            </w:r>
            <w:r w:rsidRPr="00535E88">
              <w:rPr>
                <w:rFonts w:ascii="Arial" w:hAnsi="Arial" w:cs="Arial"/>
                <w:sz w:val="20"/>
                <w:szCs w:val="20"/>
              </w:rPr>
              <w:t>Wodne Ochotnicze Pogotowie Ratunkowe Województwa Zachodniopomorskiego</w:t>
            </w:r>
            <w:r>
              <w:rPr>
                <w:rFonts w:ascii="Arial" w:hAnsi="Arial" w:cs="Arial"/>
                <w:sz w:val="20"/>
                <w:szCs w:val="20"/>
              </w:rPr>
              <w:t xml:space="preserve"> -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25 000 000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8"/>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9"/>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rsidP="00D91BF0">
            <w:pPr>
              <w:pStyle w:val="Akapitzlist"/>
              <w:numPr>
                <w:ilvl w:val="0"/>
                <w:numId w:val="290"/>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Zaplanowane w ramach projektu działania wynikają z aktualnej  sytuacji epidemiologicznej. Są skierowane na zapobieganie, przeciwdziałanie i zwalczanie pandemii COVID-19, wywołanej </w:t>
            </w:r>
            <w:proofErr w:type="spellStart"/>
            <w:r w:rsidRPr="00F50019">
              <w:rPr>
                <w:rFonts w:ascii="Arial" w:hAnsi="Arial" w:cs="Arial"/>
                <w:szCs w:val="20"/>
              </w:rPr>
              <w:t>koronawirusem</w:t>
            </w:r>
            <w:proofErr w:type="spellEnd"/>
            <w:r w:rsidRPr="00F50019">
              <w:rPr>
                <w:rFonts w:ascii="Arial" w:hAnsi="Arial" w:cs="Arial"/>
                <w:szCs w:val="20"/>
              </w:rPr>
              <w:t xml:space="preserve"> SARS-CoV-2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9B773A" w:rsidRDefault="007253DC" w:rsidP="00D91BF0">
            <w:pPr>
              <w:pStyle w:val="Akapitzlist"/>
              <w:autoSpaceDE/>
              <w:autoSpaceDN/>
              <w:spacing w:before="40" w:after="40" w:line="276" w:lineRule="auto"/>
              <w:ind w:left="303" w:hanging="269"/>
              <w:contextualSpacing/>
              <w:jc w:val="both"/>
              <w:rPr>
                <w:rFonts w:ascii="Arial" w:hAnsi="Arial" w:cs="Arial"/>
                <w:szCs w:val="20"/>
              </w:rPr>
            </w:pPr>
            <w:r>
              <w:rPr>
                <w:rFonts w:ascii="Arial" w:hAnsi="Arial" w:cs="Arial"/>
                <w:szCs w:val="20"/>
              </w:rPr>
              <w:t xml:space="preserve">2. </w:t>
            </w: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 xml:space="preserve">kryteriów wyboru </w:t>
            </w:r>
            <w:proofErr w:type="spellStart"/>
            <w:r w:rsidRPr="00F50019">
              <w:rPr>
                <w:rFonts w:ascii="Arial" w:hAnsi="Arial" w:cs="Arial"/>
                <w:i/>
                <w:szCs w:val="20"/>
              </w:rPr>
              <w:t>Grantobiorców</w:t>
            </w:r>
            <w:proofErr w:type="spellEnd"/>
            <w:r w:rsidRPr="00F50019">
              <w:rPr>
                <w:rFonts w:ascii="Arial" w:hAnsi="Arial" w:cs="Arial"/>
                <w:i/>
                <w:szCs w:val="20"/>
              </w:rPr>
              <w:t xml:space="preserve"> i wniosków o  grant  oraz procedur dotyczących udzielania grantów</w:t>
            </w:r>
            <w:r w:rsidRPr="00F50019">
              <w:rPr>
                <w:rFonts w:ascii="Arial" w:hAnsi="Arial" w:cs="Arial"/>
                <w:szCs w:val="20"/>
              </w:rPr>
              <w:t xml:space="preserve"> w ramach działania 7.7  – przed publikacją ogłoszenia dotyczącego wyboru </w:t>
            </w:r>
            <w:proofErr w:type="spellStart"/>
            <w:r w:rsidRPr="00F50019">
              <w:rPr>
                <w:rFonts w:ascii="Arial" w:hAnsi="Arial" w:cs="Arial"/>
                <w:szCs w:val="20"/>
              </w:rPr>
              <w:t>Grantobiorców</w:t>
            </w:r>
            <w:proofErr w:type="spellEnd"/>
            <w:r>
              <w:rPr>
                <w:rFonts w:ascii="Arial" w:hAnsi="Arial" w:cs="Arial"/>
                <w:szCs w:val="20"/>
              </w:rPr>
              <w:t>. Kryterium dotyczy projektu składanego przez Województwo Zachodniopomorskie.</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202AAF" w:rsidRDefault="007253DC" w:rsidP="00D91BF0">
            <w:pPr>
              <w:pStyle w:val="Akapitzlist"/>
              <w:autoSpaceDE/>
              <w:autoSpaceDN/>
              <w:spacing w:before="40" w:after="40" w:line="276" w:lineRule="auto"/>
              <w:ind w:left="303" w:hanging="269"/>
              <w:contextualSpacing/>
              <w:jc w:val="both"/>
              <w:rPr>
                <w:rFonts w:asciiTheme="minorHAnsi" w:hAnsiTheme="minorHAnsi" w:cstheme="minorBidi"/>
                <w:szCs w:val="20"/>
              </w:rPr>
            </w:pPr>
            <w:r>
              <w:rPr>
                <w:rFonts w:ascii="Arial" w:hAnsi="Arial" w:cs="Arial"/>
                <w:szCs w:val="20"/>
              </w:rPr>
              <w:t>3. 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7253DC" w:rsidRDefault="007253DC"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ins w:id="108" w:author="kholubczat" w:date="2020-09-17T14:04:00Z"/>
          <w:rFonts w:ascii="Arial" w:hAnsi="Arial" w:cs="Arial"/>
          <w:b/>
          <w:sz w:val="40"/>
          <w:szCs w:val="40"/>
        </w:rPr>
      </w:pPr>
    </w:p>
    <w:p w:rsidR="007253DC" w:rsidRDefault="007253DC" w:rsidP="002708D4">
      <w:pPr>
        <w:jc w:val="center"/>
        <w:rPr>
          <w:ins w:id="109" w:author="kholubczat" w:date="2020-09-17T14:04:00Z"/>
          <w:rFonts w:ascii="Arial" w:hAnsi="Arial" w:cs="Arial"/>
          <w:b/>
          <w:sz w:val="40"/>
          <w:szCs w:val="40"/>
        </w:rPr>
      </w:pPr>
    </w:p>
    <w:p w:rsidR="007253DC" w:rsidRDefault="007253DC" w:rsidP="002708D4">
      <w:pPr>
        <w:jc w:val="center"/>
        <w:rPr>
          <w:ins w:id="110" w:author="kholubczat" w:date="2020-09-17T14:04:00Z"/>
          <w:rFonts w:ascii="Arial" w:hAnsi="Arial" w:cs="Arial"/>
          <w:b/>
          <w:sz w:val="40"/>
          <w:szCs w:val="40"/>
        </w:rPr>
      </w:pPr>
    </w:p>
    <w:p w:rsidR="007253DC" w:rsidRDefault="007253DC" w:rsidP="002708D4">
      <w:pPr>
        <w:jc w:val="center"/>
        <w:rPr>
          <w:ins w:id="111" w:author="kholubczat" w:date="2020-09-17T14:04:00Z"/>
          <w:rFonts w:ascii="Arial" w:hAnsi="Arial" w:cs="Arial"/>
          <w:b/>
          <w:sz w:val="40"/>
          <w:szCs w:val="40"/>
        </w:rPr>
      </w:pPr>
    </w:p>
    <w:p w:rsidR="007253DC" w:rsidRDefault="007253DC" w:rsidP="002708D4">
      <w:pPr>
        <w:jc w:val="center"/>
        <w:rPr>
          <w:ins w:id="112" w:author="kholubczat" w:date="2020-09-17T14:04:00Z"/>
          <w:rFonts w:ascii="Arial" w:hAnsi="Arial" w:cs="Arial"/>
          <w:b/>
          <w:sz w:val="40"/>
          <w:szCs w:val="40"/>
        </w:rPr>
      </w:pPr>
    </w:p>
    <w:p w:rsidR="007253DC" w:rsidRDefault="007253DC" w:rsidP="002708D4">
      <w:pPr>
        <w:jc w:val="center"/>
        <w:rPr>
          <w:ins w:id="113" w:author="kholubczat" w:date="2020-09-17T14:04:00Z"/>
          <w:rFonts w:ascii="Arial" w:hAnsi="Arial" w:cs="Arial"/>
          <w:b/>
          <w:sz w:val="40"/>
          <w:szCs w:val="40"/>
        </w:rPr>
      </w:pPr>
    </w:p>
    <w:p w:rsidR="007253DC" w:rsidRDefault="007253DC" w:rsidP="002708D4">
      <w:pPr>
        <w:jc w:val="center"/>
        <w:rPr>
          <w:ins w:id="114" w:author="kholubczat" w:date="2020-09-17T14:04:00Z"/>
          <w:rFonts w:ascii="Arial" w:hAnsi="Arial" w:cs="Arial"/>
          <w:b/>
          <w:sz w:val="40"/>
          <w:szCs w:val="40"/>
        </w:rPr>
      </w:pPr>
    </w:p>
    <w:p w:rsidR="007253DC" w:rsidRDefault="007253DC" w:rsidP="002708D4">
      <w:pPr>
        <w:jc w:val="center"/>
        <w:rPr>
          <w:ins w:id="115" w:author="kholubczat" w:date="2020-09-17T14:04:00Z"/>
          <w:rFonts w:ascii="Arial" w:hAnsi="Arial" w:cs="Arial"/>
          <w:b/>
          <w:sz w:val="40"/>
          <w:szCs w:val="40"/>
        </w:rPr>
      </w:pPr>
    </w:p>
    <w:p w:rsidR="007253DC" w:rsidRDefault="007253DC" w:rsidP="002708D4">
      <w:pPr>
        <w:jc w:val="center"/>
        <w:rPr>
          <w:ins w:id="116" w:author="kholubczat" w:date="2020-09-17T14:04:00Z"/>
          <w:rFonts w:ascii="Arial" w:hAnsi="Arial" w:cs="Arial"/>
          <w:b/>
          <w:sz w:val="40"/>
          <w:szCs w:val="40"/>
        </w:rPr>
      </w:pPr>
    </w:p>
    <w:p w:rsidR="007253DC" w:rsidRDefault="007253DC" w:rsidP="002708D4">
      <w:pPr>
        <w:jc w:val="center"/>
        <w:rPr>
          <w:ins w:id="117" w:author="kholubczat" w:date="2020-09-17T14:04:00Z"/>
          <w:rFonts w:ascii="Arial" w:hAnsi="Arial" w:cs="Arial"/>
          <w:b/>
          <w:sz w:val="40"/>
          <w:szCs w:val="40"/>
        </w:rPr>
      </w:pPr>
    </w:p>
    <w:p w:rsidR="007253DC" w:rsidRDefault="007253DC" w:rsidP="002708D4">
      <w:pPr>
        <w:jc w:val="center"/>
        <w:rPr>
          <w:ins w:id="118" w:author="kholubczat" w:date="2020-09-17T14:04:00Z"/>
          <w:rFonts w:ascii="Arial" w:hAnsi="Arial" w:cs="Arial"/>
          <w:b/>
          <w:sz w:val="40"/>
          <w:szCs w:val="40"/>
        </w:rPr>
      </w:pPr>
    </w:p>
    <w:p w:rsidR="007253DC" w:rsidRDefault="007253DC" w:rsidP="002708D4">
      <w:pPr>
        <w:jc w:val="center"/>
        <w:rPr>
          <w:ins w:id="119" w:author="kholubczat" w:date="2020-09-17T14:04:00Z"/>
          <w:rFonts w:ascii="Arial" w:hAnsi="Arial" w:cs="Arial"/>
          <w:b/>
          <w:sz w:val="40"/>
          <w:szCs w:val="40"/>
        </w:rPr>
      </w:pPr>
    </w:p>
    <w:p w:rsidR="007253DC" w:rsidRDefault="007253DC" w:rsidP="002708D4">
      <w:pPr>
        <w:jc w:val="center"/>
        <w:rPr>
          <w:ins w:id="120" w:author="kholubczat" w:date="2020-09-17T14:04:00Z"/>
          <w:rFonts w:ascii="Arial" w:hAnsi="Arial" w:cs="Arial"/>
          <w:b/>
          <w:sz w:val="40"/>
          <w:szCs w:val="40"/>
        </w:rPr>
      </w:pPr>
    </w:p>
    <w:p w:rsidR="007253DC" w:rsidRDefault="007253DC" w:rsidP="002708D4">
      <w:pPr>
        <w:jc w:val="center"/>
        <w:rPr>
          <w:ins w:id="121" w:author="kholubczat" w:date="2020-09-17T14:04:00Z"/>
          <w:rFonts w:ascii="Arial" w:hAnsi="Arial" w:cs="Arial"/>
          <w:b/>
          <w:sz w:val="40"/>
          <w:szCs w:val="40"/>
        </w:rPr>
      </w:pPr>
    </w:p>
    <w:p w:rsidR="007253DC" w:rsidRDefault="007253DC" w:rsidP="002708D4">
      <w:pPr>
        <w:jc w:val="center"/>
        <w:rPr>
          <w:ins w:id="122" w:author="kholubczat" w:date="2020-09-17T14:04:00Z"/>
          <w:rFonts w:ascii="Arial" w:hAnsi="Arial" w:cs="Arial"/>
          <w:b/>
          <w:sz w:val="40"/>
          <w:szCs w:val="40"/>
        </w:rPr>
      </w:pPr>
    </w:p>
    <w:p w:rsidR="007253DC" w:rsidRDefault="007253DC" w:rsidP="002708D4">
      <w:pPr>
        <w:jc w:val="center"/>
        <w:rPr>
          <w:ins w:id="123" w:author="kholubczat" w:date="2020-09-17T14:04:00Z"/>
          <w:rFonts w:ascii="Arial" w:hAnsi="Arial" w:cs="Arial"/>
          <w:b/>
          <w:sz w:val="40"/>
          <w:szCs w:val="40"/>
        </w:rPr>
      </w:pPr>
    </w:p>
    <w:p w:rsidR="007253DC" w:rsidRDefault="007253DC" w:rsidP="002708D4">
      <w:pPr>
        <w:jc w:val="center"/>
        <w:rPr>
          <w:ins w:id="124" w:author="kholubczat" w:date="2020-09-17T14:04:00Z"/>
          <w:rFonts w:ascii="Arial" w:hAnsi="Arial" w:cs="Arial"/>
          <w:b/>
          <w:sz w:val="40"/>
          <w:szCs w:val="40"/>
        </w:rPr>
      </w:pPr>
    </w:p>
    <w:p w:rsidR="007253DC" w:rsidRDefault="007253DC" w:rsidP="002708D4">
      <w:pPr>
        <w:jc w:val="center"/>
        <w:rPr>
          <w:ins w:id="125" w:author="kholubczat" w:date="2020-09-17T14:04:00Z"/>
          <w:rFonts w:ascii="Arial" w:hAnsi="Arial" w:cs="Arial"/>
          <w:b/>
          <w:sz w:val="40"/>
          <w:szCs w:val="40"/>
        </w:rPr>
      </w:pPr>
    </w:p>
    <w:p w:rsidR="007253DC" w:rsidRDefault="007253DC" w:rsidP="002708D4">
      <w:pPr>
        <w:jc w:val="center"/>
        <w:rPr>
          <w:ins w:id="126" w:author="kholubczat" w:date="2020-09-17T14:04:00Z"/>
          <w:rFonts w:ascii="Arial" w:hAnsi="Arial" w:cs="Arial"/>
          <w:b/>
          <w:sz w:val="40"/>
          <w:szCs w:val="40"/>
        </w:rPr>
      </w:pPr>
    </w:p>
    <w:p w:rsidR="007253DC" w:rsidRDefault="007253DC" w:rsidP="002708D4">
      <w:pPr>
        <w:jc w:val="center"/>
        <w:rPr>
          <w:ins w:id="127" w:author="kholubczat" w:date="2020-09-17T14:04:00Z"/>
          <w:rFonts w:ascii="Arial" w:hAnsi="Arial" w:cs="Arial"/>
          <w:b/>
          <w:sz w:val="40"/>
          <w:szCs w:val="40"/>
        </w:rPr>
      </w:pPr>
    </w:p>
    <w:p w:rsidR="007253DC" w:rsidRDefault="007253DC" w:rsidP="002708D4">
      <w:pPr>
        <w:jc w:val="center"/>
        <w:rPr>
          <w:ins w:id="128" w:author="kholubczat" w:date="2020-09-17T14:04:00Z"/>
          <w:rFonts w:ascii="Arial" w:hAnsi="Arial" w:cs="Arial"/>
          <w:b/>
          <w:sz w:val="40"/>
          <w:szCs w:val="40"/>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983F96">
            <w:pPr>
              <w:pStyle w:val="Nagwek1"/>
              <w:jc w:val="center"/>
            </w:pPr>
            <w:bookmarkStart w:id="129" w:name="_Toc59174363"/>
            <w:r>
              <w:t>Oś VIII Edukacja</w:t>
            </w:r>
            <w:bookmarkEnd w:id="129"/>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1043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439"/>
      </w:tblGrid>
      <w:tr w:rsidR="00D53A85" w:rsidTr="00784EFF">
        <w:trPr>
          <w:trHeight w:val="362"/>
        </w:trPr>
        <w:tc>
          <w:tcPr>
            <w:tcW w:w="10439"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130" w:name="_Toc59174364"/>
            <w:r w:rsidRPr="007311ED">
              <w:rPr>
                <w:b/>
                <w:sz w:val="20"/>
                <w:szCs w:val="20"/>
              </w:rPr>
              <w:t>8.1 Upowszechnienie edukacji przedszkolnej</w:t>
            </w:r>
            <w:bookmarkEnd w:id="130"/>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w:t>
            </w:r>
            <w:proofErr w:type="spellStart"/>
            <w:r w:rsidRPr="00CA0B02">
              <w:rPr>
                <w:rFonts w:ascii="Arial" w:hAnsi="Arial" w:cs="Arial"/>
                <w:sz w:val="18"/>
                <w:szCs w:val="18"/>
              </w:rPr>
              <w:t>emocjonalno</w:t>
            </w:r>
            <w:proofErr w:type="spellEnd"/>
            <w:r w:rsidRPr="00CA0B02">
              <w:rPr>
                <w:rFonts w:ascii="Arial" w:hAnsi="Arial" w:cs="Arial"/>
                <w:sz w:val="18"/>
                <w:szCs w:val="18"/>
              </w:rPr>
              <w:t xml:space="preserve">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w:t>
            </w:r>
            <w:r w:rsidRPr="00CA0B02">
              <w:rPr>
                <w:rFonts w:ascii="Arial" w:hAnsi="Arial" w:cs="Arial"/>
                <w:sz w:val="18"/>
                <w:szCs w:val="18"/>
              </w:rPr>
              <w:lastRenderedPageBreak/>
              <w:t>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pStyle w:val="Akapitzlist"/>
              <w:numPr>
                <w:ilvl w:val="0"/>
                <w:numId w:val="230"/>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Odbiorcy rozumiani są jako ogólna liczba dzieci w danym OWP przed złożeniem wniosku o dofinasowanie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pStyle w:val="Tekstkomentarza"/>
              <w:numPr>
                <w:ilvl w:val="0"/>
                <w:numId w:val="231"/>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 xml:space="preserve">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w:t>
            </w:r>
            <w:r w:rsidRPr="00CA0B02">
              <w:rPr>
                <w:rFonts w:ascii="Arial" w:hAnsi="Arial" w:cs="Arial"/>
                <w:sz w:val="18"/>
                <w:szCs w:val="18"/>
              </w:rPr>
              <w:lastRenderedPageBreak/>
              <w:t>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numPr>
                <w:ilvl w:val="0"/>
                <w:numId w:val="231"/>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etap podpisania umowy o dofinansowanie projektu - Projektodawca zobowiązany jest do przedłożenia decyzji danego organu </w:t>
            </w:r>
            <w:r w:rsidRPr="00CA0B02">
              <w:rPr>
                <w:rFonts w:ascii="Arial" w:hAnsi="Arial" w:cs="Arial"/>
                <w:sz w:val="18"/>
                <w:szCs w:val="18"/>
              </w:rPr>
              <w:lastRenderedPageBreak/>
              <w:t>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 xml:space="preserve">Instytucja Organizująca Konkurs doprecyzowuje brzmienie kryterium w </w:t>
            </w:r>
            <w:r w:rsidRPr="00316227">
              <w:rPr>
                <w:rFonts w:ascii="Arial" w:hAnsi="Arial" w:cs="Arial"/>
                <w:sz w:val="18"/>
                <w:szCs w:val="18"/>
              </w:rPr>
              <w:lastRenderedPageBreak/>
              <w:t>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 xml:space="preserve">Wprowadzenie przedmiotowego kryterium ma na celu ukierunkowanie </w:t>
            </w:r>
            <w:r w:rsidRPr="00CA0B02">
              <w:rPr>
                <w:rFonts w:ascii="Arial" w:hAnsi="Arial" w:cs="Arial"/>
                <w:sz w:val="18"/>
                <w:szCs w:val="18"/>
              </w:rPr>
              <w:lastRenderedPageBreak/>
              <w:t>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 xml:space="preserve">Stosuje się do typów </w:t>
            </w:r>
            <w:r w:rsidRPr="00CA0B02">
              <w:rPr>
                <w:rFonts w:ascii="Arial" w:hAnsi="Arial" w:cs="Arial"/>
                <w:sz w:val="18"/>
                <w:szCs w:val="18"/>
              </w:rPr>
              <w:lastRenderedPageBreak/>
              <w:t>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w:t>
            </w:r>
            <w:proofErr w:type="spellStart"/>
            <w:r w:rsidRPr="00CA0B02">
              <w:rPr>
                <w:rFonts w:ascii="Arial" w:hAnsi="Arial" w:cs="Arial"/>
                <w:sz w:val="18"/>
                <w:szCs w:val="18"/>
              </w:rPr>
              <w:t>MNiSW</w:t>
            </w:r>
            <w:proofErr w:type="spellEnd"/>
            <w:r w:rsidRPr="00CA0B02">
              <w:rPr>
                <w:rFonts w:ascii="Arial" w:hAnsi="Arial" w:cs="Arial"/>
                <w:sz w:val="18"/>
                <w:szCs w:val="18"/>
              </w:rPr>
              <w:t xml:space="preserve">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w:t>
            </w:r>
            <w:r w:rsidRPr="00CA0B02">
              <w:rPr>
                <w:rFonts w:ascii="Arial" w:hAnsi="Arial" w:cs="Arial"/>
                <w:sz w:val="18"/>
                <w:szCs w:val="18"/>
              </w:rPr>
              <w:lastRenderedPageBreak/>
              <w:t xml:space="preserve">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Kwalifikowalność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Liczba dzieci objętych w ramach programu dodatkowymi zajęciami zwiększającymi </w:t>
            </w:r>
            <w:r w:rsidRPr="00CA0B02">
              <w:rPr>
                <w:rFonts w:ascii="Arial" w:hAnsi="Arial" w:cs="Arial"/>
                <w:sz w:val="18"/>
                <w:szCs w:val="18"/>
              </w:rPr>
              <w:lastRenderedPageBreak/>
              <w:t>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lastRenderedPageBreak/>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lastRenderedPageBreak/>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lastRenderedPageBreak/>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131"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131"/>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132" w:name="_Toc59174365"/>
            <w:r w:rsidRPr="00050F84">
              <w:rPr>
                <w:b/>
                <w:sz w:val="20"/>
                <w:szCs w:val="20"/>
              </w:rPr>
              <w:t>8.2 Wsparcie szkół i placówek prowadzących kształcenie ogólne oraz uczniów uczestniczących w kształceniu podstawowym, gimnazjalnym i ponadgimnazjalnym (2016 r.)</w:t>
            </w:r>
            <w:bookmarkEnd w:id="132"/>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Doskonalenie umiejętności i kompetencji zawodowych nauczycieli prowadzących kształcenie w zakresie stosowania metod i form organizacyjnych sprzyjających kształtowaniu i rozwijaniu u uczniów kompetencji kluczowych niezbędnych na rynku pracy oraz właściwych </w:t>
            </w:r>
            <w:r w:rsidRPr="0086305F">
              <w:rPr>
                <w:rFonts w:ascii="Arial" w:eastAsiaTheme="minorHAnsi" w:hAnsi="Arial" w:cs="Arial"/>
                <w:szCs w:val="20"/>
                <w:lang w:eastAsia="en-US"/>
              </w:rPr>
              <w:lastRenderedPageBreak/>
              <w:t>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 xml:space="preserve">i </w:t>
            </w:r>
            <w:proofErr w:type="spellStart"/>
            <w:r w:rsidRPr="0086305F">
              <w:rPr>
                <w:rFonts w:ascii="Arial" w:eastAsiaTheme="minorHAnsi" w:hAnsi="Arial" w:cs="Arial"/>
                <w:szCs w:val="20"/>
                <w:lang w:eastAsia="en-US"/>
              </w:rPr>
              <w:t>psychoedukacyjnych</w:t>
            </w:r>
            <w:proofErr w:type="spellEnd"/>
            <w:r w:rsidRPr="0086305F">
              <w:rPr>
                <w:rFonts w:ascii="Arial" w:eastAsiaTheme="minorHAnsi" w:hAnsi="Arial" w:cs="Arial"/>
                <w:szCs w:val="20"/>
                <w:lang w:eastAsia="en-US"/>
              </w:rPr>
              <w:t xml:space="preserve">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lastRenderedPageBreak/>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w:t>
            </w:r>
            <w:proofErr w:type="spellStart"/>
            <w:r w:rsidRPr="0086305F">
              <w:rPr>
                <w:rFonts w:ascii="Arial" w:eastAsiaTheme="minorHAnsi" w:hAnsi="Arial" w:cs="Arial"/>
                <w:sz w:val="20"/>
                <w:szCs w:val="20"/>
                <w:lang w:eastAsia="en-US"/>
              </w:rPr>
              <w:t>defaworyzowanych</w:t>
            </w:r>
            <w:proofErr w:type="spellEnd"/>
            <w:r w:rsidRPr="0086305F">
              <w:rPr>
                <w:rFonts w:ascii="Arial" w:eastAsiaTheme="minorHAnsi" w:hAnsi="Arial" w:cs="Arial"/>
                <w:sz w:val="20"/>
                <w:szCs w:val="20"/>
                <w:lang w:eastAsia="en-US"/>
              </w:rPr>
              <w:t xml:space="preserve">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w:t>
            </w:r>
            <w:r w:rsidRPr="0086305F">
              <w:rPr>
                <w:rFonts w:ascii="Arial" w:eastAsiaTheme="minorHAnsi" w:hAnsi="Arial" w:cs="Arial"/>
                <w:sz w:val="20"/>
                <w:szCs w:val="20"/>
                <w:lang w:eastAsia="en-US"/>
              </w:rPr>
              <w:lastRenderedPageBreak/>
              <w:t xml:space="preserve">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lastRenderedPageBreak/>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Stosuje się do typów projektów </w:t>
            </w:r>
            <w:r w:rsidRPr="0086305F">
              <w:rPr>
                <w:rFonts w:ascii="Arial" w:hAnsi="Arial" w:cs="Arial"/>
                <w:sz w:val="20"/>
                <w:szCs w:val="20"/>
              </w:rPr>
              <w:lastRenderedPageBreak/>
              <w:t>(nr)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133" w:name="_Toc59174366"/>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133"/>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 xml:space="preserve">wykorzystanie narzędzi, metod lub form pracy wypracowanych w ramach projektów, w tym pozytywnie </w:t>
            </w:r>
            <w:proofErr w:type="spellStart"/>
            <w:r w:rsidRPr="006938E1">
              <w:rPr>
                <w:rFonts w:ascii="Arial" w:hAnsi="Arial" w:cs="Arial"/>
                <w:sz w:val="20"/>
                <w:szCs w:val="20"/>
              </w:rPr>
              <w:t>zwalidowanych</w:t>
            </w:r>
            <w:proofErr w:type="spellEnd"/>
            <w:r w:rsidRPr="006938E1">
              <w:rPr>
                <w:rFonts w:ascii="Arial" w:hAnsi="Arial" w:cs="Arial"/>
                <w:sz w:val="20"/>
                <w:szCs w:val="20"/>
              </w:rPr>
              <w:t xml:space="preserve">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 xml:space="preserve">cymi </w:t>
            </w:r>
            <w:r w:rsidRPr="00B830F9">
              <w:rPr>
                <w:rFonts w:ascii="Arial" w:hAnsi="Arial" w:cs="Arial"/>
                <w:sz w:val="20"/>
                <w:szCs w:val="20"/>
              </w:rPr>
              <w:lastRenderedPageBreak/>
              <w:t>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 xml:space="preserve">wykorzystanie narzędzi, metod lub form pracy wypracowanych w ramach projektów, w tym pozytywnie </w:t>
            </w:r>
            <w:proofErr w:type="spellStart"/>
            <w:r w:rsidRPr="00B830F9">
              <w:rPr>
                <w:rFonts w:ascii="Arial" w:hAnsi="Arial" w:cs="Arial"/>
                <w:sz w:val="20"/>
                <w:szCs w:val="20"/>
              </w:rPr>
              <w:t>zwalidowanych</w:t>
            </w:r>
            <w:proofErr w:type="spellEnd"/>
            <w:r w:rsidRPr="00B830F9">
              <w:rPr>
                <w:rFonts w:ascii="Arial" w:hAnsi="Arial" w:cs="Arial"/>
                <w:sz w:val="20"/>
                <w:szCs w:val="20"/>
              </w:rPr>
              <w:t xml:space="preserve">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A73EC">
              <w:rPr>
                <w:rFonts w:ascii="Arial" w:hAnsi="Arial" w:cs="Arial"/>
                <w:sz w:val="20"/>
                <w:szCs w:val="20"/>
              </w:rPr>
              <w:t>psychoedukacyjnych</w:t>
            </w:r>
            <w:proofErr w:type="spellEnd"/>
            <w:r w:rsidRPr="001A73EC">
              <w:rPr>
                <w:rFonts w:ascii="Arial" w:hAnsi="Arial" w:cs="Arial"/>
                <w:sz w:val="20"/>
                <w:szCs w:val="20"/>
              </w:rPr>
              <w:t xml:space="preserve">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 xml:space="preserve">podnoszenie kompetencji cyfrowych nauczycieli wszystkich przedmiotów, w tym w zakresie korzystania z narzędzi TIK zakupionych do szkół lub </w:t>
            </w:r>
            <w:r w:rsidRPr="001807B8">
              <w:rPr>
                <w:rFonts w:ascii="Arial" w:hAnsi="Arial" w:cs="Arial"/>
                <w:szCs w:val="20"/>
              </w:rPr>
              <w:lastRenderedPageBreak/>
              <w:t>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lastRenderedPageBreak/>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r>
              <w:rPr>
                <w:rFonts w:ascii="Arial" w:hAnsi="Arial" w:cs="Arial"/>
                <w:sz w:val="18"/>
                <w:szCs w:val="18"/>
              </w:rPr>
              <w:t>Kwalifikowalność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lastRenderedPageBreak/>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lastRenderedPageBreak/>
              <w:t>KARTA DZIAŁANIA</w:t>
            </w:r>
          </w:p>
          <w:p w:rsidR="0091392B" w:rsidRPr="00EA3520" w:rsidRDefault="0091392B" w:rsidP="007311ED">
            <w:pPr>
              <w:jc w:val="both"/>
              <w:rPr>
                <w:rFonts w:ascii="Arial" w:hAnsi="Arial" w:cs="Arial"/>
                <w:b/>
                <w:sz w:val="20"/>
                <w:szCs w:val="20"/>
              </w:rPr>
            </w:pPr>
            <w:bookmarkStart w:id="134" w:name="_Toc59174367"/>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134"/>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F615B" w:rsidRDefault="0091392B" w:rsidP="009F615B">
            <w:pPr>
              <w:pStyle w:val="Akapitzlist"/>
              <w:numPr>
                <w:ilvl w:val="0"/>
                <w:numId w:val="232"/>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 xml:space="preserve">doposażenie szkół lub placówek systemu oświaty w pomoce dydaktyczne oraz specjalistyczny sprzęt do rozpoznawania potrzeb rozwojowych, edukacyjnych i możliwości psychofizycznych oraz wspomagania rozwoju i prowadzenia terapii </w:t>
            </w:r>
            <w:r w:rsidRPr="00C73782">
              <w:rPr>
                <w:rFonts w:ascii="Arial" w:hAnsi="Arial" w:cs="Arial"/>
                <w:sz w:val="18"/>
                <w:szCs w:val="18"/>
              </w:rPr>
              <w:lastRenderedPageBreak/>
              <w:t>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C73782">
              <w:rPr>
                <w:rFonts w:ascii="Arial" w:hAnsi="Arial" w:cs="Arial"/>
                <w:sz w:val="18"/>
                <w:szCs w:val="18"/>
              </w:rPr>
              <w:t>psychoedukacyjnych</w:t>
            </w:r>
            <w:proofErr w:type="spellEnd"/>
            <w:r w:rsidRPr="00C73782">
              <w:rPr>
                <w:rFonts w:ascii="Arial" w:hAnsi="Arial" w:cs="Arial"/>
                <w:sz w:val="18"/>
                <w:szCs w:val="18"/>
              </w:rPr>
              <w:t xml:space="preserve">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t>
            </w:r>
            <w:r w:rsidRPr="00C73782">
              <w:rPr>
                <w:rFonts w:ascii="Arial" w:hAnsi="Arial" w:cs="Arial"/>
                <w:i/>
                <w:sz w:val="18"/>
                <w:szCs w:val="18"/>
              </w:rPr>
              <w:lastRenderedPageBreak/>
              <w:t xml:space="preserve">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lastRenderedPageBreak/>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Kwalifikowalność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lastRenderedPageBreak/>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59"/>
          <w:headerReference w:type="first" r:id="rId60"/>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135" w:name="_Toc59174368"/>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135"/>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programy walidacji i certyfikacji odpowiednich efektów uczenia się zdobytych w ramach edukacji formalnej, </w:t>
            </w:r>
            <w:proofErr w:type="spellStart"/>
            <w:r w:rsidRPr="00B03523">
              <w:rPr>
                <w:rFonts w:ascii="Arial" w:hAnsi="Arial" w:cs="Arial"/>
                <w:sz w:val="18"/>
                <w:szCs w:val="18"/>
              </w:rPr>
              <w:t>pozaformalnej</w:t>
            </w:r>
            <w:proofErr w:type="spellEnd"/>
            <w:r w:rsidRPr="00B03523">
              <w:rPr>
                <w:rFonts w:ascii="Arial" w:hAnsi="Arial" w:cs="Arial"/>
                <w:sz w:val="18"/>
                <w:szCs w:val="18"/>
              </w:rPr>
              <w:t xml:space="preserve">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w:t>
            </w:r>
            <w:r w:rsidRPr="00B03523">
              <w:rPr>
                <w:rFonts w:ascii="Arial" w:hAnsi="Arial" w:cs="Arial"/>
                <w:sz w:val="18"/>
                <w:szCs w:val="18"/>
              </w:rPr>
              <w:lastRenderedPageBreak/>
              <w:t>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Rozwój współpracy szkół lub placówek systemu oświaty prowadzących kształcenie zawodowe z ich otoczeniem </w:t>
            </w:r>
            <w:proofErr w:type="spellStart"/>
            <w:r w:rsidRPr="00B03523">
              <w:rPr>
                <w:rFonts w:ascii="Arial" w:hAnsi="Arial" w:cs="Arial"/>
                <w:sz w:val="18"/>
                <w:szCs w:val="18"/>
              </w:rPr>
              <w:t>społeczno</w:t>
            </w:r>
            <w:proofErr w:type="spellEnd"/>
            <w:r w:rsidRPr="00B03523">
              <w:rPr>
                <w:rFonts w:ascii="Arial" w:hAnsi="Arial" w:cs="Arial"/>
                <w:sz w:val="18"/>
                <w:szCs w:val="18"/>
              </w:rPr>
              <w:t xml:space="preserve">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w:t>
            </w:r>
            <w:r w:rsidRPr="00B03523">
              <w:rPr>
                <w:rFonts w:ascii="Arial" w:hAnsi="Arial" w:cs="Arial"/>
                <w:sz w:val="18"/>
                <w:szCs w:val="18"/>
              </w:rPr>
              <w:lastRenderedPageBreak/>
              <w:t xml:space="preserve">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9F615B" w:rsidRDefault="00B03523" w:rsidP="009F615B">
            <w:pPr>
              <w:pStyle w:val="Akapitzlist"/>
              <w:numPr>
                <w:ilvl w:val="0"/>
                <w:numId w:val="235"/>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 xml:space="preserve">uzyskiwanie kwalifikacji doradców </w:t>
            </w:r>
            <w:proofErr w:type="spellStart"/>
            <w:r w:rsidRPr="00B03523">
              <w:rPr>
                <w:rFonts w:ascii="Arial" w:hAnsi="Arial" w:cs="Arial"/>
                <w:sz w:val="18"/>
                <w:szCs w:val="18"/>
              </w:rPr>
              <w:t>edukacyjno</w:t>
            </w:r>
            <w:proofErr w:type="spellEnd"/>
            <w:r w:rsidRPr="00B03523">
              <w:rPr>
                <w:rFonts w:ascii="Arial" w:hAnsi="Arial" w:cs="Arial"/>
                <w:sz w:val="18"/>
                <w:szCs w:val="18"/>
              </w:rPr>
              <w:t xml:space="preserve"> - zawodowych przez osoby realizujące zadania z zakresu doradztwa zawodowego w szkołach i placówkach, które nie posiadają kwalifikacji z tego zakresu oraz podnoszenie kwalifikacji doradców </w:t>
            </w:r>
            <w:proofErr w:type="spellStart"/>
            <w:r w:rsidRPr="00B03523">
              <w:rPr>
                <w:rFonts w:ascii="Arial" w:hAnsi="Arial" w:cs="Arial"/>
                <w:sz w:val="18"/>
                <w:szCs w:val="18"/>
              </w:rPr>
              <w:t>edukacyjno</w:t>
            </w:r>
            <w:proofErr w:type="spellEnd"/>
            <w:r w:rsidRPr="00B03523">
              <w:rPr>
                <w:rFonts w:ascii="Arial" w:hAnsi="Arial" w:cs="Arial"/>
                <w:sz w:val="18"/>
                <w:szCs w:val="18"/>
              </w:rPr>
              <w:t xml:space="preserve">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w:t>
            </w:r>
            <w:proofErr w:type="spellStart"/>
            <w:r w:rsidRPr="00FD1E2B">
              <w:rPr>
                <w:rFonts w:ascii="Arial" w:eastAsia="Calibri" w:hAnsi="Arial" w:cs="Arial"/>
                <w:color w:val="000000"/>
                <w:sz w:val="18"/>
                <w:szCs w:val="18"/>
              </w:rPr>
              <w:t>matematyczno</w:t>
            </w:r>
            <w:proofErr w:type="spellEnd"/>
            <w:r w:rsidRPr="00FD1E2B">
              <w:rPr>
                <w:rFonts w:ascii="Arial" w:eastAsia="Calibri" w:hAnsi="Arial" w:cs="Arial"/>
                <w:color w:val="000000"/>
                <w:sz w:val="18"/>
                <w:szCs w:val="18"/>
              </w:rPr>
              <w:t xml:space="preserve">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lastRenderedPageBreak/>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zobligowany jest do zawarcia zapisów we wniosku o dofinasowanie</w:t>
            </w:r>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 xml:space="preserve">etap  prac Komisji Oceny Projektów - na </w:t>
            </w:r>
            <w:r w:rsidRPr="004E5CC6">
              <w:rPr>
                <w:rFonts w:ascii="Arial" w:hAnsi="Arial" w:cs="Arial"/>
                <w:sz w:val="18"/>
                <w:szCs w:val="18"/>
              </w:rPr>
              <w:lastRenderedPageBreak/>
              <w:t>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lastRenderedPageBreak/>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 xml:space="preserve">programy walidacji i certyfikacji odpowiednich efektów uczenia się zdobytych w ramach edukacji formalnej, </w:t>
            </w:r>
            <w:proofErr w:type="spellStart"/>
            <w:r w:rsidRPr="0063286B">
              <w:rPr>
                <w:rFonts w:ascii="Arial" w:hAnsi="Arial" w:cs="Arial"/>
                <w:sz w:val="18"/>
                <w:szCs w:val="18"/>
              </w:rPr>
              <w:t>pozaformalnej</w:t>
            </w:r>
            <w:proofErr w:type="spellEnd"/>
            <w:r w:rsidRPr="0063286B">
              <w:rPr>
                <w:rFonts w:ascii="Arial" w:hAnsi="Arial" w:cs="Arial"/>
                <w:sz w:val="18"/>
                <w:szCs w:val="18"/>
              </w:rPr>
              <w:t xml:space="preserve">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8"/>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9"/>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Intencją wprowadzenia kryterium jest wprowadzenie możliwości uzupełniania wiedzy </w:t>
            </w:r>
            <w:r w:rsidRPr="00985932">
              <w:rPr>
                <w:rFonts w:ascii="Arial" w:hAnsi="Arial" w:cs="Arial"/>
                <w:sz w:val="18"/>
                <w:szCs w:val="18"/>
              </w:rPr>
              <w:lastRenderedPageBreak/>
              <w:t>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w:t>
            </w:r>
            <w:proofErr w:type="spellStart"/>
            <w:r w:rsidRPr="00B11AA8">
              <w:rPr>
                <w:rFonts w:ascii="Arial" w:hAnsi="Arial" w:cs="Arial"/>
                <w:sz w:val="18"/>
                <w:szCs w:val="18"/>
              </w:rPr>
              <w:t>społeczno</w:t>
            </w:r>
            <w:proofErr w:type="spellEnd"/>
            <w:r w:rsidRPr="00B11AA8">
              <w:rPr>
                <w:rFonts w:ascii="Arial" w:hAnsi="Arial" w:cs="Arial"/>
                <w:sz w:val="18"/>
                <w:szCs w:val="18"/>
              </w:rPr>
              <w:t xml:space="preserve">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zwiększenie potencjału miast średnich, wsparcie szeroko rozumianego rozwoju tychże obszarów oraz zwiększenie regionalnej, społecznej i gospodarczej spójności. Punkty w ramach kryterium nie sumują się (miasta średnie tracące funkcje </w:t>
            </w:r>
            <w:proofErr w:type="spellStart"/>
            <w:r w:rsidRPr="001D2497">
              <w:rPr>
                <w:rFonts w:ascii="Arial" w:hAnsi="Arial" w:cs="Arial"/>
                <w:sz w:val="18"/>
                <w:szCs w:val="18"/>
              </w:rPr>
              <w:t>społeczno</w:t>
            </w:r>
            <w:proofErr w:type="spellEnd"/>
            <w:r w:rsidRPr="001D2497">
              <w:rPr>
                <w:rFonts w:ascii="Arial" w:hAnsi="Arial" w:cs="Arial"/>
                <w:sz w:val="18"/>
                <w:szCs w:val="18"/>
              </w:rPr>
              <w:t xml:space="preserve">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w:t>
            </w:r>
            <w:r w:rsidRPr="001D2497">
              <w:rPr>
                <w:rFonts w:ascii="Arial" w:hAnsi="Arial" w:cs="Arial"/>
                <w:sz w:val="18"/>
                <w:szCs w:val="18"/>
              </w:rPr>
              <w:lastRenderedPageBreak/>
              <w:t>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 obszarze miasta średniego tracącego funkcje </w:t>
            </w:r>
            <w:proofErr w:type="spellStart"/>
            <w:r w:rsidRPr="001D2497">
              <w:rPr>
                <w:rFonts w:ascii="Arial" w:hAnsi="Arial" w:cs="Arial"/>
                <w:sz w:val="18"/>
                <w:szCs w:val="18"/>
              </w:rPr>
              <w:t>społeczno</w:t>
            </w:r>
            <w:proofErr w:type="spellEnd"/>
            <w:r w:rsidRPr="001D2497">
              <w:rPr>
                <w:rFonts w:ascii="Arial" w:hAnsi="Arial" w:cs="Arial"/>
                <w:sz w:val="18"/>
                <w:szCs w:val="18"/>
              </w:rPr>
              <w:t xml:space="preserve">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Punkty w ramach kryterium nie sumują się (szkoły/placówki znajdujące się na obszarze miast średnich tracących funkcje </w:t>
            </w:r>
            <w:proofErr w:type="spellStart"/>
            <w:r w:rsidRPr="001D2497">
              <w:rPr>
                <w:rFonts w:ascii="Arial" w:hAnsi="Arial" w:cs="Arial"/>
                <w:sz w:val="18"/>
                <w:szCs w:val="18"/>
              </w:rPr>
              <w:t>społeczno</w:t>
            </w:r>
            <w:proofErr w:type="spellEnd"/>
            <w:r w:rsidRPr="001D2497">
              <w:rPr>
                <w:rFonts w:ascii="Arial" w:hAnsi="Arial" w:cs="Arial"/>
                <w:sz w:val="18"/>
                <w:szCs w:val="18"/>
              </w:rPr>
              <w:t xml:space="preserve">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lastRenderedPageBreak/>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 xml:space="preserve">Projektodawca jest zobowiązany do wskazania w treści wniosku o dofinansowanie deklaracji spełniania kryterium oraz w przypadku gdy </w:t>
            </w:r>
            <w:r w:rsidRPr="001D2497">
              <w:rPr>
                <w:rFonts w:ascii="Arial" w:hAnsi="Arial" w:cs="Arial"/>
                <w:sz w:val="18"/>
                <w:szCs w:val="18"/>
              </w:rPr>
              <w:lastRenderedPageBreak/>
              <w:t>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lastRenderedPageBreak/>
              <w:t>Kwalifikowalność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szkół </w:t>
            </w:r>
            <w:r w:rsidRPr="008E5FEB">
              <w:rPr>
                <w:rFonts w:ascii="Arial" w:hAnsi="Arial" w:cs="Arial"/>
                <w:sz w:val="18"/>
                <w:szCs w:val="18"/>
              </w:rPr>
              <w:lastRenderedPageBreak/>
              <w:t>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lastRenderedPageBreak/>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lastRenderedPageBreak/>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48770F" w:rsidP="00623374">
      <w:r>
        <w:rPr>
          <w:noProof/>
        </w:rPr>
        <mc:AlternateContent>
          <mc:Choice Requires="wps">
            <w:drawing>
              <wp:anchor distT="0" distB="0" distL="114300" distR="114300" simplePos="0" relativeHeight="251659264" behindDoc="0" locked="0" layoutInCell="1" allowOverlap="1" wp14:anchorId="173CFE5F" wp14:editId="19F73D68">
                <wp:simplePos x="0" y="0"/>
                <wp:positionH relativeFrom="column">
                  <wp:posOffset>-198755</wp:posOffset>
                </wp:positionH>
                <wp:positionV relativeFrom="paragraph">
                  <wp:posOffset>-960755</wp:posOffset>
                </wp:positionV>
                <wp:extent cx="6172200" cy="944880"/>
                <wp:effectExtent l="0" t="0" r="19050" b="2667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44880"/>
                        </a:xfrm>
                        <a:prstGeom prst="rect">
                          <a:avLst/>
                        </a:prstGeom>
                        <a:solidFill>
                          <a:schemeClr val="accent6">
                            <a:lumMod val="75000"/>
                            <a:lumOff val="0"/>
                          </a:schemeClr>
                        </a:solidFill>
                        <a:ln w="9525">
                          <a:solidFill>
                            <a:srgbClr val="000000"/>
                          </a:solidFill>
                          <a:miter lim="800000"/>
                          <a:headEnd/>
                          <a:tailEnd/>
                        </a:ln>
                      </wps:spPr>
                      <wps:txbx>
                        <w:txbxContent>
                          <w:p w:rsidR="00683C3D" w:rsidRPr="00E36EC0" w:rsidRDefault="00683C3D" w:rsidP="00F65DCB">
                            <w:pPr>
                              <w:jc w:val="center"/>
                              <w:rPr>
                                <w:rFonts w:ascii="Arial" w:hAnsi="Arial" w:cs="Arial"/>
                                <w:b/>
                                <w:sz w:val="20"/>
                                <w:szCs w:val="20"/>
                              </w:rPr>
                            </w:pPr>
                            <w:r w:rsidRPr="00E36EC0">
                              <w:rPr>
                                <w:rFonts w:ascii="Arial" w:hAnsi="Arial" w:cs="Arial"/>
                                <w:b/>
                                <w:sz w:val="20"/>
                                <w:szCs w:val="20"/>
                              </w:rPr>
                              <w:t>KARTA DZIAŁANIA</w:t>
                            </w:r>
                          </w:p>
                          <w:p w:rsidR="00683C3D" w:rsidRPr="00A616B6" w:rsidRDefault="00683C3D" w:rsidP="00E36EC0">
                            <w:pPr>
                              <w:pStyle w:val="Nagwek2"/>
                              <w:jc w:val="both"/>
                              <w:rPr>
                                <w:b/>
                                <w:sz w:val="20"/>
                                <w:szCs w:val="20"/>
                              </w:rPr>
                            </w:pPr>
                            <w:bookmarkStart w:id="136" w:name="_Toc34037335"/>
                            <w:bookmarkStart w:id="137" w:name="_Toc37843518"/>
                            <w:bookmarkStart w:id="138" w:name="_Toc52269515"/>
                            <w:bookmarkStart w:id="139" w:name="_Toc52269580"/>
                            <w:bookmarkStart w:id="140" w:name="_Toc52269623"/>
                            <w:bookmarkStart w:id="141" w:name="_Toc52269956"/>
                            <w:bookmarkStart w:id="142" w:name="_Toc59173981"/>
                            <w:bookmarkStart w:id="143" w:name="_Toc59174369"/>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136"/>
                            <w:bookmarkEnd w:id="137"/>
                            <w:bookmarkEnd w:id="138"/>
                            <w:bookmarkEnd w:id="139"/>
                            <w:bookmarkEnd w:id="140"/>
                            <w:bookmarkEnd w:id="141"/>
                            <w:bookmarkEnd w:id="142"/>
                            <w:bookmarkEnd w:id="14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15.65pt;margin-top:-75.65pt;width:486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683C3D" w:rsidRPr="00E36EC0" w:rsidRDefault="00683C3D" w:rsidP="00F65DCB">
                      <w:pPr>
                        <w:jc w:val="center"/>
                        <w:rPr>
                          <w:rFonts w:ascii="Arial" w:hAnsi="Arial" w:cs="Arial"/>
                          <w:b/>
                          <w:sz w:val="20"/>
                          <w:szCs w:val="20"/>
                        </w:rPr>
                      </w:pPr>
                      <w:r w:rsidRPr="00E36EC0">
                        <w:rPr>
                          <w:rFonts w:ascii="Arial" w:hAnsi="Arial" w:cs="Arial"/>
                          <w:b/>
                          <w:sz w:val="20"/>
                          <w:szCs w:val="20"/>
                        </w:rPr>
                        <w:t>KARTA DZIAŁANIA</w:t>
                      </w:r>
                    </w:p>
                    <w:p w:rsidR="00683C3D" w:rsidRPr="00A616B6" w:rsidRDefault="00683C3D" w:rsidP="00E36EC0">
                      <w:pPr>
                        <w:pStyle w:val="Nagwek2"/>
                        <w:jc w:val="both"/>
                        <w:rPr>
                          <w:b/>
                          <w:sz w:val="20"/>
                          <w:szCs w:val="20"/>
                        </w:rPr>
                      </w:pPr>
                      <w:bookmarkStart w:id="144" w:name="_Toc34037335"/>
                      <w:bookmarkStart w:id="145" w:name="_Toc37843518"/>
                      <w:bookmarkStart w:id="146" w:name="_Toc52269515"/>
                      <w:bookmarkStart w:id="147" w:name="_Toc52269580"/>
                      <w:bookmarkStart w:id="148" w:name="_Toc52269623"/>
                      <w:bookmarkStart w:id="149" w:name="_Toc52269956"/>
                      <w:bookmarkStart w:id="150" w:name="_Toc59173981"/>
                      <w:bookmarkStart w:id="151" w:name="_Toc59174369"/>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144"/>
                      <w:bookmarkEnd w:id="145"/>
                      <w:bookmarkEnd w:id="146"/>
                      <w:bookmarkEnd w:id="147"/>
                      <w:bookmarkEnd w:id="148"/>
                      <w:bookmarkEnd w:id="149"/>
                      <w:bookmarkEnd w:id="150"/>
                      <w:bookmarkEnd w:id="151"/>
                    </w:p>
                  </w:txbxContent>
                </v:textbox>
              </v:rect>
            </w:pict>
          </mc:Fallback>
        </mc:AlternateConten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programy walidacji i certyfikacji odpowiednich efektów uczenia się zdobytych w ramach edukacji formalnej, </w:t>
            </w:r>
            <w:proofErr w:type="spellStart"/>
            <w:r w:rsidRPr="00B03523">
              <w:rPr>
                <w:rFonts w:ascii="Arial" w:hAnsi="Arial" w:cs="Arial"/>
                <w:sz w:val="18"/>
                <w:szCs w:val="18"/>
              </w:rPr>
              <w:t>pozaformalnej</w:t>
            </w:r>
            <w:proofErr w:type="spellEnd"/>
            <w:r w:rsidRPr="00B03523">
              <w:rPr>
                <w:rFonts w:ascii="Arial" w:hAnsi="Arial" w:cs="Arial"/>
                <w:sz w:val="18"/>
                <w:szCs w:val="18"/>
              </w:rPr>
              <w:t xml:space="preserve">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w:t>
            </w:r>
            <w:r w:rsidRPr="00B03523">
              <w:rPr>
                <w:rFonts w:ascii="Arial" w:hAnsi="Arial" w:cs="Arial"/>
                <w:sz w:val="18"/>
                <w:szCs w:val="18"/>
              </w:rPr>
              <w:lastRenderedPageBreak/>
              <w:t xml:space="preserve">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Rozwój współpracy szkół lub placówek systemu oświaty prowadzących kształcenie zawodowe z ich otoczeniem </w:t>
            </w:r>
            <w:proofErr w:type="spellStart"/>
            <w:r w:rsidRPr="00B03523">
              <w:rPr>
                <w:rFonts w:ascii="Arial" w:hAnsi="Arial" w:cs="Arial"/>
                <w:sz w:val="18"/>
                <w:szCs w:val="18"/>
              </w:rPr>
              <w:t>społeczno</w:t>
            </w:r>
            <w:proofErr w:type="spellEnd"/>
            <w:r w:rsidRPr="00B03523">
              <w:rPr>
                <w:rFonts w:ascii="Arial" w:hAnsi="Arial" w:cs="Arial"/>
                <w:sz w:val="18"/>
                <w:szCs w:val="18"/>
              </w:rPr>
              <w:t xml:space="preserve">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 xml:space="preserve">w tym m.in.: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9F615B" w:rsidRDefault="00B03523" w:rsidP="009F615B">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 xml:space="preserve">uzyskiwanie kwalifikacji doradców </w:t>
            </w:r>
            <w:proofErr w:type="spellStart"/>
            <w:r w:rsidRPr="00B03523">
              <w:rPr>
                <w:rFonts w:ascii="Arial" w:hAnsi="Arial" w:cs="Arial"/>
                <w:sz w:val="18"/>
                <w:szCs w:val="18"/>
              </w:rPr>
              <w:t>edukacyjno</w:t>
            </w:r>
            <w:proofErr w:type="spellEnd"/>
            <w:r w:rsidRPr="00B03523">
              <w:rPr>
                <w:rFonts w:ascii="Arial" w:hAnsi="Arial" w:cs="Arial"/>
                <w:sz w:val="18"/>
                <w:szCs w:val="18"/>
              </w:rPr>
              <w:t xml:space="preserve"> - zawodowych przez osoby realizujące zadania z zakresu doradztwa zawodowego w szkołach i placówkach, które nie posiadają kwalifikacji z tego zakresu oraz podnoszenie kwalifikacji doradców </w:t>
            </w:r>
            <w:proofErr w:type="spellStart"/>
            <w:r w:rsidRPr="00B03523">
              <w:rPr>
                <w:rFonts w:ascii="Arial" w:hAnsi="Arial" w:cs="Arial"/>
                <w:sz w:val="18"/>
                <w:szCs w:val="18"/>
              </w:rPr>
              <w:t>edukacyjno</w:t>
            </w:r>
            <w:proofErr w:type="spellEnd"/>
            <w:r w:rsidRPr="00B03523">
              <w:rPr>
                <w:rFonts w:ascii="Arial" w:hAnsi="Arial" w:cs="Arial"/>
                <w:sz w:val="18"/>
                <w:szCs w:val="18"/>
              </w:rPr>
              <w:t xml:space="preserve">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Przewidywane wsparcie ukierunkowane zostanie na przedsięwzięcia o charakterze </w:t>
            </w:r>
            <w:r w:rsidRPr="00603D7F">
              <w:rPr>
                <w:rFonts w:ascii="Arial" w:hAnsi="Arial" w:cs="Arial"/>
                <w:sz w:val="18"/>
                <w:szCs w:val="18"/>
              </w:rPr>
              <w:lastRenderedPageBreak/>
              <w:t>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dofinasowanie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 xml:space="preserve">programy walidacji i certyfikacji odpowiednich efektów uczenia się zdobytych w ramach edukacji formalnej, </w:t>
            </w:r>
            <w:proofErr w:type="spellStart"/>
            <w:r w:rsidRPr="00E70108">
              <w:rPr>
                <w:rFonts w:ascii="Arial" w:hAnsi="Arial" w:cs="Arial"/>
                <w:sz w:val="18"/>
                <w:szCs w:val="18"/>
              </w:rPr>
              <w:t>pozaformalnej</w:t>
            </w:r>
            <w:proofErr w:type="spellEnd"/>
            <w:r w:rsidRPr="00E70108">
              <w:rPr>
                <w:rFonts w:ascii="Arial" w:hAnsi="Arial" w:cs="Arial"/>
                <w:sz w:val="18"/>
                <w:szCs w:val="18"/>
              </w:rPr>
              <w:t xml:space="preserve">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30"/>
            </w:r>
            <w:r w:rsidRPr="00E70108">
              <w:rPr>
                <w:rFonts w:ascii="Arial" w:hAnsi="Arial" w:cs="Arial"/>
                <w:sz w:val="18"/>
                <w:szCs w:val="18"/>
              </w:rPr>
              <w:t xml:space="preserve"> i musi być stosowana dla </w:t>
            </w:r>
            <w:r w:rsidRPr="00E70108">
              <w:rPr>
                <w:rFonts w:ascii="Arial" w:hAnsi="Arial" w:cs="Arial"/>
                <w:sz w:val="18"/>
                <w:szCs w:val="18"/>
              </w:rPr>
              <w:lastRenderedPageBreak/>
              <w:t>wszystkich projektów składanych w ramach danego naboru</w:t>
            </w:r>
            <w:r w:rsidRPr="00E70108">
              <w:rPr>
                <w:rStyle w:val="Odwoanieprzypisudolnego"/>
                <w:rFonts w:ascii="Arial" w:hAnsi="Arial" w:cs="Arial"/>
                <w:sz w:val="18"/>
                <w:szCs w:val="18"/>
              </w:rPr>
              <w:footnoteReference w:id="31"/>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lastRenderedPageBreak/>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w:t>
            </w:r>
            <w:r>
              <w:rPr>
                <w:rFonts w:ascii="Arial" w:hAnsi="Arial" w:cs="Arial"/>
                <w:sz w:val="18"/>
                <w:szCs w:val="18"/>
              </w:rPr>
              <w:lastRenderedPageBreak/>
              <w:t xml:space="preserve">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lastRenderedPageBreak/>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lastRenderedPageBreak/>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firstRow="1" w:lastRow="0" w:firstColumn="1" w:lastColumn="0" w:noHBand="0" w:noVBand="1"/>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152" w:name="_Toc59174370"/>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152"/>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programy walidacji i certyfikacji odpowiednich efektów uczenia się zdobytych w ramach edukacji formalnej, </w:t>
            </w:r>
            <w:proofErr w:type="spellStart"/>
            <w:r w:rsidRPr="00D35A27">
              <w:rPr>
                <w:rFonts w:ascii="Arial" w:hAnsi="Arial" w:cs="Arial"/>
                <w:sz w:val="18"/>
                <w:szCs w:val="18"/>
              </w:rPr>
              <w:t>pozaformalnej</w:t>
            </w:r>
            <w:proofErr w:type="spellEnd"/>
            <w:r w:rsidRPr="00D35A27">
              <w:rPr>
                <w:rFonts w:ascii="Arial" w:hAnsi="Arial" w:cs="Arial"/>
                <w:sz w:val="18"/>
                <w:szCs w:val="18"/>
              </w:rPr>
              <w:t xml:space="preserve">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 xml:space="preserve">Rozwój współpracy szkół lub placówek systemu oświaty prowadzących kształcenie zawodowe z ich otoczeniem </w:t>
            </w:r>
            <w:proofErr w:type="spellStart"/>
            <w:r w:rsidRPr="00D35A27">
              <w:rPr>
                <w:rFonts w:ascii="Arial" w:hAnsi="Arial" w:cs="Arial"/>
                <w:sz w:val="18"/>
                <w:szCs w:val="18"/>
              </w:rPr>
              <w:t>społeczno</w:t>
            </w:r>
            <w:proofErr w:type="spellEnd"/>
            <w:r w:rsidRPr="00D35A27">
              <w:rPr>
                <w:rFonts w:ascii="Arial" w:hAnsi="Arial" w:cs="Arial"/>
                <w:sz w:val="18"/>
                <w:szCs w:val="18"/>
              </w:rPr>
              <w:t xml:space="preserve">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D35A27">
              <w:rPr>
                <w:rFonts w:ascii="Arial" w:hAnsi="Arial" w:cs="Arial"/>
                <w:sz w:val="18"/>
                <w:szCs w:val="18"/>
              </w:rPr>
              <w:t>CKZiU</w:t>
            </w:r>
            <w:proofErr w:type="spellEnd"/>
            <w:r w:rsidRPr="00D35A27">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9F615B" w:rsidRDefault="00D35A27" w:rsidP="009F615B">
            <w:pPr>
              <w:pStyle w:val="Akapitzlist"/>
              <w:numPr>
                <w:ilvl w:val="0"/>
                <w:numId w:val="237"/>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 xml:space="preserve">uzyskiwanie kwalifikacji doradców </w:t>
            </w:r>
            <w:proofErr w:type="spellStart"/>
            <w:r w:rsidRPr="00D35A27">
              <w:rPr>
                <w:rFonts w:ascii="Arial" w:hAnsi="Arial" w:cs="Arial"/>
                <w:sz w:val="18"/>
                <w:szCs w:val="18"/>
              </w:rPr>
              <w:t>edukacyjno</w:t>
            </w:r>
            <w:proofErr w:type="spellEnd"/>
            <w:r w:rsidRPr="00D35A27">
              <w:rPr>
                <w:rFonts w:ascii="Arial" w:hAnsi="Arial" w:cs="Arial"/>
                <w:sz w:val="18"/>
                <w:szCs w:val="18"/>
              </w:rPr>
              <w:t xml:space="preserve"> - zawodowych przez osoby realizujące zadania z zakresu doradztwa zawodowego w szkołach i placówkach, które nie posiadają kwalifikacji z tego zakresu oraz podnoszenie kwalifikacji doradców </w:t>
            </w:r>
            <w:proofErr w:type="spellStart"/>
            <w:r w:rsidRPr="00D35A27">
              <w:rPr>
                <w:rFonts w:ascii="Arial" w:hAnsi="Arial" w:cs="Arial"/>
                <w:sz w:val="18"/>
                <w:szCs w:val="18"/>
              </w:rPr>
              <w:t>edukacyjno</w:t>
            </w:r>
            <w:proofErr w:type="spellEnd"/>
            <w:r w:rsidRPr="00D35A27">
              <w:rPr>
                <w:rFonts w:ascii="Arial" w:hAnsi="Arial" w:cs="Arial"/>
                <w:sz w:val="18"/>
                <w:szCs w:val="18"/>
              </w:rPr>
              <w:t xml:space="preserve">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Przewidywane wsparcie ukierunkowane zostanie na przedsięwzięcia o charakterze kompleksowym, przewidującym zarówno działania skierowane do uczniów, jak również </w:t>
            </w:r>
            <w:r w:rsidRPr="00E36EC0">
              <w:rPr>
                <w:rFonts w:ascii="Arial" w:hAnsi="Arial" w:cs="Arial"/>
                <w:sz w:val="18"/>
                <w:szCs w:val="18"/>
              </w:rPr>
              <w:lastRenderedPageBreak/>
              <w:t>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dofinasowanie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 xml:space="preserve">programy walidacji i certyfikacji odpowiednich efektów uczenia się zdobytych w ramach edukacji formalnej, </w:t>
            </w:r>
            <w:proofErr w:type="spellStart"/>
            <w:r w:rsidRPr="00A20F44">
              <w:rPr>
                <w:rFonts w:ascii="Arial" w:hAnsi="Arial" w:cs="Arial"/>
                <w:sz w:val="18"/>
                <w:szCs w:val="18"/>
              </w:rPr>
              <w:t>pozaformalnej</w:t>
            </w:r>
            <w:proofErr w:type="spellEnd"/>
            <w:r w:rsidRPr="00A20F44">
              <w:rPr>
                <w:rFonts w:ascii="Arial" w:hAnsi="Arial" w:cs="Arial"/>
                <w:sz w:val="18"/>
                <w:szCs w:val="18"/>
              </w:rPr>
              <w:t xml:space="preserve">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32"/>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33"/>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lastRenderedPageBreak/>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153"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153"/>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lastRenderedPageBreak/>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154"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154"/>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155" w:name="_Toc59174371"/>
            <w:r w:rsidRPr="00E36EC0">
              <w:rPr>
                <w:b/>
                <w:sz w:val="20"/>
                <w:szCs w:val="20"/>
              </w:rPr>
              <w:t xml:space="preserve">8.10 Wsparcie osób dorosłych, w szczególności osób o niskich kwalifikacjach i osób starszych w zakresie doskonalenia umiejętności wykorzystywania technologii </w:t>
            </w:r>
            <w:proofErr w:type="spellStart"/>
            <w:r w:rsidRPr="00E36EC0">
              <w:rPr>
                <w:b/>
                <w:sz w:val="20"/>
                <w:szCs w:val="20"/>
              </w:rPr>
              <w:t>informacyjno</w:t>
            </w:r>
            <w:proofErr w:type="spellEnd"/>
            <w:r w:rsidRPr="00E36EC0">
              <w:rPr>
                <w:b/>
                <w:sz w:val="20"/>
                <w:szCs w:val="20"/>
              </w:rPr>
              <w:t xml:space="preserve"> – komunikacyjnych i porozumiewania się w językach obcych</w:t>
            </w:r>
            <w:bookmarkEnd w:id="155"/>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rewitalizowanych.</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 xml:space="preserve">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w:t>
            </w:r>
            <w:r w:rsidRPr="00483497">
              <w:rPr>
                <w:rFonts w:ascii="Arial" w:hAnsi="Arial" w:cs="Arial"/>
                <w:sz w:val="18"/>
                <w:szCs w:val="18"/>
              </w:rPr>
              <w:lastRenderedPageBreak/>
              <w:t>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 xml:space="preserve">o wprowadzeniu zasadniczego trójstopniowego podziału terytorialnego </w:t>
            </w:r>
            <w:r w:rsidRPr="001700D3">
              <w:rPr>
                <w:rFonts w:ascii="Arial" w:hAnsi="Arial" w:cs="Arial"/>
                <w:color w:val="000000"/>
                <w:sz w:val="18"/>
                <w:szCs w:val="18"/>
              </w:rPr>
              <w:lastRenderedPageBreak/>
              <w:t>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483497">
              <w:rPr>
                <w:rFonts w:ascii="Arial" w:eastAsiaTheme="minorHAnsi" w:hAnsi="Arial" w:cs="Arial"/>
                <w:sz w:val="18"/>
                <w:szCs w:val="18"/>
                <w:lang w:eastAsia="en-US"/>
              </w:rPr>
              <w:t>TiK</w:t>
            </w:r>
            <w:proofErr w:type="spellEnd"/>
            <w:r w:rsidRPr="00483497">
              <w:rPr>
                <w:rFonts w:ascii="Arial" w:eastAsiaTheme="minorHAnsi" w:hAnsi="Arial" w:cs="Arial"/>
                <w:sz w:val="18"/>
                <w:szCs w:val="18"/>
                <w:lang w:eastAsia="en-US"/>
              </w:rPr>
              <w:t xml:space="preserve"> oraz językowych</w:t>
            </w:r>
            <w:r>
              <w:rPr>
                <w:rFonts w:ascii="Arial" w:eastAsiaTheme="minorHAnsi" w:hAnsi="Arial" w:cs="Arial"/>
                <w:sz w:val="18"/>
                <w:szCs w:val="18"/>
                <w:lang w:eastAsia="en-US"/>
              </w:rPr>
              <w:t xml:space="preserve"> dla grupy 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w:t>
            </w:r>
            <w:r w:rsidRPr="00483497">
              <w:rPr>
                <w:rFonts w:ascii="Arial" w:hAnsi="Arial" w:cs="Arial"/>
                <w:sz w:val="18"/>
                <w:szCs w:val="18"/>
              </w:rPr>
              <w:lastRenderedPageBreak/>
              <w:t xml:space="preserve">działań projektowych oraz środków naprawczych aby odsetek osób, które przeszły całą ścieżkę wsparcia i otrzymały 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lastRenderedPageBreak/>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rych mowa 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0E4B25">
              <w:rPr>
                <w:rFonts w:ascii="Arial" w:eastAsiaTheme="minorHAnsi" w:hAnsi="Arial" w:cs="Arial"/>
                <w:sz w:val="18"/>
                <w:szCs w:val="18"/>
                <w:lang w:eastAsia="en-US"/>
              </w:rPr>
              <w:t>TiK</w:t>
            </w:r>
            <w:proofErr w:type="spellEnd"/>
            <w:r w:rsidRPr="000E4B25">
              <w:rPr>
                <w:rFonts w:ascii="Arial" w:eastAsiaTheme="minorHAnsi" w:hAnsi="Arial" w:cs="Arial"/>
                <w:sz w:val="18"/>
                <w:szCs w:val="18"/>
                <w:lang w:eastAsia="en-US"/>
              </w:rPr>
              <w:t xml:space="preserve">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Kwalifikowalność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Wartość wskaźnika planowana do osiągnięcia w ramach konkursu w podziale </w:t>
            </w:r>
            <w:r w:rsidRPr="00483497">
              <w:rPr>
                <w:rFonts w:ascii="Arial" w:hAnsi="Arial" w:cs="Arial"/>
                <w:sz w:val="18"/>
                <w:szCs w:val="18"/>
              </w:rPr>
              <w:lastRenderedPageBreak/>
              <w:t>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7EB" w:rsidRDefault="000E67EB" w:rsidP="00DE2795">
      <w:r>
        <w:separator/>
      </w:r>
    </w:p>
    <w:p w:rsidR="000E67EB" w:rsidRDefault="000E67EB"/>
  </w:endnote>
  <w:endnote w:type="continuationSeparator" w:id="0">
    <w:p w:rsidR="000E67EB" w:rsidRDefault="000E67EB" w:rsidP="00DE2795">
      <w:r>
        <w:continuationSeparator/>
      </w:r>
    </w:p>
    <w:p w:rsidR="000E67EB" w:rsidRDefault="000E67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yriad Pro">
    <w:altName w:val="Corbel"/>
    <w:panose1 w:val="00000000000000000000"/>
    <w:charset w:val="00"/>
    <w:family w:val="swiss"/>
    <w:notTrueType/>
    <w:pitch w:val="variable"/>
    <w:sig w:usb0="00000001"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Gothic"/>
    <w:charset w:val="80"/>
    <w:family w:val="auto"/>
    <w:pitch w:val="variable"/>
    <w:sig w:usb0="00000000" w:usb1="7AC7FFFF" w:usb2="00000012" w:usb3="00000000" w:csb0="0002000D" w:csb1="00000000"/>
  </w:font>
  <w:font w:name="MyriadPro-Regular">
    <w:altName w:val="Corbel"/>
    <w:panose1 w:val="00000000000000000000"/>
    <w:charset w:val="EE"/>
    <w:family w:val="auto"/>
    <w:notTrueType/>
    <w:pitch w:val="default"/>
    <w:sig w:usb0="00000005" w:usb1="00000000" w:usb2="00000000" w:usb3="00000000" w:csb0="00000002"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488060"/>
      <w:docPartObj>
        <w:docPartGallery w:val="Page Numbers (Bottom of Page)"/>
        <w:docPartUnique/>
      </w:docPartObj>
    </w:sdtPr>
    <w:sdtEndPr>
      <w:rPr>
        <w:rFonts w:ascii="Arial" w:hAnsi="Arial" w:cs="Arial"/>
        <w:sz w:val="16"/>
        <w:szCs w:val="16"/>
      </w:rPr>
    </w:sdtEndPr>
    <w:sdtContent>
      <w:sdt>
        <w:sdtPr>
          <w:id w:val="-1137482817"/>
          <w:docPartObj>
            <w:docPartGallery w:val="Page Numbers (Top of Page)"/>
            <w:docPartUnique/>
          </w:docPartObj>
        </w:sdtPr>
        <w:sdtEndPr>
          <w:rPr>
            <w:rFonts w:ascii="Arial" w:hAnsi="Arial" w:cs="Arial"/>
            <w:sz w:val="16"/>
            <w:szCs w:val="16"/>
          </w:rPr>
        </w:sdtEndPr>
        <w:sdtContent>
          <w:p w:rsidR="00683C3D" w:rsidRPr="007B47B9" w:rsidRDefault="00683C3D" w:rsidP="00790283">
            <w:pPr>
              <w:pStyle w:val="Stopka"/>
              <w:jc w:val="right"/>
              <w:rPr>
                <w:rFonts w:ascii="Arial" w:hAnsi="Arial" w:cs="Arial"/>
                <w:sz w:val="16"/>
                <w:szCs w:val="16"/>
              </w:rPr>
            </w:pPr>
            <w:r w:rsidRPr="007B47B9">
              <w:rPr>
                <w:rFonts w:ascii="Arial" w:hAnsi="Arial" w:cs="Arial"/>
                <w:sz w:val="16"/>
                <w:szCs w:val="16"/>
              </w:rPr>
              <w:t xml:space="preserve">Strona </w:t>
            </w:r>
            <w:r w:rsidRPr="007B47B9">
              <w:rPr>
                <w:rFonts w:ascii="Arial" w:hAnsi="Arial" w:cs="Arial"/>
                <w:b/>
                <w:bCs/>
                <w:sz w:val="16"/>
                <w:szCs w:val="16"/>
              </w:rPr>
              <w:fldChar w:fldCharType="begin"/>
            </w:r>
            <w:r w:rsidRPr="007B47B9">
              <w:rPr>
                <w:rFonts w:ascii="Arial" w:hAnsi="Arial" w:cs="Arial"/>
                <w:b/>
                <w:bCs/>
                <w:sz w:val="16"/>
                <w:szCs w:val="16"/>
              </w:rPr>
              <w:instrText>PAGE</w:instrText>
            </w:r>
            <w:r w:rsidRPr="007B47B9">
              <w:rPr>
                <w:rFonts w:ascii="Arial" w:hAnsi="Arial" w:cs="Arial"/>
                <w:b/>
                <w:bCs/>
                <w:sz w:val="16"/>
                <w:szCs w:val="16"/>
              </w:rPr>
              <w:fldChar w:fldCharType="separate"/>
            </w:r>
            <w:r w:rsidR="00A934F4">
              <w:rPr>
                <w:rFonts w:ascii="Arial" w:hAnsi="Arial" w:cs="Arial"/>
                <w:b/>
                <w:bCs/>
                <w:noProof/>
                <w:sz w:val="16"/>
                <w:szCs w:val="16"/>
              </w:rPr>
              <w:t>10</w:t>
            </w:r>
            <w:r w:rsidRPr="007B47B9">
              <w:rPr>
                <w:rFonts w:ascii="Arial" w:hAnsi="Arial" w:cs="Arial"/>
                <w:b/>
                <w:bCs/>
                <w:sz w:val="16"/>
                <w:szCs w:val="16"/>
              </w:rPr>
              <w:fldChar w:fldCharType="end"/>
            </w:r>
            <w:r w:rsidRPr="007B47B9">
              <w:rPr>
                <w:rFonts w:ascii="Arial" w:hAnsi="Arial" w:cs="Arial"/>
                <w:sz w:val="16"/>
                <w:szCs w:val="16"/>
              </w:rPr>
              <w:t xml:space="preserve"> z </w:t>
            </w:r>
            <w:r w:rsidRPr="007B47B9">
              <w:rPr>
                <w:rFonts w:ascii="Arial" w:hAnsi="Arial" w:cs="Arial"/>
                <w:b/>
                <w:bCs/>
                <w:sz w:val="16"/>
                <w:szCs w:val="16"/>
              </w:rPr>
              <w:fldChar w:fldCharType="begin"/>
            </w:r>
            <w:r w:rsidRPr="007B47B9">
              <w:rPr>
                <w:rFonts w:ascii="Arial" w:hAnsi="Arial" w:cs="Arial"/>
                <w:b/>
                <w:bCs/>
                <w:sz w:val="16"/>
                <w:szCs w:val="16"/>
              </w:rPr>
              <w:instrText>NUMPAGES</w:instrText>
            </w:r>
            <w:r w:rsidRPr="007B47B9">
              <w:rPr>
                <w:rFonts w:ascii="Arial" w:hAnsi="Arial" w:cs="Arial"/>
                <w:b/>
                <w:bCs/>
                <w:sz w:val="16"/>
                <w:szCs w:val="16"/>
              </w:rPr>
              <w:fldChar w:fldCharType="separate"/>
            </w:r>
            <w:r w:rsidR="00A934F4">
              <w:rPr>
                <w:rFonts w:ascii="Arial" w:hAnsi="Arial" w:cs="Arial"/>
                <w:b/>
                <w:bCs/>
                <w:noProof/>
                <w:sz w:val="16"/>
                <w:szCs w:val="16"/>
              </w:rPr>
              <w:t>322</w:t>
            </w:r>
            <w:r w:rsidRPr="007B47B9">
              <w:rPr>
                <w:rFonts w:ascii="Arial" w:hAnsi="Arial" w:cs="Arial"/>
                <w:b/>
                <w:bCs/>
                <w:sz w:val="16"/>
                <w:szCs w:val="16"/>
              </w:rPr>
              <w:fldChar w:fldCharType="end"/>
            </w:r>
          </w:p>
        </w:sdtContent>
      </w:sdt>
    </w:sdtContent>
  </w:sdt>
  <w:p w:rsidR="00683C3D" w:rsidRDefault="00683C3D" w:rsidP="00790283">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Pr="007B47B9" w:rsidRDefault="00683C3D" w:rsidP="00790283">
    <w:pPr>
      <w:pStyle w:val="Stopka"/>
      <w:jc w:val="right"/>
      <w:rPr>
        <w:rFonts w:ascii="Arial" w:hAnsi="Arial" w:cs="Arial"/>
        <w:sz w:val="16"/>
        <w:szCs w:val="16"/>
      </w:rPr>
    </w:pPr>
  </w:p>
  <w:p w:rsidR="00683C3D" w:rsidRDefault="00683C3D" w:rsidP="0079028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rsidP="00133BBD">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rsidP="00133BBD">
    <w:pPr>
      <w:pStyle w:val="Stopka"/>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rsidP="00133BBD">
    <w:pPr>
      <w:pStyle w:val="Stopka"/>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pPr>
      <w:pStyle w:val="Stopka"/>
    </w:pPr>
    <w:r>
      <w:ptab w:relativeTo="margin" w:alignment="center"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672935"/>
      <w:docPartObj>
        <w:docPartGallery w:val="Page Numbers (Bottom of Page)"/>
        <w:docPartUnique/>
      </w:docPartObj>
    </w:sdtPr>
    <w:sdtEndPr>
      <w:rPr>
        <w:rFonts w:ascii="Arial" w:hAnsi="Arial" w:cs="Arial"/>
        <w:sz w:val="16"/>
        <w:szCs w:val="16"/>
      </w:rPr>
    </w:sdtEndPr>
    <w:sdtContent>
      <w:sdt>
        <w:sdtPr>
          <w:id w:val="-1575505776"/>
          <w:docPartObj>
            <w:docPartGallery w:val="Page Numbers (Top of Page)"/>
            <w:docPartUnique/>
          </w:docPartObj>
        </w:sdtPr>
        <w:sdtEndPr>
          <w:rPr>
            <w:rFonts w:ascii="Arial" w:hAnsi="Arial" w:cs="Arial"/>
            <w:sz w:val="16"/>
            <w:szCs w:val="16"/>
          </w:rPr>
        </w:sdtEndPr>
        <w:sdtContent>
          <w:p w:rsidR="00683C3D" w:rsidRPr="009B3ACB" w:rsidRDefault="00683C3D">
            <w:pPr>
              <w:pStyle w:val="Stopka"/>
              <w:jc w:val="right"/>
              <w:rPr>
                <w:rFonts w:ascii="Arial" w:hAnsi="Arial" w:cs="Arial"/>
                <w:sz w:val="16"/>
                <w:szCs w:val="16"/>
              </w:rPr>
            </w:pPr>
            <w:r w:rsidRPr="009B3ACB">
              <w:rPr>
                <w:rFonts w:ascii="Arial" w:hAnsi="Arial" w:cs="Arial"/>
                <w:sz w:val="16"/>
                <w:szCs w:val="16"/>
              </w:rPr>
              <w:t xml:space="preserve">Strona </w:t>
            </w:r>
            <w:r w:rsidRPr="009B3ACB">
              <w:rPr>
                <w:rFonts w:ascii="Arial" w:hAnsi="Arial" w:cs="Arial"/>
                <w:b/>
                <w:bCs/>
                <w:sz w:val="16"/>
                <w:szCs w:val="16"/>
              </w:rPr>
              <w:fldChar w:fldCharType="begin"/>
            </w:r>
            <w:r w:rsidRPr="009B3ACB">
              <w:rPr>
                <w:rFonts w:ascii="Arial" w:hAnsi="Arial" w:cs="Arial"/>
                <w:b/>
                <w:bCs/>
                <w:sz w:val="16"/>
                <w:szCs w:val="16"/>
              </w:rPr>
              <w:instrText>PAGE</w:instrText>
            </w:r>
            <w:r w:rsidRPr="009B3ACB">
              <w:rPr>
                <w:rFonts w:ascii="Arial" w:hAnsi="Arial" w:cs="Arial"/>
                <w:b/>
                <w:bCs/>
                <w:sz w:val="16"/>
                <w:szCs w:val="16"/>
              </w:rPr>
              <w:fldChar w:fldCharType="separate"/>
            </w:r>
            <w:r w:rsidR="00F13961">
              <w:rPr>
                <w:rFonts w:ascii="Arial" w:hAnsi="Arial" w:cs="Arial"/>
                <w:b/>
                <w:bCs/>
                <w:noProof/>
                <w:sz w:val="16"/>
                <w:szCs w:val="16"/>
              </w:rPr>
              <w:t>272</w:t>
            </w:r>
            <w:r w:rsidRPr="009B3ACB">
              <w:rPr>
                <w:rFonts w:ascii="Arial" w:hAnsi="Arial" w:cs="Arial"/>
                <w:b/>
                <w:bCs/>
                <w:sz w:val="16"/>
                <w:szCs w:val="16"/>
              </w:rPr>
              <w:fldChar w:fldCharType="end"/>
            </w:r>
            <w:r w:rsidRPr="009B3ACB">
              <w:rPr>
                <w:rFonts w:ascii="Arial" w:hAnsi="Arial" w:cs="Arial"/>
                <w:sz w:val="16"/>
                <w:szCs w:val="16"/>
              </w:rPr>
              <w:t xml:space="preserve"> z </w:t>
            </w:r>
            <w:r w:rsidRPr="009B3ACB">
              <w:rPr>
                <w:rFonts w:ascii="Arial" w:hAnsi="Arial" w:cs="Arial"/>
                <w:b/>
                <w:bCs/>
                <w:sz w:val="16"/>
                <w:szCs w:val="16"/>
              </w:rPr>
              <w:fldChar w:fldCharType="begin"/>
            </w:r>
            <w:r w:rsidRPr="009B3ACB">
              <w:rPr>
                <w:rFonts w:ascii="Arial" w:hAnsi="Arial" w:cs="Arial"/>
                <w:b/>
                <w:bCs/>
                <w:sz w:val="16"/>
                <w:szCs w:val="16"/>
              </w:rPr>
              <w:instrText>NUMPAGES</w:instrText>
            </w:r>
            <w:r w:rsidRPr="009B3ACB">
              <w:rPr>
                <w:rFonts w:ascii="Arial" w:hAnsi="Arial" w:cs="Arial"/>
                <w:b/>
                <w:bCs/>
                <w:sz w:val="16"/>
                <w:szCs w:val="16"/>
              </w:rPr>
              <w:fldChar w:fldCharType="separate"/>
            </w:r>
            <w:r w:rsidR="00F13961">
              <w:rPr>
                <w:rFonts w:ascii="Arial" w:hAnsi="Arial" w:cs="Arial"/>
                <w:b/>
                <w:bCs/>
                <w:noProof/>
                <w:sz w:val="16"/>
                <w:szCs w:val="16"/>
              </w:rPr>
              <w:t>323</w:t>
            </w:r>
            <w:r w:rsidRPr="009B3ACB">
              <w:rPr>
                <w:rFonts w:ascii="Arial" w:hAnsi="Arial" w:cs="Arial"/>
                <w:b/>
                <w:bCs/>
                <w:sz w:val="16"/>
                <w:szCs w:val="16"/>
              </w:rPr>
              <w:fldChar w:fldCharType="end"/>
            </w:r>
          </w:p>
        </w:sdtContent>
      </w:sdt>
    </w:sdtContent>
  </w:sdt>
  <w:p w:rsidR="00683C3D" w:rsidRDefault="00683C3D">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Pr="00D635D5" w:rsidRDefault="00683C3D"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7EB" w:rsidRDefault="000E67EB" w:rsidP="00DE2795">
      <w:r>
        <w:separator/>
      </w:r>
    </w:p>
    <w:p w:rsidR="000E67EB" w:rsidRDefault="000E67EB"/>
  </w:footnote>
  <w:footnote w:type="continuationSeparator" w:id="0">
    <w:p w:rsidR="000E67EB" w:rsidRDefault="000E67EB" w:rsidP="00DE2795">
      <w:r>
        <w:continuationSeparator/>
      </w:r>
    </w:p>
    <w:p w:rsidR="000E67EB" w:rsidRDefault="000E67EB"/>
  </w:footnote>
  <w:footnote w:id="1">
    <w:p w:rsidR="00683C3D" w:rsidRPr="004E7002" w:rsidRDefault="00683C3D"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683C3D" w:rsidRPr="004E7002" w:rsidRDefault="00683C3D"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683C3D" w:rsidRDefault="00683C3D">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683C3D" w:rsidRPr="009C028D" w:rsidRDefault="00683C3D" w:rsidP="004F0FA7">
      <w:pPr>
        <w:pStyle w:val="Tekstprzypisudolnego"/>
        <w:ind w:left="-567" w:hanging="142"/>
        <w:jc w:val="both"/>
        <w:rPr>
          <w:sz w:val="18"/>
          <w:szCs w:val="18"/>
        </w:rPr>
      </w:pPr>
      <w:r w:rsidRPr="00AC0A2D">
        <w:rPr>
          <w:rStyle w:val="Odwoanieprzypisudolnego"/>
          <w:rFonts w:ascii="Arial" w:hAnsi="Arial" w:cs="Arial"/>
        </w:rPr>
        <w:footnoteRef/>
      </w:r>
      <w:r>
        <w:rPr>
          <w:rFonts w:ascii="Arial" w:hAnsi="Arial" w:cs="Arial"/>
        </w:rPr>
        <w:t xml:space="preserve"> </w:t>
      </w:r>
      <w:r w:rsidRPr="009C028D">
        <w:rPr>
          <w:rFonts w:ascii="Arial" w:hAnsi="Arial" w:cs="Arial"/>
          <w:sz w:val="18"/>
          <w:szCs w:val="18"/>
        </w:rPr>
        <w:t xml:space="preserve">Kwota na 2020 rok stanowi kwotę przyznaną przez dysponenta środków Funduszu Pracy zgodnie z decyzją z dnia 29 listopada 2019 r. </w:t>
      </w:r>
      <w:r>
        <w:rPr>
          <w:rFonts w:ascii="Arial" w:hAnsi="Arial" w:cs="Arial"/>
          <w:sz w:val="18"/>
          <w:szCs w:val="18"/>
        </w:rPr>
        <w:t>i obowiązuje do czasu ustalenia ostatecznych kwot na podstawie ustawy budżetowej na rok 2020. Kwoty na lata 2021-2022 zostały pomniejszone o 8 mln EUR i wymagają akceptacji dysponenta FP.</w:t>
      </w:r>
    </w:p>
  </w:footnote>
  <w:footnote w:id="5">
    <w:p w:rsidR="00683C3D" w:rsidRDefault="00683C3D" w:rsidP="004F0FA7">
      <w:pPr>
        <w:pStyle w:val="Tekstprzypisudolnego"/>
        <w:ind w:left="-567" w:hanging="142"/>
        <w:jc w:val="both"/>
      </w:pPr>
      <w:r w:rsidRPr="009C028D">
        <w:rPr>
          <w:rStyle w:val="Odwoanieprzypisudolnego"/>
          <w:sz w:val="18"/>
          <w:szCs w:val="18"/>
        </w:rPr>
        <w:footnoteRef/>
      </w:r>
      <w:r w:rsidRPr="009C028D">
        <w:rPr>
          <w:sz w:val="18"/>
          <w:szCs w:val="18"/>
        </w:rPr>
        <w:t xml:space="preserve"> </w:t>
      </w:r>
      <w:r w:rsidRPr="009C028D">
        <w:rPr>
          <w:rFonts w:ascii="Arial" w:hAnsi="Arial" w:cs="Arial"/>
          <w:sz w:val="18"/>
          <w:szCs w:val="18"/>
        </w:rPr>
        <w:t>W odniesieniu do wskaźników nr 3 - 9 wartości planowane do osiągnięcia zostały zaktualizowane w związku z pomniejszeniem kwot na lata 2021-2022 o 8 mln EUR,.</w:t>
      </w:r>
    </w:p>
  </w:footnote>
  <w:footnote w:id="6">
    <w:p w:rsidR="00683C3D" w:rsidRPr="00FF2442" w:rsidRDefault="00683C3D" w:rsidP="004911B5">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683C3D" w:rsidRDefault="00683C3D" w:rsidP="004911B5">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8">
    <w:p w:rsidR="00683C3D" w:rsidRDefault="00683C3D" w:rsidP="00F15064">
      <w:pPr>
        <w:pStyle w:val="Tekstprzypisudolnego"/>
      </w:pPr>
      <w:r>
        <w:rPr>
          <w:rStyle w:val="Odwoanieprzypisudolnego"/>
        </w:rPr>
        <w:footnoteRef/>
      </w:r>
      <w:r>
        <w:t xml:space="preserve"> </w:t>
      </w:r>
      <w:r w:rsidRPr="00E65013">
        <w:rPr>
          <w:rFonts w:ascii="Arial" w:hAnsi="Arial" w:cs="Arial"/>
        </w:rPr>
        <w:t xml:space="preserve">Ewaluacja wykonywania przez beneficjenta zgodnie z wymogami </w:t>
      </w:r>
      <w:r w:rsidRPr="00E65013">
        <w:rPr>
          <w:rFonts w:ascii="Arial" w:hAnsi="Arial" w:cs="Arial"/>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E65013">
        <w:rPr>
          <w:rFonts w:ascii="Arial" w:hAnsi="Arial" w:cs="Arial"/>
        </w:rPr>
        <w:t>.</w:t>
      </w:r>
    </w:p>
  </w:footnote>
  <w:footnote w:id="9">
    <w:p w:rsidR="00683C3D" w:rsidRPr="006208F9" w:rsidRDefault="00683C3D"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0">
    <w:p w:rsidR="00683C3D" w:rsidRPr="00503FE9" w:rsidRDefault="00683C3D"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1">
    <w:p w:rsidR="00683C3D" w:rsidRPr="003C1158" w:rsidRDefault="00683C3D"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683C3D" w:rsidRPr="003C1158" w:rsidRDefault="00683C3D"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683C3D" w:rsidRPr="003C1158" w:rsidRDefault="00683C3D"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683C3D" w:rsidRDefault="00683C3D"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683C3D" w:rsidRPr="003C1158" w:rsidRDefault="00683C3D"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683C3D" w:rsidRDefault="00683C3D" w:rsidP="00875383">
      <w:pPr>
        <w:pStyle w:val="Tekstprzypisudolnego"/>
      </w:pPr>
    </w:p>
  </w:footnote>
  <w:footnote w:id="12">
    <w:p w:rsidR="00683C3D" w:rsidRPr="008D7E7F" w:rsidRDefault="00683C3D"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3">
    <w:p w:rsidR="00683C3D" w:rsidRPr="008D7E7F" w:rsidRDefault="00683C3D"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4">
    <w:p w:rsidR="00683C3D" w:rsidRPr="003C1158" w:rsidRDefault="00683C3D"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683C3D" w:rsidRPr="003C1158" w:rsidRDefault="00683C3D"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683C3D" w:rsidRPr="003C1158" w:rsidRDefault="00683C3D"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683C3D" w:rsidRDefault="00683C3D"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683C3D" w:rsidRPr="003C1158" w:rsidRDefault="00683C3D"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683C3D" w:rsidRPr="008B1C40" w:rsidRDefault="00683C3D" w:rsidP="00875383">
      <w:pPr>
        <w:spacing w:before="40" w:after="40"/>
        <w:rPr>
          <w:sz w:val="18"/>
          <w:szCs w:val="18"/>
        </w:rPr>
      </w:pPr>
    </w:p>
  </w:footnote>
  <w:footnote w:id="15">
    <w:p w:rsidR="00683C3D" w:rsidRDefault="00683C3D"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6">
    <w:p w:rsidR="00683C3D" w:rsidRDefault="00683C3D"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pkt. 1 podrozdziału 8.5 </w:t>
      </w:r>
      <w:r>
        <w:rPr>
          <w:rFonts w:ascii="Arial" w:hAnsi="Arial" w:cs="Arial"/>
          <w:i/>
          <w:iCs/>
          <w:sz w:val="16"/>
          <w:szCs w:val="16"/>
        </w:rPr>
        <w:t>Wytycznych w zakresie kwalifikowalności wydatków w ramach EFRR, EFS I FS na lata 2014-2020.</w:t>
      </w:r>
    </w:p>
  </w:footnote>
  <w:footnote w:id="17">
    <w:p w:rsidR="00683C3D" w:rsidRDefault="00683C3D" w:rsidP="000322DB">
      <w:pPr>
        <w:pStyle w:val="Tekstprzypisudolnego"/>
      </w:pPr>
    </w:p>
  </w:footnote>
  <w:footnote w:id="18">
    <w:p w:rsidR="00683C3D" w:rsidRPr="004A79F3" w:rsidRDefault="00683C3D"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9">
    <w:p w:rsidR="00683C3D" w:rsidRPr="008D7E7F" w:rsidRDefault="00683C3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0">
    <w:p w:rsidR="00683C3D" w:rsidRPr="008D7E7F" w:rsidRDefault="00683C3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1">
    <w:p w:rsidR="00683C3D" w:rsidRPr="004A79F3" w:rsidRDefault="00683C3D"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22">
    <w:p w:rsidR="00683C3D" w:rsidRPr="008D7E7F" w:rsidRDefault="00683C3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3">
    <w:p w:rsidR="00683C3D" w:rsidRPr="008D7E7F" w:rsidRDefault="00683C3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4">
    <w:p w:rsidR="00CF4BF5" w:rsidRPr="00D74A44" w:rsidRDefault="00CF4BF5" w:rsidP="00CF4BF5">
      <w:pPr>
        <w:pStyle w:val="Tekstprzypisudolnego"/>
        <w:rPr>
          <w:rFonts w:ascii="Arial" w:hAnsi="Arial" w:cs="Arial"/>
          <w:sz w:val="18"/>
          <w:szCs w:val="18"/>
        </w:rPr>
      </w:pPr>
      <w:r w:rsidRPr="00D74A44">
        <w:rPr>
          <w:rStyle w:val="Odwoanieprzypisudolnego"/>
          <w:rFonts w:ascii="Arial" w:hAnsi="Arial" w:cs="Arial"/>
          <w:sz w:val="18"/>
          <w:szCs w:val="18"/>
        </w:rPr>
        <w:footnoteRef/>
      </w:r>
      <w:r w:rsidRPr="00D74A44">
        <w:rPr>
          <w:rFonts w:ascii="Arial" w:hAnsi="Arial" w:cs="Arial"/>
          <w:sz w:val="18"/>
          <w:szCs w:val="18"/>
        </w:rPr>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CF4BF5" w:rsidRPr="00503FE9" w:rsidRDefault="00CF4BF5" w:rsidP="00CF4BF5">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6">
    <w:p w:rsidR="00683C3D" w:rsidRDefault="00683C3D" w:rsidP="00B1023B">
      <w:pPr>
        <w:pStyle w:val="Tekstprzypisudolnego"/>
      </w:pPr>
      <w:r w:rsidRPr="00EA0D37">
        <w:rPr>
          <w:rStyle w:val="Odwoanieprzypisudolnego"/>
          <w:rFonts w:ascii="Arial" w:hAnsi="Arial" w:cs="Arial"/>
        </w:rPr>
        <w:footnoteRef/>
      </w:r>
      <w:r w:rsidRPr="00EA0D37">
        <w:rPr>
          <w:rFonts w:ascii="Arial" w:hAnsi="Arial" w:cs="Arial"/>
        </w:rPr>
        <w:t xml:space="preserve"> </w:t>
      </w:r>
      <w:r w:rsidRPr="00EA0D37">
        <w:rPr>
          <w:rFonts w:ascii="Arial" w:hAnsi="Arial" w:cs="Arial"/>
          <w:sz w:val="16"/>
          <w:szCs w:val="16"/>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7">
    <w:p w:rsidR="00683C3D" w:rsidRPr="00503FE9" w:rsidRDefault="00683C3D" w:rsidP="00B102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8">
    <w:p w:rsidR="00683C3D" w:rsidRPr="006208F9" w:rsidRDefault="00683C3D"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9">
    <w:p w:rsidR="00683C3D" w:rsidRPr="00503FE9" w:rsidRDefault="00683C3D"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30">
    <w:p w:rsidR="00683C3D" w:rsidRPr="006208F9" w:rsidRDefault="00683C3D"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1">
    <w:p w:rsidR="00683C3D" w:rsidRPr="00503FE9" w:rsidRDefault="00683C3D"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32">
    <w:p w:rsidR="00683C3D" w:rsidRPr="006208F9" w:rsidRDefault="00683C3D"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33">
    <w:p w:rsidR="00683C3D" w:rsidRPr="00503FE9" w:rsidRDefault="00683C3D"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Pr="00C862FA" w:rsidRDefault="00683C3D"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683C3D" w:rsidRPr="0086305F" w:rsidRDefault="00683C3D" w:rsidP="0086305F">
    <w:pPr>
      <w:pStyle w:val="Nagwek"/>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rsidP="00CF5CF1">
    <w:pPr>
      <w:pStyle w:val="Nagwek"/>
      <w:jc w:val="center"/>
      <w:rPr>
        <w:rFonts w:ascii="Myriad Pro" w:hAnsi="Myriad Pro"/>
        <w:b/>
        <w:sz w:val="16"/>
        <w:szCs w:val="16"/>
      </w:rPr>
    </w:pPr>
    <w:r>
      <w:rPr>
        <w:rFonts w:ascii="Myriad Pro" w:hAnsi="Myriad Pro"/>
        <w:b/>
        <w:noProof/>
        <w:sz w:val="16"/>
        <w:szCs w:val="16"/>
      </w:rPr>
      <w:drawing>
        <wp:inline distT="0" distB="0" distL="0" distR="0" wp14:anchorId="5BA7A75A" wp14:editId="49CC0FFF">
          <wp:extent cx="6631305" cy="10337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1305" cy="1033780"/>
                  </a:xfrm>
                  <a:prstGeom prst="rect">
                    <a:avLst/>
                  </a:prstGeom>
                  <a:noFill/>
                  <a:ln>
                    <a:noFill/>
                  </a:ln>
                </pic:spPr>
              </pic:pic>
            </a:graphicData>
          </a:graphic>
        </wp:inline>
      </w:drawing>
    </w:r>
  </w:p>
  <w:p w:rsidR="00683C3D" w:rsidRDefault="00683C3D" w:rsidP="00CF5CF1">
    <w:pPr>
      <w:pStyle w:val="Nagwek"/>
      <w:jc w:val="center"/>
      <w:rPr>
        <w:rFonts w:ascii="Myriad Pro" w:hAnsi="Myriad Pro"/>
        <w:b/>
        <w:sz w:val="16"/>
        <w:szCs w:val="16"/>
      </w:rPr>
    </w:pPr>
  </w:p>
  <w:p w:rsidR="00683C3D" w:rsidRDefault="00683C3D"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683C3D" w:rsidRDefault="00683C3D" w:rsidP="00CF5CF1">
    <w:pPr>
      <w:pStyle w:val="Nagwek"/>
      <w:jc w:val="center"/>
      <w:rPr>
        <w:rFonts w:ascii="Myriad Pro" w:hAnsi="Myriad Pro"/>
        <w:b/>
        <w:sz w:val="16"/>
        <w:szCs w:val="16"/>
      </w:rPr>
    </w:pPr>
    <w:r>
      <w:rPr>
        <w:rFonts w:ascii="Myriad Pro" w:hAnsi="Myriad Pro"/>
        <w:b/>
        <w:sz w:val="16"/>
        <w:szCs w:val="16"/>
      </w:rPr>
      <w:t>EFS</w:t>
    </w:r>
  </w:p>
  <w:p w:rsidR="00683C3D" w:rsidRPr="00C862FA" w:rsidRDefault="00683C3D" w:rsidP="00957AFA">
    <w:pPr>
      <w:pStyle w:val="Nagwek"/>
      <w:jc w:val="center"/>
      <w:rPr>
        <w:rFonts w:ascii="Myriad Pro" w:hAnsi="Myriad Pro"/>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683C3D" w:rsidRPr="00443AE1" w:rsidRDefault="00683C3D" w:rsidP="008B430A">
    <w:pPr>
      <w:pStyle w:val="Nagwek"/>
      <w:jc w:val="center"/>
      <w:rPr>
        <w:rFonts w:ascii="Myriad Pro" w:hAnsi="Myriad Pro"/>
        <w:b/>
        <w:sz w:val="16"/>
        <w:szCs w:val="16"/>
      </w:rPr>
    </w:pPr>
    <w:r>
      <w:rPr>
        <w:rFonts w:ascii="Myriad Pro" w:hAnsi="Myriad Pro"/>
        <w:b/>
        <w:sz w:val="16"/>
        <w:szCs w:val="16"/>
      </w:rPr>
      <w:t>EFS</w:t>
    </w:r>
  </w:p>
  <w:p w:rsidR="00683C3D" w:rsidRPr="0086305F" w:rsidRDefault="00683C3D" w:rsidP="0086305F">
    <w:pPr>
      <w:pStyle w:val="Nagwek"/>
      <w:jc w:val="center"/>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3D" w:rsidRDefault="00683C3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61AB0"/>
    <w:multiLevelType w:val="hybridMultilevel"/>
    <w:tmpl w:val="293EB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8830EE"/>
    <w:multiLevelType w:val="hybridMultilevel"/>
    <w:tmpl w:val="A2C02C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1B1842"/>
    <w:multiLevelType w:val="hybridMultilevel"/>
    <w:tmpl w:val="8EC0D58E"/>
    <w:lvl w:ilvl="0" w:tplc="AE00A658">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9">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0">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4">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EED4571"/>
    <w:multiLevelType w:val="hybridMultilevel"/>
    <w:tmpl w:val="3D205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4">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39">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15A6F21"/>
    <w:multiLevelType w:val="hybridMultilevel"/>
    <w:tmpl w:val="10781EDE"/>
    <w:lvl w:ilvl="0" w:tplc="526677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42">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3">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5">
    <w:nsid w:val="12C534BF"/>
    <w:multiLevelType w:val="hybridMultilevel"/>
    <w:tmpl w:val="77325768"/>
    <w:lvl w:ilvl="0" w:tplc="01A21216">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8">
    <w:nsid w:val="13880BA4"/>
    <w:multiLevelType w:val="hybridMultilevel"/>
    <w:tmpl w:val="531E148C"/>
    <w:lvl w:ilvl="0" w:tplc="D4AA1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4">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AD06584"/>
    <w:multiLevelType w:val="hybridMultilevel"/>
    <w:tmpl w:val="8C88CC84"/>
    <w:lvl w:ilvl="0" w:tplc="E4C87BA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AD7719E"/>
    <w:multiLevelType w:val="hybridMultilevel"/>
    <w:tmpl w:val="2B407B72"/>
    <w:lvl w:ilvl="0" w:tplc="85E4E90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BAB1EFF"/>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C9960C4"/>
    <w:multiLevelType w:val="hybridMultilevel"/>
    <w:tmpl w:val="01C2ABB6"/>
    <w:lvl w:ilvl="0" w:tplc="57107BD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69">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1E071AE9"/>
    <w:multiLevelType w:val="hybridMultilevel"/>
    <w:tmpl w:val="3A2617AE"/>
    <w:lvl w:ilvl="0" w:tplc="E81617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8">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7">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0">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9">
    <w:nsid w:val="2A0A7D07"/>
    <w:multiLevelType w:val="hybridMultilevel"/>
    <w:tmpl w:val="748451C8"/>
    <w:lvl w:ilvl="0" w:tplc="3DDA4DC8">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A6068CE"/>
    <w:multiLevelType w:val="hybridMultilevel"/>
    <w:tmpl w:val="E5ACBD00"/>
    <w:lvl w:ilvl="0" w:tplc="571C2ECE">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3">
    <w:nsid w:val="2B50519F"/>
    <w:multiLevelType w:val="hybridMultilevel"/>
    <w:tmpl w:val="EED4E578"/>
    <w:lvl w:ilvl="0" w:tplc="110EAA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2DD04540"/>
    <w:multiLevelType w:val="hybridMultilevel"/>
    <w:tmpl w:val="043244D6"/>
    <w:lvl w:ilvl="0" w:tplc="28B86F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319132DE"/>
    <w:multiLevelType w:val="multilevel"/>
    <w:tmpl w:val="40B6F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18">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9">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0">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1">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nsid w:val="35B475B3"/>
    <w:multiLevelType w:val="hybridMultilevel"/>
    <w:tmpl w:val="84983C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8">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6A045D5"/>
    <w:multiLevelType w:val="hybridMultilevel"/>
    <w:tmpl w:val="074AFD7E"/>
    <w:lvl w:ilvl="0" w:tplc="71C4E2F2">
      <w:start w:val="1"/>
      <w:numFmt w:val="lowerLetter"/>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32">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395F1F0B"/>
    <w:multiLevelType w:val="hybridMultilevel"/>
    <w:tmpl w:val="1D52351E"/>
    <w:lvl w:ilvl="0" w:tplc="FAF6591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3D24429A"/>
    <w:multiLevelType w:val="hybridMultilevel"/>
    <w:tmpl w:val="FB603ED0"/>
    <w:lvl w:ilvl="0" w:tplc="4266CC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4">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1BA49AC"/>
    <w:multiLevelType w:val="hybridMultilevel"/>
    <w:tmpl w:val="03D421B2"/>
    <w:lvl w:ilvl="0" w:tplc="8DA8E7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1D36B92"/>
    <w:multiLevelType w:val="hybridMultilevel"/>
    <w:tmpl w:val="7E58709C"/>
    <w:lvl w:ilvl="0" w:tplc="96641CF8">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4">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2FD1E38"/>
    <w:multiLevelType w:val="hybridMultilevel"/>
    <w:tmpl w:val="294CBDCA"/>
    <w:lvl w:ilvl="0" w:tplc="CBECACBE">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nsid w:val="43A71D7E"/>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72">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75">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B123B25"/>
    <w:multiLevelType w:val="hybridMultilevel"/>
    <w:tmpl w:val="5A60AB9A"/>
    <w:lvl w:ilvl="0" w:tplc="3F0883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79">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1">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D4468CA"/>
    <w:multiLevelType w:val="hybridMultilevel"/>
    <w:tmpl w:val="1E669E3E"/>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189693A2">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4">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8">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1">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17C5A03"/>
    <w:multiLevelType w:val="hybridMultilevel"/>
    <w:tmpl w:val="35A8EB14"/>
    <w:lvl w:ilvl="0" w:tplc="FA983B8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2C463F9"/>
    <w:multiLevelType w:val="hybridMultilevel"/>
    <w:tmpl w:val="1AA23A20"/>
    <w:lvl w:ilvl="0" w:tplc="50CE7B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2D577E7"/>
    <w:multiLevelType w:val="hybridMultilevel"/>
    <w:tmpl w:val="3F6EB880"/>
    <w:lvl w:ilvl="0" w:tplc="CF9C4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5">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8">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1">
    <w:nsid w:val="566D4D41"/>
    <w:multiLevelType w:val="hybridMultilevel"/>
    <w:tmpl w:val="14486C6C"/>
    <w:lvl w:ilvl="0" w:tplc="655AB7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5AAF3187"/>
    <w:multiLevelType w:val="hybridMultilevel"/>
    <w:tmpl w:val="93C093AC"/>
    <w:lvl w:ilvl="0" w:tplc="64A6C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5C711DC0"/>
    <w:multiLevelType w:val="hybridMultilevel"/>
    <w:tmpl w:val="228E2CC8"/>
    <w:lvl w:ilvl="0" w:tplc="C6F898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5CE932E3"/>
    <w:multiLevelType w:val="hybridMultilevel"/>
    <w:tmpl w:val="B002DA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5EF471F1"/>
    <w:multiLevelType w:val="hybridMultilevel"/>
    <w:tmpl w:val="03984AF6"/>
    <w:lvl w:ilvl="0" w:tplc="58089A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1">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2">
    <w:nsid w:val="60840360"/>
    <w:multiLevelType w:val="hybridMultilevel"/>
    <w:tmpl w:val="46E63156"/>
    <w:lvl w:ilvl="0" w:tplc="078E2A72">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5">
    <w:nsid w:val="630D32C6"/>
    <w:multiLevelType w:val="hybridMultilevel"/>
    <w:tmpl w:val="401E28B2"/>
    <w:lvl w:ilvl="0" w:tplc="8084A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37">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8">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39">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0">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1">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2">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3">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44">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5">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6">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49">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50">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53">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54">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7">
    <w:nsid w:val="6B75369E"/>
    <w:multiLevelType w:val="hybridMultilevel"/>
    <w:tmpl w:val="189A2FA8"/>
    <w:lvl w:ilvl="0" w:tplc="10EA4E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9">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60">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3">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68">
    <w:nsid w:val="6FD625A2"/>
    <w:multiLevelType w:val="hybridMultilevel"/>
    <w:tmpl w:val="E9421F44"/>
    <w:lvl w:ilvl="0" w:tplc="F0D6C4AE">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0">
    <w:nsid w:val="71AA5C00"/>
    <w:multiLevelType w:val="hybridMultilevel"/>
    <w:tmpl w:val="5202B12A"/>
    <w:lvl w:ilvl="0" w:tplc="DC12539C">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2">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5">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6">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7">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4BF1037"/>
    <w:multiLevelType w:val="hybridMultilevel"/>
    <w:tmpl w:val="B4908ECA"/>
    <w:lvl w:ilvl="0" w:tplc="09BCE578">
      <w:start w:val="2"/>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75452C3A"/>
    <w:multiLevelType w:val="hybridMultilevel"/>
    <w:tmpl w:val="0988E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84">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82D17D9"/>
    <w:multiLevelType w:val="hybridMultilevel"/>
    <w:tmpl w:val="18FE1978"/>
    <w:lvl w:ilvl="0" w:tplc="F70C1DE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9">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0">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291">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93">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4">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99">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7CBD1FD6"/>
    <w:multiLevelType w:val="hybridMultilevel"/>
    <w:tmpl w:val="27FC7C7A"/>
    <w:lvl w:ilvl="0" w:tplc="B9F69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7E0136E7"/>
    <w:multiLevelType w:val="hybridMultilevel"/>
    <w:tmpl w:val="158E4D44"/>
    <w:lvl w:ilvl="0" w:tplc="492EBE32">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307">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27"/>
  </w:num>
  <w:num w:numId="2">
    <w:abstractNumId w:val="2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4"/>
  </w:num>
  <w:num w:numId="4">
    <w:abstractNumId w:val="189"/>
  </w:num>
  <w:num w:numId="5">
    <w:abstractNumId w:val="106"/>
  </w:num>
  <w:num w:numId="6">
    <w:abstractNumId w:val="191"/>
  </w:num>
  <w:num w:numId="7">
    <w:abstractNumId w:val="221"/>
  </w:num>
  <w:num w:numId="8">
    <w:abstractNumId w:val="266"/>
  </w:num>
  <w:num w:numId="9">
    <w:abstractNumId w:val="284"/>
  </w:num>
  <w:num w:numId="10">
    <w:abstractNumId w:val="113"/>
  </w:num>
  <w:num w:numId="11">
    <w:abstractNumId w:val="77"/>
  </w:num>
  <w:num w:numId="12">
    <w:abstractNumId w:val="129"/>
  </w:num>
  <w:num w:numId="13">
    <w:abstractNumId w:val="91"/>
  </w:num>
  <w:num w:numId="14">
    <w:abstractNumId w:val="177"/>
  </w:num>
  <w:num w:numId="15">
    <w:abstractNumId w:val="72"/>
  </w:num>
  <w:num w:numId="16">
    <w:abstractNumId w:val="116"/>
  </w:num>
  <w:num w:numId="17">
    <w:abstractNumId w:val="240"/>
  </w:num>
  <w:num w:numId="18">
    <w:abstractNumId w:val="73"/>
  </w:num>
  <w:num w:numId="19">
    <w:abstractNumId w:val="185"/>
  </w:num>
  <w:num w:numId="20">
    <w:abstractNumId w:val="289"/>
  </w:num>
  <w:num w:numId="21">
    <w:abstractNumId w:val="125"/>
  </w:num>
  <w:num w:numId="22">
    <w:abstractNumId w:val="62"/>
  </w:num>
  <w:num w:numId="23">
    <w:abstractNumId w:val="175"/>
  </w:num>
  <w:num w:numId="24">
    <w:abstractNumId w:val="259"/>
  </w:num>
  <w:num w:numId="25">
    <w:abstractNumId w:val="20"/>
  </w:num>
  <w:num w:numId="26">
    <w:abstractNumId w:val="262"/>
  </w:num>
  <w:num w:numId="27">
    <w:abstractNumId w:val="93"/>
  </w:num>
  <w:num w:numId="28">
    <w:abstractNumId w:val="49"/>
  </w:num>
  <w:num w:numId="29">
    <w:abstractNumId w:val="78"/>
  </w:num>
  <w:num w:numId="30">
    <w:abstractNumId w:val="180"/>
  </w:num>
  <w:num w:numId="31">
    <w:abstractNumId w:val="43"/>
  </w:num>
  <w:num w:numId="32">
    <w:abstractNumId w:val="263"/>
  </w:num>
  <w:num w:numId="33">
    <w:abstractNumId w:val="23"/>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8"/>
  </w:num>
  <w:num w:numId="39">
    <w:abstractNumId w:val="33"/>
  </w:num>
  <w:num w:numId="40">
    <w:abstractNumId w:val="16"/>
  </w:num>
  <w:num w:numId="41">
    <w:abstractNumId w:val="104"/>
  </w:num>
  <w:num w:numId="42">
    <w:abstractNumId w:val="132"/>
  </w:num>
  <w:num w:numId="43">
    <w:abstractNumId w:val="52"/>
  </w:num>
  <w:num w:numId="44">
    <w:abstractNumId w:val="63"/>
  </w:num>
  <w:num w:numId="45">
    <w:abstractNumId w:val="19"/>
  </w:num>
  <w:num w:numId="46">
    <w:abstractNumId w:val="12"/>
  </w:num>
  <w:num w:numId="47">
    <w:abstractNumId w:val="146"/>
  </w:num>
  <w:num w:numId="48">
    <w:abstractNumId w:val="110"/>
  </w:num>
  <w:num w:numId="49">
    <w:abstractNumId w:val="9"/>
  </w:num>
  <w:num w:numId="50">
    <w:abstractNumId w:val="147"/>
  </w:num>
  <w:num w:numId="51">
    <w:abstractNumId w:val="246"/>
  </w:num>
  <w:num w:numId="52">
    <w:abstractNumId w:val="95"/>
  </w:num>
  <w:num w:numId="53">
    <w:abstractNumId w:val="274"/>
  </w:num>
  <w:num w:numId="54">
    <w:abstractNumId w:val="142"/>
  </w:num>
  <w:num w:numId="55">
    <w:abstractNumId w:val="194"/>
  </w:num>
  <w:num w:numId="56">
    <w:abstractNumId w:val="215"/>
  </w:num>
  <w:num w:numId="57">
    <w:abstractNumId w:val="66"/>
  </w:num>
  <w:num w:numId="58">
    <w:abstractNumId w:val="242"/>
  </w:num>
  <w:num w:numId="59">
    <w:abstractNumId w:val="54"/>
  </w:num>
  <w:num w:numId="60">
    <w:abstractNumId w:val="150"/>
  </w:num>
  <w:num w:numId="61">
    <w:abstractNumId w:val="22"/>
  </w:num>
  <w:num w:numId="62">
    <w:abstractNumId w:val="294"/>
  </w:num>
  <w:num w:numId="63">
    <w:abstractNumId w:val="245"/>
  </w:num>
  <w:num w:numId="64">
    <w:abstractNumId w:val="172"/>
  </w:num>
  <w:num w:numId="65">
    <w:abstractNumId w:val="41"/>
  </w:num>
  <w:num w:numId="66">
    <w:abstractNumId w:val="120"/>
  </w:num>
  <w:num w:numId="67">
    <w:abstractNumId w:val="118"/>
  </w:num>
  <w:num w:numId="68">
    <w:abstractNumId w:val="212"/>
  </w:num>
  <w:num w:numId="69">
    <w:abstractNumId w:val="102"/>
  </w:num>
  <w:num w:numId="70">
    <w:abstractNumId w:val="217"/>
  </w:num>
  <w:num w:numId="71">
    <w:abstractNumId w:val="273"/>
  </w:num>
  <w:num w:numId="72">
    <w:abstractNumId w:val="86"/>
  </w:num>
  <w:num w:numId="73">
    <w:abstractNumId w:val="98"/>
  </w:num>
  <w:num w:numId="74">
    <w:abstractNumId w:val="27"/>
  </w:num>
  <w:num w:numId="75">
    <w:abstractNumId w:val="88"/>
  </w:num>
  <w:num w:numId="76">
    <w:abstractNumId w:val="30"/>
  </w:num>
  <w:num w:numId="77">
    <w:abstractNumId w:val="207"/>
  </w:num>
  <w:num w:numId="78">
    <w:abstractNumId w:val="8"/>
  </w:num>
  <w:num w:numId="79">
    <w:abstractNumId w:val="60"/>
  </w:num>
  <w:num w:numId="80">
    <w:abstractNumId w:val="267"/>
  </w:num>
  <w:num w:numId="81">
    <w:abstractNumId w:val="121"/>
  </w:num>
  <w:num w:numId="82">
    <w:abstractNumId w:val="304"/>
  </w:num>
  <w:num w:numId="83">
    <w:abstractNumId w:val="218"/>
  </w:num>
  <w:num w:numId="84">
    <w:abstractNumId w:val="56"/>
  </w:num>
  <w:num w:numId="85">
    <w:abstractNumId w:val="165"/>
  </w:num>
  <w:num w:numId="86">
    <w:abstractNumId w:val="210"/>
  </w:num>
  <w:num w:numId="87">
    <w:abstractNumId w:val="283"/>
  </w:num>
  <w:num w:numId="88">
    <w:abstractNumId w:val="155"/>
  </w:num>
  <w:num w:numId="89">
    <w:abstractNumId w:val="84"/>
  </w:num>
  <w:num w:numId="90">
    <w:abstractNumId w:val="241"/>
  </w:num>
  <w:num w:numId="91">
    <w:abstractNumId w:val="80"/>
  </w:num>
  <w:num w:numId="92">
    <w:abstractNumId w:val="158"/>
  </w:num>
  <w:num w:numId="93">
    <w:abstractNumId w:val="0"/>
  </w:num>
  <w:num w:numId="94">
    <w:abstractNumId w:val="305"/>
  </w:num>
  <w:num w:numId="95">
    <w:abstractNumId w:val="145"/>
  </w:num>
  <w:num w:numId="96">
    <w:abstractNumId w:val="299"/>
  </w:num>
  <w:num w:numId="97">
    <w:abstractNumId w:val="164"/>
  </w:num>
  <w:num w:numId="98">
    <w:abstractNumId w:val="236"/>
  </w:num>
  <w:num w:numId="99">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98"/>
  </w:num>
  <w:num w:numId="101">
    <w:abstractNumId w:val="302"/>
  </w:num>
  <w:num w:numId="102">
    <w:abstractNumId w:val="119"/>
  </w:num>
  <w:num w:numId="103">
    <w:abstractNumId w:val="143"/>
  </w:num>
  <w:num w:numId="104">
    <w:abstractNumId w:val="275"/>
  </w:num>
  <w:num w:numId="105">
    <w:abstractNumId w:val="167"/>
  </w:num>
  <w:num w:numId="106">
    <w:abstractNumId w:val="112"/>
  </w:num>
  <w:num w:numId="107">
    <w:abstractNumId w:val="7"/>
  </w:num>
  <w:num w:numId="108">
    <w:abstractNumId w:val="306"/>
  </w:num>
  <w:num w:numId="109">
    <w:abstractNumId w:val="5"/>
  </w:num>
  <w:num w:numId="110">
    <w:abstractNumId w:val="141"/>
  </w:num>
  <w:num w:numId="111">
    <w:abstractNumId w:val="44"/>
  </w:num>
  <w:num w:numId="112">
    <w:abstractNumId w:val="53"/>
  </w:num>
  <w:num w:numId="113">
    <w:abstractNumId w:val="234"/>
  </w:num>
  <w:num w:numId="114">
    <w:abstractNumId w:val="157"/>
  </w:num>
  <w:num w:numId="115">
    <w:abstractNumId w:val="21"/>
  </w:num>
  <w:num w:numId="116">
    <w:abstractNumId w:val="255"/>
  </w:num>
  <w:num w:numId="117">
    <w:abstractNumId w:val="237"/>
  </w:num>
  <w:num w:numId="118">
    <w:abstractNumId w:val="29"/>
  </w:num>
  <w:num w:numId="119">
    <w:abstractNumId w:val="290"/>
  </w:num>
  <w:num w:numId="120">
    <w:abstractNumId w:val="208"/>
  </w:num>
  <w:num w:numId="121">
    <w:abstractNumId w:val="38"/>
  </w:num>
  <w:num w:numId="122">
    <w:abstractNumId w:val="57"/>
  </w:num>
  <w:num w:numId="123">
    <w:abstractNumId w:val="162"/>
  </w:num>
  <w:num w:numId="124">
    <w:abstractNumId w:val="79"/>
  </w:num>
  <w:num w:numId="125">
    <w:abstractNumId w:val="238"/>
  </w:num>
  <w:num w:numId="126">
    <w:abstractNumId w:val="272"/>
  </w:num>
  <w:num w:numId="127">
    <w:abstractNumId w:val="101"/>
  </w:num>
  <w:num w:numId="128">
    <w:abstractNumId w:val="308"/>
  </w:num>
  <w:num w:numId="129">
    <w:abstractNumId w:val="37"/>
  </w:num>
  <w:num w:numId="130">
    <w:abstractNumId w:val="179"/>
  </w:num>
  <w:num w:numId="131">
    <w:abstractNumId w:val="178"/>
  </w:num>
  <w:num w:numId="132">
    <w:abstractNumId w:val="89"/>
  </w:num>
  <w:num w:numId="133">
    <w:abstractNumId w:val="244"/>
  </w:num>
  <w:num w:numId="134">
    <w:abstractNumId w:val="69"/>
  </w:num>
  <w:num w:numId="135">
    <w:abstractNumId w:val="296"/>
  </w:num>
  <w:num w:numId="136">
    <w:abstractNumId w:val="190"/>
  </w:num>
  <w:num w:numId="137">
    <w:abstractNumId w:val="39"/>
  </w:num>
  <w:num w:numId="138">
    <w:abstractNumId w:val="253"/>
  </w:num>
  <w:num w:numId="139">
    <w:abstractNumId w:val="243"/>
  </w:num>
  <w:num w:numId="140">
    <w:abstractNumId w:val="265"/>
  </w:num>
  <w:num w:numId="141">
    <w:abstractNumId w:val="28"/>
  </w:num>
  <w:num w:numId="142">
    <w:abstractNumId w:val="96"/>
  </w:num>
  <w:num w:numId="143">
    <w:abstractNumId w:val="154"/>
  </w:num>
  <w:num w:numId="144">
    <w:abstractNumId w:val="219"/>
  </w:num>
  <w:num w:numId="145">
    <w:abstractNumId w:val="134"/>
  </w:num>
  <w:num w:numId="146">
    <w:abstractNumId w:val="254"/>
  </w:num>
  <w:num w:numId="147">
    <w:abstractNumId w:val="280"/>
  </w:num>
  <w:num w:numId="148">
    <w:abstractNumId w:val="59"/>
  </w:num>
  <w:num w:numId="149">
    <w:abstractNumId w:val="249"/>
  </w:num>
  <w:num w:numId="150">
    <w:abstractNumId w:val="105"/>
  </w:num>
  <w:num w:numId="151">
    <w:abstractNumId w:val="203"/>
  </w:num>
  <w:num w:numId="152">
    <w:abstractNumId w:val="50"/>
  </w:num>
  <w:num w:numId="153">
    <w:abstractNumId w:val="61"/>
  </w:num>
  <w:num w:numId="154">
    <w:abstractNumId w:val="282"/>
  </w:num>
  <w:num w:numId="155">
    <w:abstractNumId w:val="209"/>
  </w:num>
  <w:num w:numId="156">
    <w:abstractNumId w:val="239"/>
  </w:num>
  <w:num w:numId="157">
    <w:abstractNumId w:val="183"/>
  </w:num>
  <w:num w:numId="158">
    <w:abstractNumId w:val="285"/>
  </w:num>
  <w:num w:numId="159">
    <w:abstractNumId w:val="14"/>
  </w:num>
  <w:num w:numId="160">
    <w:abstractNumId w:val="74"/>
  </w:num>
  <w:num w:numId="161">
    <w:abstractNumId w:val="17"/>
  </w:num>
  <w:num w:numId="162">
    <w:abstractNumId w:val="225"/>
  </w:num>
  <w:num w:numId="163">
    <w:abstractNumId w:val="200"/>
  </w:num>
  <w:num w:numId="164">
    <w:abstractNumId w:val="75"/>
  </w:num>
  <w:num w:numId="165">
    <w:abstractNumId w:val="213"/>
  </w:num>
  <w:num w:numId="166">
    <w:abstractNumId w:val="205"/>
  </w:num>
  <w:num w:numId="167">
    <w:abstractNumId w:val="83"/>
  </w:num>
  <w:num w:numId="168">
    <w:abstractNumId w:val="126"/>
  </w:num>
  <w:num w:numId="169">
    <w:abstractNumId w:val="144"/>
  </w:num>
  <w:num w:numId="170">
    <w:abstractNumId w:val="51"/>
  </w:num>
  <w:num w:numId="171">
    <w:abstractNumId w:val="206"/>
  </w:num>
  <w:num w:numId="172">
    <w:abstractNumId w:val="231"/>
  </w:num>
  <w:num w:numId="173">
    <w:abstractNumId w:val="276"/>
  </w:num>
  <w:num w:numId="174">
    <w:abstractNumId w:val="186"/>
  </w:num>
  <w:num w:numId="175">
    <w:abstractNumId w:val="195"/>
  </w:num>
  <w:num w:numId="176">
    <w:abstractNumId w:val="85"/>
  </w:num>
  <w:num w:numId="177">
    <w:abstractNumId w:val="292"/>
  </w:num>
  <w:num w:numId="178">
    <w:abstractNumId w:val="25"/>
  </w:num>
  <w:num w:numId="179">
    <w:abstractNumId w:val="76"/>
  </w:num>
  <w:num w:numId="180">
    <w:abstractNumId w:val="192"/>
  </w:num>
  <w:num w:numId="181">
    <w:abstractNumId w:val="82"/>
  </w:num>
  <w:num w:numId="182">
    <w:abstractNumId w:val="227"/>
  </w:num>
  <w:num w:numId="183">
    <w:abstractNumId w:val="251"/>
  </w:num>
  <w:num w:numId="184">
    <w:abstractNumId w:val="149"/>
  </w:num>
  <w:num w:numId="185">
    <w:abstractNumId w:val="188"/>
  </w:num>
  <w:num w:numId="186">
    <w:abstractNumId w:val="166"/>
  </w:num>
  <w:num w:numId="187">
    <w:abstractNumId w:val="160"/>
  </w:num>
  <w:num w:numId="188">
    <w:abstractNumId w:val="181"/>
  </w:num>
  <w:num w:numId="189">
    <w:abstractNumId w:val="2"/>
  </w:num>
  <w:num w:numId="190">
    <w:abstractNumId w:val="6"/>
  </w:num>
  <w:num w:numId="191">
    <w:abstractNumId w:val="171"/>
  </w:num>
  <w:num w:numId="192">
    <w:abstractNumId w:val="11"/>
  </w:num>
  <w:num w:numId="193">
    <w:abstractNumId w:val="87"/>
  </w:num>
  <w:num w:numId="194">
    <w:abstractNumId w:val="137"/>
  </w:num>
  <w:num w:numId="195">
    <w:abstractNumId w:val="163"/>
  </w:num>
  <w:num w:numId="196">
    <w:abstractNumId w:val="131"/>
  </w:num>
  <w:num w:numId="197">
    <w:abstractNumId w:val="173"/>
  </w:num>
  <w:num w:numId="198">
    <w:abstractNumId w:val="34"/>
  </w:num>
  <w:num w:numId="199">
    <w:abstractNumId w:val="291"/>
  </w:num>
  <w:num w:numId="200">
    <w:abstractNumId w:val="201"/>
  </w:num>
  <w:num w:numId="201">
    <w:abstractNumId w:val="169"/>
  </w:num>
  <w:num w:numId="202">
    <w:abstractNumId w:val="135"/>
  </w:num>
  <w:num w:numId="203">
    <w:abstractNumId w:val="117"/>
  </w:num>
  <w:num w:numId="204">
    <w:abstractNumId w:val="58"/>
  </w:num>
  <w:num w:numId="205">
    <w:abstractNumId w:val="293"/>
  </w:num>
  <w:num w:numId="206">
    <w:abstractNumId w:val="260"/>
  </w:num>
  <w:num w:numId="207">
    <w:abstractNumId w:val="301"/>
  </w:num>
  <w:num w:numId="208">
    <w:abstractNumId w:val="71"/>
  </w:num>
  <w:num w:numId="209">
    <w:abstractNumId w:val="202"/>
  </w:num>
  <w:num w:numId="210">
    <w:abstractNumId w:val="15"/>
  </w:num>
  <w:num w:numId="211">
    <w:abstractNumId w:val="133"/>
  </w:num>
  <w:num w:numId="212">
    <w:abstractNumId w:val="31"/>
  </w:num>
  <w:num w:numId="213">
    <w:abstractNumId w:val="247"/>
  </w:num>
  <w:num w:numId="214">
    <w:abstractNumId w:val="196"/>
  </w:num>
  <w:num w:numId="215">
    <w:abstractNumId w:val="295"/>
  </w:num>
  <w:num w:numId="216">
    <w:abstractNumId w:val="2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53"/>
  </w:num>
  <w:num w:numId="218">
    <w:abstractNumId w:val="182"/>
  </w:num>
  <w:num w:numId="219">
    <w:abstractNumId w:val="36"/>
  </w:num>
  <w:num w:numId="220">
    <w:abstractNumId w:val="18"/>
  </w:num>
  <w:num w:numId="221">
    <w:abstractNumId w:val="1"/>
  </w:num>
  <w:num w:numId="222">
    <w:abstractNumId w:val="114"/>
  </w:num>
  <w:num w:numId="223">
    <w:abstractNumId w:val="148"/>
  </w:num>
  <w:num w:numId="224">
    <w:abstractNumId w:val="107"/>
  </w:num>
  <w:num w:numId="225">
    <w:abstractNumId w:val="216"/>
  </w:num>
  <w:num w:numId="226">
    <w:abstractNumId w:val="161"/>
  </w:num>
  <w:num w:numId="227">
    <w:abstractNumId w:val="122"/>
  </w:num>
  <w:num w:numId="228">
    <w:abstractNumId w:val="168"/>
  </w:num>
  <w:num w:numId="229">
    <w:abstractNumId w:val="297"/>
  </w:num>
  <w:num w:numId="230">
    <w:abstractNumId w:val="90"/>
  </w:num>
  <w:num w:numId="231">
    <w:abstractNumId w:val="264"/>
  </w:num>
  <w:num w:numId="232">
    <w:abstractNumId w:val="261"/>
  </w:num>
  <w:num w:numId="233">
    <w:abstractNumId w:val="26"/>
  </w:num>
  <w:num w:numId="234">
    <w:abstractNumId w:val="35"/>
  </w:num>
  <w:num w:numId="235">
    <w:abstractNumId w:val="3"/>
  </w:num>
  <w:num w:numId="236">
    <w:abstractNumId w:val="277"/>
  </w:num>
  <w:num w:numId="237">
    <w:abstractNumId w:val="220"/>
  </w:num>
  <w:num w:numId="238">
    <w:abstractNumId w:val="46"/>
  </w:num>
  <w:num w:numId="239">
    <w:abstractNumId w:val="81"/>
  </w:num>
  <w:num w:numId="240">
    <w:abstractNumId w:val="279"/>
  </w:num>
  <w:num w:numId="241">
    <w:abstractNumId w:val="287"/>
  </w:num>
  <w:num w:numId="242">
    <w:abstractNumId w:val="307"/>
  </w:num>
  <w:num w:numId="243">
    <w:abstractNumId w:val="97"/>
  </w:num>
  <w:num w:numId="244">
    <w:abstractNumId w:val="197"/>
  </w:num>
  <w:num w:numId="245">
    <w:abstractNumId w:val="138"/>
  </w:num>
  <w:num w:numId="246">
    <w:abstractNumId w:val="250"/>
  </w:num>
  <w:num w:numId="247">
    <w:abstractNumId w:val="229"/>
  </w:num>
  <w:num w:numId="248">
    <w:abstractNumId w:val="109"/>
  </w:num>
  <w:num w:numId="249">
    <w:abstractNumId w:val="184"/>
  </w:num>
  <w:num w:numId="250">
    <w:abstractNumId w:val="174"/>
  </w:num>
  <w:num w:numId="251">
    <w:abstractNumId w:val="94"/>
  </w:num>
  <w:num w:numId="252">
    <w:abstractNumId w:val="252"/>
  </w:num>
  <w:num w:numId="253">
    <w:abstractNumId w:val="140"/>
  </w:num>
  <w:num w:numId="254">
    <w:abstractNumId w:val="92"/>
  </w:num>
  <w:num w:numId="255">
    <w:abstractNumId w:val="55"/>
  </w:num>
  <w:num w:numId="256">
    <w:abstractNumId w:val="230"/>
  </w:num>
  <w:num w:numId="257">
    <w:abstractNumId w:val="170"/>
  </w:num>
  <w:num w:numId="258">
    <w:abstractNumId w:val="123"/>
  </w:num>
  <w:num w:numId="259">
    <w:abstractNumId w:val="128"/>
  </w:num>
  <w:num w:numId="260">
    <w:abstractNumId w:val="222"/>
  </w:num>
  <w:num w:numId="261">
    <w:abstractNumId w:val="256"/>
  </w:num>
  <w:num w:numId="262">
    <w:abstractNumId w:val="233"/>
  </w:num>
  <w:num w:numId="263">
    <w:abstractNumId w:val="47"/>
  </w:num>
  <w:num w:numId="264">
    <w:abstractNumId w:val="130"/>
  </w:num>
  <w:num w:numId="265">
    <w:abstractNumId w:val="67"/>
  </w:num>
  <w:num w:numId="266">
    <w:abstractNumId w:val="4"/>
  </w:num>
  <w:num w:numId="267">
    <w:abstractNumId w:val="193"/>
  </w:num>
  <w:num w:numId="268">
    <w:abstractNumId w:val="48"/>
  </w:num>
  <w:num w:numId="269">
    <w:abstractNumId w:val="100"/>
  </w:num>
  <w:num w:numId="270">
    <w:abstractNumId w:val="139"/>
  </w:num>
  <w:num w:numId="271">
    <w:abstractNumId w:val="124"/>
  </w:num>
  <w:num w:numId="272">
    <w:abstractNumId w:val="45"/>
  </w:num>
  <w:num w:numId="273">
    <w:abstractNumId w:val="303"/>
  </w:num>
  <w:num w:numId="274">
    <w:abstractNumId w:val="159"/>
  </w:num>
  <w:num w:numId="275">
    <w:abstractNumId w:val="103"/>
  </w:num>
  <w:num w:numId="276">
    <w:abstractNumId w:val="32"/>
  </w:num>
  <w:num w:numId="277">
    <w:abstractNumId w:val="115"/>
  </w:num>
  <w:num w:numId="27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23"/>
  </w:num>
  <w:num w:numId="288">
    <w:abstractNumId w:val="64"/>
  </w:num>
  <w:num w:numId="289">
    <w:abstractNumId w:val="176"/>
  </w:num>
  <w:num w:numId="290">
    <w:abstractNumId w:val="99"/>
  </w:num>
  <w:num w:numId="291">
    <w:abstractNumId w:val="10"/>
  </w:num>
  <w:num w:numId="292">
    <w:abstractNumId w:val="226"/>
  </w:num>
  <w:num w:numId="293">
    <w:abstractNumId w:val="68"/>
  </w:num>
  <w:num w:numId="294">
    <w:abstractNumId w:val="152"/>
  </w:num>
  <w:num w:numId="295">
    <w:abstractNumId w:val="300"/>
  </w:num>
  <w:num w:numId="296">
    <w:abstractNumId w:val="269"/>
  </w:num>
  <w:num w:numId="297">
    <w:abstractNumId w:val="286"/>
  </w:num>
  <w:num w:numId="298">
    <w:abstractNumId w:val="151"/>
  </w:num>
  <w:num w:numId="299">
    <w:abstractNumId w:val="108"/>
  </w:num>
  <w:num w:numId="300">
    <w:abstractNumId w:val="281"/>
  </w:num>
  <w:num w:numId="301">
    <w:abstractNumId w:val="13"/>
  </w:num>
  <w:num w:numId="302">
    <w:abstractNumId w:val="187"/>
  </w:num>
  <w:num w:numId="303">
    <w:abstractNumId w:val="228"/>
  </w:num>
  <w:num w:numId="304">
    <w:abstractNumId w:val="257"/>
  </w:num>
  <w:num w:numId="305">
    <w:abstractNumId w:val="40"/>
  </w:num>
  <w:num w:numId="306">
    <w:abstractNumId w:val="278"/>
  </w:num>
  <w:num w:numId="307">
    <w:abstractNumId w:val="232"/>
  </w:num>
  <w:num w:numId="308">
    <w:abstractNumId w:val="268"/>
  </w:num>
  <w:num w:numId="309">
    <w:abstractNumId w:val="70"/>
  </w:num>
  <w:num w:numId="310">
    <w:abstractNumId w:val="198"/>
  </w:num>
  <w:num w:numId="311">
    <w:abstractNumId w:val="199"/>
  </w:num>
  <w:num w:numId="312">
    <w:abstractNumId w:val="136"/>
  </w:num>
  <w:num w:numId="313">
    <w:abstractNumId w:val="224"/>
  </w:num>
  <w:num w:numId="314">
    <w:abstractNumId w:val="211"/>
  </w:num>
  <w:num w:numId="315">
    <w:abstractNumId w:val="156"/>
  </w:num>
  <w:num w:numId="316">
    <w:abstractNumId w:val="270"/>
  </w:num>
  <w:num w:numId="317">
    <w:abstractNumId w:val="235"/>
  </w:num>
  <w:num w:numId="318">
    <w:abstractNumId w:val="65"/>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6C"/>
    <w:rsid w:val="000067C8"/>
    <w:rsid w:val="000109EC"/>
    <w:rsid w:val="00011A52"/>
    <w:rsid w:val="00012891"/>
    <w:rsid w:val="00012A6E"/>
    <w:rsid w:val="00012E56"/>
    <w:rsid w:val="00015FB8"/>
    <w:rsid w:val="00020CEF"/>
    <w:rsid w:val="000271A3"/>
    <w:rsid w:val="00030094"/>
    <w:rsid w:val="000322DB"/>
    <w:rsid w:val="00040B81"/>
    <w:rsid w:val="000432DE"/>
    <w:rsid w:val="00044F8D"/>
    <w:rsid w:val="00050B13"/>
    <w:rsid w:val="00050F84"/>
    <w:rsid w:val="00055F57"/>
    <w:rsid w:val="00062BE1"/>
    <w:rsid w:val="000668C9"/>
    <w:rsid w:val="00070781"/>
    <w:rsid w:val="00071688"/>
    <w:rsid w:val="00073A3B"/>
    <w:rsid w:val="0007683F"/>
    <w:rsid w:val="00076E1A"/>
    <w:rsid w:val="00081B89"/>
    <w:rsid w:val="000840A0"/>
    <w:rsid w:val="000852AD"/>
    <w:rsid w:val="0008644A"/>
    <w:rsid w:val="000865FD"/>
    <w:rsid w:val="00087389"/>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7EB"/>
    <w:rsid w:val="000E6BF9"/>
    <w:rsid w:val="000E6CE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228B"/>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17B0C"/>
    <w:rsid w:val="00221082"/>
    <w:rsid w:val="00225864"/>
    <w:rsid w:val="0022649E"/>
    <w:rsid w:val="002278B4"/>
    <w:rsid w:val="00230B0F"/>
    <w:rsid w:val="002354B0"/>
    <w:rsid w:val="00236CEC"/>
    <w:rsid w:val="002406FE"/>
    <w:rsid w:val="00242BC0"/>
    <w:rsid w:val="00245D9B"/>
    <w:rsid w:val="0025143B"/>
    <w:rsid w:val="00256232"/>
    <w:rsid w:val="00256CF1"/>
    <w:rsid w:val="002570CA"/>
    <w:rsid w:val="00265D25"/>
    <w:rsid w:val="002708D4"/>
    <w:rsid w:val="00272581"/>
    <w:rsid w:val="002759AC"/>
    <w:rsid w:val="00277386"/>
    <w:rsid w:val="00295215"/>
    <w:rsid w:val="002978BC"/>
    <w:rsid w:val="002A0268"/>
    <w:rsid w:val="002A0BC2"/>
    <w:rsid w:val="002A2366"/>
    <w:rsid w:val="002A3F57"/>
    <w:rsid w:val="002A5A10"/>
    <w:rsid w:val="002B2602"/>
    <w:rsid w:val="002B6A85"/>
    <w:rsid w:val="002B6EE6"/>
    <w:rsid w:val="002C30C6"/>
    <w:rsid w:val="002C5A41"/>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8770F"/>
    <w:rsid w:val="004911B5"/>
    <w:rsid w:val="00491341"/>
    <w:rsid w:val="00491AC7"/>
    <w:rsid w:val="00491B98"/>
    <w:rsid w:val="00491E12"/>
    <w:rsid w:val="00494411"/>
    <w:rsid w:val="00494AE5"/>
    <w:rsid w:val="00497474"/>
    <w:rsid w:val="00497F93"/>
    <w:rsid w:val="004A179D"/>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1F7"/>
    <w:rsid w:val="00531FA2"/>
    <w:rsid w:val="005321D1"/>
    <w:rsid w:val="005337EA"/>
    <w:rsid w:val="005472E1"/>
    <w:rsid w:val="005528A5"/>
    <w:rsid w:val="00553DD1"/>
    <w:rsid w:val="00554BE5"/>
    <w:rsid w:val="00564048"/>
    <w:rsid w:val="00564DFF"/>
    <w:rsid w:val="00566923"/>
    <w:rsid w:val="0057461E"/>
    <w:rsid w:val="00577D43"/>
    <w:rsid w:val="00586EBF"/>
    <w:rsid w:val="0059701E"/>
    <w:rsid w:val="005B106C"/>
    <w:rsid w:val="005B67CF"/>
    <w:rsid w:val="005B6842"/>
    <w:rsid w:val="005B79A7"/>
    <w:rsid w:val="005C0457"/>
    <w:rsid w:val="005C163A"/>
    <w:rsid w:val="005D0F59"/>
    <w:rsid w:val="005E0BB2"/>
    <w:rsid w:val="005E45C4"/>
    <w:rsid w:val="005E5C5C"/>
    <w:rsid w:val="005E66F2"/>
    <w:rsid w:val="005E6A55"/>
    <w:rsid w:val="005F0A2D"/>
    <w:rsid w:val="005F4A5E"/>
    <w:rsid w:val="005F7D30"/>
    <w:rsid w:val="0060312F"/>
    <w:rsid w:val="0060604E"/>
    <w:rsid w:val="006139BE"/>
    <w:rsid w:val="006168F8"/>
    <w:rsid w:val="006179E8"/>
    <w:rsid w:val="00623374"/>
    <w:rsid w:val="006242FB"/>
    <w:rsid w:val="00626115"/>
    <w:rsid w:val="00626E27"/>
    <w:rsid w:val="00643C96"/>
    <w:rsid w:val="00647158"/>
    <w:rsid w:val="00652F06"/>
    <w:rsid w:val="00655EC0"/>
    <w:rsid w:val="0065652F"/>
    <w:rsid w:val="00657312"/>
    <w:rsid w:val="00660A5F"/>
    <w:rsid w:val="006655C0"/>
    <w:rsid w:val="0066566F"/>
    <w:rsid w:val="00670189"/>
    <w:rsid w:val="0067247D"/>
    <w:rsid w:val="0067606A"/>
    <w:rsid w:val="006769AD"/>
    <w:rsid w:val="00683C3D"/>
    <w:rsid w:val="0068478E"/>
    <w:rsid w:val="00684CDE"/>
    <w:rsid w:val="006868C1"/>
    <w:rsid w:val="00691643"/>
    <w:rsid w:val="006949BF"/>
    <w:rsid w:val="00694DEE"/>
    <w:rsid w:val="006A2E3F"/>
    <w:rsid w:val="006A4DD4"/>
    <w:rsid w:val="006A737D"/>
    <w:rsid w:val="006B0123"/>
    <w:rsid w:val="006B18B3"/>
    <w:rsid w:val="006B3A6A"/>
    <w:rsid w:val="006C55D3"/>
    <w:rsid w:val="006C5AAA"/>
    <w:rsid w:val="006C6D07"/>
    <w:rsid w:val="006E0934"/>
    <w:rsid w:val="006E33B2"/>
    <w:rsid w:val="006F097B"/>
    <w:rsid w:val="006F3252"/>
    <w:rsid w:val="006F5165"/>
    <w:rsid w:val="00701A5A"/>
    <w:rsid w:val="00703182"/>
    <w:rsid w:val="00704B57"/>
    <w:rsid w:val="0070550C"/>
    <w:rsid w:val="00706A9C"/>
    <w:rsid w:val="00707906"/>
    <w:rsid w:val="007134A9"/>
    <w:rsid w:val="00715383"/>
    <w:rsid w:val="00720748"/>
    <w:rsid w:val="007253DC"/>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432B"/>
    <w:rsid w:val="007B5F22"/>
    <w:rsid w:val="007C06D8"/>
    <w:rsid w:val="007C63AA"/>
    <w:rsid w:val="007D435B"/>
    <w:rsid w:val="007D5B70"/>
    <w:rsid w:val="007E1E21"/>
    <w:rsid w:val="007E53CB"/>
    <w:rsid w:val="007F3335"/>
    <w:rsid w:val="007F51AA"/>
    <w:rsid w:val="007F7D88"/>
    <w:rsid w:val="008113E9"/>
    <w:rsid w:val="008224EB"/>
    <w:rsid w:val="00823433"/>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0100"/>
    <w:rsid w:val="00946C09"/>
    <w:rsid w:val="00947651"/>
    <w:rsid w:val="009528FE"/>
    <w:rsid w:val="00957AFA"/>
    <w:rsid w:val="00961005"/>
    <w:rsid w:val="0096648B"/>
    <w:rsid w:val="00967C17"/>
    <w:rsid w:val="009713FC"/>
    <w:rsid w:val="0097443F"/>
    <w:rsid w:val="00975113"/>
    <w:rsid w:val="0098234E"/>
    <w:rsid w:val="0098396D"/>
    <w:rsid w:val="00983F96"/>
    <w:rsid w:val="00985932"/>
    <w:rsid w:val="00987EE4"/>
    <w:rsid w:val="00994C04"/>
    <w:rsid w:val="009A5D55"/>
    <w:rsid w:val="009A78D9"/>
    <w:rsid w:val="009B0D0C"/>
    <w:rsid w:val="009B344A"/>
    <w:rsid w:val="009B3FD2"/>
    <w:rsid w:val="009B4479"/>
    <w:rsid w:val="009B45CA"/>
    <w:rsid w:val="009C2AC5"/>
    <w:rsid w:val="009C318C"/>
    <w:rsid w:val="009C7DDE"/>
    <w:rsid w:val="009D4067"/>
    <w:rsid w:val="009D6078"/>
    <w:rsid w:val="009E59F7"/>
    <w:rsid w:val="009E5FA5"/>
    <w:rsid w:val="009E6231"/>
    <w:rsid w:val="009E6CE9"/>
    <w:rsid w:val="009F3DF1"/>
    <w:rsid w:val="009F615B"/>
    <w:rsid w:val="009F7D5C"/>
    <w:rsid w:val="00A00313"/>
    <w:rsid w:val="00A009FE"/>
    <w:rsid w:val="00A11BE9"/>
    <w:rsid w:val="00A13B4E"/>
    <w:rsid w:val="00A15227"/>
    <w:rsid w:val="00A166B8"/>
    <w:rsid w:val="00A20DE2"/>
    <w:rsid w:val="00A244E5"/>
    <w:rsid w:val="00A31EEE"/>
    <w:rsid w:val="00A377B3"/>
    <w:rsid w:val="00A3792F"/>
    <w:rsid w:val="00A4099F"/>
    <w:rsid w:val="00A40B06"/>
    <w:rsid w:val="00A41C5A"/>
    <w:rsid w:val="00A47379"/>
    <w:rsid w:val="00A53529"/>
    <w:rsid w:val="00A54F80"/>
    <w:rsid w:val="00A5682F"/>
    <w:rsid w:val="00A57BE1"/>
    <w:rsid w:val="00A60268"/>
    <w:rsid w:val="00A616B6"/>
    <w:rsid w:val="00A6610A"/>
    <w:rsid w:val="00A717D1"/>
    <w:rsid w:val="00A73CE8"/>
    <w:rsid w:val="00A758AF"/>
    <w:rsid w:val="00A76D2A"/>
    <w:rsid w:val="00A83C96"/>
    <w:rsid w:val="00A85044"/>
    <w:rsid w:val="00A85A77"/>
    <w:rsid w:val="00A87608"/>
    <w:rsid w:val="00A920FB"/>
    <w:rsid w:val="00A92D7D"/>
    <w:rsid w:val="00A934F4"/>
    <w:rsid w:val="00A93F7F"/>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536E"/>
    <w:rsid w:val="00AF36F8"/>
    <w:rsid w:val="00AF472E"/>
    <w:rsid w:val="00AF58AE"/>
    <w:rsid w:val="00AF7280"/>
    <w:rsid w:val="00B01C0B"/>
    <w:rsid w:val="00B02DF8"/>
    <w:rsid w:val="00B03523"/>
    <w:rsid w:val="00B1023B"/>
    <w:rsid w:val="00B10DB8"/>
    <w:rsid w:val="00B130CB"/>
    <w:rsid w:val="00B163CD"/>
    <w:rsid w:val="00B17BA7"/>
    <w:rsid w:val="00B2049C"/>
    <w:rsid w:val="00B21105"/>
    <w:rsid w:val="00B22206"/>
    <w:rsid w:val="00B25938"/>
    <w:rsid w:val="00B25B1B"/>
    <w:rsid w:val="00B2785C"/>
    <w:rsid w:val="00B27E98"/>
    <w:rsid w:val="00B306A2"/>
    <w:rsid w:val="00B322EC"/>
    <w:rsid w:val="00B325B7"/>
    <w:rsid w:val="00B344F0"/>
    <w:rsid w:val="00B4586D"/>
    <w:rsid w:val="00B5183E"/>
    <w:rsid w:val="00B536D7"/>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E01"/>
    <w:rsid w:val="00BE5B21"/>
    <w:rsid w:val="00BF3ACE"/>
    <w:rsid w:val="00BF62E2"/>
    <w:rsid w:val="00C007F3"/>
    <w:rsid w:val="00C012F7"/>
    <w:rsid w:val="00C04456"/>
    <w:rsid w:val="00C04CE4"/>
    <w:rsid w:val="00C1297B"/>
    <w:rsid w:val="00C12AEE"/>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56D"/>
    <w:rsid w:val="00C54826"/>
    <w:rsid w:val="00C557CF"/>
    <w:rsid w:val="00C57167"/>
    <w:rsid w:val="00C62FC4"/>
    <w:rsid w:val="00C630DE"/>
    <w:rsid w:val="00C633B2"/>
    <w:rsid w:val="00C6459B"/>
    <w:rsid w:val="00C650EC"/>
    <w:rsid w:val="00C6578C"/>
    <w:rsid w:val="00C70F20"/>
    <w:rsid w:val="00C716BF"/>
    <w:rsid w:val="00C76D37"/>
    <w:rsid w:val="00C7718C"/>
    <w:rsid w:val="00C85E17"/>
    <w:rsid w:val="00C862FA"/>
    <w:rsid w:val="00C862FC"/>
    <w:rsid w:val="00C869E9"/>
    <w:rsid w:val="00C92B2D"/>
    <w:rsid w:val="00C9478C"/>
    <w:rsid w:val="00CA0056"/>
    <w:rsid w:val="00CA0708"/>
    <w:rsid w:val="00CA0994"/>
    <w:rsid w:val="00CA62C7"/>
    <w:rsid w:val="00CB23BD"/>
    <w:rsid w:val="00CB2B00"/>
    <w:rsid w:val="00CB2D32"/>
    <w:rsid w:val="00CB79D9"/>
    <w:rsid w:val="00CC42DE"/>
    <w:rsid w:val="00CD2484"/>
    <w:rsid w:val="00CD4EB3"/>
    <w:rsid w:val="00CE2BF7"/>
    <w:rsid w:val="00CE3CAB"/>
    <w:rsid w:val="00CF1F30"/>
    <w:rsid w:val="00CF4BF5"/>
    <w:rsid w:val="00CF5CF1"/>
    <w:rsid w:val="00CF64ED"/>
    <w:rsid w:val="00D03AF0"/>
    <w:rsid w:val="00D043E3"/>
    <w:rsid w:val="00D070E0"/>
    <w:rsid w:val="00D1081F"/>
    <w:rsid w:val="00D179DF"/>
    <w:rsid w:val="00D20F4B"/>
    <w:rsid w:val="00D26AED"/>
    <w:rsid w:val="00D30448"/>
    <w:rsid w:val="00D3156E"/>
    <w:rsid w:val="00D31799"/>
    <w:rsid w:val="00D33B66"/>
    <w:rsid w:val="00D354A5"/>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1BF0"/>
    <w:rsid w:val="00D93300"/>
    <w:rsid w:val="00D93786"/>
    <w:rsid w:val="00D94B8D"/>
    <w:rsid w:val="00D955D1"/>
    <w:rsid w:val="00D95B12"/>
    <w:rsid w:val="00DA4E4A"/>
    <w:rsid w:val="00DA6216"/>
    <w:rsid w:val="00DB0A1D"/>
    <w:rsid w:val="00DB69D9"/>
    <w:rsid w:val="00DC083E"/>
    <w:rsid w:val="00DC4C7B"/>
    <w:rsid w:val="00DC78C7"/>
    <w:rsid w:val="00DD0530"/>
    <w:rsid w:val="00DD71F9"/>
    <w:rsid w:val="00DE187D"/>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E29"/>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1C28"/>
    <w:rsid w:val="00F05C74"/>
    <w:rsid w:val="00F07F8A"/>
    <w:rsid w:val="00F120E1"/>
    <w:rsid w:val="00F12504"/>
    <w:rsid w:val="00F1317A"/>
    <w:rsid w:val="00F13961"/>
    <w:rsid w:val="00F14538"/>
    <w:rsid w:val="00F15064"/>
    <w:rsid w:val="00F1670D"/>
    <w:rsid w:val="00F24284"/>
    <w:rsid w:val="00F2490A"/>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ekretariat@wup.pl" TargetMode="External"/><Relationship Id="rId26" Type="http://schemas.openxmlformats.org/officeDocument/2006/relationships/hyperlink" Target="mailto:milena_jerchewicz@wup.pl" TargetMode="External"/><Relationship Id="rId39" Type="http://schemas.openxmlformats.org/officeDocument/2006/relationships/hyperlink" Target="mailto:sekretariat@wup.pl" TargetMode="External"/><Relationship Id="rId21" Type="http://schemas.openxmlformats.org/officeDocument/2006/relationships/hyperlink" Target="mailto:sekretariat@wup.pl" TargetMode="External"/><Relationship Id="rId34" Type="http://schemas.openxmlformats.org/officeDocument/2006/relationships/hyperlink" Target="mailto:marta_baranowska@wup.pl" TargetMode="External"/><Relationship Id="rId42" Type="http://schemas.openxmlformats.org/officeDocument/2006/relationships/hyperlink" Target="mailto:marta_baranowska@wup.pl" TargetMode="External"/><Relationship Id="rId47" Type="http://schemas.openxmlformats.org/officeDocument/2006/relationships/hyperlink" Target="mailto:sekretariat@wup.pl" TargetMode="External"/><Relationship Id="rId50" Type="http://schemas.openxmlformats.org/officeDocument/2006/relationships/hyperlink" Target="mailto:sekretariat@wup.pl" TargetMode="External"/><Relationship Id="rId55" Type="http://schemas.openxmlformats.org/officeDocument/2006/relationships/hyperlink" Target="mailto:martyna_jakubowska@wup.p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nfz.gov.pl/o-nfz/informator-o-zawartych-umowach" TargetMode="External"/><Relationship Id="rId29" Type="http://schemas.openxmlformats.org/officeDocument/2006/relationships/footer" Target="footer4.xml"/><Relationship Id="rId41" Type="http://schemas.openxmlformats.org/officeDocument/2006/relationships/hyperlink" Target="mailto:sekretariat@wup.pl" TargetMode="External"/><Relationship Id="rId54" Type="http://schemas.openxmlformats.org/officeDocument/2006/relationships/hyperlink" Target="mailto:sekretariat@wup.p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milena_jerchewicz-rom@wup.pl" TargetMode="External"/><Relationship Id="rId32" Type="http://schemas.openxmlformats.org/officeDocument/2006/relationships/footer" Target="footer5.xml"/><Relationship Id="rId37" Type="http://schemas.openxmlformats.org/officeDocument/2006/relationships/hyperlink" Target="mailto:sekretariat@wup.pl" TargetMode="External"/><Relationship Id="rId40" Type="http://schemas.openxmlformats.org/officeDocument/2006/relationships/hyperlink" Target="mailto:milena_stefanska@wup.pl" TargetMode="External"/><Relationship Id="rId45" Type="http://schemas.openxmlformats.org/officeDocument/2006/relationships/hyperlink" Target="mailto:sekretariat@wup.pl" TargetMode="External"/><Relationship Id="rId53" Type="http://schemas.openxmlformats.org/officeDocument/2006/relationships/hyperlink" Target="mailto:milena_stefanska@wup.pl" TargetMode="External"/><Relationship Id="rId58" Type="http://schemas.openxmlformats.org/officeDocument/2006/relationships/hyperlink" Target="mailto:sekretariat@wup.pl"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sekretariat@wup.pl" TargetMode="External"/><Relationship Id="rId28" Type="http://schemas.openxmlformats.org/officeDocument/2006/relationships/hyperlink" Target="mailto:milena_stefanska@wup.pl" TargetMode="External"/><Relationship Id="rId36" Type="http://schemas.openxmlformats.org/officeDocument/2006/relationships/hyperlink" Target="mailto:milena_stefanska@wup.pl" TargetMode="External"/><Relationship Id="rId49" Type="http://schemas.openxmlformats.org/officeDocument/2006/relationships/footer" Target="footer6.xml"/><Relationship Id="rId57" Type="http://schemas.openxmlformats.org/officeDocument/2006/relationships/hyperlink" Target="mailto:martyna_jakubowska@wup.pl" TargetMode="External"/><Relationship Id="rId61" Type="http://schemas.openxmlformats.org/officeDocument/2006/relationships/footer" Target="footer8.xml"/><Relationship Id="rId10" Type="http://schemas.openxmlformats.org/officeDocument/2006/relationships/hyperlink" Target="file:///C:\Users\k.berest\Desktop\Zalacznik_4_Ramowe_plany_realizacji_dzialan_EFS_10112020%20M&#346;%20aktualizacja%20(rej%20zm)-1.docx" TargetMode="External"/><Relationship Id="rId19" Type="http://schemas.openxmlformats.org/officeDocument/2006/relationships/hyperlink" Target="mailto:milena_jerchewicz@wup.pl" TargetMode="External"/><Relationship Id="rId31" Type="http://schemas.openxmlformats.org/officeDocument/2006/relationships/hyperlink" Target="mailto:marta_baranowska@wup.pl" TargetMode="External"/><Relationship Id="rId44" Type="http://schemas.openxmlformats.org/officeDocument/2006/relationships/hyperlink" Target="mailto:milena_stefanska@wup.pl" TargetMode="External"/><Relationship Id="rId52" Type="http://schemas.openxmlformats.org/officeDocument/2006/relationships/hyperlink" Target="mailto:sekretariat@wup.pl" TargetMode="Externa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file:///C:\Users\k.berest\Desktop\Zalacznik_4_Ramowe_plany_realizacji_dzialan_EFS_10112020%20M&#346;%20aktualizacja%20(rej%20zm)-1.docx" TargetMode="External"/><Relationship Id="rId14" Type="http://schemas.openxmlformats.org/officeDocument/2006/relationships/footer" Target="footer2.xml"/><Relationship Id="rId22" Type="http://schemas.openxmlformats.org/officeDocument/2006/relationships/hyperlink" Target="mailto:milena_jerchewicz-rom@wup.pl" TargetMode="External"/><Relationship Id="rId27" Type="http://schemas.openxmlformats.org/officeDocument/2006/relationships/hyperlink" Target="mailto:sekretariat@wup.pl" TargetMode="External"/><Relationship Id="rId30" Type="http://schemas.openxmlformats.org/officeDocument/2006/relationships/hyperlink" Target="mailto:sekretariat@wup.pl" TargetMode="External"/><Relationship Id="rId35" Type="http://schemas.openxmlformats.org/officeDocument/2006/relationships/hyperlink" Target="mailto:sekretariat@wup.pl" TargetMode="External"/><Relationship Id="rId43" Type="http://schemas.openxmlformats.org/officeDocument/2006/relationships/hyperlink" Target="mailto:sekretariat@wup.pl" TargetMode="External"/><Relationship Id="rId48" Type="http://schemas.openxmlformats.org/officeDocument/2006/relationships/hyperlink" Target="mailto:milena_stefanska@wup.pl" TargetMode="External"/><Relationship Id="rId56" Type="http://schemas.openxmlformats.org/officeDocument/2006/relationships/hyperlink" Target="mailto:sekretariat@wup.pl" TargetMode="External"/><Relationship Id="rId8" Type="http://schemas.openxmlformats.org/officeDocument/2006/relationships/endnotes" Target="endnotes.xml"/><Relationship Id="rId51" Type="http://schemas.openxmlformats.org/officeDocument/2006/relationships/hyperlink" Target="mailto:milena_stefanska@wup.pl"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nfz.gov.pl/o-nfz/informator-o-zawartych-umowach" TargetMode="External"/><Relationship Id="rId25" Type="http://schemas.openxmlformats.org/officeDocument/2006/relationships/hyperlink" Target="mailto:sekretariat@wup.pl" TargetMode="External"/><Relationship Id="rId33" Type="http://schemas.openxmlformats.org/officeDocument/2006/relationships/hyperlink" Target="mailto:sekretariat@wup.pl" TargetMode="External"/><Relationship Id="rId38" Type="http://schemas.openxmlformats.org/officeDocument/2006/relationships/hyperlink" Target="mailto:milena_stefanska@wup.pl" TargetMode="External"/><Relationship Id="rId46" Type="http://schemas.openxmlformats.org/officeDocument/2006/relationships/hyperlink" Target="mailto:marta_baranowska@wup.pl" TargetMode="External"/><Relationship Id="rId59" Type="http://schemas.openxmlformats.org/officeDocument/2006/relationships/footer" Target="footer7.xm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96CA6-22B5-4433-8987-51C7A3034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323</Pages>
  <Words>99326</Words>
  <Characters>595958</Characters>
  <Application>Microsoft Office Word</Application>
  <DocSecurity>0</DocSecurity>
  <Lines>4966</Lines>
  <Paragraphs>1387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693897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Krzysztof Berest</cp:lastModifiedBy>
  <cp:revision>7</cp:revision>
  <cp:lastPrinted>2019-02-15T10:15:00Z</cp:lastPrinted>
  <dcterms:created xsi:type="dcterms:W3CDTF">2020-12-17T13:44:00Z</dcterms:created>
  <dcterms:modified xsi:type="dcterms:W3CDTF">2020-12-18T09:50:00Z</dcterms:modified>
</cp:coreProperties>
</file>